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422A9B52" w14:textId="77777777" w:rsidR="00456D8D" w:rsidRPr="00603221" w:rsidRDefault="00DF02B0" w:rsidP="003026C0">
      <w:pPr>
        <w:jc w:val="center"/>
        <w:rPr>
          <w:b/>
          <w:sz w:val="32"/>
          <w:szCs w:val="32"/>
          <w:lang w:val="el-GR"/>
        </w:rPr>
      </w:pPr>
      <w:r w:rsidRPr="00603221">
        <w:rPr>
          <w:b/>
          <w:sz w:val="32"/>
          <w:szCs w:val="32"/>
          <w:lang w:val="el-GR"/>
        </w:rPr>
        <w:t xml:space="preserve">Ηλεκτρονικού </w:t>
      </w:r>
      <w:r w:rsidR="00456D8D" w:rsidRPr="00603221">
        <w:rPr>
          <w:b/>
          <w:sz w:val="32"/>
          <w:szCs w:val="32"/>
          <w:lang w:val="el-GR"/>
        </w:rPr>
        <w:t>Ανοικτού</w:t>
      </w:r>
      <w:r w:rsidR="00456D8D">
        <w:rPr>
          <w:b/>
          <w:sz w:val="32"/>
          <w:szCs w:val="32"/>
          <w:lang w:val="el-GR"/>
        </w:rPr>
        <w:t xml:space="preserve"> Διεθνούς</w:t>
      </w:r>
      <w:r w:rsidR="00456D8D" w:rsidRPr="00603221">
        <w:rPr>
          <w:b/>
          <w:sz w:val="32"/>
          <w:szCs w:val="32"/>
          <w:lang w:val="el-GR"/>
        </w:rPr>
        <w:t xml:space="preserve"> </w:t>
      </w:r>
      <w:r w:rsidR="00456D8D" w:rsidRPr="00D56BF6">
        <w:rPr>
          <w:b/>
          <w:sz w:val="32"/>
          <w:szCs w:val="32"/>
          <w:lang w:val="el-GR"/>
        </w:rPr>
        <w:t>Άνω των Ορίων</w:t>
      </w:r>
      <w:r w:rsidR="00456D8D" w:rsidRPr="00603221">
        <w:rPr>
          <w:b/>
          <w:sz w:val="32"/>
          <w:szCs w:val="32"/>
          <w:lang w:val="el-GR"/>
        </w:rPr>
        <w:t xml:space="preserve"> Διαγωνισμού</w:t>
      </w:r>
    </w:p>
    <w:p w14:paraId="77956177" w14:textId="77777777" w:rsidR="00456D8D" w:rsidRPr="00430252" w:rsidRDefault="00456D8D" w:rsidP="00456D8D">
      <w:pPr>
        <w:jc w:val="center"/>
        <w:rPr>
          <w:b/>
          <w:iCs/>
          <w:sz w:val="32"/>
          <w:szCs w:val="32"/>
          <w:lang w:val="el-GR"/>
        </w:rPr>
      </w:pPr>
      <w:r w:rsidRPr="00603221">
        <w:rPr>
          <w:b/>
          <w:sz w:val="32"/>
          <w:szCs w:val="32"/>
          <w:lang w:val="el-GR"/>
        </w:rPr>
        <w:t>για το Έργο</w:t>
      </w:r>
      <w:r>
        <w:rPr>
          <w:b/>
          <w:sz w:val="32"/>
          <w:szCs w:val="32"/>
          <w:lang w:val="el-GR"/>
        </w:rPr>
        <w:t xml:space="preserve"> </w:t>
      </w:r>
      <w:r w:rsidRPr="00D56BF6">
        <w:rPr>
          <w:b/>
          <w:iCs/>
          <w:sz w:val="32"/>
          <w:szCs w:val="32"/>
          <w:lang w:val="el-GR"/>
        </w:rPr>
        <w:t>«</w:t>
      </w:r>
      <w:bookmarkStart w:id="0" w:name="_Hlk84591337"/>
      <w:proofErr w:type="spellStart"/>
      <w:r w:rsidRPr="00D56BF6">
        <w:rPr>
          <w:b/>
          <w:sz w:val="32"/>
          <w:szCs w:val="32"/>
          <w:lang w:val="el-GR"/>
        </w:rPr>
        <w:t>Ψηφιοποίηση</w:t>
      </w:r>
      <w:proofErr w:type="spellEnd"/>
      <w:r w:rsidRPr="00D56BF6">
        <w:rPr>
          <w:b/>
          <w:sz w:val="32"/>
          <w:szCs w:val="32"/>
          <w:lang w:val="el-GR"/>
        </w:rPr>
        <w:t xml:space="preserve"> Φακέλων Δανείων</w:t>
      </w:r>
      <w:bookmarkEnd w:id="0"/>
      <w:r w:rsidRPr="00D56BF6">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4984"/>
        <w:gridCol w:w="1955"/>
      </w:tblGrid>
      <w:tr w:rsidR="0024279E" w:rsidRPr="00DF02B0" w14:paraId="1AD03689" w14:textId="77777777" w:rsidTr="003668E8">
        <w:tc>
          <w:tcPr>
            <w:tcW w:w="2689" w:type="dxa"/>
            <w:shd w:val="clear" w:color="auto" w:fill="auto"/>
            <w:vAlign w:val="bottom"/>
          </w:tcPr>
          <w:p w14:paraId="2BF80F82" w14:textId="64EBF76C"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Κωδ</w:t>
            </w:r>
            <w:proofErr w:type="spellEnd"/>
            <w:r w:rsidRPr="00603221">
              <w:rPr>
                <w:b/>
                <w:color w:val="000000"/>
              </w:rPr>
              <w:t>. ΟΠΣ</w:t>
            </w:r>
            <w:r w:rsidR="00B6645F">
              <w:rPr>
                <w:b/>
                <w:color w:val="000000"/>
                <w:lang w:val="el-GR"/>
              </w:rPr>
              <w:t xml:space="preserve"> ΤΑ</w:t>
            </w:r>
            <w:r w:rsidRPr="00603221">
              <w:rPr>
                <w:b/>
                <w:color w:val="000000"/>
              </w:rPr>
              <w:t xml:space="preserve">: </w:t>
            </w:r>
          </w:p>
        </w:tc>
        <w:tc>
          <w:tcPr>
            <w:tcW w:w="6939" w:type="dxa"/>
            <w:gridSpan w:val="2"/>
            <w:shd w:val="clear" w:color="auto" w:fill="auto"/>
            <w:vAlign w:val="bottom"/>
          </w:tcPr>
          <w:p w14:paraId="6677BE66" w14:textId="46D2F5AB" w:rsidR="0024279E" w:rsidRPr="00C143E9" w:rsidRDefault="00C143E9" w:rsidP="00603221">
            <w:pPr>
              <w:autoSpaceDE w:val="0"/>
              <w:autoSpaceDN w:val="0"/>
              <w:adjustRightInd w:val="0"/>
              <w:spacing w:before="120" w:after="0"/>
              <w:rPr>
                <w:b/>
                <w:color w:val="0000FF"/>
                <w:highlight w:val="cyan"/>
                <w:lang w:val="el-GR"/>
              </w:rPr>
            </w:pPr>
            <w:r w:rsidRPr="00A9667F">
              <w:rPr>
                <w:b/>
                <w:lang w:val="el-GR"/>
              </w:rPr>
              <w:t>5149196</w:t>
            </w:r>
          </w:p>
        </w:tc>
      </w:tr>
      <w:tr w:rsidR="0024279E" w:rsidRPr="00DF02B0" w14:paraId="4530F4FA" w14:textId="77777777" w:rsidTr="003668E8">
        <w:tc>
          <w:tcPr>
            <w:tcW w:w="2689" w:type="dxa"/>
            <w:shd w:val="clear" w:color="auto" w:fill="auto"/>
            <w:vAlign w:val="bottom"/>
          </w:tcPr>
          <w:p w14:paraId="40C8D354" w14:textId="2F3006FC" w:rsidR="0024279E" w:rsidRPr="00603221" w:rsidRDefault="008F7EBB" w:rsidP="00603221">
            <w:pPr>
              <w:autoSpaceDE w:val="0"/>
              <w:autoSpaceDN w:val="0"/>
              <w:adjustRightInd w:val="0"/>
              <w:spacing w:before="120" w:after="0"/>
              <w:jc w:val="right"/>
              <w:rPr>
                <w:b/>
                <w:color w:val="000000"/>
              </w:rPr>
            </w:pPr>
            <w:r>
              <w:rPr>
                <w:b/>
                <w:color w:val="000000"/>
                <w:lang w:val="el-GR"/>
              </w:rPr>
              <w:t>Χρηματοδότηση</w:t>
            </w:r>
            <w:r w:rsidR="0024279E" w:rsidRPr="00603221">
              <w:rPr>
                <w:b/>
                <w:color w:val="000000"/>
              </w:rPr>
              <w:t>:</w:t>
            </w:r>
          </w:p>
        </w:tc>
        <w:tc>
          <w:tcPr>
            <w:tcW w:w="6939" w:type="dxa"/>
            <w:gridSpan w:val="2"/>
            <w:shd w:val="clear" w:color="auto" w:fill="auto"/>
            <w:vAlign w:val="bottom"/>
          </w:tcPr>
          <w:p w14:paraId="736001C6" w14:textId="312EE3EB" w:rsidR="0024279E" w:rsidRPr="008F7EBB" w:rsidRDefault="00456D8D" w:rsidP="00603221">
            <w:pPr>
              <w:autoSpaceDE w:val="0"/>
              <w:autoSpaceDN w:val="0"/>
              <w:adjustRightInd w:val="0"/>
              <w:spacing w:before="120" w:after="0"/>
              <w:rPr>
                <w:b/>
                <w:color w:val="000000"/>
              </w:rPr>
            </w:pPr>
            <w:r w:rsidRPr="003668E8">
              <w:rPr>
                <w:b/>
                <w:color w:val="000000"/>
                <w:lang w:val="el-GR"/>
              </w:rPr>
              <w:t>Ταμείο Ανάκαμψης</w:t>
            </w:r>
            <w:r w:rsidR="008F7EBB">
              <w:rPr>
                <w:b/>
                <w:color w:val="000000"/>
                <w:lang w:val="el-GR"/>
              </w:rPr>
              <w:t xml:space="preserve"> και Ανθεκτικότητας </w:t>
            </w:r>
          </w:p>
        </w:tc>
      </w:tr>
      <w:tr w:rsidR="0024279E" w:rsidRPr="00A9667F" w14:paraId="0BCC5B53" w14:textId="77777777" w:rsidTr="003668E8">
        <w:tc>
          <w:tcPr>
            <w:tcW w:w="2689" w:type="dxa"/>
            <w:shd w:val="clear" w:color="auto" w:fill="auto"/>
            <w:vAlign w:val="bottom"/>
          </w:tcPr>
          <w:p w14:paraId="0232F1F7"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Προϋ</w:t>
            </w:r>
            <w:proofErr w:type="spellEnd"/>
            <w:r w:rsidRPr="00603221">
              <w:rPr>
                <w:b/>
                <w:color w:val="000000"/>
              </w:rPr>
              <w:t>πολογισμός</w:t>
            </w:r>
            <w:r w:rsidR="00E05F03" w:rsidRPr="00603221">
              <w:rPr>
                <w:b/>
                <w:color w:val="000000"/>
                <w:lang w:val="el-GR"/>
              </w:rPr>
              <w:t>-Εκτιμώμενη αξία σύμβασης</w:t>
            </w:r>
            <w:r w:rsidRPr="00603221">
              <w:rPr>
                <w:b/>
                <w:color w:val="000000"/>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6939" w:type="dxa"/>
            <w:gridSpan w:val="2"/>
            <w:shd w:val="clear" w:color="auto" w:fill="auto"/>
            <w:vAlign w:val="bottom"/>
          </w:tcPr>
          <w:p w14:paraId="2C004E1D" w14:textId="3104B735" w:rsidR="00456D8D" w:rsidRPr="00603221" w:rsidRDefault="00456D8D" w:rsidP="00456D8D">
            <w:pPr>
              <w:pStyle w:val="TabletextChar"/>
              <w:spacing w:before="120" w:after="0" w:line="240" w:lineRule="auto"/>
              <w:jc w:val="both"/>
              <w:rPr>
                <w:rFonts w:cs="Tahoma"/>
                <w:b/>
                <w:bCs/>
                <w:color w:val="000000"/>
                <w:sz w:val="22"/>
                <w:szCs w:val="22"/>
                <w:lang w:eastAsia="el-GR"/>
              </w:rPr>
            </w:pPr>
            <w:r>
              <w:rPr>
                <w:rFonts w:cs="Tahoma"/>
                <w:sz w:val="22"/>
                <w:szCs w:val="22"/>
              </w:rPr>
              <w:t>Ο π</w:t>
            </w:r>
            <w:r w:rsidRPr="008D1CFE">
              <w:rPr>
                <w:rFonts w:cs="Tahoma"/>
                <w:sz w:val="22"/>
                <w:szCs w:val="22"/>
              </w:rPr>
              <w:t xml:space="preserve">ροϋπολογισμός </w:t>
            </w:r>
            <w:r>
              <w:rPr>
                <w:rFonts w:cs="Tahoma"/>
                <w:sz w:val="22"/>
                <w:szCs w:val="22"/>
              </w:rPr>
              <w:t xml:space="preserve">του </w:t>
            </w:r>
            <w:r w:rsidRPr="008D1CFE">
              <w:rPr>
                <w:rFonts w:cs="Tahoma"/>
                <w:sz w:val="22"/>
                <w:szCs w:val="22"/>
              </w:rPr>
              <w:t>Έργου - εκτιμώμενη αξία σύμβασης</w:t>
            </w:r>
            <w:r>
              <w:t xml:space="preserve"> </w:t>
            </w:r>
            <w:r>
              <w:rPr>
                <w:rFonts w:cs="Tahoma"/>
                <w:sz w:val="22"/>
                <w:szCs w:val="22"/>
              </w:rPr>
              <w:t xml:space="preserve">ανέρχεται στο ποσό των </w:t>
            </w:r>
            <w:r>
              <w:rPr>
                <w:rFonts w:cs="Tahoma"/>
                <w:b/>
                <w:bCs/>
                <w:color w:val="000000"/>
                <w:sz w:val="22"/>
                <w:szCs w:val="22"/>
                <w:lang w:eastAsia="el-GR"/>
              </w:rPr>
              <w:t>3</w:t>
            </w:r>
            <w:r w:rsidRPr="00C02825">
              <w:rPr>
                <w:rFonts w:cs="Tahoma"/>
                <w:b/>
                <w:bCs/>
                <w:color w:val="000000"/>
                <w:sz w:val="22"/>
                <w:szCs w:val="22"/>
                <w:lang w:eastAsia="el-GR"/>
              </w:rPr>
              <w:t>.</w:t>
            </w:r>
            <w:r>
              <w:rPr>
                <w:rFonts w:cs="Tahoma"/>
                <w:b/>
                <w:bCs/>
                <w:color w:val="000000"/>
                <w:sz w:val="22"/>
                <w:szCs w:val="22"/>
                <w:lang w:eastAsia="el-GR"/>
              </w:rPr>
              <w:t>2</w:t>
            </w:r>
            <w:r w:rsidR="00774DCB">
              <w:rPr>
                <w:rFonts w:cs="Tahoma"/>
                <w:b/>
                <w:bCs/>
                <w:color w:val="000000"/>
                <w:sz w:val="22"/>
                <w:szCs w:val="22"/>
                <w:lang w:eastAsia="el-GR"/>
              </w:rPr>
              <w:t>8</w:t>
            </w:r>
            <w:r w:rsidRPr="00C02825">
              <w:rPr>
                <w:rFonts w:cs="Tahoma"/>
                <w:b/>
                <w:bCs/>
                <w:color w:val="000000"/>
                <w:sz w:val="22"/>
                <w:szCs w:val="22"/>
                <w:lang w:eastAsia="el-GR"/>
              </w:rPr>
              <w:t>0.000,00 €</w:t>
            </w:r>
            <w:r w:rsidRPr="00663C9E">
              <w:rPr>
                <w:rFonts w:cs="Tahoma"/>
                <w:bCs/>
                <w:color w:val="000000"/>
                <w:sz w:val="22"/>
                <w:szCs w:val="22"/>
                <w:lang w:eastAsia="el-GR"/>
              </w:rPr>
              <w:t xml:space="preserve"> </w:t>
            </w:r>
            <w:r w:rsidRPr="00C02825">
              <w:rPr>
                <w:rFonts w:cs="Tahoma"/>
                <w:sz w:val="22"/>
                <w:szCs w:val="22"/>
              </w:rPr>
              <w:t xml:space="preserve">μη περιλαμβανομένου ΦΠΑ, προϋπολογισμός με ΦΠΑ: </w:t>
            </w:r>
            <w:r w:rsidRPr="00F662A0">
              <w:rPr>
                <w:rFonts w:cs="Tahoma"/>
                <w:b/>
                <w:bCs/>
                <w:color w:val="000000"/>
                <w:sz w:val="22"/>
                <w:szCs w:val="22"/>
                <w:lang w:eastAsia="el-GR"/>
              </w:rPr>
              <w:t>4.</w:t>
            </w:r>
            <w:r>
              <w:rPr>
                <w:rFonts w:cs="Tahoma"/>
                <w:b/>
                <w:bCs/>
                <w:color w:val="000000"/>
                <w:sz w:val="22"/>
                <w:szCs w:val="22"/>
                <w:lang w:eastAsia="el-GR"/>
              </w:rPr>
              <w:t>0</w:t>
            </w:r>
            <w:r w:rsidR="00774DCB">
              <w:rPr>
                <w:rFonts w:cs="Tahoma"/>
                <w:b/>
                <w:bCs/>
                <w:color w:val="000000"/>
                <w:sz w:val="22"/>
                <w:szCs w:val="22"/>
                <w:lang w:eastAsia="el-GR"/>
              </w:rPr>
              <w:t>6</w:t>
            </w:r>
            <w:r>
              <w:rPr>
                <w:rFonts w:cs="Tahoma"/>
                <w:b/>
                <w:bCs/>
                <w:color w:val="000000"/>
                <w:sz w:val="22"/>
                <w:szCs w:val="22"/>
                <w:lang w:eastAsia="el-GR"/>
              </w:rPr>
              <w:t>7.</w:t>
            </w:r>
            <w:r w:rsidR="00774DCB">
              <w:rPr>
                <w:rFonts w:cs="Tahoma"/>
                <w:b/>
                <w:bCs/>
                <w:color w:val="000000"/>
                <w:sz w:val="22"/>
                <w:szCs w:val="22"/>
                <w:lang w:eastAsia="el-GR"/>
              </w:rPr>
              <w:t>2</w:t>
            </w:r>
            <w:r>
              <w:rPr>
                <w:rFonts w:cs="Tahoma"/>
                <w:b/>
                <w:bCs/>
                <w:color w:val="000000"/>
                <w:sz w:val="22"/>
                <w:szCs w:val="22"/>
                <w:lang w:eastAsia="el-GR"/>
              </w:rPr>
              <w:t>00,00</w:t>
            </w:r>
            <w:r w:rsidRPr="00C02825">
              <w:rPr>
                <w:rFonts w:cs="Tahoma"/>
                <w:b/>
                <w:bCs/>
                <w:color w:val="000000"/>
                <w:sz w:val="22"/>
                <w:szCs w:val="22"/>
                <w:lang w:eastAsia="el-GR"/>
              </w:rPr>
              <w:t xml:space="preserve">€, ΦΠΑ 24% </w:t>
            </w:r>
            <w:r>
              <w:rPr>
                <w:rFonts w:cs="Tahoma"/>
                <w:b/>
                <w:bCs/>
                <w:color w:val="000000"/>
                <w:sz w:val="22"/>
                <w:szCs w:val="22"/>
                <w:lang w:eastAsia="el-GR"/>
              </w:rPr>
              <w:t>7</w:t>
            </w:r>
            <w:r w:rsidR="00774DCB">
              <w:rPr>
                <w:rFonts w:cs="Tahoma"/>
                <w:b/>
                <w:bCs/>
                <w:color w:val="000000"/>
                <w:sz w:val="22"/>
                <w:szCs w:val="22"/>
                <w:lang w:eastAsia="el-GR"/>
              </w:rPr>
              <w:t>8</w:t>
            </w:r>
            <w:r>
              <w:rPr>
                <w:rFonts w:cs="Tahoma"/>
                <w:b/>
                <w:bCs/>
                <w:color w:val="000000"/>
                <w:sz w:val="22"/>
                <w:szCs w:val="22"/>
                <w:lang w:eastAsia="el-GR"/>
              </w:rPr>
              <w:t>7.</w:t>
            </w:r>
            <w:r w:rsidR="00774DCB">
              <w:rPr>
                <w:rFonts w:cs="Tahoma"/>
                <w:b/>
                <w:bCs/>
                <w:color w:val="000000"/>
                <w:sz w:val="22"/>
                <w:szCs w:val="22"/>
                <w:lang w:eastAsia="el-GR"/>
              </w:rPr>
              <w:t>2</w:t>
            </w:r>
            <w:r>
              <w:rPr>
                <w:rFonts w:cs="Tahoma"/>
                <w:b/>
                <w:bCs/>
                <w:color w:val="000000"/>
                <w:sz w:val="22"/>
                <w:szCs w:val="22"/>
                <w:lang w:eastAsia="el-GR"/>
              </w:rPr>
              <w:t>00</w:t>
            </w:r>
            <w:r w:rsidRPr="00C02825">
              <w:rPr>
                <w:rFonts w:cs="Tahoma"/>
                <w:b/>
                <w:bCs/>
                <w:color w:val="000000"/>
                <w:sz w:val="22"/>
                <w:szCs w:val="22"/>
                <w:lang w:eastAsia="el-GR"/>
              </w:rPr>
              <w:t>,</w:t>
            </w:r>
            <w:r>
              <w:rPr>
                <w:rFonts w:cs="Tahoma"/>
                <w:b/>
                <w:bCs/>
                <w:color w:val="000000"/>
                <w:sz w:val="22"/>
                <w:szCs w:val="22"/>
                <w:lang w:eastAsia="el-GR"/>
              </w:rPr>
              <w:t>00</w:t>
            </w:r>
            <w:r w:rsidRPr="00C02825">
              <w:rPr>
                <w:rFonts w:cs="Tahoma"/>
                <w:b/>
                <w:bCs/>
                <w:color w:val="000000"/>
                <w:sz w:val="22"/>
                <w:szCs w:val="22"/>
                <w:lang w:eastAsia="el-GR"/>
              </w:rPr>
              <w:t>€</w:t>
            </w:r>
            <w:r w:rsidRPr="00603221">
              <w:rPr>
                <w:rFonts w:cs="Tahoma"/>
                <w:bCs/>
                <w:color w:val="000000"/>
                <w:sz w:val="22"/>
                <w:szCs w:val="22"/>
                <w:lang w:eastAsia="el-GR"/>
              </w:rPr>
              <w:t xml:space="preserve"> και αναλύεται ως εξής</w:t>
            </w:r>
            <w:r w:rsidRPr="00603221">
              <w:rPr>
                <w:rFonts w:cs="Tahoma"/>
                <w:b/>
                <w:bCs/>
                <w:color w:val="000000"/>
                <w:sz w:val="22"/>
                <w:szCs w:val="22"/>
                <w:lang w:eastAsia="el-GR"/>
              </w:rPr>
              <w:t xml:space="preserve"> :</w:t>
            </w:r>
          </w:p>
          <w:p w14:paraId="22C16CCD" w14:textId="77777777" w:rsidR="00456D8D" w:rsidRPr="00603221" w:rsidRDefault="00456D8D" w:rsidP="00474644">
            <w:pPr>
              <w:pStyle w:val="Tabletext"/>
              <w:numPr>
                <w:ilvl w:val="0"/>
                <w:numId w:val="16"/>
              </w:numPr>
              <w:spacing w:before="120" w:after="0"/>
              <w:ind w:left="242" w:hanging="242"/>
              <w:jc w:val="both"/>
              <w:rPr>
                <w:rFonts w:cs="Tahoma"/>
                <w:b/>
                <w:bCs/>
                <w:color w:val="000000"/>
                <w:sz w:val="22"/>
                <w:szCs w:val="22"/>
                <w:lang w:eastAsia="el-GR"/>
              </w:rPr>
            </w:pPr>
            <w:r w:rsidRPr="00603221">
              <w:rPr>
                <w:rFonts w:cs="Tahoma"/>
                <w:sz w:val="22"/>
                <w:szCs w:val="22"/>
              </w:rPr>
              <w:t xml:space="preserve">προϋπολογισμός αρχικού </w:t>
            </w:r>
            <w:r w:rsidRPr="00D56BF6">
              <w:rPr>
                <w:rFonts w:cs="Tahoma"/>
                <w:sz w:val="22"/>
                <w:szCs w:val="22"/>
              </w:rPr>
              <w:t>έργου</w:t>
            </w:r>
            <w:r w:rsidRPr="00D56BF6">
              <w:rPr>
                <w:rFonts w:cs="Tahoma"/>
                <w:b/>
                <w:bCs/>
                <w:color w:val="000000"/>
                <w:sz w:val="22"/>
                <w:szCs w:val="22"/>
                <w:lang w:eastAsia="el-GR"/>
              </w:rPr>
              <w:t xml:space="preserve"> </w:t>
            </w:r>
            <w:r w:rsidRPr="00C02825">
              <w:rPr>
                <w:rFonts w:cs="Tahoma"/>
                <w:b/>
                <w:bCs/>
                <w:color w:val="000000"/>
                <w:sz w:val="22"/>
                <w:szCs w:val="22"/>
                <w:lang w:eastAsia="el-GR"/>
              </w:rPr>
              <w:t>2.</w:t>
            </w:r>
            <w:r w:rsidRPr="00F662A0">
              <w:rPr>
                <w:rFonts w:cs="Tahoma"/>
                <w:b/>
                <w:bCs/>
                <w:color w:val="000000"/>
                <w:sz w:val="22"/>
                <w:szCs w:val="22"/>
                <w:lang w:eastAsia="el-GR"/>
              </w:rPr>
              <w:t>7</w:t>
            </w:r>
            <w:r w:rsidRPr="00C02825">
              <w:rPr>
                <w:rFonts w:cs="Tahoma"/>
                <w:b/>
                <w:bCs/>
                <w:color w:val="000000"/>
                <w:sz w:val="22"/>
                <w:szCs w:val="22"/>
                <w:lang w:eastAsia="el-GR"/>
              </w:rPr>
              <w:t xml:space="preserve">00.000,00 </w:t>
            </w:r>
            <w:r w:rsidRPr="00D56BF6">
              <w:rPr>
                <w:rFonts w:cs="Tahoma"/>
                <w:b/>
                <w:bCs/>
                <w:color w:val="000000"/>
                <w:sz w:val="22"/>
                <w:szCs w:val="22"/>
                <w:lang w:eastAsia="el-GR"/>
              </w:rPr>
              <w:t>€</w:t>
            </w:r>
            <w:r w:rsidRPr="00603221">
              <w:rPr>
                <w:rFonts w:cs="Tahoma"/>
                <w:b/>
                <w:bCs/>
                <w:color w:val="000000"/>
                <w:sz w:val="22"/>
                <w:szCs w:val="22"/>
                <w:lang w:eastAsia="el-GR"/>
              </w:rPr>
              <w:t xml:space="preserve"> </w:t>
            </w:r>
            <w:r w:rsidRPr="00603221">
              <w:rPr>
                <w:rFonts w:cs="Tahoma"/>
                <w:sz w:val="22"/>
                <w:szCs w:val="22"/>
              </w:rPr>
              <w:t xml:space="preserve">μη περιλαμβανομένου ΦΠΑ (Προϋπολογισμός με ΦΠΑ: </w:t>
            </w:r>
            <w:r w:rsidRPr="00603221">
              <w:rPr>
                <w:rFonts w:cs="Tahoma"/>
                <w:b/>
                <w:bCs/>
                <w:color w:val="000000"/>
                <w:sz w:val="22"/>
                <w:szCs w:val="22"/>
                <w:highlight w:val="magenta"/>
                <w:lang w:eastAsia="el-GR"/>
              </w:rPr>
              <w:t xml:space="preserve"> </w:t>
            </w:r>
            <w:r w:rsidRPr="00F662A0">
              <w:rPr>
                <w:rFonts w:cs="Tahoma"/>
                <w:b/>
                <w:bCs/>
                <w:color w:val="000000"/>
                <w:sz w:val="22"/>
                <w:szCs w:val="22"/>
                <w:lang w:eastAsia="el-GR"/>
              </w:rPr>
              <w:t>3</w:t>
            </w:r>
            <w:r>
              <w:rPr>
                <w:rFonts w:cs="Tahoma"/>
                <w:b/>
                <w:bCs/>
                <w:color w:val="000000"/>
                <w:sz w:val="22"/>
                <w:szCs w:val="22"/>
                <w:lang w:eastAsia="el-GR"/>
              </w:rPr>
              <w:t>.</w:t>
            </w:r>
            <w:r w:rsidRPr="00F662A0">
              <w:rPr>
                <w:rFonts w:cs="Tahoma"/>
                <w:b/>
                <w:bCs/>
                <w:color w:val="000000"/>
                <w:sz w:val="22"/>
                <w:szCs w:val="22"/>
                <w:lang w:eastAsia="el-GR"/>
              </w:rPr>
              <w:t>348</w:t>
            </w:r>
            <w:r>
              <w:rPr>
                <w:rFonts w:cs="Tahoma"/>
                <w:b/>
                <w:bCs/>
                <w:color w:val="000000"/>
                <w:sz w:val="22"/>
                <w:szCs w:val="22"/>
                <w:lang w:eastAsia="el-GR"/>
              </w:rPr>
              <w:t>.000,00</w:t>
            </w:r>
            <w:r w:rsidRPr="00D56BF6">
              <w:rPr>
                <w:rFonts w:cs="Tahoma"/>
                <w:b/>
                <w:bCs/>
                <w:color w:val="000000"/>
                <w:sz w:val="22"/>
                <w:szCs w:val="22"/>
                <w:lang w:eastAsia="el-GR"/>
              </w:rPr>
              <w:t>€</w:t>
            </w:r>
            <w:r w:rsidRPr="00603221">
              <w:rPr>
                <w:rFonts w:cs="Tahoma"/>
                <w:b/>
                <w:bCs/>
                <w:color w:val="000000"/>
                <w:sz w:val="22"/>
                <w:szCs w:val="22"/>
                <w:lang w:eastAsia="el-GR"/>
              </w:rPr>
              <w:t xml:space="preserve"> , ΦΠΑ</w:t>
            </w:r>
            <w:r>
              <w:rPr>
                <w:rFonts w:cs="Tahoma"/>
                <w:b/>
                <w:bCs/>
                <w:color w:val="000000"/>
                <w:sz w:val="22"/>
                <w:szCs w:val="22"/>
                <w:lang w:eastAsia="el-GR"/>
              </w:rPr>
              <w:t xml:space="preserve"> </w:t>
            </w:r>
            <w:r w:rsidRPr="00271178">
              <w:rPr>
                <w:rFonts w:cs="Tahoma"/>
                <w:b/>
                <w:bCs/>
                <w:sz w:val="22"/>
                <w:szCs w:val="22"/>
              </w:rPr>
              <w:t>24</w:t>
            </w:r>
            <w:r w:rsidRPr="00D56BF6">
              <w:rPr>
                <w:rFonts w:cs="Tahoma"/>
                <w:b/>
                <w:bCs/>
                <w:sz w:val="22"/>
                <w:szCs w:val="22"/>
              </w:rPr>
              <w:t>%</w:t>
            </w:r>
            <w:r w:rsidRPr="00D56BF6">
              <w:rPr>
                <w:rFonts w:cs="Tahoma"/>
                <w:b/>
                <w:bCs/>
                <w:color w:val="000000"/>
                <w:sz w:val="22"/>
                <w:szCs w:val="22"/>
                <w:lang w:eastAsia="el-GR"/>
              </w:rPr>
              <w:t xml:space="preserve"> </w:t>
            </w:r>
            <w:r w:rsidRPr="00F662A0">
              <w:rPr>
                <w:rFonts w:cs="Tahoma"/>
                <w:b/>
                <w:bCs/>
                <w:color w:val="000000"/>
                <w:sz w:val="22"/>
                <w:szCs w:val="22"/>
                <w:lang w:eastAsia="el-GR"/>
              </w:rPr>
              <w:t>648</w:t>
            </w:r>
            <w:r>
              <w:rPr>
                <w:rFonts w:cs="Tahoma"/>
                <w:b/>
                <w:bCs/>
                <w:color w:val="000000"/>
                <w:sz w:val="22"/>
                <w:szCs w:val="22"/>
                <w:lang w:eastAsia="el-GR"/>
              </w:rPr>
              <w:t>.000</w:t>
            </w:r>
            <w:r w:rsidRPr="00C02825">
              <w:rPr>
                <w:rFonts w:cs="Tahoma"/>
                <w:b/>
                <w:bCs/>
                <w:color w:val="000000"/>
                <w:sz w:val="22"/>
                <w:szCs w:val="22"/>
                <w:lang w:eastAsia="el-GR"/>
              </w:rPr>
              <w:t>,</w:t>
            </w:r>
            <w:r>
              <w:rPr>
                <w:rFonts w:cs="Tahoma"/>
                <w:b/>
                <w:bCs/>
                <w:color w:val="000000"/>
                <w:sz w:val="22"/>
                <w:szCs w:val="22"/>
                <w:lang w:eastAsia="el-GR"/>
              </w:rPr>
              <w:t>00</w:t>
            </w:r>
            <w:r w:rsidRPr="00C02825">
              <w:rPr>
                <w:rFonts w:cs="Tahoma"/>
                <w:b/>
                <w:bCs/>
                <w:color w:val="000000"/>
                <w:sz w:val="22"/>
                <w:szCs w:val="22"/>
                <w:lang w:eastAsia="el-GR"/>
              </w:rPr>
              <w:t>€</w:t>
            </w:r>
          </w:p>
          <w:p w14:paraId="7177CC23" w14:textId="77777777" w:rsidR="00456D8D" w:rsidRPr="002505A1" w:rsidRDefault="00456D8D" w:rsidP="00474644">
            <w:pPr>
              <w:pStyle w:val="Tabletext"/>
              <w:numPr>
                <w:ilvl w:val="0"/>
                <w:numId w:val="16"/>
              </w:numPr>
              <w:spacing w:before="120" w:after="0"/>
              <w:ind w:left="242" w:hanging="242"/>
              <w:jc w:val="both"/>
              <w:rPr>
                <w:rFonts w:cs="Tahoma"/>
                <w:b/>
                <w:color w:val="000000"/>
                <w:szCs w:val="22"/>
              </w:rPr>
            </w:pPr>
            <w:r>
              <w:rPr>
                <w:rFonts w:cs="Tahoma"/>
                <w:sz w:val="22"/>
                <w:szCs w:val="22"/>
              </w:rPr>
              <w:t>π</w:t>
            </w:r>
            <w:r w:rsidRPr="00603221">
              <w:rPr>
                <w:rFonts w:cs="Tahoma"/>
                <w:sz w:val="22"/>
                <w:szCs w:val="22"/>
              </w:rPr>
              <w:t xml:space="preserve">ροϋπολογισμός δικαιώματος </w:t>
            </w:r>
            <w:r w:rsidRPr="002505A1">
              <w:rPr>
                <w:rFonts w:cs="Tahoma"/>
                <w:sz w:val="22"/>
                <w:szCs w:val="22"/>
              </w:rPr>
              <w:t xml:space="preserve">προαίρεσης αύξησης φυσικού αντικειμένου: </w:t>
            </w:r>
            <w:r w:rsidRPr="002505A1">
              <w:rPr>
                <w:rFonts w:cs="Tahoma"/>
                <w:b/>
                <w:bCs/>
                <w:color w:val="000000"/>
                <w:sz w:val="22"/>
                <w:szCs w:val="22"/>
                <w:lang w:eastAsia="el-GR"/>
              </w:rPr>
              <w:t>4</w:t>
            </w:r>
            <w:r>
              <w:rPr>
                <w:rFonts w:cs="Tahoma"/>
                <w:b/>
                <w:bCs/>
                <w:color w:val="000000"/>
                <w:sz w:val="22"/>
                <w:szCs w:val="22"/>
                <w:lang w:eastAsia="el-GR"/>
              </w:rPr>
              <w:t>8</w:t>
            </w:r>
            <w:r w:rsidRPr="002505A1">
              <w:rPr>
                <w:rFonts w:cs="Tahoma"/>
                <w:b/>
                <w:bCs/>
                <w:color w:val="000000"/>
                <w:sz w:val="22"/>
                <w:szCs w:val="22"/>
                <w:lang w:eastAsia="el-GR"/>
              </w:rPr>
              <w:t>0.000,00 €</w:t>
            </w:r>
            <w:r w:rsidRPr="002505A1">
              <w:rPr>
                <w:rFonts w:cs="Tahoma"/>
                <w:sz w:val="22"/>
                <w:szCs w:val="22"/>
              </w:rPr>
              <w:t xml:space="preserve"> μη περιλαμβανομένου ΦΠΑ (Προϋπολογισμός με ΦΠΑ: </w:t>
            </w:r>
            <w:r>
              <w:rPr>
                <w:rFonts w:cs="Tahoma"/>
                <w:b/>
                <w:bCs/>
                <w:color w:val="000000"/>
                <w:sz w:val="22"/>
                <w:szCs w:val="22"/>
                <w:lang w:eastAsia="el-GR"/>
              </w:rPr>
              <w:t>595</w:t>
            </w:r>
            <w:r w:rsidRPr="002505A1">
              <w:rPr>
                <w:rFonts w:cs="Tahoma"/>
                <w:b/>
                <w:bCs/>
                <w:color w:val="000000"/>
                <w:sz w:val="22"/>
                <w:szCs w:val="22"/>
                <w:lang w:eastAsia="el-GR"/>
              </w:rPr>
              <w:t>.</w:t>
            </w:r>
            <w:r>
              <w:rPr>
                <w:rFonts w:cs="Tahoma"/>
                <w:b/>
                <w:bCs/>
                <w:color w:val="000000"/>
                <w:sz w:val="22"/>
                <w:szCs w:val="22"/>
                <w:lang w:eastAsia="el-GR"/>
              </w:rPr>
              <w:t>2</w:t>
            </w:r>
            <w:r w:rsidRPr="002505A1">
              <w:rPr>
                <w:rFonts w:cs="Tahoma"/>
                <w:b/>
                <w:bCs/>
                <w:color w:val="000000"/>
                <w:sz w:val="22"/>
                <w:szCs w:val="22"/>
                <w:lang w:eastAsia="el-GR"/>
              </w:rPr>
              <w:t xml:space="preserve">00,00 € , ΦΠΑ </w:t>
            </w:r>
            <w:r w:rsidRPr="002505A1">
              <w:rPr>
                <w:rFonts w:cs="Tahoma"/>
                <w:b/>
                <w:bCs/>
                <w:sz w:val="22"/>
                <w:szCs w:val="22"/>
              </w:rPr>
              <w:t>24%</w:t>
            </w:r>
            <w:r w:rsidRPr="002505A1">
              <w:rPr>
                <w:rFonts w:cs="Tahoma"/>
                <w:b/>
                <w:bCs/>
                <w:color w:val="000000"/>
                <w:sz w:val="22"/>
                <w:szCs w:val="22"/>
                <w:lang w:eastAsia="el-GR"/>
              </w:rPr>
              <w:t xml:space="preserve"> 1</w:t>
            </w:r>
            <w:r>
              <w:rPr>
                <w:rFonts w:cs="Tahoma"/>
                <w:b/>
                <w:bCs/>
                <w:color w:val="000000"/>
                <w:sz w:val="22"/>
                <w:szCs w:val="22"/>
                <w:lang w:eastAsia="el-GR"/>
              </w:rPr>
              <w:t>15</w:t>
            </w:r>
            <w:r w:rsidRPr="002505A1">
              <w:rPr>
                <w:rFonts w:cs="Tahoma"/>
                <w:b/>
                <w:bCs/>
                <w:color w:val="000000"/>
                <w:sz w:val="22"/>
                <w:szCs w:val="22"/>
                <w:lang w:eastAsia="el-GR"/>
              </w:rPr>
              <w:t>.</w:t>
            </w:r>
            <w:r>
              <w:rPr>
                <w:rFonts w:cs="Tahoma"/>
                <w:b/>
                <w:bCs/>
                <w:color w:val="000000"/>
                <w:sz w:val="22"/>
                <w:szCs w:val="22"/>
                <w:lang w:eastAsia="el-GR"/>
              </w:rPr>
              <w:t>2</w:t>
            </w:r>
            <w:r w:rsidRPr="002505A1">
              <w:rPr>
                <w:rFonts w:cs="Tahoma"/>
                <w:b/>
                <w:bCs/>
                <w:color w:val="000000"/>
                <w:sz w:val="22"/>
                <w:szCs w:val="22"/>
                <w:lang w:eastAsia="el-GR"/>
              </w:rPr>
              <w:t>00,00 €</w:t>
            </w:r>
            <w:r w:rsidRPr="002505A1">
              <w:rPr>
                <w:rFonts w:cs="Tahoma"/>
                <w:color w:val="000000"/>
                <w:sz w:val="22"/>
                <w:szCs w:val="22"/>
                <w:lang w:eastAsia="el-GR"/>
              </w:rPr>
              <w:t>)</w:t>
            </w:r>
          </w:p>
          <w:p w14:paraId="36FC6570" w14:textId="4F9A1738" w:rsidR="0024279E" w:rsidRPr="002D1817" w:rsidRDefault="00456D8D" w:rsidP="00474644">
            <w:pPr>
              <w:pStyle w:val="Tabletext"/>
              <w:numPr>
                <w:ilvl w:val="0"/>
                <w:numId w:val="16"/>
              </w:numPr>
              <w:spacing w:before="120" w:after="0"/>
              <w:ind w:left="242" w:hanging="242"/>
              <w:jc w:val="both"/>
              <w:rPr>
                <w:rFonts w:cs="Tahoma"/>
                <w:b/>
                <w:color w:val="000000"/>
                <w:szCs w:val="22"/>
              </w:rPr>
            </w:pPr>
            <w:r>
              <w:rPr>
                <w:rFonts w:cs="Tahoma"/>
                <w:sz w:val="22"/>
                <w:szCs w:val="22"/>
              </w:rPr>
              <w:t>π</w:t>
            </w:r>
            <w:r w:rsidRPr="002505A1">
              <w:rPr>
                <w:rFonts w:cs="Tahoma"/>
                <w:sz w:val="22"/>
                <w:szCs w:val="22"/>
              </w:rPr>
              <w:t xml:space="preserve">ροϋπολογισμός δικαιώματος προαίρεσης υπηρεσιών συντήρησης: έως </w:t>
            </w:r>
            <w:r w:rsidR="00774DCB">
              <w:rPr>
                <w:rFonts w:cs="Tahoma"/>
                <w:b/>
                <w:bCs/>
                <w:color w:val="000000"/>
                <w:sz w:val="22"/>
                <w:szCs w:val="22"/>
                <w:lang w:eastAsia="el-GR"/>
              </w:rPr>
              <w:t>100</w:t>
            </w:r>
            <w:r w:rsidRPr="002505A1">
              <w:rPr>
                <w:rFonts w:cs="Tahoma"/>
                <w:b/>
                <w:bCs/>
                <w:color w:val="000000"/>
                <w:sz w:val="22"/>
                <w:szCs w:val="22"/>
                <w:lang w:eastAsia="el-GR"/>
              </w:rPr>
              <w:t>.000,00€</w:t>
            </w:r>
            <w:r w:rsidRPr="002505A1">
              <w:rPr>
                <w:rFonts w:cs="Tahoma"/>
                <w:sz w:val="22"/>
                <w:szCs w:val="22"/>
              </w:rPr>
              <w:t xml:space="preserve"> μη περιλαμβανομένου ΦΠΑ (Προϋπολογισμός με ΦΠΑ: </w:t>
            </w:r>
            <w:r w:rsidRPr="002505A1">
              <w:rPr>
                <w:rFonts w:cs="Tahoma"/>
                <w:b/>
                <w:bCs/>
                <w:color w:val="000000"/>
                <w:sz w:val="22"/>
                <w:szCs w:val="22"/>
                <w:lang w:eastAsia="el-GR"/>
              </w:rPr>
              <w:t xml:space="preserve"> </w:t>
            </w:r>
            <w:r w:rsidR="00774DCB">
              <w:rPr>
                <w:rFonts w:cs="Tahoma"/>
                <w:b/>
                <w:bCs/>
                <w:color w:val="000000"/>
                <w:sz w:val="22"/>
                <w:szCs w:val="22"/>
                <w:lang w:eastAsia="el-GR"/>
              </w:rPr>
              <w:t>124</w:t>
            </w:r>
            <w:r w:rsidRPr="002505A1">
              <w:rPr>
                <w:rFonts w:cs="Tahoma"/>
                <w:b/>
                <w:bCs/>
                <w:color w:val="000000"/>
                <w:sz w:val="22"/>
                <w:szCs w:val="22"/>
                <w:lang w:eastAsia="el-GR"/>
              </w:rPr>
              <w:t>.</w:t>
            </w:r>
            <w:r w:rsidR="00774DCB">
              <w:rPr>
                <w:rFonts w:cs="Tahoma"/>
                <w:b/>
                <w:bCs/>
                <w:color w:val="000000"/>
                <w:sz w:val="22"/>
                <w:szCs w:val="22"/>
                <w:lang w:eastAsia="el-GR"/>
              </w:rPr>
              <w:t>0</w:t>
            </w:r>
            <w:r w:rsidRPr="002505A1">
              <w:rPr>
                <w:rFonts w:cs="Tahoma"/>
                <w:b/>
                <w:bCs/>
                <w:color w:val="000000"/>
                <w:sz w:val="22"/>
                <w:szCs w:val="22"/>
                <w:lang w:eastAsia="el-GR"/>
              </w:rPr>
              <w:t>00</w:t>
            </w:r>
            <w:r>
              <w:rPr>
                <w:rFonts w:cs="Tahoma"/>
                <w:b/>
                <w:bCs/>
                <w:color w:val="000000"/>
                <w:sz w:val="22"/>
                <w:szCs w:val="22"/>
                <w:lang w:eastAsia="el-GR"/>
              </w:rPr>
              <w:t>,</w:t>
            </w:r>
            <w:r w:rsidRPr="002505A1">
              <w:rPr>
                <w:rFonts w:cs="Tahoma"/>
                <w:b/>
                <w:bCs/>
                <w:color w:val="000000"/>
                <w:sz w:val="22"/>
                <w:szCs w:val="22"/>
                <w:lang w:eastAsia="el-GR"/>
              </w:rPr>
              <w:t xml:space="preserve">00€ , ΦΠΑ </w:t>
            </w:r>
            <w:r w:rsidRPr="002505A1">
              <w:rPr>
                <w:rFonts w:cs="Tahoma"/>
                <w:b/>
                <w:bCs/>
                <w:sz w:val="22"/>
                <w:szCs w:val="22"/>
              </w:rPr>
              <w:t>24%</w:t>
            </w:r>
            <w:r w:rsidRPr="002505A1">
              <w:rPr>
                <w:rFonts w:cs="Tahoma"/>
                <w:b/>
                <w:bCs/>
                <w:color w:val="000000"/>
                <w:sz w:val="22"/>
                <w:szCs w:val="22"/>
                <w:lang w:eastAsia="el-GR"/>
              </w:rPr>
              <w:t xml:space="preserve">  </w:t>
            </w:r>
            <w:r w:rsidR="00774DCB">
              <w:rPr>
                <w:rFonts w:cs="Tahoma"/>
                <w:b/>
                <w:bCs/>
                <w:color w:val="000000"/>
                <w:sz w:val="22"/>
                <w:szCs w:val="22"/>
                <w:lang w:eastAsia="el-GR"/>
              </w:rPr>
              <w:t>24</w:t>
            </w:r>
            <w:r w:rsidRPr="002505A1">
              <w:rPr>
                <w:rFonts w:cs="Tahoma"/>
                <w:b/>
                <w:bCs/>
                <w:color w:val="000000"/>
                <w:sz w:val="22"/>
                <w:szCs w:val="22"/>
                <w:lang w:eastAsia="el-GR"/>
              </w:rPr>
              <w:t>.</w:t>
            </w:r>
            <w:r w:rsidR="00774DCB">
              <w:rPr>
                <w:rFonts w:cs="Tahoma"/>
                <w:b/>
                <w:bCs/>
                <w:color w:val="000000"/>
                <w:sz w:val="22"/>
                <w:szCs w:val="22"/>
                <w:lang w:eastAsia="el-GR"/>
              </w:rPr>
              <w:t>0</w:t>
            </w:r>
            <w:r w:rsidRPr="002505A1">
              <w:rPr>
                <w:rFonts w:cs="Tahoma"/>
                <w:b/>
                <w:bCs/>
                <w:color w:val="000000"/>
                <w:sz w:val="22"/>
                <w:szCs w:val="22"/>
                <w:lang w:eastAsia="el-GR"/>
              </w:rPr>
              <w:t>00,00€</w:t>
            </w:r>
            <w:r w:rsidRPr="002505A1">
              <w:rPr>
                <w:rFonts w:cs="Tahoma"/>
                <w:color w:val="000000"/>
                <w:sz w:val="22"/>
                <w:szCs w:val="22"/>
                <w:lang w:eastAsia="el-GR"/>
              </w:rPr>
              <w:t>)</w:t>
            </w:r>
          </w:p>
        </w:tc>
      </w:tr>
      <w:tr w:rsidR="0024279E" w:rsidRPr="00DF02B0" w14:paraId="35B1EA53" w14:textId="77777777" w:rsidTr="003668E8">
        <w:tc>
          <w:tcPr>
            <w:tcW w:w="2689" w:type="dxa"/>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939" w:type="dxa"/>
            <w:gridSpan w:val="2"/>
            <w:shd w:val="clear" w:color="auto" w:fill="auto"/>
            <w:vAlign w:val="bottom"/>
          </w:tcPr>
          <w:p w14:paraId="3440D180" w14:textId="1FB087A4" w:rsidR="0024279E" w:rsidRPr="00603221" w:rsidRDefault="00573420" w:rsidP="00603221">
            <w:pPr>
              <w:autoSpaceDE w:val="0"/>
              <w:autoSpaceDN w:val="0"/>
              <w:adjustRightInd w:val="0"/>
              <w:spacing w:before="120" w:after="0"/>
              <w:rPr>
                <w:b/>
                <w:color w:val="000000"/>
                <w:highlight w:val="cyan"/>
              </w:rPr>
            </w:pPr>
            <w:r w:rsidRPr="002505A1">
              <w:rPr>
                <w:b/>
                <w:color w:val="000000"/>
                <w:lang w:val="en-US"/>
              </w:rPr>
              <w:t>79999100-4,</w:t>
            </w:r>
            <w:r>
              <w:rPr>
                <w:b/>
                <w:color w:val="000000"/>
                <w:lang w:val="el-GR"/>
              </w:rPr>
              <w:t xml:space="preserve"> </w:t>
            </w:r>
            <w:r w:rsidRPr="00526287">
              <w:rPr>
                <w:b/>
                <w:color w:val="000000"/>
                <w:lang w:val="en-US"/>
              </w:rPr>
              <w:t>79131000-1</w:t>
            </w:r>
            <w:r>
              <w:rPr>
                <w:b/>
                <w:color w:val="000000"/>
                <w:lang w:val="el-GR"/>
              </w:rPr>
              <w:t>,</w:t>
            </w:r>
            <w:r w:rsidRPr="002505A1">
              <w:rPr>
                <w:b/>
                <w:color w:val="000000"/>
                <w:lang w:val="en-US"/>
              </w:rPr>
              <w:t xml:space="preserve"> 48000000-8, 72000000-5</w:t>
            </w:r>
          </w:p>
        </w:tc>
      </w:tr>
      <w:tr w:rsidR="0024279E" w:rsidRPr="00A9667F" w14:paraId="5035F07E" w14:textId="77777777" w:rsidTr="003668E8">
        <w:tc>
          <w:tcPr>
            <w:tcW w:w="2689"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939" w:type="dxa"/>
            <w:gridSpan w:val="2"/>
            <w:shd w:val="clear" w:color="auto" w:fill="auto"/>
            <w:vAlign w:val="bottom"/>
          </w:tcPr>
          <w:p w14:paraId="4D299B41" w14:textId="1F4FC1A0" w:rsidR="006E5AB3" w:rsidRPr="00603221" w:rsidRDefault="00573420" w:rsidP="00603221">
            <w:pPr>
              <w:autoSpaceDE w:val="0"/>
              <w:autoSpaceDN w:val="0"/>
              <w:adjustRightInd w:val="0"/>
              <w:spacing w:before="120" w:after="0"/>
              <w:rPr>
                <w:b/>
                <w:color w:val="000000"/>
                <w:lang w:val="el-GR"/>
              </w:rPr>
            </w:pPr>
            <w:r w:rsidRPr="00D048E6">
              <w:rPr>
                <w:b/>
                <w:color w:val="000000"/>
                <w:lang w:val="el-GR"/>
              </w:rPr>
              <w:t>Η πλέον συμφέρουσα από οικονομική άποψη προσφορά βάσει βέλτιστης σχέσης ποιότητας – τιμής.</w:t>
            </w:r>
          </w:p>
        </w:tc>
      </w:tr>
      <w:tr w:rsidR="0024279E" w:rsidRPr="00DF02B0" w:rsidDel="005977E7" w14:paraId="1ED3570A" w14:textId="77777777" w:rsidTr="003668E8">
        <w:tc>
          <w:tcPr>
            <w:tcW w:w="2689" w:type="dxa"/>
            <w:shd w:val="clear" w:color="auto" w:fill="auto"/>
            <w:vAlign w:val="bottom"/>
          </w:tcPr>
          <w:p w14:paraId="4057F07C"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939" w:type="dxa"/>
            <w:gridSpan w:val="2"/>
            <w:shd w:val="clear" w:color="auto" w:fill="auto"/>
            <w:vAlign w:val="center"/>
          </w:tcPr>
          <w:p w14:paraId="08B18F4E" w14:textId="3F3FB341" w:rsidR="0024279E" w:rsidRPr="00603221" w:rsidDel="005977E7" w:rsidRDefault="00A9667F" w:rsidP="00C82832">
            <w:pPr>
              <w:autoSpaceDE w:val="0"/>
              <w:autoSpaceDN w:val="0"/>
              <w:adjustRightInd w:val="0"/>
              <w:spacing w:before="120" w:after="0"/>
              <w:jc w:val="left"/>
              <w:rPr>
                <w:b/>
                <w:color w:val="000000"/>
              </w:rPr>
            </w:pPr>
            <w:r w:rsidRPr="00A9667F">
              <w:rPr>
                <w:b/>
                <w:color w:val="000000"/>
                <w:lang w:val="el-GR"/>
              </w:rPr>
              <w:t>28</w:t>
            </w:r>
            <w:r w:rsidR="0024279E" w:rsidRPr="00A9667F">
              <w:rPr>
                <w:b/>
                <w:color w:val="000000"/>
                <w:lang w:val="el-GR"/>
              </w:rPr>
              <w:t>-</w:t>
            </w:r>
            <w:r w:rsidRPr="00A9667F">
              <w:rPr>
                <w:b/>
                <w:color w:val="000000"/>
                <w:lang w:val="el-GR"/>
              </w:rPr>
              <w:t>02</w:t>
            </w:r>
            <w:r w:rsidR="0024279E" w:rsidRPr="00A9667F">
              <w:rPr>
                <w:b/>
                <w:color w:val="000000"/>
                <w:lang w:val="el-GR"/>
              </w:rPr>
              <w:t>-20</w:t>
            </w:r>
            <w:r w:rsidR="00C82832" w:rsidRPr="00A9667F">
              <w:rPr>
                <w:b/>
                <w:color w:val="000000"/>
                <w:lang w:val="el-GR"/>
              </w:rPr>
              <w:t>2</w:t>
            </w:r>
            <w:r w:rsidRPr="00A9667F">
              <w:rPr>
                <w:b/>
                <w:color w:val="000000"/>
                <w:lang w:val="el-GR"/>
              </w:rPr>
              <w:t>2</w:t>
            </w:r>
          </w:p>
        </w:tc>
      </w:tr>
      <w:tr w:rsidR="00C82832" w:rsidRPr="00DF02B0" w:rsidDel="005977E7" w14:paraId="63755E45" w14:textId="77777777" w:rsidTr="003668E8">
        <w:tc>
          <w:tcPr>
            <w:tcW w:w="7673"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1955" w:type="dxa"/>
            <w:shd w:val="clear" w:color="auto" w:fill="auto"/>
            <w:vAlign w:val="center"/>
          </w:tcPr>
          <w:p w14:paraId="30DE83DC" w14:textId="614A6B45" w:rsidR="00C82832" w:rsidRPr="00603221" w:rsidDel="005977E7" w:rsidRDefault="00A9667F" w:rsidP="00A9667F">
            <w:pPr>
              <w:autoSpaceDE w:val="0"/>
              <w:autoSpaceDN w:val="0"/>
              <w:adjustRightInd w:val="0"/>
              <w:spacing w:before="120" w:after="0"/>
              <w:jc w:val="left"/>
              <w:rPr>
                <w:b/>
                <w:color w:val="000000"/>
                <w:highlight w:val="yellow"/>
              </w:rPr>
            </w:pPr>
            <w:r w:rsidRPr="00A9667F">
              <w:rPr>
                <w:b/>
                <w:color w:val="000000"/>
                <w:lang w:val="el-GR"/>
              </w:rPr>
              <w:t>20</w:t>
            </w:r>
            <w:r w:rsidR="00C82832" w:rsidRPr="00A9667F">
              <w:rPr>
                <w:b/>
                <w:color w:val="000000"/>
                <w:lang w:val="el-GR"/>
              </w:rPr>
              <w:t>-</w:t>
            </w:r>
            <w:r w:rsidRPr="00A9667F">
              <w:rPr>
                <w:b/>
                <w:color w:val="000000"/>
                <w:lang w:val="el-GR"/>
              </w:rPr>
              <w:t>01</w:t>
            </w:r>
            <w:r w:rsidR="00C82832" w:rsidRPr="00A9667F">
              <w:rPr>
                <w:b/>
                <w:color w:val="000000"/>
                <w:lang w:val="el-GR"/>
              </w:rPr>
              <w:t>-202</w:t>
            </w:r>
            <w:r w:rsidRPr="00A9667F">
              <w:rPr>
                <w:b/>
                <w:color w:val="000000"/>
                <w:lang w:val="el-GR"/>
              </w:rPr>
              <w:t>2</w:t>
            </w:r>
          </w:p>
        </w:tc>
      </w:tr>
      <w:tr w:rsidR="00C82832" w:rsidRPr="00DF02B0" w:rsidDel="005977E7" w14:paraId="304DC306" w14:textId="77777777" w:rsidTr="003668E8">
        <w:tc>
          <w:tcPr>
            <w:tcW w:w="7673"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1955" w:type="dxa"/>
            <w:shd w:val="clear" w:color="auto" w:fill="auto"/>
            <w:vAlign w:val="center"/>
          </w:tcPr>
          <w:p w14:paraId="4556DC49" w14:textId="50E8517C" w:rsidR="00C82832" w:rsidRPr="00603221" w:rsidDel="005977E7" w:rsidRDefault="00A9667F" w:rsidP="00C82832">
            <w:pPr>
              <w:autoSpaceDE w:val="0"/>
              <w:autoSpaceDN w:val="0"/>
              <w:adjustRightInd w:val="0"/>
              <w:spacing w:before="120" w:after="0"/>
              <w:rPr>
                <w:b/>
                <w:color w:val="000000"/>
                <w:highlight w:val="yellow"/>
              </w:rPr>
            </w:pPr>
            <w:r w:rsidRPr="00A9667F">
              <w:rPr>
                <w:b/>
                <w:color w:val="000000"/>
                <w:lang w:val="el-GR"/>
              </w:rPr>
              <w:t>20-01-2022</w:t>
            </w:r>
          </w:p>
        </w:tc>
      </w:tr>
      <w:tr w:rsidR="00C82832" w:rsidRPr="00DF02B0" w:rsidDel="005977E7" w14:paraId="495E9DAA" w14:textId="77777777" w:rsidTr="003668E8">
        <w:tc>
          <w:tcPr>
            <w:tcW w:w="7673" w:type="dxa"/>
            <w:gridSpan w:val="2"/>
            <w:tcBorders>
              <w:bottom w:val="nil"/>
            </w:tcBorders>
            <w:shd w:val="clear" w:color="auto" w:fill="auto"/>
            <w:vAlign w:val="bottom"/>
          </w:tcPr>
          <w:p w14:paraId="323F833D"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1955" w:type="dxa"/>
            <w:shd w:val="clear" w:color="auto" w:fill="auto"/>
            <w:vAlign w:val="center"/>
          </w:tcPr>
          <w:p w14:paraId="499A8EA1" w14:textId="79D91B3B" w:rsidR="00C82832" w:rsidRPr="00603221" w:rsidRDefault="00A9667F" w:rsidP="00C82832">
            <w:pPr>
              <w:autoSpaceDE w:val="0"/>
              <w:autoSpaceDN w:val="0"/>
              <w:adjustRightInd w:val="0"/>
              <w:spacing w:before="120" w:after="0"/>
              <w:jc w:val="left"/>
              <w:rPr>
                <w:b/>
                <w:color w:val="000000"/>
              </w:rPr>
            </w:pPr>
            <w:r w:rsidRPr="00A9667F">
              <w:rPr>
                <w:b/>
                <w:color w:val="000000"/>
                <w:lang w:val="el-GR"/>
              </w:rPr>
              <w:t>14</w:t>
            </w:r>
            <w:r w:rsidR="00C82832" w:rsidRPr="00A9667F">
              <w:rPr>
                <w:b/>
                <w:color w:val="000000"/>
                <w:lang w:val="el-GR"/>
              </w:rPr>
              <w:t>-</w:t>
            </w:r>
            <w:r w:rsidRPr="00A9667F">
              <w:rPr>
                <w:b/>
                <w:color w:val="000000"/>
                <w:lang w:val="el-GR"/>
              </w:rPr>
              <w:t>01</w:t>
            </w:r>
            <w:r w:rsidR="00C82832" w:rsidRPr="00A9667F">
              <w:rPr>
                <w:b/>
                <w:color w:val="000000"/>
                <w:lang w:val="el-GR"/>
              </w:rPr>
              <w:t>-202</w:t>
            </w:r>
            <w:r w:rsidRPr="00A9667F">
              <w:rPr>
                <w:b/>
                <w:color w:val="000000"/>
                <w:lang w:val="el-GR"/>
              </w:rPr>
              <w:t>2</w:t>
            </w:r>
          </w:p>
        </w:tc>
      </w:tr>
      <w:tr w:rsidR="00A9667F" w:rsidRPr="00A9667F" w:rsidDel="005977E7" w14:paraId="2D08302C" w14:textId="77777777" w:rsidTr="00A9667F">
        <w:tc>
          <w:tcPr>
            <w:tcW w:w="7673" w:type="dxa"/>
            <w:gridSpan w:val="2"/>
            <w:tcBorders>
              <w:bottom w:val="single" w:sz="4" w:space="0" w:color="auto"/>
            </w:tcBorders>
            <w:shd w:val="clear" w:color="auto" w:fill="auto"/>
            <w:vAlign w:val="bottom"/>
          </w:tcPr>
          <w:p w14:paraId="2B9C545A" w14:textId="1168BDE0" w:rsidR="00A9667F" w:rsidRPr="00A9667F" w:rsidRDefault="00A9667F" w:rsidP="00C82832">
            <w:pPr>
              <w:autoSpaceDE w:val="0"/>
              <w:autoSpaceDN w:val="0"/>
              <w:adjustRightInd w:val="0"/>
              <w:spacing w:before="120" w:after="0"/>
              <w:jc w:val="right"/>
              <w:rPr>
                <w:b/>
                <w:color w:val="000000"/>
                <w:lang w:val="el-GR"/>
              </w:rPr>
            </w:pPr>
            <w:r w:rsidRPr="00A9667F">
              <w:rPr>
                <w:b/>
                <w:color w:val="000000"/>
                <w:lang w:val="el-GR"/>
              </w:rPr>
              <w:t>Ημερομηνία Δημοσίευσης Διακήρυξης σε ΕΕ</w:t>
            </w:r>
          </w:p>
        </w:tc>
        <w:tc>
          <w:tcPr>
            <w:tcW w:w="1955" w:type="dxa"/>
            <w:shd w:val="clear" w:color="auto" w:fill="auto"/>
            <w:vAlign w:val="center"/>
          </w:tcPr>
          <w:p w14:paraId="275CC542" w14:textId="47A7B8CC" w:rsidR="00A9667F" w:rsidRPr="00A9667F" w:rsidRDefault="00A9667F" w:rsidP="00C82832">
            <w:pPr>
              <w:autoSpaceDE w:val="0"/>
              <w:autoSpaceDN w:val="0"/>
              <w:adjustRightInd w:val="0"/>
              <w:spacing w:before="120" w:after="0"/>
              <w:jc w:val="left"/>
              <w:rPr>
                <w:b/>
                <w:color w:val="000000"/>
                <w:lang w:val="en-US"/>
              </w:rPr>
            </w:pPr>
            <w:r>
              <w:rPr>
                <w:b/>
                <w:color w:val="000000"/>
                <w:lang w:val="en-US"/>
              </w:rPr>
              <w:t>19-01-2022</w:t>
            </w:r>
          </w:p>
        </w:tc>
      </w:tr>
      <w:tr w:rsidR="00C82832" w:rsidRPr="003C0732" w:rsidDel="005977E7" w14:paraId="56137155" w14:textId="77777777" w:rsidTr="00A9667F">
        <w:tc>
          <w:tcPr>
            <w:tcW w:w="7673"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1955" w:type="dxa"/>
            <w:shd w:val="clear" w:color="auto" w:fill="auto"/>
            <w:vAlign w:val="center"/>
          </w:tcPr>
          <w:p w14:paraId="4143835E" w14:textId="085D7CDA" w:rsidR="00C82832" w:rsidRPr="00603221" w:rsidRDefault="00A9667F" w:rsidP="00C82832">
            <w:pPr>
              <w:autoSpaceDE w:val="0"/>
              <w:autoSpaceDN w:val="0"/>
              <w:adjustRightInd w:val="0"/>
              <w:spacing w:before="120" w:after="0"/>
              <w:rPr>
                <w:b/>
                <w:highlight w:val="magenta"/>
                <w:lang w:val="el-GR"/>
              </w:rPr>
            </w:pPr>
            <w:r w:rsidRPr="00A9667F">
              <w:rPr>
                <w:b/>
                <w:color w:val="000000"/>
                <w:lang w:val="el-GR"/>
              </w:rPr>
              <w:t>20-01-2022</w:t>
            </w:r>
          </w:p>
        </w:tc>
      </w:tr>
    </w:tbl>
    <w:p w14:paraId="00D38B24" w14:textId="77777777" w:rsidR="00BC7622" w:rsidRDefault="00BC7622" w:rsidP="00BC7622">
      <w:pPr>
        <w:spacing w:after="0"/>
      </w:pPr>
    </w:p>
    <w:tbl>
      <w:tblPr>
        <w:tblW w:w="5003" w:type="pct"/>
        <w:tblLayout w:type="fixed"/>
        <w:tblLook w:val="01E0" w:firstRow="1" w:lastRow="1" w:firstColumn="1" w:lastColumn="1" w:noHBand="0" w:noVBand="0"/>
      </w:tblPr>
      <w:tblGrid>
        <w:gridCol w:w="3264"/>
        <w:gridCol w:w="4108"/>
        <w:gridCol w:w="2272"/>
      </w:tblGrid>
      <w:tr w:rsidR="00081737" w:rsidRPr="00DA367D" w14:paraId="315458EE" w14:textId="77777777" w:rsidTr="00B323D9">
        <w:trPr>
          <w:cantSplit/>
        </w:trPr>
        <w:tc>
          <w:tcPr>
            <w:tcW w:w="1692" w:type="pct"/>
            <w:vAlign w:val="center"/>
          </w:tcPr>
          <w:p w14:paraId="4B515D8E" w14:textId="77777777" w:rsidR="00081737" w:rsidRPr="000B6F4E" w:rsidRDefault="00081737" w:rsidP="00081737">
            <w:pPr>
              <w:spacing w:before="40"/>
              <w:ind w:right="-79"/>
              <w:rPr>
                <w:rFonts w:ascii="Arial" w:hAnsi="Arial"/>
                <w:color w:val="000000" w:themeColor="text1"/>
                <w:sz w:val="12"/>
                <w:szCs w:val="12"/>
              </w:rPr>
            </w:pPr>
            <w:r>
              <w:rPr>
                <w:noProof/>
                <w:lang w:val="el-GR" w:eastAsia="el-GR"/>
              </w:rPr>
              <w:drawing>
                <wp:inline distT="0" distB="0" distL="0" distR="0" wp14:anchorId="0BE4678C" wp14:editId="54652B78">
                  <wp:extent cx="1783080" cy="668307"/>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8"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130" w:type="pct"/>
          </w:tcPr>
          <w:p w14:paraId="0B7EF046" w14:textId="77777777" w:rsidR="00081737" w:rsidRPr="00DA367D" w:rsidRDefault="00081737" w:rsidP="00081737">
            <w:pPr>
              <w:spacing w:before="40"/>
              <w:ind w:left="-180" w:right="-79"/>
              <w:jc w:val="center"/>
              <w:rPr>
                <w:rFonts w:ascii="Arial" w:hAnsi="Arial"/>
                <w:noProof/>
                <w:color w:val="000000" w:themeColor="text1"/>
                <w:sz w:val="12"/>
                <w:szCs w:val="12"/>
              </w:rPr>
            </w:pPr>
          </w:p>
        </w:tc>
        <w:tc>
          <w:tcPr>
            <w:tcW w:w="1178" w:type="pct"/>
            <w:vAlign w:val="center"/>
          </w:tcPr>
          <w:p w14:paraId="1FD45F2F" w14:textId="77777777" w:rsidR="00081737" w:rsidRPr="00DA367D" w:rsidRDefault="00081737" w:rsidP="00081737">
            <w:pPr>
              <w:spacing w:before="40"/>
              <w:ind w:left="-180" w:right="-79"/>
              <w:jc w:val="center"/>
              <w:rPr>
                <w:rFonts w:ascii="Arial" w:hAnsi="Arial"/>
                <w:color w:val="000000" w:themeColor="text1"/>
                <w:sz w:val="12"/>
                <w:szCs w:val="12"/>
                <w:lang w:val="el-GR"/>
              </w:rPr>
            </w:pPr>
            <w:r>
              <w:rPr>
                <w:noProof/>
                <w:lang w:val="el-GR" w:eastAsia="el-GR"/>
              </w:rPr>
              <w:drawing>
                <wp:inline distT="0" distB="0" distL="0" distR="0" wp14:anchorId="48416A9E" wp14:editId="10A408F1">
                  <wp:extent cx="1481455" cy="617220"/>
                  <wp:effectExtent l="0" t="0" r="444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9"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1C832E30" w14:textId="6088BD39" w:rsidR="003C0732" w:rsidRPr="00855499" w:rsidRDefault="003C0732" w:rsidP="00603221">
      <w:pPr>
        <w:spacing w:after="0"/>
        <w:rPr>
          <w:b/>
          <w:color w:val="000000"/>
          <w:sz w:val="16"/>
          <w:szCs w:val="16"/>
        </w:rPr>
      </w:pPr>
    </w:p>
    <w:p w14:paraId="070FA026" w14:textId="2F4FADFC" w:rsidR="00DF02B0" w:rsidRPr="00603221" w:rsidRDefault="00DF02B0" w:rsidP="00A9667F">
      <w:pPr>
        <w:pStyle w:val="2"/>
        <w:numPr>
          <w:ilvl w:val="0"/>
          <w:numId w:val="0"/>
        </w:numPr>
        <w:tabs>
          <w:tab w:val="clear" w:pos="567"/>
        </w:tabs>
        <w:rPr>
          <w:rFonts w:cs="Tahoma"/>
          <w:lang w:val="el-GR"/>
        </w:rPr>
        <w:sectPr w:rsidR="00DF02B0" w:rsidRPr="00603221" w:rsidSect="00941CA2">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bookmarkStart w:id="1" w:name="_Ref63781470"/>
      <w:bookmarkStart w:id="2" w:name="_Toc375058496"/>
      <w:bookmarkStart w:id="3" w:name="_Toc418166314"/>
    </w:p>
    <w:p w14:paraId="7D7F8C2C" w14:textId="77777777" w:rsidR="0024279E" w:rsidRPr="00603221" w:rsidRDefault="0024279E" w:rsidP="00BC7622">
      <w:pPr>
        <w:pStyle w:val="2"/>
        <w:numPr>
          <w:ilvl w:val="0"/>
          <w:numId w:val="0"/>
        </w:numPr>
        <w:ind w:left="576" w:hanging="576"/>
        <w:rPr>
          <w:rFonts w:cs="Tahoma"/>
          <w:lang w:val="el-GR"/>
        </w:rPr>
      </w:pPr>
      <w:bookmarkStart w:id="4" w:name="_Toc89440739"/>
      <w:bookmarkStart w:id="5" w:name="_Toc89441190"/>
      <w:bookmarkStart w:id="6" w:name="_Toc89441708"/>
      <w:bookmarkEnd w:id="1"/>
      <w:r w:rsidRPr="00603221">
        <w:rPr>
          <w:rFonts w:cs="Tahoma"/>
          <w:lang w:val="el-GR"/>
        </w:rPr>
        <w:lastRenderedPageBreak/>
        <w:t>ΓΕΝΙΚΕΣ ΠΛΗΡΟΦΟΡΙΕΣ</w:t>
      </w:r>
      <w:bookmarkEnd w:id="2"/>
      <w:bookmarkEnd w:id="3"/>
      <w:bookmarkEnd w:id="4"/>
      <w:bookmarkEnd w:id="5"/>
      <w:bookmarkEnd w:id="6"/>
    </w:p>
    <w:p w14:paraId="48DDB2E8" w14:textId="77777777" w:rsidR="00BC7622" w:rsidRDefault="00BC7622" w:rsidP="00BC7622">
      <w:pPr>
        <w:tabs>
          <w:tab w:val="left" w:pos="750"/>
          <w:tab w:val="center" w:pos="5049"/>
        </w:tabs>
        <w:autoSpaceDE w:val="0"/>
        <w:autoSpaceDN w:val="0"/>
        <w:adjustRightInd w:val="0"/>
        <w:ind w:right="-460"/>
        <w:jc w:val="left"/>
        <w:rPr>
          <w:b/>
          <w:color w:val="002060"/>
          <w:lang w:val="el-GR"/>
        </w:rPr>
      </w:pPr>
      <w:r>
        <w:rPr>
          <w:b/>
          <w:color w:val="002060"/>
          <w:lang w:val="el-GR"/>
        </w:rPr>
        <w:tab/>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BC7622" w:rsidRPr="00317788" w14:paraId="3B1098AC" w14:textId="77777777" w:rsidTr="003026C0">
        <w:trPr>
          <w:tblHeader/>
        </w:trPr>
        <w:tc>
          <w:tcPr>
            <w:tcW w:w="9855" w:type="dxa"/>
            <w:gridSpan w:val="2"/>
            <w:shd w:val="clear" w:color="auto" w:fill="E0E0E0"/>
            <w:vAlign w:val="center"/>
          </w:tcPr>
          <w:p w14:paraId="7C253935" w14:textId="6D727AF3" w:rsidR="00BC7622" w:rsidRPr="00603221" w:rsidRDefault="00BC7622" w:rsidP="00FA6DFC">
            <w:pPr>
              <w:pStyle w:val="3"/>
              <w:numPr>
                <w:ilvl w:val="0"/>
                <w:numId w:val="0"/>
              </w:numPr>
              <w:rPr>
                <w:rFonts w:cs="Tahoma"/>
                <w:szCs w:val="22"/>
                <w:lang w:val="el-GR"/>
              </w:rPr>
            </w:pPr>
            <w:bookmarkStart w:id="7" w:name="_Toc375058497"/>
            <w:bookmarkStart w:id="8" w:name="_Toc418166315"/>
            <w:bookmarkStart w:id="9" w:name="_Toc76724065"/>
            <w:bookmarkStart w:id="10" w:name="_Toc86052166"/>
            <w:bookmarkStart w:id="11" w:name="_Toc89440740"/>
            <w:bookmarkStart w:id="12" w:name="_Toc89441191"/>
            <w:bookmarkStart w:id="13" w:name="_Toc89441709"/>
            <w:r w:rsidRPr="00603221">
              <w:rPr>
                <w:rFonts w:cs="Tahoma"/>
                <w:szCs w:val="22"/>
                <w:lang w:val="el-GR"/>
              </w:rPr>
              <w:t>Συνοπτικά στοιχεία Έργου</w:t>
            </w:r>
            <w:bookmarkEnd w:id="7"/>
            <w:bookmarkEnd w:id="8"/>
            <w:bookmarkEnd w:id="9"/>
            <w:bookmarkEnd w:id="10"/>
            <w:bookmarkEnd w:id="11"/>
            <w:bookmarkEnd w:id="12"/>
            <w:bookmarkEnd w:id="13"/>
          </w:p>
        </w:tc>
      </w:tr>
      <w:tr w:rsidR="00BC7622" w:rsidRPr="00317788" w14:paraId="3D67A878" w14:textId="77777777" w:rsidTr="003026C0">
        <w:tc>
          <w:tcPr>
            <w:tcW w:w="3708" w:type="dxa"/>
            <w:vAlign w:val="center"/>
          </w:tcPr>
          <w:p w14:paraId="06BDC00D" w14:textId="77777777" w:rsidR="00BC7622" w:rsidRPr="00603221" w:rsidRDefault="00BC7622" w:rsidP="003026C0">
            <w:pPr>
              <w:pStyle w:val="TabletextChar"/>
              <w:rPr>
                <w:rFonts w:cs="Tahoma"/>
                <w:b/>
                <w:sz w:val="22"/>
                <w:szCs w:val="22"/>
              </w:rPr>
            </w:pPr>
            <w:r w:rsidRPr="00603221">
              <w:rPr>
                <w:rFonts w:cs="Tahoma"/>
                <w:b/>
                <w:sz w:val="22"/>
                <w:szCs w:val="22"/>
              </w:rPr>
              <w:t>ΤΙΤΛΟΣ ΕΡΓΟΥ</w:t>
            </w:r>
          </w:p>
        </w:tc>
        <w:tc>
          <w:tcPr>
            <w:tcW w:w="6147" w:type="dxa"/>
            <w:vAlign w:val="center"/>
          </w:tcPr>
          <w:p w14:paraId="387D63BA" w14:textId="78D01F13" w:rsidR="00BC7622" w:rsidRPr="00603221" w:rsidRDefault="00BC7622" w:rsidP="003026C0">
            <w:pPr>
              <w:pStyle w:val="TabletextChar"/>
              <w:rPr>
                <w:rFonts w:cs="Tahoma"/>
                <w:sz w:val="22"/>
                <w:szCs w:val="22"/>
              </w:rPr>
            </w:pPr>
            <w:proofErr w:type="spellStart"/>
            <w:r>
              <w:rPr>
                <w:rFonts w:cs="Tahoma"/>
                <w:sz w:val="22"/>
                <w:szCs w:val="22"/>
              </w:rPr>
              <w:t>Ψηφιοποίηση</w:t>
            </w:r>
            <w:proofErr w:type="spellEnd"/>
            <w:r>
              <w:rPr>
                <w:rFonts w:cs="Tahoma"/>
                <w:sz w:val="22"/>
                <w:szCs w:val="22"/>
              </w:rPr>
              <w:t xml:space="preserve"> </w:t>
            </w:r>
            <w:r w:rsidR="008F7EBB">
              <w:rPr>
                <w:rFonts w:cs="Tahoma"/>
                <w:sz w:val="22"/>
                <w:szCs w:val="22"/>
              </w:rPr>
              <w:t xml:space="preserve">Φακέλων </w:t>
            </w:r>
            <w:r>
              <w:rPr>
                <w:rFonts w:cs="Tahoma"/>
                <w:sz w:val="22"/>
                <w:szCs w:val="22"/>
              </w:rPr>
              <w:t xml:space="preserve">Δανείων </w:t>
            </w:r>
          </w:p>
        </w:tc>
      </w:tr>
      <w:tr w:rsidR="00BC7622" w:rsidRPr="00317788" w14:paraId="7FF78027" w14:textId="77777777" w:rsidTr="003026C0">
        <w:tc>
          <w:tcPr>
            <w:tcW w:w="3708" w:type="dxa"/>
            <w:vAlign w:val="center"/>
          </w:tcPr>
          <w:p w14:paraId="4CB6CB86" w14:textId="77777777" w:rsidR="00BC7622" w:rsidRPr="00603221" w:rsidRDefault="00BC7622" w:rsidP="003026C0">
            <w:pPr>
              <w:pStyle w:val="TabletextChar"/>
              <w:rPr>
                <w:rFonts w:cs="Tahoma"/>
                <w:b/>
                <w:sz w:val="22"/>
                <w:szCs w:val="22"/>
              </w:rPr>
            </w:pPr>
            <w:r w:rsidRPr="00603221">
              <w:rPr>
                <w:rFonts w:cs="Tahoma"/>
                <w:b/>
                <w:sz w:val="22"/>
                <w:szCs w:val="22"/>
              </w:rPr>
              <w:t>ΑΝΑΘΕΤΟΥΣΑ ΑΡΧΗ</w:t>
            </w:r>
          </w:p>
        </w:tc>
        <w:tc>
          <w:tcPr>
            <w:tcW w:w="6147" w:type="dxa"/>
            <w:vAlign w:val="center"/>
          </w:tcPr>
          <w:p w14:paraId="1BAABBE8" w14:textId="77777777" w:rsidR="00BC7622" w:rsidRPr="00603221" w:rsidRDefault="00BC7622" w:rsidP="003026C0">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proofErr w:type="spellStart"/>
            <w:r w:rsidRPr="00603221">
              <w:rPr>
                <w:rFonts w:cs="Tahoma"/>
                <w:b/>
                <w:sz w:val="22"/>
                <w:szCs w:val="22"/>
              </w:rPr>
              <w:t>ΚτΠ</w:t>
            </w:r>
            <w:proofErr w:type="spellEnd"/>
            <w:r w:rsidRPr="00603221">
              <w:rPr>
                <w:rFonts w:cs="Tahoma"/>
                <w:b/>
                <w:sz w:val="22"/>
                <w:szCs w:val="22"/>
              </w:rPr>
              <w:t xml:space="preserve"> </w:t>
            </w:r>
            <w:r>
              <w:rPr>
                <w:rFonts w:cs="Tahoma"/>
                <w:b/>
                <w:sz w:val="22"/>
                <w:szCs w:val="22"/>
              </w:rPr>
              <w:t>Μ.</w:t>
            </w:r>
            <w:r w:rsidRPr="00603221">
              <w:rPr>
                <w:rFonts w:cs="Tahoma"/>
                <w:b/>
                <w:sz w:val="22"/>
                <w:szCs w:val="22"/>
              </w:rPr>
              <w:t>Α.Ε.</w:t>
            </w:r>
            <w:r w:rsidRPr="00603221">
              <w:rPr>
                <w:rFonts w:cs="Tahoma"/>
                <w:sz w:val="22"/>
                <w:szCs w:val="22"/>
              </w:rPr>
              <w:t>)</w:t>
            </w:r>
          </w:p>
        </w:tc>
      </w:tr>
      <w:tr w:rsidR="00BC7622" w:rsidRPr="00DF02B0" w14:paraId="4640E1FF" w14:textId="77777777" w:rsidTr="003026C0">
        <w:tc>
          <w:tcPr>
            <w:tcW w:w="3708" w:type="dxa"/>
            <w:vAlign w:val="center"/>
          </w:tcPr>
          <w:p w14:paraId="54FC664E" w14:textId="77777777" w:rsidR="00BC7622" w:rsidRPr="00603221" w:rsidRDefault="00BC7622" w:rsidP="003026C0">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71EDAE33" w14:textId="77777777" w:rsidR="00BC7622" w:rsidRPr="00603221" w:rsidRDefault="00BC7622" w:rsidP="003026C0">
            <w:pPr>
              <w:pStyle w:val="TabletextChar"/>
              <w:rPr>
                <w:rFonts w:cs="Tahoma"/>
                <w:b/>
                <w:sz w:val="22"/>
                <w:szCs w:val="22"/>
              </w:rPr>
            </w:pPr>
            <w:r>
              <w:rPr>
                <w:rFonts w:cs="Tahoma"/>
                <w:b/>
                <w:sz w:val="22"/>
                <w:szCs w:val="22"/>
              </w:rPr>
              <w:t>Ταμείο Παρακαταθηκών και Δανείων</w:t>
            </w:r>
          </w:p>
        </w:tc>
      </w:tr>
      <w:tr w:rsidR="00BC7622" w:rsidRPr="00DF02B0" w14:paraId="2C5EFCEC" w14:textId="77777777" w:rsidTr="003026C0">
        <w:tc>
          <w:tcPr>
            <w:tcW w:w="3708" w:type="dxa"/>
            <w:vAlign w:val="center"/>
          </w:tcPr>
          <w:p w14:paraId="422ADD10" w14:textId="77777777" w:rsidR="00BC7622" w:rsidRPr="00603221" w:rsidRDefault="00BC7622" w:rsidP="003026C0">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016F7819" w14:textId="77777777" w:rsidR="00BC7622" w:rsidRPr="002505A1" w:rsidRDefault="00BC7622" w:rsidP="003026C0">
            <w:pPr>
              <w:pStyle w:val="TabletextChar"/>
              <w:rPr>
                <w:rFonts w:cs="Tahoma"/>
                <w:sz w:val="22"/>
                <w:szCs w:val="22"/>
              </w:rPr>
            </w:pPr>
            <w:r w:rsidRPr="002505A1">
              <w:rPr>
                <w:rFonts w:cs="Tahoma"/>
                <w:b/>
                <w:sz w:val="22"/>
                <w:szCs w:val="22"/>
              </w:rPr>
              <w:t>Ταμείο Παρακαταθηκών και Δανείων</w:t>
            </w:r>
          </w:p>
        </w:tc>
      </w:tr>
      <w:tr w:rsidR="00BC7622" w:rsidRPr="00DF02B0" w14:paraId="059D5FAE" w14:textId="77777777" w:rsidTr="003026C0">
        <w:tc>
          <w:tcPr>
            <w:tcW w:w="3708" w:type="dxa"/>
            <w:vAlign w:val="center"/>
          </w:tcPr>
          <w:p w14:paraId="5319B929" w14:textId="77777777" w:rsidR="00BC7622" w:rsidRPr="00603221" w:rsidRDefault="00BC7622" w:rsidP="003026C0">
            <w:pPr>
              <w:pStyle w:val="TabletextChar"/>
              <w:rPr>
                <w:rFonts w:cs="Tahoma"/>
                <w:b/>
                <w:sz w:val="22"/>
                <w:szCs w:val="22"/>
              </w:rPr>
            </w:pPr>
            <w:r w:rsidRPr="00603221">
              <w:rPr>
                <w:rFonts w:cs="Tahoma"/>
                <w:b/>
                <w:sz w:val="22"/>
                <w:szCs w:val="22"/>
              </w:rPr>
              <w:t>ΦΟΡΕΑΣ ΧΡΗΜΑΤΟΔΟΤΗΣΗΣ</w:t>
            </w:r>
          </w:p>
        </w:tc>
        <w:tc>
          <w:tcPr>
            <w:tcW w:w="6147" w:type="dxa"/>
            <w:vAlign w:val="bottom"/>
          </w:tcPr>
          <w:p w14:paraId="1CE12D8E" w14:textId="63452744" w:rsidR="00BC7622" w:rsidRPr="002505A1" w:rsidRDefault="008F7EBB" w:rsidP="003026C0">
            <w:pPr>
              <w:pStyle w:val="TabletextChar"/>
              <w:rPr>
                <w:rFonts w:cs="Tahoma"/>
                <w:b/>
                <w:sz w:val="22"/>
                <w:szCs w:val="22"/>
              </w:rPr>
            </w:pPr>
            <w:r>
              <w:rPr>
                <w:rFonts w:cs="Tahoma"/>
                <w:b/>
                <w:color w:val="000000"/>
                <w:sz w:val="22"/>
                <w:szCs w:val="22"/>
              </w:rPr>
              <w:t xml:space="preserve">Υπουργείο Ψηφιακής Διακυβέρνησης </w:t>
            </w:r>
          </w:p>
        </w:tc>
      </w:tr>
      <w:tr w:rsidR="00BC7622" w:rsidRPr="00A9667F" w14:paraId="0FFAD176" w14:textId="77777777" w:rsidTr="003026C0">
        <w:tc>
          <w:tcPr>
            <w:tcW w:w="3708" w:type="dxa"/>
            <w:vAlign w:val="center"/>
          </w:tcPr>
          <w:p w14:paraId="016C4771" w14:textId="77777777" w:rsidR="00BC7622" w:rsidRPr="00603221" w:rsidRDefault="00BC7622" w:rsidP="003026C0">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31FD7A7E" w14:textId="77777777" w:rsidR="00BC7622" w:rsidRPr="002505A1" w:rsidRDefault="00BC7622" w:rsidP="003026C0">
            <w:pPr>
              <w:pStyle w:val="TabletextChar"/>
              <w:rPr>
                <w:rFonts w:cs="Tahoma"/>
                <w:sz w:val="22"/>
                <w:szCs w:val="22"/>
              </w:rPr>
            </w:pPr>
            <w:r w:rsidRPr="002505A1">
              <w:rPr>
                <w:rFonts w:cs="Tahoma"/>
                <w:sz w:val="22"/>
                <w:szCs w:val="22"/>
              </w:rPr>
              <w:t>Τόπος παράδοσης: η Αναθέτουσα Αρχή.</w:t>
            </w:r>
          </w:p>
          <w:p w14:paraId="6450EF57" w14:textId="77777777" w:rsidR="00BC7622" w:rsidRPr="002505A1" w:rsidRDefault="00BC7622" w:rsidP="003026C0">
            <w:pPr>
              <w:pStyle w:val="TabletextChar"/>
              <w:rPr>
                <w:rFonts w:cs="Tahoma"/>
                <w:sz w:val="22"/>
                <w:szCs w:val="22"/>
              </w:rPr>
            </w:pPr>
            <w:r w:rsidRPr="002505A1">
              <w:rPr>
                <w:rFonts w:cs="Tahoma"/>
                <w:sz w:val="22"/>
                <w:szCs w:val="22"/>
              </w:rPr>
              <w:t>Τόπος παροχής υπηρεσιών: Ταμείο Παρακαταθηκών &amp; Δανείων</w:t>
            </w:r>
          </w:p>
        </w:tc>
      </w:tr>
      <w:tr w:rsidR="00BC7622" w:rsidRPr="002505A1" w14:paraId="6A6597FA" w14:textId="77777777" w:rsidTr="003026C0">
        <w:tc>
          <w:tcPr>
            <w:tcW w:w="3708" w:type="dxa"/>
            <w:vAlign w:val="center"/>
          </w:tcPr>
          <w:p w14:paraId="2442466E" w14:textId="77777777" w:rsidR="00BC7622" w:rsidRPr="00603221" w:rsidRDefault="00BC7622" w:rsidP="003026C0">
            <w:pPr>
              <w:pStyle w:val="TabletextChar"/>
              <w:rPr>
                <w:rFonts w:cs="Tahoma"/>
                <w:b/>
                <w:sz w:val="22"/>
                <w:szCs w:val="22"/>
              </w:rPr>
            </w:pPr>
            <w:r w:rsidRPr="00603221">
              <w:rPr>
                <w:rFonts w:cs="Tahoma"/>
                <w:b/>
                <w:sz w:val="22"/>
                <w:szCs w:val="22"/>
              </w:rPr>
              <w:t>ΕΙΔΟΣ ΣΥΜΒΑΣΗΣ</w:t>
            </w:r>
          </w:p>
        </w:tc>
        <w:tc>
          <w:tcPr>
            <w:tcW w:w="6147" w:type="dxa"/>
            <w:vAlign w:val="center"/>
          </w:tcPr>
          <w:p w14:paraId="1D94A408" w14:textId="77777777" w:rsidR="00BC7622" w:rsidRPr="002744CC" w:rsidRDefault="00BC7622" w:rsidP="003026C0">
            <w:pPr>
              <w:pStyle w:val="TabletextChar"/>
              <w:rPr>
                <w:rFonts w:cs="Tahoma"/>
                <w:b/>
                <w:sz w:val="22"/>
                <w:szCs w:val="22"/>
              </w:rPr>
            </w:pPr>
            <w:r w:rsidRPr="00603221">
              <w:rPr>
                <w:rFonts w:cs="Tahoma"/>
                <w:b/>
                <w:sz w:val="22"/>
                <w:szCs w:val="22"/>
                <w:lang w:val="en-US"/>
              </w:rPr>
              <w:t>CPV</w:t>
            </w:r>
            <w:r w:rsidRPr="00603221">
              <w:rPr>
                <w:rFonts w:cs="Tahoma"/>
                <w:b/>
                <w:sz w:val="22"/>
                <w:szCs w:val="22"/>
              </w:rPr>
              <w:t>:</w:t>
            </w:r>
            <w:r>
              <w:rPr>
                <w:rFonts w:cs="Tahoma"/>
                <w:b/>
                <w:sz w:val="22"/>
                <w:szCs w:val="22"/>
              </w:rPr>
              <w:t xml:space="preserve"> </w:t>
            </w:r>
            <w:r w:rsidRPr="002505A1">
              <w:rPr>
                <w:rFonts w:cs="Tahoma"/>
                <w:b/>
                <w:color w:val="000000"/>
                <w:sz w:val="22"/>
                <w:szCs w:val="22"/>
                <w:lang w:val="en-US"/>
              </w:rPr>
              <w:t>79999100-4,</w:t>
            </w:r>
            <w:r>
              <w:t xml:space="preserve"> </w:t>
            </w:r>
            <w:r w:rsidRPr="00526287">
              <w:rPr>
                <w:rFonts w:cs="Tahoma"/>
                <w:b/>
                <w:color w:val="000000"/>
                <w:sz w:val="22"/>
                <w:szCs w:val="22"/>
                <w:lang w:val="en-US"/>
              </w:rPr>
              <w:t>79131000-1</w:t>
            </w:r>
            <w:r>
              <w:rPr>
                <w:rFonts w:cs="Tahoma"/>
                <w:b/>
                <w:color w:val="000000"/>
                <w:sz w:val="22"/>
                <w:szCs w:val="22"/>
              </w:rPr>
              <w:t>,</w:t>
            </w:r>
            <w:r w:rsidRPr="002505A1">
              <w:rPr>
                <w:rFonts w:cs="Tahoma"/>
                <w:b/>
                <w:color w:val="000000"/>
                <w:sz w:val="22"/>
                <w:szCs w:val="22"/>
                <w:lang w:val="en-US"/>
              </w:rPr>
              <w:t xml:space="preserve"> 48000000-8, 72000000-5</w:t>
            </w:r>
          </w:p>
        </w:tc>
      </w:tr>
      <w:tr w:rsidR="00BC7622" w:rsidRPr="00A9667F" w14:paraId="3F4AEF9B" w14:textId="77777777" w:rsidTr="003026C0">
        <w:tc>
          <w:tcPr>
            <w:tcW w:w="3708" w:type="dxa"/>
            <w:vAlign w:val="center"/>
          </w:tcPr>
          <w:p w14:paraId="56844030" w14:textId="77777777" w:rsidR="00BC7622" w:rsidRPr="00603221" w:rsidRDefault="00BC7622" w:rsidP="003026C0">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2A9F60A2" w14:textId="77777777" w:rsidR="00BC7622" w:rsidRPr="00C02825" w:rsidRDefault="00BC7622" w:rsidP="003026C0">
            <w:pPr>
              <w:rPr>
                <w:lang w:val="el-GR"/>
              </w:rPr>
            </w:pPr>
            <w:r w:rsidRPr="00D048E6">
              <w:rPr>
                <w:lang w:val="el-GR" w:eastAsia="en-US"/>
              </w:rPr>
              <w:t>Ανοικτός Διεθνής Ηλεκτρονικός Διαγωνισμός με κριτήριο ανάθεσης την πλέον συμφέρουσα από οικονομική άποψη προσφορά βάσει βέλτιστης σχέσης ποιότητας – τιμής.</w:t>
            </w:r>
          </w:p>
        </w:tc>
      </w:tr>
      <w:tr w:rsidR="00BC7622" w:rsidRPr="00A9667F" w14:paraId="142FC651" w14:textId="77777777" w:rsidTr="003026C0">
        <w:tc>
          <w:tcPr>
            <w:tcW w:w="3708" w:type="dxa"/>
            <w:vAlign w:val="center"/>
          </w:tcPr>
          <w:p w14:paraId="38D6F576" w14:textId="77777777" w:rsidR="00BC7622" w:rsidRPr="00603221" w:rsidRDefault="00BC7622" w:rsidP="003026C0">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16DDF370" w14:textId="77777777" w:rsidR="004447CA" w:rsidRPr="00603221" w:rsidRDefault="004447CA" w:rsidP="004447CA">
            <w:pPr>
              <w:pStyle w:val="TabletextChar"/>
              <w:spacing w:before="120" w:after="0" w:line="240" w:lineRule="auto"/>
              <w:jc w:val="both"/>
              <w:rPr>
                <w:rFonts w:cs="Tahoma"/>
                <w:b/>
                <w:bCs/>
                <w:color w:val="000000"/>
                <w:sz w:val="22"/>
                <w:szCs w:val="22"/>
                <w:lang w:eastAsia="el-GR"/>
              </w:rPr>
            </w:pPr>
            <w:r>
              <w:rPr>
                <w:rFonts w:cs="Tahoma"/>
                <w:sz w:val="22"/>
                <w:szCs w:val="22"/>
              </w:rPr>
              <w:t>Ο π</w:t>
            </w:r>
            <w:r w:rsidRPr="008D1CFE">
              <w:rPr>
                <w:rFonts w:cs="Tahoma"/>
                <w:sz w:val="22"/>
                <w:szCs w:val="22"/>
              </w:rPr>
              <w:t xml:space="preserve">ροϋπολογισμός </w:t>
            </w:r>
            <w:r>
              <w:rPr>
                <w:rFonts w:cs="Tahoma"/>
                <w:sz w:val="22"/>
                <w:szCs w:val="22"/>
              </w:rPr>
              <w:t xml:space="preserve">του </w:t>
            </w:r>
            <w:r w:rsidRPr="008D1CFE">
              <w:rPr>
                <w:rFonts w:cs="Tahoma"/>
                <w:sz w:val="22"/>
                <w:szCs w:val="22"/>
              </w:rPr>
              <w:t>Έργου - εκτιμώμενη αξία σύμβασης</w:t>
            </w:r>
            <w:r>
              <w:t xml:space="preserve"> </w:t>
            </w:r>
            <w:r>
              <w:rPr>
                <w:rFonts w:cs="Tahoma"/>
                <w:sz w:val="22"/>
                <w:szCs w:val="22"/>
              </w:rPr>
              <w:t xml:space="preserve">ανέρχεται στο ποσό των </w:t>
            </w:r>
            <w:r>
              <w:rPr>
                <w:rFonts w:cs="Tahoma"/>
                <w:b/>
                <w:bCs/>
                <w:color w:val="000000"/>
                <w:sz w:val="22"/>
                <w:szCs w:val="22"/>
                <w:lang w:eastAsia="el-GR"/>
              </w:rPr>
              <w:t>3</w:t>
            </w:r>
            <w:r w:rsidRPr="00C02825">
              <w:rPr>
                <w:rFonts w:cs="Tahoma"/>
                <w:b/>
                <w:bCs/>
                <w:color w:val="000000"/>
                <w:sz w:val="22"/>
                <w:szCs w:val="22"/>
                <w:lang w:eastAsia="el-GR"/>
              </w:rPr>
              <w:t>.</w:t>
            </w:r>
            <w:r>
              <w:rPr>
                <w:rFonts w:cs="Tahoma"/>
                <w:b/>
                <w:bCs/>
                <w:color w:val="000000"/>
                <w:sz w:val="22"/>
                <w:szCs w:val="22"/>
                <w:lang w:eastAsia="el-GR"/>
              </w:rPr>
              <w:t>28</w:t>
            </w:r>
            <w:r w:rsidRPr="00C02825">
              <w:rPr>
                <w:rFonts w:cs="Tahoma"/>
                <w:b/>
                <w:bCs/>
                <w:color w:val="000000"/>
                <w:sz w:val="22"/>
                <w:szCs w:val="22"/>
                <w:lang w:eastAsia="el-GR"/>
              </w:rPr>
              <w:t>0.000,00 €</w:t>
            </w:r>
            <w:r w:rsidRPr="00663C9E">
              <w:rPr>
                <w:rFonts w:cs="Tahoma"/>
                <w:bCs/>
                <w:color w:val="000000"/>
                <w:sz w:val="22"/>
                <w:szCs w:val="22"/>
                <w:lang w:eastAsia="el-GR"/>
              </w:rPr>
              <w:t xml:space="preserve"> </w:t>
            </w:r>
            <w:r w:rsidRPr="00C02825">
              <w:rPr>
                <w:rFonts w:cs="Tahoma"/>
                <w:sz w:val="22"/>
                <w:szCs w:val="22"/>
              </w:rPr>
              <w:t xml:space="preserve">μη περιλαμβανομένου ΦΠΑ, προϋπολογισμός με ΦΠΑ: </w:t>
            </w:r>
            <w:r w:rsidRPr="00F662A0">
              <w:rPr>
                <w:rFonts w:cs="Tahoma"/>
                <w:b/>
                <w:bCs/>
                <w:color w:val="000000"/>
                <w:sz w:val="22"/>
                <w:szCs w:val="22"/>
                <w:lang w:eastAsia="el-GR"/>
              </w:rPr>
              <w:t>4.</w:t>
            </w:r>
            <w:r>
              <w:rPr>
                <w:rFonts w:cs="Tahoma"/>
                <w:b/>
                <w:bCs/>
                <w:color w:val="000000"/>
                <w:sz w:val="22"/>
                <w:szCs w:val="22"/>
                <w:lang w:eastAsia="el-GR"/>
              </w:rPr>
              <w:t>067.200,00</w:t>
            </w:r>
            <w:r w:rsidRPr="00C02825">
              <w:rPr>
                <w:rFonts w:cs="Tahoma"/>
                <w:b/>
                <w:bCs/>
                <w:color w:val="000000"/>
                <w:sz w:val="22"/>
                <w:szCs w:val="22"/>
                <w:lang w:eastAsia="el-GR"/>
              </w:rPr>
              <w:t xml:space="preserve">€, ΦΠΑ 24% </w:t>
            </w:r>
            <w:r>
              <w:rPr>
                <w:rFonts w:cs="Tahoma"/>
                <w:b/>
                <w:bCs/>
                <w:color w:val="000000"/>
                <w:sz w:val="22"/>
                <w:szCs w:val="22"/>
                <w:lang w:eastAsia="el-GR"/>
              </w:rPr>
              <w:t>787.200</w:t>
            </w:r>
            <w:r w:rsidRPr="00C02825">
              <w:rPr>
                <w:rFonts w:cs="Tahoma"/>
                <w:b/>
                <w:bCs/>
                <w:color w:val="000000"/>
                <w:sz w:val="22"/>
                <w:szCs w:val="22"/>
                <w:lang w:eastAsia="el-GR"/>
              </w:rPr>
              <w:t>,</w:t>
            </w:r>
            <w:r>
              <w:rPr>
                <w:rFonts w:cs="Tahoma"/>
                <w:b/>
                <w:bCs/>
                <w:color w:val="000000"/>
                <w:sz w:val="22"/>
                <w:szCs w:val="22"/>
                <w:lang w:eastAsia="el-GR"/>
              </w:rPr>
              <w:t>00</w:t>
            </w:r>
            <w:r w:rsidRPr="00C02825">
              <w:rPr>
                <w:rFonts w:cs="Tahoma"/>
                <w:b/>
                <w:bCs/>
                <w:color w:val="000000"/>
                <w:sz w:val="22"/>
                <w:szCs w:val="22"/>
                <w:lang w:eastAsia="el-GR"/>
              </w:rPr>
              <w:t>€</w:t>
            </w:r>
            <w:r w:rsidRPr="00603221">
              <w:rPr>
                <w:rFonts w:cs="Tahoma"/>
                <w:bCs/>
                <w:color w:val="000000"/>
                <w:sz w:val="22"/>
                <w:szCs w:val="22"/>
                <w:lang w:eastAsia="el-GR"/>
              </w:rPr>
              <w:t xml:space="preserve"> και αναλύεται ως εξής</w:t>
            </w:r>
            <w:r w:rsidRPr="00603221">
              <w:rPr>
                <w:rFonts w:cs="Tahoma"/>
                <w:b/>
                <w:bCs/>
                <w:color w:val="000000"/>
                <w:sz w:val="22"/>
                <w:szCs w:val="22"/>
                <w:lang w:eastAsia="el-GR"/>
              </w:rPr>
              <w:t xml:space="preserve"> :</w:t>
            </w:r>
          </w:p>
          <w:p w14:paraId="5BD0DEF6" w14:textId="77777777" w:rsidR="004447CA" w:rsidRPr="00603221" w:rsidRDefault="004447CA" w:rsidP="00474644">
            <w:pPr>
              <w:pStyle w:val="Tabletext"/>
              <w:numPr>
                <w:ilvl w:val="0"/>
                <w:numId w:val="16"/>
              </w:numPr>
              <w:spacing w:before="120" w:after="0"/>
              <w:ind w:left="242" w:hanging="242"/>
              <w:jc w:val="both"/>
              <w:rPr>
                <w:rFonts w:cs="Tahoma"/>
                <w:b/>
                <w:bCs/>
                <w:color w:val="000000"/>
                <w:sz w:val="22"/>
                <w:szCs w:val="22"/>
                <w:lang w:eastAsia="el-GR"/>
              </w:rPr>
            </w:pPr>
            <w:r w:rsidRPr="00603221">
              <w:rPr>
                <w:rFonts w:cs="Tahoma"/>
                <w:sz w:val="22"/>
                <w:szCs w:val="22"/>
              </w:rPr>
              <w:t xml:space="preserve">προϋπολογισμός αρχικού </w:t>
            </w:r>
            <w:r w:rsidRPr="00D56BF6">
              <w:rPr>
                <w:rFonts w:cs="Tahoma"/>
                <w:sz w:val="22"/>
                <w:szCs w:val="22"/>
              </w:rPr>
              <w:t>έργου</w:t>
            </w:r>
            <w:r w:rsidRPr="00D56BF6">
              <w:rPr>
                <w:rFonts w:cs="Tahoma"/>
                <w:b/>
                <w:bCs/>
                <w:color w:val="000000"/>
                <w:sz w:val="22"/>
                <w:szCs w:val="22"/>
                <w:lang w:eastAsia="el-GR"/>
              </w:rPr>
              <w:t xml:space="preserve"> </w:t>
            </w:r>
            <w:r w:rsidRPr="00C02825">
              <w:rPr>
                <w:rFonts w:cs="Tahoma"/>
                <w:b/>
                <w:bCs/>
                <w:color w:val="000000"/>
                <w:sz w:val="22"/>
                <w:szCs w:val="22"/>
                <w:lang w:eastAsia="el-GR"/>
              </w:rPr>
              <w:t>2.</w:t>
            </w:r>
            <w:r w:rsidRPr="00F662A0">
              <w:rPr>
                <w:rFonts w:cs="Tahoma"/>
                <w:b/>
                <w:bCs/>
                <w:color w:val="000000"/>
                <w:sz w:val="22"/>
                <w:szCs w:val="22"/>
                <w:lang w:eastAsia="el-GR"/>
              </w:rPr>
              <w:t>7</w:t>
            </w:r>
            <w:r w:rsidRPr="00C02825">
              <w:rPr>
                <w:rFonts w:cs="Tahoma"/>
                <w:b/>
                <w:bCs/>
                <w:color w:val="000000"/>
                <w:sz w:val="22"/>
                <w:szCs w:val="22"/>
                <w:lang w:eastAsia="el-GR"/>
              </w:rPr>
              <w:t xml:space="preserve">00.000,00 </w:t>
            </w:r>
            <w:r w:rsidRPr="00D56BF6">
              <w:rPr>
                <w:rFonts w:cs="Tahoma"/>
                <w:b/>
                <w:bCs/>
                <w:color w:val="000000"/>
                <w:sz w:val="22"/>
                <w:szCs w:val="22"/>
                <w:lang w:eastAsia="el-GR"/>
              </w:rPr>
              <w:t>€</w:t>
            </w:r>
            <w:r w:rsidRPr="00603221">
              <w:rPr>
                <w:rFonts w:cs="Tahoma"/>
                <w:b/>
                <w:bCs/>
                <w:color w:val="000000"/>
                <w:sz w:val="22"/>
                <w:szCs w:val="22"/>
                <w:lang w:eastAsia="el-GR"/>
              </w:rPr>
              <w:t xml:space="preserve"> </w:t>
            </w:r>
            <w:r w:rsidRPr="00603221">
              <w:rPr>
                <w:rFonts w:cs="Tahoma"/>
                <w:sz w:val="22"/>
                <w:szCs w:val="22"/>
              </w:rPr>
              <w:t xml:space="preserve">μη περιλαμβανομένου ΦΠΑ (Προϋπολογισμός με ΦΠΑ: </w:t>
            </w:r>
            <w:r w:rsidRPr="00603221">
              <w:rPr>
                <w:rFonts w:cs="Tahoma"/>
                <w:b/>
                <w:bCs/>
                <w:color w:val="000000"/>
                <w:sz w:val="22"/>
                <w:szCs w:val="22"/>
                <w:highlight w:val="magenta"/>
                <w:lang w:eastAsia="el-GR"/>
              </w:rPr>
              <w:t xml:space="preserve"> </w:t>
            </w:r>
            <w:r w:rsidRPr="00F662A0">
              <w:rPr>
                <w:rFonts w:cs="Tahoma"/>
                <w:b/>
                <w:bCs/>
                <w:color w:val="000000"/>
                <w:sz w:val="22"/>
                <w:szCs w:val="22"/>
                <w:lang w:eastAsia="el-GR"/>
              </w:rPr>
              <w:t>3</w:t>
            </w:r>
            <w:r>
              <w:rPr>
                <w:rFonts w:cs="Tahoma"/>
                <w:b/>
                <w:bCs/>
                <w:color w:val="000000"/>
                <w:sz w:val="22"/>
                <w:szCs w:val="22"/>
                <w:lang w:eastAsia="el-GR"/>
              </w:rPr>
              <w:t>.</w:t>
            </w:r>
            <w:r w:rsidRPr="00F662A0">
              <w:rPr>
                <w:rFonts w:cs="Tahoma"/>
                <w:b/>
                <w:bCs/>
                <w:color w:val="000000"/>
                <w:sz w:val="22"/>
                <w:szCs w:val="22"/>
                <w:lang w:eastAsia="el-GR"/>
              </w:rPr>
              <w:t>348</w:t>
            </w:r>
            <w:r>
              <w:rPr>
                <w:rFonts w:cs="Tahoma"/>
                <w:b/>
                <w:bCs/>
                <w:color w:val="000000"/>
                <w:sz w:val="22"/>
                <w:szCs w:val="22"/>
                <w:lang w:eastAsia="el-GR"/>
              </w:rPr>
              <w:t>.000,00</w:t>
            </w:r>
            <w:r w:rsidRPr="00D56BF6">
              <w:rPr>
                <w:rFonts w:cs="Tahoma"/>
                <w:b/>
                <w:bCs/>
                <w:color w:val="000000"/>
                <w:sz w:val="22"/>
                <w:szCs w:val="22"/>
                <w:lang w:eastAsia="el-GR"/>
              </w:rPr>
              <w:t>€</w:t>
            </w:r>
            <w:r w:rsidRPr="00603221">
              <w:rPr>
                <w:rFonts w:cs="Tahoma"/>
                <w:b/>
                <w:bCs/>
                <w:color w:val="000000"/>
                <w:sz w:val="22"/>
                <w:szCs w:val="22"/>
                <w:lang w:eastAsia="el-GR"/>
              </w:rPr>
              <w:t xml:space="preserve"> , ΦΠΑ</w:t>
            </w:r>
            <w:r>
              <w:rPr>
                <w:rFonts w:cs="Tahoma"/>
                <w:b/>
                <w:bCs/>
                <w:color w:val="000000"/>
                <w:sz w:val="22"/>
                <w:szCs w:val="22"/>
                <w:lang w:eastAsia="el-GR"/>
              </w:rPr>
              <w:t xml:space="preserve"> </w:t>
            </w:r>
            <w:r w:rsidRPr="00271178">
              <w:rPr>
                <w:rFonts w:cs="Tahoma"/>
                <w:b/>
                <w:bCs/>
                <w:sz w:val="22"/>
                <w:szCs w:val="22"/>
              </w:rPr>
              <w:t>24</w:t>
            </w:r>
            <w:r w:rsidRPr="00D56BF6">
              <w:rPr>
                <w:rFonts w:cs="Tahoma"/>
                <w:b/>
                <w:bCs/>
                <w:sz w:val="22"/>
                <w:szCs w:val="22"/>
              </w:rPr>
              <w:t>%</w:t>
            </w:r>
            <w:r w:rsidRPr="00D56BF6">
              <w:rPr>
                <w:rFonts w:cs="Tahoma"/>
                <w:b/>
                <w:bCs/>
                <w:color w:val="000000"/>
                <w:sz w:val="22"/>
                <w:szCs w:val="22"/>
                <w:lang w:eastAsia="el-GR"/>
              </w:rPr>
              <w:t xml:space="preserve"> </w:t>
            </w:r>
            <w:r w:rsidRPr="00F662A0">
              <w:rPr>
                <w:rFonts w:cs="Tahoma"/>
                <w:b/>
                <w:bCs/>
                <w:color w:val="000000"/>
                <w:sz w:val="22"/>
                <w:szCs w:val="22"/>
                <w:lang w:eastAsia="el-GR"/>
              </w:rPr>
              <w:t>648</w:t>
            </w:r>
            <w:r>
              <w:rPr>
                <w:rFonts w:cs="Tahoma"/>
                <w:b/>
                <w:bCs/>
                <w:color w:val="000000"/>
                <w:sz w:val="22"/>
                <w:szCs w:val="22"/>
                <w:lang w:eastAsia="el-GR"/>
              </w:rPr>
              <w:t>.000</w:t>
            </w:r>
            <w:r w:rsidRPr="00C02825">
              <w:rPr>
                <w:rFonts w:cs="Tahoma"/>
                <w:b/>
                <w:bCs/>
                <w:color w:val="000000"/>
                <w:sz w:val="22"/>
                <w:szCs w:val="22"/>
                <w:lang w:eastAsia="el-GR"/>
              </w:rPr>
              <w:t>,</w:t>
            </w:r>
            <w:r>
              <w:rPr>
                <w:rFonts w:cs="Tahoma"/>
                <w:b/>
                <w:bCs/>
                <w:color w:val="000000"/>
                <w:sz w:val="22"/>
                <w:szCs w:val="22"/>
                <w:lang w:eastAsia="el-GR"/>
              </w:rPr>
              <w:t>00</w:t>
            </w:r>
            <w:r w:rsidRPr="00C02825">
              <w:rPr>
                <w:rFonts w:cs="Tahoma"/>
                <w:b/>
                <w:bCs/>
                <w:color w:val="000000"/>
                <w:sz w:val="22"/>
                <w:szCs w:val="22"/>
                <w:lang w:eastAsia="el-GR"/>
              </w:rPr>
              <w:t>€</w:t>
            </w:r>
          </w:p>
          <w:p w14:paraId="770663F2" w14:textId="77777777" w:rsidR="004447CA" w:rsidRPr="002505A1" w:rsidRDefault="004447CA" w:rsidP="00474644">
            <w:pPr>
              <w:pStyle w:val="Tabletext"/>
              <w:numPr>
                <w:ilvl w:val="0"/>
                <w:numId w:val="16"/>
              </w:numPr>
              <w:spacing w:before="120" w:after="0"/>
              <w:ind w:left="242" w:hanging="242"/>
              <w:jc w:val="both"/>
              <w:rPr>
                <w:rFonts w:cs="Tahoma"/>
                <w:b/>
                <w:color w:val="000000"/>
                <w:szCs w:val="22"/>
              </w:rPr>
            </w:pPr>
            <w:r>
              <w:rPr>
                <w:rFonts w:cs="Tahoma"/>
                <w:sz w:val="22"/>
                <w:szCs w:val="22"/>
              </w:rPr>
              <w:t>π</w:t>
            </w:r>
            <w:r w:rsidRPr="00603221">
              <w:rPr>
                <w:rFonts w:cs="Tahoma"/>
                <w:sz w:val="22"/>
                <w:szCs w:val="22"/>
              </w:rPr>
              <w:t xml:space="preserve">ροϋπολογισμός δικαιώματος </w:t>
            </w:r>
            <w:r w:rsidRPr="002505A1">
              <w:rPr>
                <w:rFonts w:cs="Tahoma"/>
                <w:sz w:val="22"/>
                <w:szCs w:val="22"/>
              </w:rPr>
              <w:t xml:space="preserve">προαίρεσης αύξησης φυσικού αντικειμένου: </w:t>
            </w:r>
            <w:r w:rsidRPr="002505A1">
              <w:rPr>
                <w:rFonts w:cs="Tahoma"/>
                <w:b/>
                <w:bCs/>
                <w:color w:val="000000"/>
                <w:sz w:val="22"/>
                <w:szCs w:val="22"/>
                <w:lang w:eastAsia="el-GR"/>
              </w:rPr>
              <w:t>4</w:t>
            </w:r>
            <w:r>
              <w:rPr>
                <w:rFonts w:cs="Tahoma"/>
                <w:b/>
                <w:bCs/>
                <w:color w:val="000000"/>
                <w:sz w:val="22"/>
                <w:szCs w:val="22"/>
                <w:lang w:eastAsia="el-GR"/>
              </w:rPr>
              <w:t>8</w:t>
            </w:r>
            <w:r w:rsidRPr="002505A1">
              <w:rPr>
                <w:rFonts w:cs="Tahoma"/>
                <w:b/>
                <w:bCs/>
                <w:color w:val="000000"/>
                <w:sz w:val="22"/>
                <w:szCs w:val="22"/>
                <w:lang w:eastAsia="el-GR"/>
              </w:rPr>
              <w:t>0.000,00 €</w:t>
            </w:r>
            <w:r w:rsidRPr="002505A1">
              <w:rPr>
                <w:rFonts w:cs="Tahoma"/>
                <w:sz w:val="22"/>
                <w:szCs w:val="22"/>
              </w:rPr>
              <w:t xml:space="preserve"> μη περιλαμβανομένου ΦΠΑ (Προϋπολογισμός με ΦΠΑ: </w:t>
            </w:r>
            <w:r>
              <w:rPr>
                <w:rFonts w:cs="Tahoma"/>
                <w:b/>
                <w:bCs/>
                <w:color w:val="000000"/>
                <w:sz w:val="22"/>
                <w:szCs w:val="22"/>
                <w:lang w:eastAsia="el-GR"/>
              </w:rPr>
              <w:t>595</w:t>
            </w:r>
            <w:r w:rsidRPr="002505A1">
              <w:rPr>
                <w:rFonts w:cs="Tahoma"/>
                <w:b/>
                <w:bCs/>
                <w:color w:val="000000"/>
                <w:sz w:val="22"/>
                <w:szCs w:val="22"/>
                <w:lang w:eastAsia="el-GR"/>
              </w:rPr>
              <w:t>.</w:t>
            </w:r>
            <w:r>
              <w:rPr>
                <w:rFonts w:cs="Tahoma"/>
                <w:b/>
                <w:bCs/>
                <w:color w:val="000000"/>
                <w:sz w:val="22"/>
                <w:szCs w:val="22"/>
                <w:lang w:eastAsia="el-GR"/>
              </w:rPr>
              <w:t>2</w:t>
            </w:r>
            <w:r w:rsidRPr="002505A1">
              <w:rPr>
                <w:rFonts w:cs="Tahoma"/>
                <w:b/>
                <w:bCs/>
                <w:color w:val="000000"/>
                <w:sz w:val="22"/>
                <w:szCs w:val="22"/>
                <w:lang w:eastAsia="el-GR"/>
              </w:rPr>
              <w:t xml:space="preserve">00,00 € , ΦΠΑ </w:t>
            </w:r>
            <w:r w:rsidRPr="002505A1">
              <w:rPr>
                <w:rFonts w:cs="Tahoma"/>
                <w:b/>
                <w:bCs/>
                <w:sz w:val="22"/>
                <w:szCs w:val="22"/>
              </w:rPr>
              <w:t>24%</w:t>
            </w:r>
            <w:r w:rsidRPr="002505A1">
              <w:rPr>
                <w:rFonts w:cs="Tahoma"/>
                <w:b/>
                <w:bCs/>
                <w:color w:val="000000"/>
                <w:sz w:val="22"/>
                <w:szCs w:val="22"/>
                <w:lang w:eastAsia="el-GR"/>
              </w:rPr>
              <w:t xml:space="preserve"> 1</w:t>
            </w:r>
            <w:r>
              <w:rPr>
                <w:rFonts w:cs="Tahoma"/>
                <w:b/>
                <w:bCs/>
                <w:color w:val="000000"/>
                <w:sz w:val="22"/>
                <w:szCs w:val="22"/>
                <w:lang w:eastAsia="el-GR"/>
              </w:rPr>
              <w:t>15</w:t>
            </w:r>
            <w:r w:rsidRPr="002505A1">
              <w:rPr>
                <w:rFonts w:cs="Tahoma"/>
                <w:b/>
                <w:bCs/>
                <w:color w:val="000000"/>
                <w:sz w:val="22"/>
                <w:szCs w:val="22"/>
                <w:lang w:eastAsia="el-GR"/>
              </w:rPr>
              <w:t>.</w:t>
            </w:r>
            <w:r>
              <w:rPr>
                <w:rFonts w:cs="Tahoma"/>
                <w:b/>
                <w:bCs/>
                <w:color w:val="000000"/>
                <w:sz w:val="22"/>
                <w:szCs w:val="22"/>
                <w:lang w:eastAsia="el-GR"/>
              </w:rPr>
              <w:t>2</w:t>
            </w:r>
            <w:r w:rsidRPr="002505A1">
              <w:rPr>
                <w:rFonts w:cs="Tahoma"/>
                <w:b/>
                <w:bCs/>
                <w:color w:val="000000"/>
                <w:sz w:val="22"/>
                <w:szCs w:val="22"/>
                <w:lang w:eastAsia="el-GR"/>
              </w:rPr>
              <w:t>00,00 €</w:t>
            </w:r>
            <w:r w:rsidRPr="002505A1">
              <w:rPr>
                <w:rFonts w:cs="Tahoma"/>
                <w:color w:val="000000"/>
                <w:sz w:val="22"/>
                <w:szCs w:val="22"/>
                <w:lang w:eastAsia="el-GR"/>
              </w:rPr>
              <w:t>)</w:t>
            </w:r>
          </w:p>
          <w:p w14:paraId="7887FE32" w14:textId="6BA0F0B4" w:rsidR="00BC7622" w:rsidRPr="00603221" w:rsidRDefault="004447CA" w:rsidP="00474644">
            <w:pPr>
              <w:pStyle w:val="Tabletext"/>
              <w:numPr>
                <w:ilvl w:val="0"/>
                <w:numId w:val="16"/>
              </w:numPr>
              <w:spacing w:before="120" w:after="0"/>
              <w:ind w:left="242" w:hanging="242"/>
              <w:jc w:val="both"/>
              <w:rPr>
                <w:rFonts w:cs="Tahoma"/>
                <w:sz w:val="22"/>
                <w:szCs w:val="22"/>
              </w:rPr>
            </w:pPr>
            <w:r>
              <w:rPr>
                <w:rFonts w:cs="Tahoma"/>
                <w:sz w:val="22"/>
                <w:szCs w:val="22"/>
              </w:rPr>
              <w:t>π</w:t>
            </w:r>
            <w:r w:rsidRPr="002505A1">
              <w:rPr>
                <w:rFonts w:cs="Tahoma"/>
                <w:sz w:val="22"/>
                <w:szCs w:val="22"/>
              </w:rPr>
              <w:t xml:space="preserve">ροϋπολογισμός δικαιώματος προαίρεσης υπηρεσιών συντήρησης: έως </w:t>
            </w:r>
            <w:r>
              <w:rPr>
                <w:rFonts w:cs="Tahoma"/>
                <w:b/>
                <w:bCs/>
                <w:color w:val="000000"/>
                <w:sz w:val="22"/>
                <w:szCs w:val="22"/>
                <w:lang w:eastAsia="el-GR"/>
              </w:rPr>
              <w:t>100</w:t>
            </w:r>
            <w:r w:rsidRPr="002505A1">
              <w:rPr>
                <w:rFonts w:cs="Tahoma"/>
                <w:b/>
                <w:bCs/>
                <w:color w:val="000000"/>
                <w:sz w:val="22"/>
                <w:szCs w:val="22"/>
                <w:lang w:eastAsia="el-GR"/>
              </w:rPr>
              <w:t>.000,00€</w:t>
            </w:r>
            <w:r w:rsidRPr="002505A1">
              <w:rPr>
                <w:rFonts w:cs="Tahoma"/>
                <w:sz w:val="22"/>
                <w:szCs w:val="22"/>
              </w:rPr>
              <w:t xml:space="preserve"> μη περιλαμβανομένου ΦΠΑ (Προϋπολογισμός με ΦΠΑ: </w:t>
            </w:r>
            <w:r w:rsidRPr="002505A1">
              <w:rPr>
                <w:rFonts w:cs="Tahoma"/>
                <w:b/>
                <w:bCs/>
                <w:color w:val="000000"/>
                <w:sz w:val="22"/>
                <w:szCs w:val="22"/>
                <w:lang w:eastAsia="el-GR"/>
              </w:rPr>
              <w:t xml:space="preserve"> </w:t>
            </w:r>
            <w:r>
              <w:rPr>
                <w:rFonts w:cs="Tahoma"/>
                <w:b/>
                <w:bCs/>
                <w:color w:val="000000"/>
                <w:sz w:val="22"/>
                <w:szCs w:val="22"/>
                <w:lang w:eastAsia="el-GR"/>
              </w:rPr>
              <w:t>124</w:t>
            </w:r>
            <w:r w:rsidRPr="002505A1">
              <w:rPr>
                <w:rFonts w:cs="Tahoma"/>
                <w:b/>
                <w:bCs/>
                <w:color w:val="000000"/>
                <w:sz w:val="22"/>
                <w:szCs w:val="22"/>
                <w:lang w:eastAsia="el-GR"/>
              </w:rPr>
              <w:t>.</w:t>
            </w:r>
            <w:r>
              <w:rPr>
                <w:rFonts w:cs="Tahoma"/>
                <w:b/>
                <w:bCs/>
                <w:color w:val="000000"/>
                <w:sz w:val="22"/>
                <w:szCs w:val="22"/>
                <w:lang w:eastAsia="el-GR"/>
              </w:rPr>
              <w:t>0</w:t>
            </w:r>
            <w:r w:rsidRPr="002505A1">
              <w:rPr>
                <w:rFonts w:cs="Tahoma"/>
                <w:b/>
                <w:bCs/>
                <w:color w:val="000000"/>
                <w:sz w:val="22"/>
                <w:szCs w:val="22"/>
                <w:lang w:eastAsia="el-GR"/>
              </w:rPr>
              <w:t>00</w:t>
            </w:r>
            <w:r>
              <w:rPr>
                <w:rFonts w:cs="Tahoma"/>
                <w:b/>
                <w:bCs/>
                <w:color w:val="000000"/>
                <w:sz w:val="22"/>
                <w:szCs w:val="22"/>
                <w:lang w:eastAsia="el-GR"/>
              </w:rPr>
              <w:t>,</w:t>
            </w:r>
            <w:r w:rsidRPr="002505A1">
              <w:rPr>
                <w:rFonts w:cs="Tahoma"/>
                <w:b/>
                <w:bCs/>
                <w:color w:val="000000"/>
                <w:sz w:val="22"/>
                <w:szCs w:val="22"/>
                <w:lang w:eastAsia="el-GR"/>
              </w:rPr>
              <w:t xml:space="preserve">00€ , ΦΠΑ </w:t>
            </w:r>
            <w:r w:rsidRPr="002505A1">
              <w:rPr>
                <w:rFonts w:cs="Tahoma"/>
                <w:b/>
                <w:bCs/>
                <w:sz w:val="22"/>
                <w:szCs w:val="22"/>
              </w:rPr>
              <w:t>24%</w:t>
            </w:r>
            <w:r w:rsidRPr="002505A1">
              <w:rPr>
                <w:rFonts w:cs="Tahoma"/>
                <w:b/>
                <w:bCs/>
                <w:color w:val="000000"/>
                <w:sz w:val="22"/>
                <w:szCs w:val="22"/>
                <w:lang w:eastAsia="el-GR"/>
              </w:rPr>
              <w:t xml:space="preserve">  </w:t>
            </w:r>
            <w:r>
              <w:rPr>
                <w:rFonts w:cs="Tahoma"/>
                <w:b/>
                <w:bCs/>
                <w:color w:val="000000"/>
                <w:sz w:val="22"/>
                <w:szCs w:val="22"/>
                <w:lang w:eastAsia="el-GR"/>
              </w:rPr>
              <w:t>24</w:t>
            </w:r>
            <w:r w:rsidRPr="002505A1">
              <w:rPr>
                <w:rFonts w:cs="Tahoma"/>
                <w:b/>
                <w:bCs/>
                <w:color w:val="000000"/>
                <w:sz w:val="22"/>
                <w:szCs w:val="22"/>
                <w:lang w:eastAsia="el-GR"/>
              </w:rPr>
              <w:t>.</w:t>
            </w:r>
            <w:r>
              <w:rPr>
                <w:rFonts w:cs="Tahoma"/>
                <w:b/>
                <w:bCs/>
                <w:color w:val="000000"/>
                <w:sz w:val="22"/>
                <w:szCs w:val="22"/>
                <w:lang w:eastAsia="el-GR"/>
              </w:rPr>
              <w:t>0</w:t>
            </w:r>
            <w:r w:rsidRPr="002505A1">
              <w:rPr>
                <w:rFonts w:cs="Tahoma"/>
                <w:b/>
                <w:bCs/>
                <w:color w:val="000000"/>
                <w:sz w:val="22"/>
                <w:szCs w:val="22"/>
                <w:lang w:eastAsia="el-GR"/>
              </w:rPr>
              <w:t>00,00€</w:t>
            </w:r>
            <w:r w:rsidRPr="002505A1">
              <w:rPr>
                <w:rFonts w:cs="Tahoma"/>
                <w:color w:val="000000"/>
                <w:sz w:val="22"/>
                <w:szCs w:val="22"/>
                <w:lang w:eastAsia="el-GR"/>
              </w:rPr>
              <w:t>)</w:t>
            </w:r>
          </w:p>
        </w:tc>
      </w:tr>
      <w:tr w:rsidR="00BC7622" w:rsidRPr="00142B00" w14:paraId="1206109A" w14:textId="77777777" w:rsidTr="003026C0">
        <w:tc>
          <w:tcPr>
            <w:tcW w:w="3708" w:type="dxa"/>
            <w:vAlign w:val="center"/>
          </w:tcPr>
          <w:p w14:paraId="07D7D889" w14:textId="77777777" w:rsidR="00BC7622" w:rsidRPr="00603221" w:rsidRDefault="00BC7622" w:rsidP="003026C0">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1E2E10D1" w14:textId="103F24C8" w:rsidR="008F7EBB" w:rsidRPr="00B51263" w:rsidRDefault="008F7EBB" w:rsidP="008F7EBB">
            <w:pPr>
              <w:pStyle w:val="normalwithoutspacing"/>
              <w:rPr>
                <w:i/>
                <w:iCs/>
                <w:color w:val="5B9BD5"/>
                <w:kern w:val="1"/>
              </w:rPr>
            </w:pPr>
            <w:r>
              <w:t>Το έργο</w:t>
            </w:r>
            <w:r w:rsidRPr="00B51263">
              <w:t xml:space="preserve"> </w:t>
            </w:r>
            <w:r>
              <w:t xml:space="preserve">συγχρηματοδοτείται από την Ευρωπαϊκή Ένωση </w:t>
            </w:r>
            <w:r w:rsidRPr="008B126C">
              <w:t xml:space="preserve">– </w:t>
            </w:r>
            <w:proofErr w:type="spellStart"/>
            <w:r w:rsidRPr="008B126C">
              <w:t>NextGeneration</w:t>
            </w:r>
            <w:proofErr w:type="spellEnd"/>
            <w:r w:rsidRPr="008B126C">
              <w:t xml:space="preserve"> EU</w:t>
            </w:r>
            <w:r>
              <w:t xml:space="preserve">, στο Πλαίσιο του </w:t>
            </w:r>
            <w:r w:rsidRPr="000E0413">
              <w:t>Εθνικ</w:t>
            </w:r>
            <w:r>
              <w:t>ού</w:t>
            </w:r>
            <w:r w:rsidRPr="000E0413">
              <w:t xml:space="preserve"> Σχ</w:t>
            </w:r>
            <w:r>
              <w:t xml:space="preserve">εδίου </w:t>
            </w:r>
            <w:r w:rsidRPr="000E0413">
              <w:t xml:space="preserve">Ανάκαμψης και Ανθεκτικότητας </w:t>
            </w:r>
            <w:r>
              <w:t>«</w:t>
            </w:r>
            <w:r w:rsidRPr="000E0413">
              <w:t>Ελλάδα 2.0</w:t>
            </w:r>
            <w:r>
              <w:t>»</w:t>
            </w:r>
          </w:p>
          <w:p w14:paraId="7E9AC1B4" w14:textId="1A107AAD" w:rsidR="00BC7622" w:rsidRPr="00603221" w:rsidRDefault="00BC7622" w:rsidP="003026C0">
            <w:pPr>
              <w:pStyle w:val="TabletextChar"/>
              <w:rPr>
                <w:rFonts w:cs="Tahoma"/>
                <w:sz w:val="22"/>
                <w:szCs w:val="22"/>
              </w:rPr>
            </w:pPr>
            <w:r w:rsidRPr="00603221">
              <w:rPr>
                <w:rFonts w:cs="Tahoma"/>
                <w:sz w:val="22"/>
                <w:szCs w:val="22"/>
              </w:rPr>
              <w:t xml:space="preserve">Οι δαπάνες του Έργου θα βαρύνουν το Πρόγραμμα Δημοσίων Επενδύσεων (ΠΔΕ), και συγκεκριμένα την </w:t>
            </w:r>
            <w:r w:rsidRPr="0026624B">
              <w:rPr>
                <w:rFonts w:cs="Tahoma"/>
                <w:sz w:val="22"/>
                <w:szCs w:val="22"/>
              </w:rPr>
              <w:t>ΣΑ</w:t>
            </w:r>
            <w:r w:rsidR="008F7EBB" w:rsidRPr="0026624B">
              <w:rPr>
                <w:rFonts w:cs="Tahoma"/>
                <w:sz w:val="22"/>
                <w:szCs w:val="22"/>
              </w:rPr>
              <w:t>ΤΑ</w:t>
            </w:r>
            <w:r w:rsidR="00142B00" w:rsidRPr="0026624B">
              <w:rPr>
                <w:rFonts w:cs="Tahoma"/>
                <w:sz w:val="22"/>
                <w:szCs w:val="22"/>
              </w:rPr>
              <w:t xml:space="preserve"> </w:t>
            </w:r>
            <w:r w:rsidR="00142B00" w:rsidRPr="0026624B">
              <w:rPr>
                <w:rFonts w:cs="Tahoma"/>
                <w:sz w:val="22"/>
                <w:szCs w:val="22"/>
                <w:lang w:val="en-US"/>
              </w:rPr>
              <w:t>TA</w:t>
            </w:r>
            <w:r w:rsidR="00142B00" w:rsidRPr="0026624B">
              <w:rPr>
                <w:rFonts w:cs="Tahoma"/>
                <w:sz w:val="22"/>
                <w:szCs w:val="22"/>
              </w:rPr>
              <w:t>063</w:t>
            </w:r>
            <w:r w:rsidR="008F7EBB" w:rsidRPr="0026624B">
              <w:rPr>
                <w:rFonts w:cs="Tahoma"/>
                <w:sz w:val="22"/>
                <w:szCs w:val="22"/>
              </w:rPr>
              <w:t xml:space="preserve"> (</w:t>
            </w:r>
            <w:proofErr w:type="spellStart"/>
            <w:r w:rsidR="008F7EBB" w:rsidRPr="0026624B">
              <w:rPr>
                <w:rFonts w:cs="Tahoma"/>
                <w:sz w:val="22"/>
                <w:szCs w:val="22"/>
              </w:rPr>
              <w:t>Κωδ</w:t>
            </w:r>
            <w:proofErr w:type="spellEnd"/>
            <w:r w:rsidR="008F7EBB" w:rsidRPr="0026624B">
              <w:rPr>
                <w:rFonts w:cs="Tahoma"/>
                <w:sz w:val="22"/>
                <w:szCs w:val="22"/>
              </w:rPr>
              <w:t>. Έργου</w:t>
            </w:r>
            <w:r w:rsidR="00142B00" w:rsidRPr="0026624B">
              <w:rPr>
                <w:rFonts w:cs="Tahoma"/>
                <w:sz w:val="22"/>
                <w:szCs w:val="22"/>
              </w:rPr>
              <w:t xml:space="preserve">: </w:t>
            </w:r>
            <w:bookmarkStart w:id="14" w:name="_Hlk92705767"/>
            <w:r w:rsidR="00142B00" w:rsidRPr="0026624B">
              <w:rPr>
                <w:rFonts w:cs="Tahoma"/>
                <w:sz w:val="22"/>
                <w:szCs w:val="22"/>
              </w:rPr>
              <w:t>2021</w:t>
            </w:r>
            <w:r w:rsidR="00142B00" w:rsidRPr="0026624B">
              <w:rPr>
                <w:rFonts w:cs="Tahoma"/>
                <w:sz w:val="22"/>
                <w:szCs w:val="22"/>
                <w:lang w:val="en-US"/>
              </w:rPr>
              <w:t>TA</w:t>
            </w:r>
            <w:r w:rsidR="00142B00" w:rsidRPr="0026624B">
              <w:rPr>
                <w:rFonts w:cs="Tahoma"/>
                <w:sz w:val="22"/>
                <w:szCs w:val="22"/>
              </w:rPr>
              <w:t>063000013</w:t>
            </w:r>
            <w:bookmarkEnd w:id="14"/>
            <w:r w:rsidR="008F7EBB" w:rsidRPr="0026624B">
              <w:rPr>
                <w:rFonts w:cs="Tahoma"/>
                <w:sz w:val="22"/>
                <w:szCs w:val="22"/>
              </w:rPr>
              <w:t>)</w:t>
            </w:r>
            <w:r w:rsidRPr="0026624B">
              <w:rPr>
                <w:rFonts w:cs="Tahoma"/>
                <w:sz w:val="22"/>
                <w:szCs w:val="22"/>
              </w:rPr>
              <w:t xml:space="preserve"> </w:t>
            </w:r>
          </w:p>
        </w:tc>
      </w:tr>
      <w:tr w:rsidR="00BC7622" w:rsidRPr="00DF02B0" w14:paraId="17A7C63E" w14:textId="77777777" w:rsidTr="003026C0">
        <w:tc>
          <w:tcPr>
            <w:tcW w:w="3708" w:type="dxa"/>
            <w:vAlign w:val="center"/>
          </w:tcPr>
          <w:p w14:paraId="0DB7A151" w14:textId="77777777" w:rsidR="00BC7622" w:rsidRPr="00603221" w:rsidDel="00CD2F0B" w:rsidRDefault="00BC7622" w:rsidP="003026C0">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58B44AD6" w14:textId="77777777" w:rsidR="00BC7622" w:rsidRPr="00603221" w:rsidRDefault="00BC7622" w:rsidP="003026C0">
            <w:pPr>
              <w:spacing w:after="0"/>
              <w:rPr>
                <w:lang w:val="el-GR"/>
              </w:rPr>
            </w:pPr>
            <w:r>
              <w:rPr>
                <w:rFonts w:eastAsia="SimSun"/>
                <w:b/>
                <w:bCs/>
                <w:lang w:val="el-GR"/>
              </w:rPr>
              <w:t>Δ</w:t>
            </w:r>
            <w:r w:rsidRPr="00FC0BE5">
              <w:rPr>
                <w:rFonts w:eastAsia="SimSun"/>
                <w:b/>
                <w:bCs/>
                <w:lang w:val="el-GR"/>
              </w:rPr>
              <w:t xml:space="preserve">έκα </w:t>
            </w:r>
            <w:r>
              <w:rPr>
                <w:rFonts w:eastAsia="SimSun"/>
                <w:b/>
                <w:bCs/>
                <w:lang w:val="el-GR"/>
              </w:rPr>
              <w:t>επτά</w:t>
            </w:r>
            <w:r w:rsidRPr="00FC0BE5">
              <w:rPr>
                <w:rFonts w:eastAsia="SimSun"/>
                <w:b/>
                <w:bCs/>
                <w:lang w:val="el-GR"/>
              </w:rPr>
              <w:t xml:space="preserve"> (1</w:t>
            </w:r>
            <w:r>
              <w:rPr>
                <w:rFonts w:eastAsia="SimSun"/>
                <w:b/>
                <w:bCs/>
                <w:lang w:val="el-GR"/>
              </w:rPr>
              <w:t>7</w:t>
            </w:r>
            <w:r w:rsidRPr="00FC0BE5">
              <w:rPr>
                <w:rFonts w:eastAsia="SimSun"/>
                <w:b/>
                <w:bCs/>
                <w:lang w:val="el-GR"/>
              </w:rPr>
              <w:t>) μήνες</w:t>
            </w:r>
          </w:p>
        </w:tc>
      </w:tr>
      <w:tr w:rsidR="00BC7622" w:rsidRPr="00DF02B0" w14:paraId="0FA8F3A4" w14:textId="77777777" w:rsidTr="003026C0">
        <w:tc>
          <w:tcPr>
            <w:tcW w:w="3708" w:type="dxa"/>
            <w:vAlign w:val="center"/>
          </w:tcPr>
          <w:p w14:paraId="1A6CEB7A" w14:textId="77777777" w:rsidR="00BC7622" w:rsidRPr="00603221" w:rsidRDefault="00BC7622" w:rsidP="003026C0">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F926E93" w14:textId="3630D40E" w:rsidR="00BC7622" w:rsidRPr="00A9667F" w:rsidRDefault="00A9667F" w:rsidP="003026C0">
            <w:pPr>
              <w:pStyle w:val="TabletextChar"/>
              <w:rPr>
                <w:rFonts w:cs="Tahoma"/>
                <w:b/>
                <w:sz w:val="22"/>
                <w:szCs w:val="24"/>
                <w:lang w:val="en-US"/>
              </w:rPr>
            </w:pPr>
            <w:r w:rsidRPr="00A9667F">
              <w:rPr>
                <w:rFonts w:eastAsia="SimSun" w:cs="Tahoma"/>
                <w:b/>
                <w:bCs/>
                <w:sz w:val="22"/>
                <w:szCs w:val="22"/>
                <w:lang w:eastAsia="zh-CN"/>
              </w:rPr>
              <w:t>14</w:t>
            </w:r>
            <w:r w:rsidR="00BC7622" w:rsidRPr="00A9667F">
              <w:rPr>
                <w:rFonts w:eastAsia="SimSun" w:cs="Tahoma"/>
                <w:b/>
                <w:bCs/>
                <w:sz w:val="22"/>
                <w:szCs w:val="22"/>
                <w:lang w:eastAsia="zh-CN"/>
              </w:rPr>
              <w:t>-</w:t>
            </w:r>
            <w:r w:rsidRPr="00A9667F">
              <w:rPr>
                <w:rFonts w:eastAsia="SimSun" w:cs="Tahoma"/>
                <w:b/>
                <w:bCs/>
                <w:sz w:val="22"/>
                <w:szCs w:val="22"/>
                <w:lang w:eastAsia="zh-CN"/>
              </w:rPr>
              <w:t>01</w:t>
            </w:r>
            <w:r w:rsidR="00BC7622" w:rsidRPr="00A9667F">
              <w:rPr>
                <w:rFonts w:eastAsia="SimSun" w:cs="Tahoma"/>
                <w:b/>
                <w:bCs/>
                <w:sz w:val="22"/>
                <w:szCs w:val="22"/>
                <w:lang w:eastAsia="zh-CN"/>
              </w:rPr>
              <w:t>-202</w:t>
            </w:r>
            <w:r w:rsidRPr="00A9667F">
              <w:rPr>
                <w:rFonts w:eastAsia="SimSun" w:cs="Tahoma"/>
                <w:b/>
                <w:bCs/>
                <w:sz w:val="22"/>
                <w:szCs w:val="22"/>
                <w:lang w:eastAsia="zh-CN"/>
              </w:rPr>
              <w:t>2</w:t>
            </w:r>
          </w:p>
        </w:tc>
      </w:tr>
      <w:tr w:rsidR="00BC7622" w:rsidRPr="00DF02B0" w14:paraId="3EB69CA9" w14:textId="77777777" w:rsidTr="003026C0">
        <w:tc>
          <w:tcPr>
            <w:tcW w:w="3708" w:type="dxa"/>
            <w:vAlign w:val="center"/>
          </w:tcPr>
          <w:p w14:paraId="5F97A62E" w14:textId="77777777" w:rsidR="00BC7622" w:rsidRPr="00603221" w:rsidRDefault="00BC7622" w:rsidP="003026C0">
            <w:pPr>
              <w:pStyle w:val="TabletextChar"/>
              <w:rPr>
                <w:rFonts w:cs="Tahoma"/>
                <w:b/>
                <w:sz w:val="22"/>
                <w:szCs w:val="22"/>
              </w:rPr>
            </w:pPr>
            <w:r w:rsidRPr="00603221">
              <w:rPr>
                <w:rFonts w:cs="Tahoma"/>
                <w:b/>
                <w:sz w:val="22"/>
                <w:szCs w:val="22"/>
              </w:rPr>
              <w:lastRenderedPageBreak/>
              <w:t>ΠΡΟΘΕΣΜΙΑ ΓΙΑ ΥΠΟΒΟΛΗ ΔΙΕΥΚΡΙΝΙΣΕΩΝ ΕΠΙ ΤΩΝ ΟΡΩΝ ΤΗΣ ΔΙΑΚΗΡΥΞΗΣ</w:t>
            </w:r>
          </w:p>
        </w:tc>
        <w:tc>
          <w:tcPr>
            <w:tcW w:w="6147" w:type="dxa"/>
            <w:vAlign w:val="center"/>
          </w:tcPr>
          <w:p w14:paraId="57CF171D" w14:textId="6A1C3C12" w:rsidR="00BC7622" w:rsidRPr="00A9667F" w:rsidRDefault="00A9667F" w:rsidP="003026C0">
            <w:pPr>
              <w:pStyle w:val="TabletextChar"/>
              <w:rPr>
                <w:rFonts w:cs="Tahoma"/>
                <w:b/>
                <w:sz w:val="22"/>
                <w:szCs w:val="24"/>
                <w:lang w:val="en-US"/>
              </w:rPr>
            </w:pPr>
            <w:r w:rsidRPr="00A9667F">
              <w:rPr>
                <w:rFonts w:eastAsia="SimSun" w:cs="Tahoma"/>
                <w:b/>
                <w:bCs/>
                <w:sz w:val="22"/>
                <w:szCs w:val="22"/>
                <w:lang w:eastAsia="zh-CN"/>
              </w:rPr>
              <w:t>08</w:t>
            </w:r>
            <w:r w:rsidR="00BC7622" w:rsidRPr="00A9667F">
              <w:rPr>
                <w:rFonts w:eastAsia="SimSun" w:cs="Tahoma"/>
                <w:b/>
                <w:bCs/>
                <w:sz w:val="22"/>
                <w:szCs w:val="22"/>
                <w:lang w:eastAsia="zh-CN"/>
              </w:rPr>
              <w:t>-</w:t>
            </w:r>
            <w:r w:rsidRPr="00A9667F">
              <w:rPr>
                <w:rFonts w:eastAsia="SimSun" w:cs="Tahoma"/>
                <w:b/>
                <w:bCs/>
                <w:sz w:val="22"/>
                <w:szCs w:val="22"/>
                <w:lang w:eastAsia="zh-CN"/>
              </w:rPr>
              <w:t>02</w:t>
            </w:r>
            <w:r w:rsidR="00BC7622" w:rsidRPr="00A9667F">
              <w:rPr>
                <w:rFonts w:eastAsia="SimSun" w:cs="Tahoma"/>
                <w:b/>
                <w:bCs/>
                <w:sz w:val="22"/>
                <w:szCs w:val="22"/>
                <w:lang w:eastAsia="zh-CN"/>
              </w:rPr>
              <w:t>-202</w:t>
            </w:r>
            <w:r w:rsidRPr="00A9667F">
              <w:rPr>
                <w:rFonts w:eastAsia="SimSun" w:cs="Tahoma"/>
                <w:b/>
                <w:bCs/>
                <w:sz w:val="22"/>
                <w:szCs w:val="22"/>
                <w:lang w:eastAsia="zh-CN"/>
              </w:rPr>
              <w:t>2</w:t>
            </w:r>
          </w:p>
        </w:tc>
      </w:tr>
      <w:tr w:rsidR="00BC7622" w:rsidRPr="00A9667F" w14:paraId="5520E7EA" w14:textId="77777777" w:rsidTr="003026C0">
        <w:tc>
          <w:tcPr>
            <w:tcW w:w="3708" w:type="dxa"/>
            <w:vAlign w:val="center"/>
          </w:tcPr>
          <w:p w14:paraId="7EA4D329" w14:textId="77777777" w:rsidR="00BC7622" w:rsidRPr="00603221" w:rsidRDefault="00BC7622" w:rsidP="003026C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1445CEF2" w14:textId="13AB705F" w:rsidR="00BC7622" w:rsidRPr="00A406A5" w:rsidRDefault="00C252DA" w:rsidP="003026C0">
            <w:pPr>
              <w:pStyle w:val="TabletextChar"/>
              <w:rPr>
                <w:rFonts w:cs="Tahoma"/>
                <w:b/>
                <w:color w:val="000000"/>
                <w:sz w:val="22"/>
                <w:szCs w:val="22"/>
                <w:highlight w:val="magenta"/>
              </w:rPr>
            </w:pPr>
            <w:r w:rsidRPr="00C252DA">
              <w:rPr>
                <w:rFonts w:eastAsia="SimSun" w:cs="Tahoma"/>
                <w:b/>
                <w:bCs/>
                <w:sz w:val="22"/>
                <w:szCs w:val="22"/>
                <w:lang w:eastAsia="zh-CN"/>
              </w:rPr>
              <w:t>20</w:t>
            </w:r>
            <w:r w:rsidR="00BC7622" w:rsidRPr="00C252DA">
              <w:rPr>
                <w:rFonts w:eastAsia="SimSun" w:cs="Tahoma"/>
                <w:b/>
                <w:bCs/>
                <w:sz w:val="22"/>
                <w:szCs w:val="22"/>
                <w:lang w:eastAsia="zh-CN"/>
              </w:rPr>
              <w:t>-</w:t>
            </w:r>
            <w:r w:rsidRPr="00C252DA">
              <w:rPr>
                <w:rFonts w:eastAsia="SimSun" w:cs="Tahoma"/>
                <w:b/>
                <w:bCs/>
                <w:sz w:val="22"/>
                <w:szCs w:val="22"/>
                <w:lang w:eastAsia="zh-CN"/>
              </w:rPr>
              <w:t>01</w:t>
            </w:r>
            <w:r w:rsidR="00BC7622" w:rsidRPr="00C252DA">
              <w:rPr>
                <w:rFonts w:eastAsia="SimSun" w:cs="Tahoma"/>
                <w:b/>
                <w:bCs/>
                <w:sz w:val="22"/>
                <w:szCs w:val="22"/>
                <w:lang w:eastAsia="zh-CN"/>
              </w:rPr>
              <w:t>-202</w:t>
            </w:r>
            <w:r w:rsidRPr="00C252DA">
              <w:rPr>
                <w:rFonts w:eastAsia="SimSun" w:cs="Tahoma"/>
                <w:b/>
                <w:bCs/>
                <w:sz w:val="22"/>
                <w:szCs w:val="22"/>
                <w:lang w:eastAsia="zh-CN"/>
              </w:rPr>
              <w:t>2</w:t>
            </w:r>
            <w:r w:rsidR="00BC7622" w:rsidRPr="00A406A5">
              <w:rPr>
                <w:rFonts w:cs="Tahoma"/>
                <w:b/>
                <w:sz w:val="22"/>
                <w:szCs w:val="22"/>
              </w:rPr>
              <w:t xml:space="preserve"> </w:t>
            </w:r>
          </w:p>
        </w:tc>
      </w:tr>
      <w:tr w:rsidR="00BC7622" w:rsidRPr="00A9667F" w14:paraId="293A4656" w14:textId="77777777" w:rsidTr="003026C0">
        <w:tc>
          <w:tcPr>
            <w:tcW w:w="3708" w:type="dxa"/>
            <w:vAlign w:val="center"/>
          </w:tcPr>
          <w:p w14:paraId="6A6DD937" w14:textId="77777777" w:rsidR="00BC7622" w:rsidRPr="00603221" w:rsidRDefault="00BC7622" w:rsidP="003026C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33311B0" w14:textId="57150958" w:rsidR="00BC7622" w:rsidRPr="00433D32" w:rsidRDefault="00BC7622" w:rsidP="003026C0">
            <w:pPr>
              <w:autoSpaceDE w:val="0"/>
              <w:autoSpaceDN w:val="0"/>
              <w:adjustRightInd w:val="0"/>
              <w:spacing w:after="0" w:line="276" w:lineRule="auto"/>
              <w:jc w:val="left"/>
              <w:rPr>
                <w:lang w:val="el-GR"/>
              </w:rPr>
            </w:pPr>
            <w:r w:rsidRPr="00A406A5">
              <w:rPr>
                <w:color w:val="000000"/>
                <w:lang w:val="el-GR"/>
              </w:rPr>
              <w:t>Ηλεκτρονική Υποβολή</w:t>
            </w:r>
            <w:r w:rsidRPr="00C252DA">
              <w:rPr>
                <w:b/>
                <w:bCs/>
                <w:color w:val="000000"/>
                <w:lang w:val="el-GR"/>
              </w:rPr>
              <w:t xml:space="preserve">: </w:t>
            </w:r>
            <w:r w:rsidR="00C252DA" w:rsidRPr="00C252DA">
              <w:rPr>
                <w:b/>
                <w:bCs/>
                <w:color w:val="000000"/>
                <w:lang w:val="el-GR"/>
              </w:rPr>
              <w:t>28-02-2022</w:t>
            </w:r>
            <w:r w:rsidRPr="00A406A5">
              <w:rPr>
                <w:color w:val="000000"/>
                <w:lang w:val="el-GR"/>
              </w:rPr>
              <w:t>, ημέρα</w:t>
            </w:r>
            <w:r w:rsidR="00C252DA">
              <w:rPr>
                <w:color w:val="000000"/>
                <w:lang w:val="el-GR"/>
              </w:rPr>
              <w:t xml:space="preserve"> </w:t>
            </w:r>
            <w:r w:rsidR="00C252DA" w:rsidRPr="00C252DA">
              <w:rPr>
                <w:b/>
                <w:bCs/>
                <w:color w:val="000000"/>
                <w:lang w:val="el-GR"/>
              </w:rPr>
              <w:t>Δευτέρα</w:t>
            </w:r>
            <w:r w:rsidR="00A90832">
              <w:rPr>
                <w:b/>
                <w:bCs/>
                <w:color w:val="000000"/>
                <w:lang w:val="el-GR"/>
              </w:rPr>
              <w:t>,</w:t>
            </w:r>
            <w:r w:rsidRPr="00C252DA">
              <w:rPr>
                <w:b/>
                <w:bCs/>
                <w:lang w:val="el-GR"/>
              </w:rPr>
              <w:t xml:space="preserve"> </w:t>
            </w:r>
            <w:r w:rsidRPr="00A406A5">
              <w:rPr>
                <w:color w:val="000000"/>
                <w:lang w:val="el-GR"/>
              </w:rPr>
              <w:t xml:space="preserve">ώρα </w:t>
            </w:r>
            <w:r w:rsidR="00C252DA">
              <w:rPr>
                <w:b/>
                <w:color w:val="000000"/>
                <w:lang w:val="el-GR"/>
              </w:rPr>
              <w:t>1</w:t>
            </w:r>
            <w:r w:rsidR="00C252DA" w:rsidRPr="00C252DA">
              <w:rPr>
                <w:b/>
                <w:bCs/>
                <w:color w:val="000000"/>
                <w:lang w:val="el-GR"/>
              </w:rPr>
              <w:t>4</w:t>
            </w:r>
            <w:r w:rsidRPr="00C252DA">
              <w:rPr>
                <w:b/>
                <w:bCs/>
                <w:color w:val="000000"/>
                <w:lang w:val="el-GR"/>
              </w:rPr>
              <w:t>:</w:t>
            </w:r>
            <w:r w:rsidR="00C252DA" w:rsidRPr="00C252DA">
              <w:rPr>
                <w:b/>
                <w:bCs/>
                <w:color w:val="000000"/>
                <w:lang w:val="el-GR"/>
              </w:rPr>
              <w:t>00</w:t>
            </w:r>
          </w:p>
        </w:tc>
      </w:tr>
      <w:tr w:rsidR="00BC7622" w:rsidRPr="00A9667F" w14:paraId="2FD20B02" w14:textId="77777777" w:rsidTr="003026C0">
        <w:tc>
          <w:tcPr>
            <w:tcW w:w="3708" w:type="dxa"/>
            <w:vAlign w:val="center"/>
          </w:tcPr>
          <w:p w14:paraId="3BA909F7" w14:textId="77777777" w:rsidR="00BC7622" w:rsidRPr="00603221" w:rsidRDefault="00BC7622" w:rsidP="003026C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5EF00F76" w14:textId="77777777" w:rsidR="00BC7622" w:rsidRPr="00603221" w:rsidRDefault="00BC7622" w:rsidP="003026C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3A8E0DB1" w14:textId="77777777" w:rsidR="00BC7622" w:rsidRPr="00603221" w:rsidRDefault="00BC7622" w:rsidP="003026C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76B00162" w14:textId="77777777" w:rsidR="00BC7622" w:rsidRPr="00603221" w:rsidRDefault="00BC7622" w:rsidP="003026C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593214BF" w14:textId="77777777" w:rsidR="00BC7622" w:rsidRPr="00603221" w:rsidRDefault="00BC7622" w:rsidP="003026C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7152BEDF" w14:textId="77777777" w:rsidR="00BC7622" w:rsidRPr="00603221" w:rsidRDefault="00BC7622" w:rsidP="003026C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0E7168E6" w14:textId="77777777" w:rsidR="00BC7622" w:rsidRPr="00603221" w:rsidRDefault="00BC7622" w:rsidP="003026C0">
            <w:pPr>
              <w:autoSpaceDE w:val="0"/>
              <w:autoSpaceDN w:val="0"/>
              <w:adjustRightInd w:val="0"/>
              <w:spacing w:after="0" w:line="276" w:lineRule="auto"/>
              <w:jc w:val="left"/>
              <w:rPr>
                <w:lang w:val="el-GR"/>
              </w:rPr>
            </w:pPr>
            <w:r w:rsidRPr="00603221">
              <w:rPr>
                <w:color w:val="000000"/>
                <w:lang w:val="el-GR"/>
              </w:rPr>
              <w:t xml:space="preserve">Η έδρα της </w:t>
            </w:r>
            <w:proofErr w:type="spellStart"/>
            <w:r w:rsidRPr="00603221">
              <w:rPr>
                <w:color w:val="000000"/>
                <w:lang w:val="el-GR"/>
              </w:rPr>
              <w:t>ΚτΠ</w:t>
            </w:r>
            <w:proofErr w:type="spellEnd"/>
            <w:r w:rsidRPr="00603221">
              <w:rPr>
                <w:color w:val="000000"/>
                <w:lang w:val="el-GR"/>
              </w:rPr>
              <w:t xml:space="preserve"> </w:t>
            </w:r>
            <w:r>
              <w:rPr>
                <w:lang w:val="el-GR"/>
              </w:rPr>
              <w:t>Μ.</w:t>
            </w:r>
            <w:r w:rsidRPr="00D11A70">
              <w:rPr>
                <w:lang w:val="el-GR"/>
              </w:rPr>
              <w:t>Α.Ε.</w:t>
            </w:r>
          </w:p>
        </w:tc>
      </w:tr>
      <w:tr w:rsidR="00BC7622" w:rsidRPr="00DF02B0" w14:paraId="1A217BA5" w14:textId="77777777" w:rsidTr="003026C0">
        <w:tc>
          <w:tcPr>
            <w:tcW w:w="3708" w:type="dxa"/>
          </w:tcPr>
          <w:p w14:paraId="27FD2232" w14:textId="77777777" w:rsidR="00BC7622" w:rsidRPr="00603221" w:rsidRDefault="00BC7622" w:rsidP="003026C0">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3515A32B" w14:textId="0933B0C3" w:rsidR="00BC7622" w:rsidRPr="00603221" w:rsidRDefault="00C252DA" w:rsidP="003026C0">
            <w:pPr>
              <w:autoSpaceDE w:val="0"/>
              <w:autoSpaceDN w:val="0"/>
              <w:adjustRightInd w:val="0"/>
              <w:spacing w:after="0" w:line="276" w:lineRule="auto"/>
              <w:jc w:val="left"/>
              <w:rPr>
                <w:color w:val="000000"/>
              </w:rPr>
            </w:pPr>
            <w:r w:rsidRPr="00C252DA">
              <w:rPr>
                <w:rFonts w:eastAsia="SimSun"/>
                <w:b/>
                <w:bCs/>
                <w:lang w:val="el-GR"/>
              </w:rPr>
              <w:t>20</w:t>
            </w:r>
            <w:r w:rsidRPr="00C252DA">
              <w:rPr>
                <w:rFonts w:eastAsia="SimSun"/>
                <w:b/>
                <w:bCs/>
              </w:rPr>
              <w:t>-</w:t>
            </w:r>
            <w:r w:rsidRPr="00C252DA">
              <w:rPr>
                <w:rFonts w:eastAsia="SimSun"/>
                <w:b/>
                <w:bCs/>
                <w:lang w:val="el-GR"/>
              </w:rPr>
              <w:t>01</w:t>
            </w:r>
            <w:r w:rsidRPr="00C252DA">
              <w:rPr>
                <w:rFonts w:eastAsia="SimSun"/>
                <w:b/>
                <w:bCs/>
              </w:rPr>
              <w:t>-202</w:t>
            </w:r>
            <w:r w:rsidRPr="00C252DA">
              <w:rPr>
                <w:rFonts w:eastAsia="SimSun"/>
                <w:b/>
                <w:bCs/>
                <w:lang w:val="el-GR"/>
              </w:rPr>
              <w:t>2</w:t>
            </w:r>
          </w:p>
        </w:tc>
      </w:tr>
      <w:tr w:rsidR="00BC7622" w:rsidRPr="00A9667F" w14:paraId="69E27573" w14:textId="77777777" w:rsidTr="003026C0">
        <w:tc>
          <w:tcPr>
            <w:tcW w:w="3708" w:type="dxa"/>
            <w:vAlign w:val="center"/>
          </w:tcPr>
          <w:p w14:paraId="11912650" w14:textId="77777777" w:rsidR="00BC7622" w:rsidRPr="00603221" w:rsidRDefault="00BC7622" w:rsidP="003026C0">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0877757A" w14:textId="5D1454CD" w:rsidR="00BC7622" w:rsidRPr="00603221" w:rsidRDefault="00C252DA" w:rsidP="003026C0">
            <w:pPr>
              <w:pStyle w:val="TabletextChar"/>
              <w:rPr>
                <w:rFonts w:cs="Tahoma"/>
                <w:sz w:val="22"/>
                <w:szCs w:val="22"/>
              </w:rPr>
            </w:pPr>
            <w:r w:rsidRPr="00C252DA">
              <w:rPr>
                <w:rFonts w:eastAsia="SimSun" w:cs="Tahoma"/>
                <w:b/>
                <w:bCs/>
                <w:sz w:val="22"/>
                <w:szCs w:val="22"/>
                <w:lang w:val="en-GB" w:eastAsia="zh-CN"/>
              </w:rPr>
              <w:t>04</w:t>
            </w:r>
            <w:r w:rsidR="00BC7622" w:rsidRPr="00C252DA">
              <w:rPr>
                <w:rFonts w:eastAsia="SimSun" w:cs="Tahoma"/>
                <w:b/>
                <w:bCs/>
                <w:sz w:val="22"/>
                <w:szCs w:val="22"/>
                <w:lang w:val="en-GB" w:eastAsia="zh-CN"/>
              </w:rPr>
              <w:t>-</w:t>
            </w:r>
            <w:r w:rsidRPr="00C252DA">
              <w:rPr>
                <w:rFonts w:eastAsia="SimSun" w:cs="Tahoma"/>
                <w:b/>
                <w:bCs/>
                <w:sz w:val="22"/>
                <w:szCs w:val="22"/>
                <w:lang w:val="en-GB" w:eastAsia="zh-CN"/>
              </w:rPr>
              <w:t>03</w:t>
            </w:r>
            <w:r w:rsidR="00BC7622" w:rsidRPr="00C252DA">
              <w:rPr>
                <w:rFonts w:eastAsia="SimSun" w:cs="Tahoma"/>
                <w:b/>
                <w:bCs/>
                <w:sz w:val="22"/>
                <w:szCs w:val="22"/>
                <w:lang w:val="en-GB" w:eastAsia="zh-CN"/>
              </w:rPr>
              <w:t>-202</w:t>
            </w:r>
            <w:r w:rsidRPr="00C252DA">
              <w:rPr>
                <w:rFonts w:eastAsia="SimSun" w:cs="Tahoma"/>
                <w:b/>
                <w:bCs/>
                <w:sz w:val="22"/>
                <w:szCs w:val="22"/>
                <w:lang w:val="en-GB" w:eastAsia="zh-CN"/>
              </w:rPr>
              <w:t>2</w:t>
            </w:r>
            <w:r w:rsidR="00A90832">
              <w:rPr>
                <w:rFonts w:eastAsia="SimSun" w:cs="Tahoma"/>
                <w:b/>
                <w:bCs/>
                <w:sz w:val="22"/>
                <w:szCs w:val="22"/>
                <w:lang w:eastAsia="zh-CN"/>
              </w:rPr>
              <w:t xml:space="preserve">, </w:t>
            </w:r>
            <w:r w:rsidR="00A90832" w:rsidRPr="00A90832">
              <w:rPr>
                <w:rFonts w:cs="Tahoma"/>
                <w:color w:val="000000"/>
                <w:sz w:val="22"/>
                <w:szCs w:val="22"/>
                <w:lang w:eastAsia="zh-CN"/>
              </w:rPr>
              <w:t>ημέρα</w:t>
            </w:r>
            <w:r w:rsidR="00A90832">
              <w:rPr>
                <w:rFonts w:eastAsia="SimSun" w:cs="Tahoma"/>
                <w:b/>
                <w:bCs/>
                <w:sz w:val="22"/>
                <w:szCs w:val="22"/>
                <w:lang w:eastAsia="zh-CN"/>
              </w:rPr>
              <w:t xml:space="preserve"> Παρασκευή,</w:t>
            </w:r>
            <w:r w:rsidR="00BC7622" w:rsidRPr="00C252DA">
              <w:rPr>
                <w:rFonts w:eastAsia="SimSun" w:cs="Tahoma"/>
                <w:b/>
                <w:bCs/>
                <w:sz w:val="22"/>
                <w:szCs w:val="22"/>
                <w:lang w:val="en-GB" w:eastAsia="zh-CN"/>
              </w:rPr>
              <w:t xml:space="preserve"> </w:t>
            </w:r>
            <w:r w:rsidR="00BC7622" w:rsidRPr="00A90832">
              <w:rPr>
                <w:rFonts w:cs="Tahoma"/>
                <w:color w:val="000000"/>
                <w:sz w:val="22"/>
                <w:szCs w:val="22"/>
                <w:lang w:eastAsia="zh-CN"/>
              </w:rPr>
              <w:t>ώρα</w:t>
            </w:r>
            <w:r w:rsidR="00BC7622" w:rsidRPr="00C252DA">
              <w:rPr>
                <w:rFonts w:eastAsia="SimSun" w:cs="Tahoma"/>
                <w:b/>
                <w:bCs/>
                <w:sz w:val="22"/>
                <w:szCs w:val="22"/>
                <w:lang w:val="en-GB" w:eastAsia="zh-CN"/>
              </w:rPr>
              <w:t xml:space="preserve"> </w:t>
            </w:r>
            <w:r w:rsidRPr="00C252DA">
              <w:rPr>
                <w:rFonts w:eastAsia="SimSun" w:cs="Tahoma"/>
                <w:b/>
                <w:bCs/>
                <w:sz w:val="22"/>
                <w:szCs w:val="22"/>
                <w:lang w:val="en-GB" w:eastAsia="zh-CN"/>
              </w:rPr>
              <w:t>14</w:t>
            </w:r>
            <w:r w:rsidR="00BC7622" w:rsidRPr="00C252DA">
              <w:rPr>
                <w:rFonts w:eastAsia="SimSun" w:cs="Tahoma"/>
                <w:b/>
                <w:bCs/>
                <w:sz w:val="22"/>
                <w:szCs w:val="22"/>
                <w:lang w:val="en-GB" w:eastAsia="zh-CN"/>
              </w:rPr>
              <w:t>:</w:t>
            </w:r>
            <w:r w:rsidRPr="00C252DA">
              <w:rPr>
                <w:rFonts w:eastAsia="SimSun" w:cs="Tahoma"/>
                <w:b/>
                <w:bCs/>
                <w:sz w:val="22"/>
                <w:szCs w:val="22"/>
                <w:lang w:val="en-GB" w:eastAsia="zh-CN"/>
              </w:rPr>
              <w:t>00</w:t>
            </w:r>
          </w:p>
        </w:tc>
      </w:tr>
    </w:tbl>
    <w:p w14:paraId="0EACE54F" w14:textId="1275B642" w:rsidR="008E18C3" w:rsidRDefault="00BC7622" w:rsidP="00BC7622">
      <w:pPr>
        <w:tabs>
          <w:tab w:val="left" w:pos="750"/>
          <w:tab w:val="center" w:pos="5049"/>
        </w:tabs>
        <w:autoSpaceDE w:val="0"/>
        <w:autoSpaceDN w:val="0"/>
        <w:adjustRightInd w:val="0"/>
        <w:ind w:right="-460"/>
        <w:jc w:val="left"/>
        <w:rPr>
          <w:b/>
          <w:color w:val="002060"/>
          <w:lang w:val="el-GR"/>
        </w:rPr>
      </w:pPr>
      <w:r>
        <w:rPr>
          <w:b/>
          <w:color w:val="002060"/>
          <w:lang w:val="el-GR"/>
        </w:rPr>
        <w:tab/>
      </w:r>
    </w:p>
    <w:p w14:paraId="54E3DD8A" w14:textId="77777777" w:rsidR="00BC7622" w:rsidRDefault="00BC7622" w:rsidP="00BC7622">
      <w:pPr>
        <w:rPr>
          <w:lang w:val="el-GR"/>
        </w:rPr>
      </w:pPr>
    </w:p>
    <w:p w14:paraId="3CF05B1F" w14:textId="3A154E27" w:rsidR="008F7EBB" w:rsidRPr="00705A6A" w:rsidRDefault="008F7EBB" w:rsidP="003668E8">
      <w:pPr>
        <w:tabs>
          <w:tab w:val="left" w:pos="6864"/>
        </w:tabs>
        <w:rPr>
          <w:lang w:val="el-GR"/>
        </w:rPr>
      </w:pPr>
      <w:r>
        <w:rPr>
          <w:lang w:val="el-GR"/>
        </w:rPr>
        <w:tab/>
      </w:r>
    </w:p>
    <w:p w14:paraId="2BC039AE" w14:textId="6BE48D80" w:rsidR="00B323D9" w:rsidRDefault="008F7EBB" w:rsidP="003668E8">
      <w:pPr>
        <w:tabs>
          <w:tab w:val="left" w:pos="6864"/>
        </w:tabs>
        <w:rPr>
          <w:lang w:val="el-GR"/>
        </w:rPr>
        <w:sectPr w:rsidR="00B323D9" w:rsidSect="00DF02B0">
          <w:headerReference w:type="default" r:id="rId13"/>
          <w:footerReference w:type="default" r:id="rId14"/>
          <w:headerReference w:type="first" r:id="rId15"/>
          <w:pgSz w:w="11906" w:h="16838"/>
          <w:pgMar w:top="1134" w:right="1134" w:bottom="1134" w:left="1134" w:header="720" w:footer="709" w:gutter="0"/>
          <w:pgNumType w:start="1"/>
          <w:cols w:space="720"/>
          <w:titlePg/>
          <w:docGrid w:linePitch="360"/>
        </w:sectPr>
      </w:pPr>
      <w:r>
        <w:rPr>
          <w:lang w:val="el-GR"/>
        </w:rPr>
        <w:tab/>
      </w:r>
    </w:p>
    <w:p w14:paraId="087192EB" w14:textId="23839275" w:rsidR="008338F0" w:rsidRPr="00603221" w:rsidRDefault="003355E7" w:rsidP="00B8545D">
      <w:pPr>
        <w:pStyle w:val="Contents"/>
        <w:numPr>
          <w:ilvl w:val="0"/>
          <w:numId w:val="0"/>
        </w:numPr>
        <w:ind w:left="357"/>
        <w:rPr>
          <w:rFonts w:ascii="Tahoma" w:hAnsi="Tahoma" w:cs="Tahoma"/>
          <w:sz w:val="22"/>
          <w:szCs w:val="22"/>
        </w:rPr>
      </w:pPr>
      <w:r w:rsidRPr="00603221">
        <w:rPr>
          <w:rFonts w:ascii="Tahoma" w:hAnsi="Tahoma" w:cs="Tahoma"/>
          <w:sz w:val="22"/>
          <w:szCs w:val="22"/>
        </w:rPr>
        <w:lastRenderedPageBreak/>
        <w:t>Περιεχόμενα</w:t>
      </w:r>
    </w:p>
    <w:p w14:paraId="64B943E6" w14:textId="4586E653" w:rsidR="002E4EEF" w:rsidRPr="002E4EEF" w:rsidRDefault="002E4EEF">
      <w:pPr>
        <w:pStyle w:val="28"/>
        <w:tabs>
          <w:tab w:val="right" w:leader="dot" w:pos="9628"/>
        </w:tabs>
        <w:rPr>
          <w:rFonts w:ascii="Tahoma" w:eastAsiaTheme="minorEastAsia" w:hAnsi="Tahoma" w:cs="Tahoma"/>
          <w:smallCaps w:val="0"/>
          <w:noProof/>
          <w:sz w:val="22"/>
          <w:szCs w:val="22"/>
          <w:lang w:val="en-US" w:eastAsia="en-US"/>
        </w:rPr>
      </w:pPr>
      <w:r w:rsidRPr="002E4EEF">
        <w:rPr>
          <w:rFonts w:ascii="Tahoma" w:hAnsi="Tahoma" w:cs="Tahoma"/>
          <w:smallCaps w:val="0"/>
          <w:sz w:val="22"/>
          <w:szCs w:val="22"/>
        </w:rPr>
        <w:fldChar w:fldCharType="begin"/>
      </w:r>
      <w:r w:rsidRPr="002E4EEF">
        <w:rPr>
          <w:rFonts w:ascii="Tahoma" w:hAnsi="Tahoma" w:cs="Tahoma"/>
          <w:smallCaps w:val="0"/>
          <w:sz w:val="22"/>
          <w:szCs w:val="22"/>
        </w:rPr>
        <w:instrText xml:space="preserve"> TOC \o "2-4" \h \z </w:instrText>
      </w:r>
      <w:r w:rsidRPr="002E4EEF">
        <w:rPr>
          <w:rFonts w:ascii="Tahoma" w:hAnsi="Tahoma" w:cs="Tahoma"/>
          <w:smallCaps w:val="0"/>
          <w:sz w:val="22"/>
          <w:szCs w:val="22"/>
        </w:rPr>
        <w:fldChar w:fldCharType="separate"/>
      </w:r>
      <w:hyperlink w:anchor="_Toc89441708" w:history="1">
        <w:r w:rsidRPr="002E4EEF">
          <w:rPr>
            <w:rStyle w:val="-"/>
            <w:rFonts w:ascii="Tahoma" w:hAnsi="Tahoma" w:cs="Tahoma"/>
            <w:noProof/>
            <w:sz w:val="22"/>
            <w:szCs w:val="22"/>
            <w:lang w:val="el-GR"/>
          </w:rPr>
          <w:t>ΓΕΝΙΚΕΣ ΠΛΗΡΟΦΟΡΙΕΣ</w:t>
        </w:r>
        <w:r w:rsidRPr="002E4EEF">
          <w:rPr>
            <w:rFonts w:ascii="Tahoma" w:hAnsi="Tahoma" w:cs="Tahoma"/>
            <w:noProof/>
            <w:webHidden/>
            <w:sz w:val="22"/>
            <w:szCs w:val="22"/>
          </w:rPr>
          <w:tab/>
        </w:r>
        <w:r w:rsidRPr="002E4EEF">
          <w:rPr>
            <w:rFonts w:ascii="Tahoma" w:hAnsi="Tahoma" w:cs="Tahoma"/>
            <w:noProof/>
            <w:webHidden/>
            <w:sz w:val="22"/>
            <w:szCs w:val="22"/>
          </w:rPr>
          <w:fldChar w:fldCharType="begin"/>
        </w:r>
        <w:r w:rsidRPr="002E4EEF">
          <w:rPr>
            <w:rFonts w:ascii="Tahoma" w:hAnsi="Tahoma" w:cs="Tahoma"/>
            <w:noProof/>
            <w:webHidden/>
            <w:sz w:val="22"/>
            <w:szCs w:val="22"/>
          </w:rPr>
          <w:instrText xml:space="preserve"> PAGEREF _Toc89441708 \h </w:instrText>
        </w:r>
        <w:r w:rsidRPr="002E4EEF">
          <w:rPr>
            <w:rFonts w:ascii="Tahoma" w:hAnsi="Tahoma" w:cs="Tahoma"/>
            <w:noProof/>
            <w:webHidden/>
            <w:sz w:val="22"/>
            <w:szCs w:val="22"/>
          </w:rPr>
        </w:r>
        <w:r w:rsidRPr="002E4EEF">
          <w:rPr>
            <w:rFonts w:ascii="Tahoma" w:hAnsi="Tahoma" w:cs="Tahoma"/>
            <w:noProof/>
            <w:webHidden/>
            <w:sz w:val="22"/>
            <w:szCs w:val="22"/>
          </w:rPr>
          <w:fldChar w:fldCharType="separate"/>
        </w:r>
        <w:r w:rsidR="00693CB6">
          <w:rPr>
            <w:rFonts w:ascii="Tahoma" w:hAnsi="Tahoma" w:cs="Tahoma"/>
            <w:noProof/>
            <w:webHidden/>
            <w:sz w:val="22"/>
            <w:szCs w:val="22"/>
          </w:rPr>
          <w:t>1</w:t>
        </w:r>
        <w:r w:rsidRPr="002E4EEF">
          <w:rPr>
            <w:rFonts w:ascii="Tahoma" w:hAnsi="Tahoma" w:cs="Tahoma"/>
            <w:noProof/>
            <w:webHidden/>
            <w:sz w:val="22"/>
            <w:szCs w:val="22"/>
          </w:rPr>
          <w:fldChar w:fldCharType="end"/>
        </w:r>
      </w:hyperlink>
    </w:p>
    <w:p w14:paraId="326EB163" w14:textId="668D3A84" w:rsidR="002E4EEF" w:rsidRPr="002E4EEF" w:rsidRDefault="00162752">
      <w:pPr>
        <w:pStyle w:val="31"/>
        <w:tabs>
          <w:tab w:val="right" w:leader="dot" w:pos="9628"/>
        </w:tabs>
        <w:rPr>
          <w:rFonts w:ascii="Tahoma" w:eastAsiaTheme="minorEastAsia" w:hAnsi="Tahoma" w:cs="Tahoma"/>
          <w:i w:val="0"/>
          <w:iCs w:val="0"/>
          <w:noProof/>
          <w:sz w:val="22"/>
          <w:szCs w:val="22"/>
          <w:lang w:val="en-US" w:eastAsia="en-US"/>
        </w:rPr>
      </w:pPr>
      <w:hyperlink w:anchor="_Toc89441709" w:history="1">
        <w:r w:rsidR="002E4EEF" w:rsidRPr="002E4EEF">
          <w:rPr>
            <w:rStyle w:val="-"/>
            <w:rFonts w:ascii="Tahoma" w:hAnsi="Tahoma" w:cs="Tahoma"/>
            <w:i w:val="0"/>
            <w:iCs w:val="0"/>
            <w:noProof/>
            <w:sz w:val="22"/>
            <w:szCs w:val="22"/>
            <w:lang w:val="el-GR"/>
          </w:rPr>
          <w:t>Συνοπτικά στοιχεία Έργου</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_Toc89441709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w:t>
        </w:r>
        <w:r w:rsidR="002E4EEF" w:rsidRPr="002E4EEF">
          <w:rPr>
            <w:rFonts w:ascii="Tahoma" w:hAnsi="Tahoma" w:cs="Tahoma"/>
            <w:i w:val="0"/>
            <w:iCs w:val="0"/>
            <w:noProof/>
            <w:webHidden/>
            <w:sz w:val="22"/>
            <w:szCs w:val="22"/>
          </w:rPr>
          <w:fldChar w:fldCharType="end"/>
        </w:r>
      </w:hyperlink>
    </w:p>
    <w:p w14:paraId="5B97ECD8" w14:textId="5D8ED9AF"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10" w:history="1">
        <w:r w:rsidR="002E4EEF" w:rsidRPr="002E4EEF">
          <w:rPr>
            <w:rStyle w:val="-"/>
            <w:rFonts w:ascii="Tahoma" w:hAnsi="Tahoma" w:cs="Tahoma"/>
            <w:noProof/>
            <w:sz w:val="22"/>
            <w:szCs w:val="22"/>
            <w:lang w:val="el-GR"/>
          </w:rPr>
          <w:t>1.1</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Στοιχεία Αναθέτουσας Αρχής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_Toc89441710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w:t>
        </w:r>
        <w:r w:rsidR="002E4EEF" w:rsidRPr="002E4EEF">
          <w:rPr>
            <w:rFonts w:ascii="Tahoma" w:hAnsi="Tahoma" w:cs="Tahoma"/>
            <w:noProof/>
            <w:webHidden/>
            <w:sz w:val="22"/>
            <w:szCs w:val="22"/>
          </w:rPr>
          <w:fldChar w:fldCharType="end"/>
        </w:r>
      </w:hyperlink>
    </w:p>
    <w:p w14:paraId="6E65F80D" w14:textId="17E85766"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11" w:history="1">
        <w:r w:rsidR="002E4EEF" w:rsidRPr="002E4EEF">
          <w:rPr>
            <w:rStyle w:val="-"/>
            <w:rFonts w:ascii="Tahoma" w:hAnsi="Tahoma" w:cs="Tahoma"/>
            <w:noProof/>
            <w:sz w:val="22"/>
            <w:szCs w:val="22"/>
            <w:lang w:val="el-GR"/>
          </w:rPr>
          <w:t>1.2</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Στοιχεία Διαδικασίας - Χρηματοδότηση</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_Toc89441711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w:t>
        </w:r>
        <w:r w:rsidR="002E4EEF" w:rsidRPr="002E4EEF">
          <w:rPr>
            <w:rFonts w:ascii="Tahoma" w:hAnsi="Tahoma" w:cs="Tahoma"/>
            <w:noProof/>
            <w:webHidden/>
            <w:sz w:val="22"/>
            <w:szCs w:val="22"/>
          </w:rPr>
          <w:fldChar w:fldCharType="end"/>
        </w:r>
      </w:hyperlink>
    </w:p>
    <w:p w14:paraId="58EA05E7" w14:textId="526F2D2C"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12" w:history="1">
        <w:r w:rsidR="002E4EEF" w:rsidRPr="002E4EEF">
          <w:rPr>
            <w:rStyle w:val="-"/>
            <w:rFonts w:ascii="Tahoma" w:hAnsi="Tahoma" w:cs="Tahoma"/>
            <w:noProof/>
            <w:sz w:val="22"/>
            <w:szCs w:val="22"/>
            <w:lang w:val="el-GR"/>
          </w:rPr>
          <w:t>1.3</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Συνοπτική Περιγραφή φυσικού και οικονομικού αντικειμένου της σύμβασης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_Toc89441712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8</w:t>
        </w:r>
        <w:r w:rsidR="002E4EEF" w:rsidRPr="002E4EEF">
          <w:rPr>
            <w:rFonts w:ascii="Tahoma" w:hAnsi="Tahoma" w:cs="Tahoma"/>
            <w:noProof/>
            <w:webHidden/>
            <w:sz w:val="22"/>
            <w:szCs w:val="22"/>
          </w:rPr>
          <w:fldChar w:fldCharType="end"/>
        </w:r>
      </w:hyperlink>
    </w:p>
    <w:p w14:paraId="24F16070" w14:textId="35E1A2AD"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13" w:history="1">
        <w:r w:rsidR="002E4EEF" w:rsidRPr="002E4EEF">
          <w:rPr>
            <w:rStyle w:val="-"/>
            <w:rFonts w:ascii="Tahoma" w:hAnsi="Tahoma" w:cs="Tahoma"/>
            <w:noProof/>
            <w:sz w:val="22"/>
            <w:szCs w:val="22"/>
            <w:lang w:val="el-GR"/>
          </w:rPr>
          <w:t>1.4</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Θεσμικό πλαίσιο</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_Toc89441713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9</w:t>
        </w:r>
        <w:r w:rsidR="002E4EEF" w:rsidRPr="002E4EEF">
          <w:rPr>
            <w:rFonts w:ascii="Tahoma" w:hAnsi="Tahoma" w:cs="Tahoma"/>
            <w:noProof/>
            <w:webHidden/>
            <w:sz w:val="22"/>
            <w:szCs w:val="22"/>
          </w:rPr>
          <w:fldChar w:fldCharType="end"/>
        </w:r>
      </w:hyperlink>
    </w:p>
    <w:p w14:paraId="5B0D6348" w14:textId="7A54F241"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14" w:history="1">
        <w:r w:rsidR="002E4EEF" w:rsidRPr="002E4EEF">
          <w:rPr>
            <w:rStyle w:val="-"/>
            <w:rFonts w:ascii="Tahoma" w:hAnsi="Tahoma" w:cs="Tahoma"/>
            <w:noProof/>
            <w:sz w:val="22"/>
            <w:szCs w:val="22"/>
            <w:lang w:val="el-GR"/>
          </w:rPr>
          <w:t>1.5</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Προθεσμία παραλαβής προσφορών και διενέργεια διαγωνισμού</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_Toc89441714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13</w:t>
        </w:r>
        <w:r w:rsidR="002E4EEF" w:rsidRPr="002E4EEF">
          <w:rPr>
            <w:rFonts w:ascii="Tahoma" w:hAnsi="Tahoma" w:cs="Tahoma"/>
            <w:noProof/>
            <w:webHidden/>
            <w:sz w:val="22"/>
            <w:szCs w:val="22"/>
          </w:rPr>
          <w:fldChar w:fldCharType="end"/>
        </w:r>
      </w:hyperlink>
    </w:p>
    <w:p w14:paraId="2BA69CA5" w14:textId="211E4E07"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15" w:history="1">
        <w:r w:rsidR="002E4EEF" w:rsidRPr="002E4EEF">
          <w:rPr>
            <w:rStyle w:val="-"/>
            <w:rFonts w:ascii="Tahoma" w:hAnsi="Tahoma" w:cs="Tahoma"/>
            <w:noProof/>
            <w:sz w:val="22"/>
            <w:szCs w:val="22"/>
            <w:lang w:val="el-GR"/>
          </w:rPr>
          <w:t>1.6</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Δημοσιότητα</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_Toc89441715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13</w:t>
        </w:r>
        <w:r w:rsidR="002E4EEF" w:rsidRPr="002E4EEF">
          <w:rPr>
            <w:rFonts w:ascii="Tahoma" w:hAnsi="Tahoma" w:cs="Tahoma"/>
            <w:noProof/>
            <w:webHidden/>
            <w:sz w:val="22"/>
            <w:szCs w:val="22"/>
          </w:rPr>
          <w:fldChar w:fldCharType="end"/>
        </w:r>
      </w:hyperlink>
    </w:p>
    <w:p w14:paraId="31D43777" w14:textId="0C74A96A"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16" w:history="1">
        <w:r w:rsidR="002E4EEF" w:rsidRPr="002E4EEF">
          <w:rPr>
            <w:rStyle w:val="-"/>
            <w:rFonts w:ascii="Tahoma" w:hAnsi="Tahoma" w:cs="Tahoma"/>
            <w:noProof/>
            <w:sz w:val="22"/>
            <w:szCs w:val="22"/>
            <w:lang w:val="el-GR"/>
          </w:rPr>
          <w:t>1.7</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Αρχές εφαρμοζόμενες στη διαδικασία σύναψης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_Toc89441716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13</w:t>
        </w:r>
        <w:r w:rsidR="002E4EEF" w:rsidRPr="002E4EEF">
          <w:rPr>
            <w:rFonts w:ascii="Tahoma" w:hAnsi="Tahoma" w:cs="Tahoma"/>
            <w:noProof/>
            <w:webHidden/>
            <w:sz w:val="22"/>
            <w:szCs w:val="22"/>
          </w:rPr>
          <w:fldChar w:fldCharType="end"/>
        </w:r>
      </w:hyperlink>
    </w:p>
    <w:p w14:paraId="35609BAF" w14:textId="31B74B3B"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17" w:history="1">
        <w:r w:rsidR="002E4EEF" w:rsidRPr="002E4EEF">
          <w:rPr>
            <w:rStyle w:val="-"/>
            <w:rFonts w:ascii="Tahoma" w:hAnsi="Tahoma" w:cs="Tahoma"/>
            <w:noProof/>
            <w:sz w:val="22"/>
            <w:szCs w:val="22"/>
            <w:lang w:val="el-GR"/>
          </w:rPr>
          <w:t>2.1</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Γενικές Πληροφορίες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_Toc89441717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15</w:t>
        </w:r>
        <w:r w:rsidR="002E4EEF" w:rsidRPr="002E4EEF">
          <w:rPr>
            <w:rFonts w:ascii="Tahoma" w:hAnsi="Tahoma" w:cs="Tahoma"/>
            <w:noProof/>
            <w:webHidden/>
            <w:sz w:val="22"/>
            <w:szCs w:val="22"/>
          </w:rPr>
          <w:fldChar w:fldCharType="end"/>
        </w:r>
      </w:hyperlink>
    </w:p>
    <w:p w14:paraId="56415F0A" w14:textId="769F2C1B"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18" w:history="1">
        <w:r w:rsidR="002E4EEF" w:rsidRPr="002E4EEF">
          <w:rPr>
            <w:rStyle w:val="-"/>
            <w:rFonts w:ascii="Tahoma" w:hAnsi="Tahoma" w:cs="Tahoma"/>
            <w:i w:val="0"/>
            <w:iCs w:val="0"/>
            <w:noProof/>
            <w:sz w:val="22"/>
            <w:szCs w:val="22"/>
            <w:lang w:val="el-GR"/>
          </w:rPr>
          <w:t>2.1.1</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Έγγραφα της σύμβασης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_Toc89441718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15</w:t>
        </w:r>
        <w:r w:rsidR="002E4EEF" w:rsidRPr="002E4EEF">
          <w:rPr>
            <w:rFonts w:ascii="Tahoma" w:hAnsi="Tahoma" w:cs="Tahoma"/>
            <w:i w:val="0"/>
            <w:iCs w:val="0"/>
            <w:noProof/>
            <w:webHidden/>
            <w:sz w:val="22"/>
            <w:szCs w:val="22"/>
          </w:rPr>
          <w:fldChar w:fldCharType="end"/>
        </w:r>
      </w:hyperlink>
    </w:p>
    <w:p w14:paraId="24E7F400" w14:textId="6EDE967A"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19" w:history="1">
        <w:r w:rsidR="002E4EEF" w:rsidRPr="002E4EEF">
          <w:rPr>
            <w:rStyle w:val="-"/>
            <w:rFonts w:ascii="Tahoma" w:hAnsi="Tahoma" w:cs="Tahoma"/>
            <w:i w:val="0"/>
            <w:iCs w:val="0"/>
            <w:noProof/>
            <w:sz w:val="22"/>
            <w:szCs w:val="22"/>
            <w:lang w:val="el-GR"/>
          </w:rPr>
          <w:t>2.1.2</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Επικοινωνία – Πρόσβαση στα έγγραφα της Σύμβασης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_Toc89441719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15</w:t>
        </w:r>
        <w:r w:rsidR="002E4EEF" w:rsidRPr="002E4EEF">
          <w:rPr>
            <w:rFonts w:ascii="Tahoma" w:hAnsi="Tahoma" w:cs="Tahoma"/>
            <w:i w:val="0"/>
            <w:iCs w:val="0"/>
            <w:noProof/>
            <w:webHidden/>
            <w:sz w:val="22"/>
            <w:szCs w:val="22"/>
          </w:rPr>
          <w:fldChar w:fldCharType="end"/>
        </w:r>
      </w:hyperlink>
    </w:p>
    <w:p w14:paraId="71887705" w14:textId="644E4442"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20" w:history="1">
        <w:r w:rsidR="002E4EEF" w:rsidRPr="002E4EEF">
          <w:rPr>
            <w:rStyle w:val="-"/>
            <w:rFonts w:ascii="Tahoma" w:hAnsi="Tahoma" w:cs="Tahoma"/>
            <w:i w:val="0"/>
            <w:iCs w:val="0"/>
            <w:noProof/>
            <w:sz w:val="22"/>
            <w:szCs w:val="22"/>
            <w:lang w:val="el-GR"/>
          </w:rPr>
          <w:t>2.1.3</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Παροχή Διευκρινίσεων</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_Toc89441720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15</w:t>
        </w:r>
        <w:r w:rsidR="002E4EEF" w:rsidRPr="002E4EEF">
          <w:rPr>
            <w:rFonts w:ascii="Tahoma" w:hAnsi="Tahoma" w:cs="Tahoma"/>
            <w:i w:val="0"/>
            <w:iCs w:val="0"/>
            <w:noProof/>
            <w:webHidden/>
            <w:sz w:val="22"/>
            <w:szCs w:val="22"/>
          </w:rPr>
          <w:fldChar w:fldCharType="end"/>
        </w:r>
      </w:hyperlink>
    </w:p>
    <w:p w14:paraId="1B4ADE8C" w14:textId="194F2327"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21" w:history="1">
        <w:r w:rsidR="002E4EEF" w:rsidRPr="002E4EEF">
          <w:rPr>
            <w:rStyle w:val="-"/>
            <w:rFonts w:ascii="Tahoma" w:hAnsi="Tahoma" w:cs="Tahoma"/>
            <w:i w:val="0"/>
            <w:iCs w:val="0"/>
            <w:noProof/>
            <w:sz w:val="22"/>
            <w:szCs w:val="22"/>
            <w:lang w:val="el-GR"/>
          </w:rPr>
          <w:t>2.1.4</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Γλώσσα</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_Toc89441721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16</w:t>
        </w:r>
        <w:r w:rsidR="002E4EEF" w:rsidRPr="002E4EEF">
          <w:rPr>
            <w:rFonts w:ascii="Tahoma" w:hAnsi="Tahoma" w:cs="Tahoma"/>
            <w:i w:val="0"/>
            <w:iCs w:val="0"/>
            <w:noProof/>
            <w:webHidden/>
            <w:sz w:val="22"/>
            <w:szCs w:val="22"/>
          </w:rPr>
          <w:fldChar w:fldCharType="end"/>
        </w:r>
      </w:hyperlink>
    </w:p>
    <w:p w14:paraId="224871B6" w14:textId="196F51C6"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22" w:history="1">
        <w:r w:rsidR="002E4EEF" w:rsidRPr="002E4EEF">
          <w:rPr>
            <w:rStyle w:val="-"/>
            <w:rFonts w:ascii="Tahoma" w:hAnsi="Tahoma" w:cs="Tahoma"/>
            <w:i w:val="0"/>
            <w:iCs w:val="0"/>
            <w:noProof/>
            <w:sz w:val="22"/>
            <w:szCs w:val="22"/>
            <w:lang w:val="el-GR"/>
          </w:rPr>
          <w:t>2.1.5</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Εγγυήσεις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_Toc89441722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16</w:t>
        </w:r>
        <w:r w:rsidR="002E4EEF" w:rsidRPr="002E4EEF">
          <w:rPr>
            <w:rFonts w:ascii="Tahoma" w:hAnsi="Tahoma" w:cs="Tahoma"/>
            <w:i w:val="0"/>
            <w:iCs w:val="0"/>
            <w:noProof/>
            <w:webHidden/>
            <w:sz w:val="22"/>
            <w:szCs w:val="22"/>
          </w:rPr>
          <w:fldChar w:fldCharType="end"/>
        </w:r>
      </w:hyperlink>
    </w:p>
    <w:p w14:paraId="503F0638" w14:textId="5A4CFDC3"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23" w:history="1">
        <w:r w:rsidR="002E4EEF" w:rsidRPr="002E4EEF">
          <w:rPr>
            <w:rStyle w:val="-"/>
            <w:rFonts w:ascii="Tahoma" w:hAnsi="Tahoma" w:cs="Tahoma"/>
            <w:i w:val="0"/>
            <w:iCs w:val="0"/>
            <w:noProof/>
            <w:sz w:val="22"/>
            <w:szCs w:val="22"/>
            <w:lang w:val="el-GR"/>
          </w:rPr>
          <w:t>2.1.6</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Προστασία Προσωπικών Δεδομένων</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_Toc89441723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17</w:t>
        </w:r>
        <w:r w:rsidR="002E4EEF" w:rsidRPr="002E4EEF">
          <w:rPr>
            <w:rFonts w:ascii="Tahoma" w:hAnsi="Tahoma" w:cs="Tahoma"/>
            <w:i w:val="0"/>
            <w:iCs w:val="0"/>
            <w:noProof/>
            <w:webHidden/>
            <w:sz w:val="22"/>
            <w:szCs w:val="22"/>
          </w:rPr>
          <w:fldChar w:fldCharType="end"/>
        </w:r>
      </w:hyperlink>
    </w:p>
    <w:p w14:paraId="1CDE678A" w14:textId="39D8428E"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24" w:history="1">
        <w:r w:rsidR="002E4EEF" w:rsidRPr="002E4EEF">
          <w:rPr>
            <w:rStyle w:val="-"/>
            <w:rFonts w:ascii="Tahoma" w:hAnsi="Tahoma" w:cs="Tahoma"/>
            <w:noProof/>
            <w:sz w:val="22"/>
            <w:szCs w:val="22"/>
            <w:lang w:val="el-GR"/>
          </w:rPr>
          <w:t>2.2</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Δικαίωμα Συμμετοχής - Κριτήρια Ποιοτικής Επιλογής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_Toc89441724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18</w:t>
        </w:r>
        <w:r w:rsidR="002E4EEF" w:rsidRPr="002E4EEF">
          <w:rPr>
            <w:rFonts w:ascii="Tahoma" w:hAnsi="Tahoma" w:cs="Tahoma"/>
            <w:noProof/>
            <w:webHidden/>
            <w:sz w:val="22"/>
            <w:szCs w:val="22"/>
          </w:rPr>
          <w:fldChar w:fldCharType="end"/>
        </w:r>
      </w:hyperlink>
    </w:p>
    <w:p w14:paraId="1B36E0C4" w14:textId="5699112B"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25" w:history="1">
        <w:r w:rsidR="002E4EEF" w:rsidRPr="002E4EEF">
          <w:rPr>
            <w:rStyle w:val="-"/>
            <w:rFonts w:ascii="Tahoma" w:hAnsi="Tahoma" w:cs="Tahoma"/>
            <w:i w:val="0"/>
            <w:iCs w:val="0"/>
            <w:noProof/>
            <w:sz w:val="22"/>
            <w:szCs w:val="22"/>
            <w:lang w:val="el-GR"/>
          </w:rPr>
          <w:t>2.2.1</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Δικαιούμενοι συμμετοχής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_Toc89441725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18</w:t>
        </w:r>
        <w:r w:rsidR="002E4EEF" w:rsidRPr="002E4EEF">
          <w:rPr>
            <w:rFonts w:ascii="Tahoma" w:hAnsi="Tahoma" w:cs="Tahoma"/>
            <w:i w:val="0"/>
            <w:iCs w:val="0"/>
            <w:noProof/>
            <w:webHidden/>
            <w:sz w:val="22"/>
            <w:szCs w:val="22"/>
          </w:rPr>
          <w:fldChar w:fldCharType="end"/>
        </w:r>
      </w:hyperlink>
    </w:p>
    <w:p w14:paraId="23598B8F" w14:textId="7EE6C28D"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26" w:history="1">
        <w:r w:rsidR="002E4EEF" w:rsidRPr="002E4EEF">
          <w:rPr>
            <w:rStyle w:val="-"/>
            <w:rFonts w:ascii="Tahoma" w:hAnsi="Tahoma" w:cs="Tahoma"/>
            <w:i w:val="0"/>
            <w:iCs w:val="0"/>
            <w:noProof/>
            <w:sz w:val="22"/>
            <w:szCs w:val="22"/>
            <w:lang w:val="el-GR"/>
          </w:rPr>
          <w:t>2.2.2</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Εγγύηση συμμετοχής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_Toc89441726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18</w:t>
        </w:r>
        <w:r w:rsidR="002E4EEF" w:rsidRPr="002E4EEF">
          <w:rPr>
            <w:rFonts w:ascii="Tahoma" w:hAnsi="Tahoma" w:cs="Tahoma"/>
            <w:i w:val="0"/>
            <w:iCs w:val="0"/>
            <w:noProof/>
            <w:webHidden/>
            <w:sz w:val="22"/>
            <w:szCs w:val="22"/>
          </w:rPr>
          <w:fldChar w:fldCharType="end"/>
        </w:r>
      </w:hyperlink>
    </w:p>
    <w:p w14:paraId="3D4BA3F2" w14:textId="443F0873"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27" w:history="1">
        <w:r w:rsidR="002E4EEF" w:rsidRPr="002E4EEF">
          <w:rPr>
            <w:rStyle w:val="-"/>
            <w:rFonts w:ascii="Tahoma" w:hAnsi="Tahoma" w:cs="Tahoma"/>
            <w:i w:val="0"/>
            <w:iCs w:val="0"/>
            <w:noProof/>
            <w:sz w:val="22"/>
            <w:szCs w:val="22"/>
            <w:lang w:val="el-GR"/>
          </w:rPr>
          <w:t>2.2.3</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Λόγοι αποκλεισμού</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_Toc89441727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20</w:t>
        </w:r>
        <w:r w:rsidR="002E4EEF" w:rsidRPr="002E4EEF">
          <w:rPr>
            <w:rFonts w:ascii="Tahoma" w:hAnsi="Tahoma" w:cs="Tahoma"/>
            <w:i w:val="0"/>
            <w:iCs w:val="0"/>
            <w:noProof/>
            <w:webHidden/>
            <w:sz w:val="22"/>
            <w:szCs w:val="22"/>
          </w:rPr>
          <w:fldChar w:fldCharType="end"/>
        </w:r>
      </w:hyperlink>
    </w:p>
    <w:p w14:paraId="19DD6132" w14:textId="03CBDA1B" w:rsidR="002E4EEF" w:rsidRPr="002E4EEF" w:rsidRDefault="00162752">
      <w:pPr>
        <w:pStyle w:val="31"/>
        <w:tabs>
          <w:tab w:val="right" w:leader="dot" w:pos="9628"/>
        </w:tabs>
        <w:rPr>
          <w:rFonts w:ascii="Tahoma" w:eastAsiaTheme="minorEastAsia" w:hAnsi="Tahoma" w:cs="Tahoma"/>
          <w:i w:val="0"/>
          <w:iCs w:val="0"/>
          <w:noProof/>
          <w:sz w:val="22"/>
          <w:szCs w:val="22"/>
          <w:lang w:val="en-US" w:eastAsia="en-US"/>
        </w:rPr>
      </w:pPr>
      <w:hyperlink w:anchor="_Toc89441728" w:history="1">
        <w:r w:rsidR="002E4EEF" w:rsidRPr="002E4EEF">
          <w:rPr>
            <w:rStyle w:val="-"/>
            <w:rFonts w:ascii="Tahoma" w:hAnsi="Tahoma" w:cs="Tahoma"/>
            <w:i w:val="0"/>
            <w:iCs w:val="0"/>
            <w:noProof/>
            <w:sz w:val="22"/>
            <w:szCs w:val="22"/>
            <w:lang w:val="el-GR"/>
          </w:rPr>
          <w:t>Κριτήρια Ποιοτικής Επιλογής &amp; αποδεικτά στοιχεία</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_Toc89441728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23</w:t>
        </w:r>
        <w:r w:rsidR="002E4EEF" w:rsidRPr="002E4EEF">
          <w:rPr>
            <w:rFonts w:ascii="Tahoma" w:hAnsi="Tahoma" w:cs="Tahoma"/>
            <w:i w:val="0"/>
            <w:iCs w:val="0"/>
            <w:noProof/>
            <w:webHidden/>
            <w:sz w:val="22"/>
            <w:szCs w:val="22"/>
          </w:rPr>
          <w:fldChar w:fldCharType="end"/>
        </w:r>
      </w:hyperlink>
    </w:p>
    <w:p w14:paraId="5CE66C51" w14:textId="0FC07597"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29" w:history="1">
        <w:r w:rsidR="002E4EEF" w:rsidRPr="002E4EEF">
          <w:rPr>
            <w:rStyle w:val="-"/>
            <w:rFonts w:ascii="Tahoma" w:hAnsi="Tahoma" w:cs="Tahoma"/>
            <w:i w:val="0"/>
            <w:iCs w:val="0"/>
            <w:noProof/>
            <w:sz w:val="22"/>
            <w:szCs w:val="22"/>
            <w:lang w:val="el-GR"/>
          </w:rPr>
          <w:t>2.2.4</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Καταλληλόλητα άσκησης επαγγελματικής δραστηριότητας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_Toc89441729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23</w:t>
        </w:r>
        <w:r w:rsidR="002E4EEF" w:rsidRPr="002E4EEF">
          <w:rPr>
            <w:rFonts w:ascii="Tahoma" w:hAnsi="Tahoma" w:cs="Tahoma"/>
            <w:i w:val="0"/>
            <w:iCs w:val="0"/>
            <w:noProof/>
            <w:webHidden/>
            <w:sz w:val="22"/>
            <w:szCs w:val="22"/>
          </w:rPr>
          <w:fldChar w:fldCharType="end"/>
        </w:r>
      </w:hyperlink>
    </w:p>
    <w:p w14:paraId="0ED63F43" w14:textId="7346022C"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30" w:history="1">
        <w:r w:rsidR="002E4EEF" w:rsidRPr="002E4EEF">
          <w:rPr>
            <w:rStyle w:val="-"/>
            <w:rFonts w:ascii="Tahoma" w:hAnsi="Tahoma" w:cs="Tahoma"/>
            <w:i w:val="0"/>
            <w:iCs w:val="0"/>
            <w:noProof/>
            <w:sz w:val="22"/>
            <w:szCs w:val="22"/>
            <w:lang w:val="el-GR"/>
          </w:rPr>
          <w:t>2.2.5</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Οικονομική και χρηματοοικονομική επάρκεια</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_Toc89441730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24</w:t>
        </w:r>
        <w:r w:rsidR="002E4EEF" w:rsidRPr="002E4EEF">
          <w:rPr>
            <w:rFonts w:ascii="Tahoma" w:hAnsi="Tahoma" w:cs="Tahoma"/>
            <w:i w:val="0"/>
            <w:iCs w:val="0"/>
            <w:noProof/>
            <w:webHidden/>
            <w:sz w:val="22"/>
            <w:szCs w:val="22"/>
          </w:rPr>
          <w:fldChar w:fldCharType="end"/>
        </w:r>
      </w:hyperlink>
    </w:p>
    <w:p w14:paraId="4C45AD07" w14:textId="0614B124"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31" w:history="1">
        <w:r w:rsidR="002E4EEF" w:rsidRPr="002E4EEF">
          <w:rPr>
            <w:rStyle w:val="-"/>
            <w:rFonts w:ascii="Tahoma" w:hAnsi="Tahoma" w:cs="Tahoma"/>
            <w:i w:val="0"/>
            <w:iCs w:val="0"/>
            <w:noProof/>
            <w:sz w:val="22"/>
            <w:szCs w:val="22"/>
            <w:lang w:val="el-GR"/>
          </w:rPr>
          <w:t>2.2.6</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Τεχνική και επαγγελματική ικανότητα</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_Toc89441731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24</w:t>
        </w:r>
        <w:r w:rsidR="002E4EEF" w:rsidRPr="002E4EEF">
          <w:rPr>
            <w:rFonts w:ascii="Tahoma" w:hAnsi="Tahoma" w:cs="Tahoma"/>
            <w:i w:val="0"/>
            <w:iCs w:val="0"/>
            <w:noProof/>
            <w:webHidden/>
            <w:sz w:val="22"/>
            <w:szCs w:val="22"/>
          </w:rPr>
          <w:fldChar w:fldCharType="end"/>
        </w:r>
      </w:hyperlink>
    </w:p>
    <w:p w14:paraId="280BCE85" w14:textId="3C61A80F"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732" w:history="1">
        <w:r w:rsidR="002E4EEF" w:rsidRPr="002E4EEF">
          <w:rPr>
            <w:rStyle w:val="-"/>
            <w:rFonts w:ascii="Tahoma" w:hAnsi="Tahoma" w:cs="Tahoma"/>
            <w:noProof/>
            <w:sz w:val="22"/>
            <w:szCs w:val="22"/>
            <w:lang w:val="el-GR" w:eastAsia="en-US"/>
          </w:rPr>
          <w:t>2.2.6.1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eastAsia="en-US"/>
          </w:rPr>
          <w:t>Τεχνική Ικανότητα</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_Toc89441732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24</w:t>
        </w:r>
        <w:r w:rsidR="002E4EEF" w:rsidRPr="002E4EEF">
          <w:rPr>
            <w:rFonts w:ascii="Tahoma" w:hAnsi="Tahoma" w:cs="Tahoma"/>
            <w:noProof/>
            <w:webHidden/>
            <w:sz w:val="22"/>
            <w:szCs w:val="22"/>
          </w:rPr>
          <w:fldChar w:fldCharType="end"/>
        </w:r>
      </w:hyperlink>
    </w:p>
    <w:p w14:paraId="67FE8A26" w14:textId="07ED7AD3"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733" w:history="1">
        <w:r w:rsidR="002E4EEF" w:rsidRPr="002E4EEF">
          <w:rPr>
            <w:rStyle w:val="-"/>
            <w:rFonts w:ascii="Tahoma" w:hAnsi="Tahoma" w:cs="Tahoma"/>
            <w:noProof/>
            <w:sz w:val="22"/>
            <w:szCs w:val="22"/>
            <w:lang w:val="el-GR" w:eastAsia="en-US"/>
          </w:rPr>
          <w:t>2.2.6.2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eastAsia="en-US"/>
          </w:rPr>
          <w:t>Επαγγελματική Ικανότητα – Ομάδα Έργου</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_Toc89441733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24</w:t>
        </w:r>
        <w:r w:rsidR="002E4EEF" w:rsidRPr="002E4EEF">
          <w:rPr>
            <w:rFonts w:ascii="Tahoma" w:hAnsi="Tahoma" w:cs="Tahoma"/>
            <w:noProof/>
            <w:webHidden/>
            <w:sz w:val="22"/>
            <w:szCs w:val="22"/>
          </w:rPr>
          <w:fldChar w:fldCharType="end"/>
        </w:r>
      </w:hyperlink>
    </w:p>
    <w:p w14:paraId="2B06B8BC" w14:textId="2148B2E1"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34" w:history="1">
        <w:r w:rsidR="002E4EEF" w:rsidRPr="002E4EEF">
          <w:rPr>
            <w:rStyle w:val="-"/>
            <w:rFonts w:ascii="Tahoma" w:hAnsi="Tahoma" w:cs="Tahoma"/>
            <w:i w:val="0"/>
            <w:iCs w:val="0"/>
            <w:noProof/>
            <w:sz w:val="22"/>
            <w:szCs w:val="22"/>
            <w:lang w:val="el-GR"/>
          </w:rPr>
          <w:t>2.2.7</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Πρότυπα διασφάλισης ποιότητας και πρότυπα περιβαλλοντολογικής διαχείρισης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_Toc89441734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25</w:t>
        </w:r>
        <w:r w:rsidR="002E4EEF" w:rsidRPr="002E4EEF">
          <w:rPr>
            <w:rFonts w:ascii="Tahoma" w:hAnsi="Tahoma" w:cs="Tahoma"/>
            <w:i w:val="0"/>
            <w:iCs w:val="0"/>
            <w:noProof/>
            <w:webHidden/>
            <w:sz w:val="22"/>
            <w:szCs w:val="22"/>
          </w:rPr>
          <w:fldChar w:fldCharType="end"/>
        </w:r>
      </w:hyperlink>
    </w:p>
    <w:p w14:paraId="3BE9D179" w14:textId="7A65CFBE"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35" w:history="1">
        <w:r w:rsidR="002E4EEF" w:rsidRPr="002E4EEF">
          <w:rPr>
            <w:rStyle w:val="-"/>
            <w:rFonts w:ascii="Tahoma" w:hAnsi="Tahoma" w:cs="Tahoma"/>
            <w:i w:val="0"/>
            <w:iCs w:val="0"/>
            <w:noProof/>
            <w:sz w:val="22"/>
            <w:szCs w:val="22"/>
            <w:lang w:val="el-GR"/>
          </w:rPr>
          <w:t>2.2.8</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Στήριξη στην ικανότητα τρίτων – Υπεργολαβία</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_Toc89441735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26</w:t>
        </w:r>
        <w:r w:rsidR="002E4EEF" w:rsidRPr="002E4EEF">
          <w:rPr>
            <w:rFonts w:ascii="Tahoma" w:hAnsi="Tahoma" w:cs="Tahoma"/>
            <w:i w:val="0"/>
            <w:iCs w:val="0"/>
            <w:noProof/>
            <w:webHidden/>
            <w:sz w:val="22"/>
            <w:szCs w:val="22"/>
          </w:rPr>
          <w:fldChar w:fldCharType="end"/>
        </w:r>
      </w:hyperlink>
    </w:p>
    <w:p w14:paraId="1415EC3F" w14:textId="573DAF0A"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736" w:history="1">
        <w:r w:rsidR="002E4EEF" w:rsidRPr="002E4EEF">
          <w:rPr>
            <w:rStyle w:val="-"/>
            <w:rFonts w:ascii="Tahoma" w:hAnsi="Tahoma" w:cs="Tahoma"/>
            <w:noProof/>
            <w:sz w:val="22"/>
            <w:szCs w:val="22"/>
            <w:lang w:val="el-GR"/>
          </w:rPr>
          <w:t>2.2.8.1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Στήριξη στην ικανότητα τρίτων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_Toc89441736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26</w:t>
        </w:r>
        <w:r w:rsidR="002E4EEF" w:rsidRPr="002E4EEF">
          <w:rPr>
            <w:rFonts w:ascii="Tahoma" w:hAnsi="Tahoma" w:cs="Tahoma"/>
            <w:noProof/>
            <w:webHidden/>
            <w:sz w:val="22"/>
            <w:szCs w:val="22"/>
          </w:rPr>
          <w:fldChar w:fldCharType="end"/>
        </w:r>
      </w:hyperlink>
    </w:p>
    <w:p w14:paraId="2814E5D6" w14:textId="2B8B8B5D"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737" w:history="1">
        <w:r w:rsidR="002E4EEF" w:rsidRPr="002E4EEF">
          <w:rPr>
            <w:rStyle w:val="-"/>
            <w:rFonts w:ascii="Tahoma" w:hAnsi="Tahoma" w:cs="Tahoma"/>
            <w:noProof/>
            <w:sz w:val="22"/>
            <w:szCs w:val="22"/>
            <w:lang w:val="el-GR"/>
          </w:rPr>
          <w:t>2.2.8.2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Υπεργολαβία</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_Toc89441737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26</w:t>
        </w:r>
        <w:r w:rsidR="002E4EEF" w:rsidRPr="002E4EEF">
          <w:rPr>
            <w:rFonts w:ascii="Tahoma" w:hAnsi="Tahoma" w:cs="Tahoma"/>
            <w:noProof/>
            <w:webHidden/>
            <w:sz w:val="22"/>
            <w:szCs w:val="22"/>
          </w:rPr>
          <w:fldChar w:fldCharType="end"/>
        </w:r>
      </w:hyperlink>
    </w:p>
    <w:p w14:paraId="44C1F804" w14:textId="55B49886"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38" w:history="1">
        <w:r w:rsidR="002E4EEF" w:rsidRPr="002E4EEF">
          <w:rPr>
            <w:rStyle w:val="-"/>
            <w:rFonts w:ascii="Tahoma" w:hAnsi="Tahoma" w:cs="Tahoma"/>
            <w:i w:val="0"/>
            <w:iCs w:val="0"/>
            <w:noProof/>
            <w:sz w:val="22"/>
            <w:szCs w:val="22"/>
            <w:lang w:val="el-GR"/>
          </w:rPr>
          <w:t>2.2.9</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Κανόνες απόδειξης ποιοτικής επιλογής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_Toc89441738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27</w:t>
        </w:r>
        <w:r w:rsidR="002E4EEF" w:rsidRPr="002E4EEF">
          <w:rPr>
            <w:rFonts w:ascii="Tahoma" w:hAnsi="Tahoma" w:cs="Tahoma"/>
            <w:i w:val="0"/>
            <w:iCs w:val="0"/>
            <w:noProof/>
            <w:webHidden/>
            <w:sz w:val="22"/>
            <w:szCs w:val="22"/>
          </w:rPr>
          <w:fldChar w:fldCharType="end"/>
        </w:r>
      </w:hyperlink>
    </w:p>
    <w:p w14:paraId="605490E9" w14:textId="6348AD23"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739" w:history="1">
        <w:r w:rsidR="002E4EEF" w:rsidRPr="002E4EEF">
          <w:rPr>
            <w:rStyle w:val="-"/>
            <w:rFonts w:ascii="Tahoma" w:hAnsi="Tahoma" w:cs="Tahoma"/>
            <w:noProof/>
            <w:sz w:val="22"/>
            <w:szCs w:val="22"/>
            <w:lang w:val="el-GR"/>
          </w:rPr>
          <w:t>2.2.9.1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Προκαταρκτική απόδειξη κατά την υποβολή προσφορών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_Toc89441739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27</w:t>
        </w:r>
        <w:r w:rsidR="002E4EEF" w:rsidRPr="002E4EEF">
          <w:rPr>
            <w:rFonts w:ascii="Tahoma" w:hAnsi="Tahoma" w:cs="Tahoma"/>
            <w:noProof/>
            <w:webHidden/>
            <w:sz w:val="22"/>
            <w:szCs w:val="22"/>
          </w:rPr>
          <w:fldChar w:fldCharType="end"/>
        </w:r>
      </w:hyperlink>
    </w:p>
    <w:p w14:paraId="27482438" w14:textId="531877B3"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740" w:history="1">
        <w:r w:rsidR="002E4EEF" w:rsidRPr="002E4EEF">
          <w:rPr>
            <w:rStyle w:val="-"/>
            <w:rFonts w:ascii="Tahoma" w:hAnsi="Tahoma" w:cs="Tahoma"/>
            <w:noProof/>
            <w:sz w:val="22"/>
            <w:szCs w:val="22"/>
            <w:lang w:val="el-GR"/>
          </w:rPr>
          <w:t>2.2.9.2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Αποδεικτικά μέσα - Δικαιολογητικά προσωρινού αναδόχου</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_Toc89441740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28</w:t>
        </w:r>
        <w:r w:rsidR="002E4EEF" w:rsidRPr="002E4EEF">
          <w:rPr>
            <w:rFonts w:ascii="Tahoma" w:hAnsi="Tahoma" w:cs="Tahoma"/>
            <w:noProof/>
            <w:webHidden/>
            <w:sz w:val="22"/>
            <w:szCs w:val="22"/>
          </w:rPr>
          <w:fldChar w:fldCharType="end"/>
        </w:r>
      </w:hyperlink>
    </w:p>
    <w:p w14:paraId="15A24F90" w14:textId="75076C1C"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41" w:history="1">
        <w:r w:rsidR="002E4EEF" w:rsidRPr="002E4EEF">
          <w:rPr>
            <w:rStyle w:val="-"/>
            <w:rFonts w:ascii="Tahoma" w:hAnsi="Tahoma" w:cs="Tahoma"/>
            <w:noProof/>
            <w:sz w:val="22"/>
            <w:szCs w:val="22"/>
            <w:lang w:val="el-GR"/>
          </w:rPr>
          <w:t>2.3</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Κριτήρια Ανάθεσης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_Toc89441741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38</w:t>
        </w:r>
        <w:r w:rsidR="002E4EEF" w:rsidRPr="002E4EEF">
          <w:rPr>
            <w:rFonts w:ascii="Tahoma" w:hAnsi="Tahoma" w:cs="Tahoma"/>
            <w:noProof/>
            <w:webHidden/>
            <w:sz w:val="22"/>
            <w:szCs w:val="22"/>
          </w:rPr>
          <w:fldChar w:fldCharType="end"/>
        </w:r>
      </w:hyperlink>
    </w:p>
    <w:p w14:paraId="0ED30B47" w14:textId="6BBE5401"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42" w:history="1">
        <w:r w:rsidR="002E4EEF" w:rsidRPr="002E4EEF">
          <w:rPr>
            <w:rStyle w:val="-"/>
            <w:rFonts w:ascii="Tahoma" w:hAnsi="Tahoma" w:cs="Tahoma"/>
            <w:i w:val="0"/>
            <w:iCs w:val="0"/>
            <w:noProof/>
            <w:sz w:val="22"/>
            <w:szCs w:val="22"/>
            <w:lang w:val="el-GR"/>
          </w:rPr>
          <w:t>2.3.1</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Κριτήριο ανάθεσης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_Toc89441742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38</w:t>
        </w:r>
        <w:r w:rsidR="002E4EEF" w:rsidRPr="002E4EEF">
          <w:rPr>
            <w:rFonts w:ascii="Tahoma" w:hAnsi="Tahoma" w:cs="Tahoma"/>
            <w:i w:val="0"/>
            <w:iCs w:val="0"/>
            <w:noProof/>
            <w:webHidden/>
            <w:sz w:val="22"/>
            <w:szCs w:val="22"/>
          </w:rPr>
          <w:fldChar w:fldCharType="end"/>
        </w:r>
      </w:hyperlink>
    </w:p>
    <w:p w14:paraId="51644C9A" w14:textId="28638CA2"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43" w:history="1">
        <w:r w:rsidR="002E4EEF" w:rsidRPr="002E4EEF">
          <w:rPr>
            <w:rStyle w:val="-"/>
            <w:rFonts w:ascii="Tahoma" w:hAnsi="Tahoma" w:cs="Tahoma"/>
            <w:i w:val="0"/>
            <w:iCs w:val="0"/>
            <w:noProof/>
            <w:sz w:val="22"/>
            <w:szCs w:val="22"/>
            <w:lang w:val="el-GR"/>
          </w:rPr>
          <w:t>2.3.2</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Βαθμολόγηση και κατάταξη προσφορών</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_Toc89441743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43</w:t>
        </w:r>
        <w:r w:rsidR="002E4EEF" w:rsidRPr="002E4EEF">
          <w:rPr>
            <w:rFonts w:ascii="Tahoma" w:hAnsi="Tahoma" w:cs="Tahoma"/>
            <w:i w:val="0"/>
            <w:iCs w:val="0"/>
            <w:noProof/>
            <w:webHidden/>
            <w:sz w:val="22"/>
            <w:szCs w:val="22"/>
          </w:rPr>
          <w:fldChar w:fldCharType="end"/>
        </w:r>
      </w:hyperlink>
    </w:p>
    <w:p w14:paraId="0FDB976D" w14:textId="1F5C8CD8"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744" w:history="1">
        <w:r w:rsidR="002E4EEF" w:rsidRPr="002E4EEF">
          <w:rPr>
            <w:rStyle w:val="-"/>
            <w:rFonts w:ascii="Tahoma" w:hAnsi="Tahoma" w:cs="Tahoma"/>
            <w:noProof/>
            <w:sz w:val="22"/>
            <w:szCs w:val="22"/>
            <w:lang w:val="el-GR"/>
          </w:rPr>
          <w:t>2.3.2.1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Βαθμολόγηση Τεχνικών Προσφορών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_Toc89441744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43</w:t>
        </w:r>
        <w:r w:rsidR="002E4EEF" w:rsidRPr="002E4EEF">
          <w:rPr>
            <w:rFonts w:ascii="Tahoma" w:hAnsi="Tahoma" w:cs="Tahoma"/>
            <w:noProof/>
            <w:webHidden/>
            <w:sz w:val="22"/>
            <w:szCs w:val="22"/>
          </w:rPr>
          <w:fldChar w:fldCharType="end"/>
        </w:r>
      </w:hyperlink>
    </w:p>
    <w:p w14:paraId="764CDE27" w14:textId="11BA72FC"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745" w:history="1">
        <w:r w:rsidR="002E4EEF" w:rsidRPr="002E4EEF">
          <w:rPr>
            <w:rStyle w:val="-"/>
            <w:rFonts w:ascii="Tahoma" w:hAnsi="Tahoma" w:cs="Tahoma"/>
            <w:noProof/>
            <w:sz w:val="22"/>
            <w:szCs w:val="22"/>
            <w:lang w:val="el-GR"/>
          </w:rPr>
          <w:t>2.3.2.2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 Κατάταξη προσφορών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_Toc89441745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43</w:t>
        </w:r>
        <w:r w:rsidR="002E4EEF" w:rsidRPr="002E4EEF">
          <w:rPr>
            <w:rFonts w:ascii="Tahoma" w:hAnsi="Tahoma" w:cs="Tahoma"/>
            <w:noProof/>
            <w:webHidden/>
            <w:sz w:val="22"/>
            <w:szCs w:val="22"/>
          </w:rPr>
          <w:fldChar w:fldCharType="end"/>
        </w:r>
      </w:hyperlink>
    </w:p>
    <w:p w14:paraId="7DF368CA" w14:textId="1D494A6F"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746" w:history="1">
        <w:r w:rsidR="002E4EEF" w:rsidRPr="002E4EEF">
          <w:rPr>
            <w:rStyle w:val="-"/>
            <w:rFonts w:ascii="Tahoma" w:hAnsi="Tahoma" w:cs="Tahoma"/>
            <w:noProof/>
            <w:sz w:val="22"/>
            <w:szCs w:val="22"/>
            <w:lang w:val="el-GR"/>
          </w:rPr>
          <w:t>2.3.2.3</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Διαμόρφωση συγκριτικού κόστους Προσφοράς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_Toc89441746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44</w:t>
        </w:r>
        <w:r w:rsidR="002E4EEF" w:rsidRPr="002E4EEF">
          <w:rPr>
            <w:rFonts w:ascii="Tahoma" w:hAnsi="Tahoma" w:cs="Tahoma"/>
            <w:noProof/>
            <w:webHidden/>
            <w:sz w:val="22"/>
            <w:szCs w:val="22"/>
          </w:rPr>
          <w:fldChar w:fldCharType="end"/>
        </w:r>
      </w:hyperlink>
    </w:p>
    <w:p w14:paraId="7E07F980" w14:textId="23F4133A"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47" w:history="1">
        <w:r w:rsidR="002E4EEF" w:rsidRPr="002E4EEF">
          <w:rPr>
            <w:rStyle w:val="-"/>
            <w:rFonts w:ascii="Tahoma" w:hAnsi="Tahoma" w:cs="Tahoma"/>
            <w:noProof/>
            <w:sz w:val="22"/>
            <w:szCs w:val="22"/>
            <w:lang w:val="el-GR"/>
          </w:rPr>
          <w:t>2.4</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Κατάρτιση - Περιεχόμενο Προσφορών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_Toc89441747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44</w:t>
        </w:r>
        <w:r w:rsidR="002E4EEF" w:rsidRPr="002E4EEF">
          <w:rPr>
            <w:rFonts w:ascii="Tahoma" w:hAnsi="Tahoma" w:cs="Tahoma"/>
            <w:noProof/>
            <w:webHidden/>
            <w:sz w:val="22"/>
            <w:szCs w:val="22"/>
          </w:rPr>
          <w:fldChar w:fldCharType="end"/>
        </w:r>
      </w:hyperlink>
    </w:p>
    <w:p w14:paraId="12FBA7E7" w14:textId="3B6B68DF"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48" w:history="1">
        <w:r w:rsidR="002E4EEF" w:rsidRPr="002E4EEF">
          <w:rPr>
            <w:rStyle w:val="-"/>
            <w:rFonts w:ascii="Tahoma" w:hAnsi="Tahoma" w:cs="Tahoma"/>
            <w:i w:val="0"/>
            <w:iCs w:val="0"/>
            <w:noProof/>
            <w:sz w:val="22"/>
            <w:szCs w:val="22"/>
            <w:lang w:val="el-GR"/>
          </w:rPr>
          <w:t>2.4.1</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Γενικοί όροι υποβολής προσφορών</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_Toc89441748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44</w:t>
        </w:r>
        <w:r w:rsidR="002E4EEF" w:rsidRPr="002E4EEF">
          <w:rPr>
            <w:rFonts w:ascii="Tahoma" w:hAnsi="Tahoma" w:cs="Tahoma"/>
            <w:i w:val="0"/>
            <w:iCs w:val="0"/>
            <w:noProof/>
            <w:webHidden/>
            <w:sz w:val="22"/>
            <w:szCs w:val="22"/>
          </w:rPr>
          <w:fldChar w:fldCharType="end"/>
        </w:r>
      </w:hyperlink>
    </w:p>
    <w:p w14:paraId="5B64FAE5" w14:textId="65560BAD"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49" w:history="1">
        <w:r w:rsidR="002E4EEF" w:rsidRPr="002E4EEF">
          <w:rPr>
            <w:rStyle w:val="-"/>
            <w:rFonts w:ascii="Tahoma" w:hAnsi="Tahoma" w:cs="Tahoma"/>
            <w:i w:val="0"/>
            <w:iCs w:val="0"/>
            <w:noProof/>
            <w:sz w:val="22"/>
            <w:szCs w:val="22"/>
            <w:lang w:val="el-GR"/>
          </w:rPr>
          <w:t>2.4.2</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Χρόνος και Τρόπος υποβολής προσφορών</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_Toc89441749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45</w:t>
        </w:r>
        <w:r w:rsidR="002E4EEF" w:rsidRPr="002E4EEF">
          <w:rPr>
            <w:rFonts w:ascii="Tahoma" w:hAnsi="Tahoma" w:cs="Tahoma"/>
            <w:i w:val="0"/>
            <w:iCs w:val="0"/>
            <w:noProof/>
            <w:webHidden/>
            <w:sz w:val="22"/>
            <w:szCs w:val="22"/>
          </w:rPr>
          <w:fldChar w:fldCharType="end"/>
        </w:r>
      </w:hyperlink>
    </w:p>
    <w:p w14:paraId="249BBB06" w14:textId="057CC08B"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55" w:history="1">
        <w:r w:rsidR="002E4EEF" w:rsidRPr="002E4EEF">
          <w:rPr>
            <w:rStyle w:val="-"/>
            <w:rFonts w:ascii="Tahoma" w:hAnsi="Tahoma" w:cs="Tahoma"/>
            <w:i w:val="0"/>
            <w:iCs w:val="0"/>
            <w:noProof/>
            <w:sz w:val="22"/>
            <w:szCs w:val="22"/>
            <w:lang w:val="el-GR"/>
          </w:rPr>
          <w:t>2.4.3</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Περιεχόμενα Φακέλου «Δικαιολογητικά Συμμετοχής - Τεχνική Προσφορά»</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_Toc89441755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48</w:t>
        </w:r>
        <w:r w:rsidR="002E4EEF" w:rsidRPr="002E4EEF">
          <w:rPr>
            <w:rFonts w:ascii="Tahoma" w:hAnsi="Tahoma" w:cs="Tahoma"/>
            <w:i w:val="0"/>
            <w:iCs w:val="0"/>
            <w:noProof/>
            <w:webHidden/>
            <w:sz w:val="22"/>
            <w:szCs w:val="22"/>
          </w:rPr>
          <w:fldChar w:fldCharType="end"/>
        </w:r>
      </w:hyperlink>
    </w:p>
    <w:p w14:paraId="05628A3C" w14:textId="1AA99B49"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756" w:history="1">
        <w:r w:rsidR="002E4EEF" w:rsidRPr="002E4EEF">
          <w:rPr>
            <w:rStyle w:val="-"/>
            <w:rFonts w:ascii="Tahoma" w:hAnsi="Tahoma" w:cs="Tahoma"/>
            <w:noProof/>
            <w:sz w:val="22"/>
            <w:szCs w:val="22"/>
          </w:rPr>
          <w:t>2.4.3.1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Δικαιολογητικά Συμμετοχής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_Toc89441756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48</w:t>
        </w:r>
        <w:r w:rsidR="002E4EEF" w:rsidRPr="002E4EEF">
          <w:rPr>
            <w:rFonts w:ascii="Tahoma" w:hAnsi="Tahoma" w:cs="Tahoma"/>
            <w:noProof/>
            <w:webHidden/>
            <w:sz w:val="22"/>
            <w:szCs w:val="22"/>
          </w:rPr>
          <w:fldChar w:fldCharType="end"/>
        </w:r>
      </w:hyperlink>
    </w:p>
    <w:p w14:paraId="305DC3FD" w14:textId="41866772"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757" w:history="1">
        <w:r w:rsidR="002E4EEF" w:rsidRPr="002E4EEF">
          <w:rPr>
            <w:rStyle w:val="-"/>
            <w:rFonts w:ascii="Tahoma" w:hAnsi="Tahoma" w:cs="Tahoma"/>
            <w:noProof/>
            <w:sz w:val="22"/>
            <w:szCs w:val="22"/>
            <w:lang w:val="el-GR"/>
          </w:rPr>
          <w:t>2.4.3.2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Τεχνική Προσφορά</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_Toc89441757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49</w:t>
        </w:r>
        <w:r w:rsidR="002E4EEF" w:rsidRPr="002E4EEF">
          <w:rPr>
            <w:rFonts w:ascii="Tahoma" w:hAnsi="Tahoma" w:cs="Tahoma"/>
            <w:noProof/>
            <w:webHidden/>
            <w:sz w:val="22"/>
            <w:szCs w:val="22"/>
          </w:rPr>
          <w:fldChar w:fldCharType="end"/>
        </w:r>
      </w:hyperlink>
    </w:p>
    <w:p w14:paraId="1834907D" w14:textId="6BD4435A"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58" w:history="1">
        <w:r w:rsidR="002E4EEF" w:rsidRPr="002E4EEF">
          <w:rPr>
            <w:rStyle w:val="-"/>
            <w:rFonts w:ascii="Tahoma" w:hAnsi="Tahoma" w:cs="Tahoma"/>
            <w:i w:val="0"/>
            <w:iCs w:val="0"/>
            <w:noProof/>
            <w:sz w:val="22"/>
            <w:szCs w:val="22"/>
            <w:lang w:val="el-GR"/>
          </w:rPr>
          <w:t>2.4.4</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Περιεχόμενα Φακέλου «Οικονομική Προσφορά» / Τρόπος σύνταξης και υποβολής οικονομικών προσφορών</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_Toc89441758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50</w:t>
        </w:r>
        <w:r w:rsidR="002E4EEF" w:rsidRPr="002E4EEF">
          <w:rPr>
            <w:rFonts w:ascii="Tahoma" w:hAnsi="Tahoma" w:cs="Tahoma"/>
            <w:i w:val="0"/>
            <w:iCs w:val="0"/>
            <w:noProof/>
            <w:webHidden/>
            <w:sz w:val="22"/>
            <w:szCs w:val="22"/>
          </w:rPr>
          <w:fldChar w:fldCharType="end"/>
        </w:r>
      </w:hyperlink>
    </w:p>
    <w:p w14:paraId="3397BB24" w14:textId="3CA6C3B3"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59" w:history="1">
        <w:r w:rsidR="002E4EEF" w:rsidRPr="002E4EEF">
          <w:rPr>
            <w:rStyle w:val="-"/>
            <w:rFonts w:ascii="Tahoma" w:hAnsi="Tahoma" w:cs="Tahoma"/>
            <w:i w:val="0"/>
            <w:iCs w:val="0"/>
            <w:noProof/>
            <w:sz w:val="22"/>
            <w:szCs w:val="22"/>
            <w:lang w:val="el-GR"/>
          </w:rPr>
          <w:t>2.4.5</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Χρόνος ισχύος των προσφορών</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_Toc89441759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50</w:t>
        </w:r>
        <w:r w:rsidR="002E4EEF" w:rsidRPr="002E4EEF">
          <w:rPr>
            <w:rFonts w:ascii="Tahoma" w:hAnsi="Tahoma" w:cs="Tahoma"/>
            <w:i w:val="0"/>
            <w:iCs w:val="0"/>
            <w:noProof/>
            <w:webHidden/>
            <w:sz w:val="22"/>
            <w:szCs w:val="22"/>
          </w:rPr>
          <w:fldChar w:fldCharType="end"/>
        </w:r>
      </w:hyperlink>
    </w:p>
    <w:p w14:paraId="5EF3229A" w14:textId="17A67A92"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60" w:history="1">
        <w:r w:rsidR="002E4EEF" w:rsidRPr="002E4EEF">
          <w:rPr>
            <w:rStyle w:val="-"/>
            <w:rFonts w:ascii="Tahoma" w:hAnsi="Tahoma" w:cs="Tahoma"/>
            <w:i w:val="0"/>
            <w:iCs w:val="0"/>
            <w:noProof/>
            <w:sz w:val="22"/>
            <w:szCs w:val="22"/>
            <w:lang w:val="el-GR"/>
          </w:rPr>
          <w:t>2.4.6</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Λόγοι απόρριψης προσφορών</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_Toc89441760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51</w:t>
        </w:r>
        <w:r w:rsidR="002E4EEF" w:rsidRPr="002E4EEF">
          <w:rPr>
            <w:rFonts w:ascii="Tahoma" w:hAnsi="Tahoma" w:cs="Tahoma"/>
            <w:i w:val="0"/>
            <w:iCs w:val="0"/>
            <w:noProof/>
            <w:webHidden/>
            <w:sz w:val="22"/>
            <w:szCs w:val="22"/>
          </w:rPr>
          <w:fldChar w:fldCharType="end"/>
        </w:r>
      </w:hyperlink>
    </w:p>
    <w:p w14:paraId="30835593" w14:textId="1ACEAC57"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61" w:history="1">
        <w:r w:rsidR="002E4EEF" w:rsidRPr="002E4EEF">
          <w:rPr>
            <w:rStyle w:val="-"/>
            <w:rFonts w:ascii="Tahoma" w:hAnsi="Tahoma" w:cs="Tahoma"/>
            <w:noProof/>
            <w:sz w:val="22"/>
            <w:szCs w:val="22"/>
            <w:lang w:val="el-GR"/>
          </w:rPr>
          <w:t>3.1</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Αποσφράγιση και αξιολόγηση προσφορών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_Toc89441761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53</w:t>
        </w:r>
        <w:r w:rsidR="002E4EEF" w:rsidRPr="002E4EEF">
          <w:rPr>
            <w:rFonts w:ascii="Tahoma" w:hAnsi="Tahoma" w:cs="Tahoma"/>
            <w:noProof/>
            <w:webHidden/>
            <w:sz w:val="22"/>
            <w:szCs w:val="22"/>
          </w:rPr>
          <w:fldChar w:fldCharType="end"/>
        </w:r>
      </w:hyperlink>
    </w:p>
    <w:p w14:paraId="3976A3E5" w14:textId="3C92F6F6"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62" w:history="1">
        <w:r w:rsidR="002E4EEF" w:rsidRPr="002E4EEF">
          <w:rPr>
            <w:rStyle w:val="-"/>
            <w:rFonts w:ascii="Tahoma" w:hAnsi="Tahoma" w:cs="Tahoma"/>
            <w:i w:val="0"/>
            <w:iCs w:val="0"/>
            <w:noProof/>
            <w:sz w:val="22"/>
            <w:szCs w:val="22"/>
            <w:lang w:val="el-GR"/>
          </w:rPr>
          <w:t>3.1.1</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Ηλεκτρονική αποσφράγιση προσφορών</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_Toc89441762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53</w:t>
        </w:r>
        <w:r w:rsidR="002E4EEF" w:rsidRPr="002E4EEF">
          <w:rPr>
            <w:rFonts w:ascii="Tahoma" w:hAnsi="Tahoma" w:cs="Tahoma"/>
            <w:i w:val="0"/>
            <w:iCs w:val="0"/>
            <w:noProof/>
            <w:webHidden/>
            <w:sz w:val="22"/>
            <w:szCs w:val="22"/>
          </w:rPr>
          <w:fldChar w:fldCharType="end"/>
        </w:r>
      </w:hyperlink>
    </w:p>
    <w:p w14:paraId="177A6A93" w14:textId="77D37277"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63" w:history="1">
        <w:r w:rsidR="002E4EEF" w:rsidRPr="002E4EEF">
          <w:rPr>
            <w:rStyle w:val="-"/>
            <w:rFonts w:ascii="Tahoma" w:hAnsi="Tahoma" w:cs="Tahoma"/>
            <w:i w:val="0"/>
            <w:iCs w:val="0"/>
            <w:noProof/>
            <w:sz w:val="22"/>
            <w:szCs w:val="22"/>
            <w:lang w:val="el-GR"/>
          </w:rPr>
          <w:t>3.1.2</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Αξιολόγηση προσφορών</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_Toc89441763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53</w:t>
        </w:r>
        <w:r w:rsidR="002E4EEF" w:rsidRPr="002E4EEF">
          <w:rPr>
            <w:rFonts w:ascii="Tahoma" w:hAnsi="Tahoma" w:cs="Tahoma"/>
            <w:i w:val="0"/>
            <w:iCs w:val="0"/>
            <w:noProof/>
            <w:webHidden/>
            <w:sz w:val="22"/>
            <w:szCs w:val="22"/>
          </w:rPr>
          <w:fldChar w:fldCharType="end"/>
        </w:r>
      </w:hyperlink>
    </w:p>
    <w:p w14:paraId="4E574FD6" w14:textId="442C38F4"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64" w:history="1">
        <w:r w:rsidR="002E4EEF" w:rsidRPr="002E4EEF">
          <w:rPr>
            <w:rStyle w:val="-"/>
            <w:rFonts w:ascii="Tahoma" w:hAnsi="Tahoma" w:cs="Tahoma"/>
            <w:noProof/>
            <w:sz w:val="22"/>
            <w:szCs w:val="22"/>
            <w:lang w:val="el-GR"/>
          </w:rPr>
          <w:t>3.2</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Πρόσκληση υποβολής δικαιολογητικών προσωρινού αναδόχου - Δικαιολογητικά προσωρινού αναδόχου</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_Toc89441764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56</w:t>
        </w:r>
        <w:r w:rsidR="002E4EEF" w:rsidRPr="002E4EEF">
          <w:rPr>
            <w:rFonts w:ascii="Tahoma" w:hAnsi="Tahoma" w:cs="Tahoma"/>
            <w:noProof/>
            <w:webHidden/>
            <w:sz w:val="22"/>
            <w:szCs w:val="22"/>
          </w:rPr>
          <w:fldChar w:fldCharType="end"/>
        </w:r>
      </w:hyperlink>
    </w:p>
    <w:p w14:paraId="069E94B2" w14:textId="47AD8589"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65" w:history="1">
        <w:r w:rsidR="002E4EEF" w:rsidRPr="002E4EEF">
          <w:rPr>
            <w:rStyle w:val="-"/>
            <w:rFonts w:ascii="Tahoma" w:hAnsi="Tahoma" w:cs="Tahoma"/>
            <w:noProof/>
            <w:sz w:val="22"/>
            <w:szCs w:val="22"/>
            <w:lang w:val="el-GR"/>
          </w:rPr>
          <w:t>3.3</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Κατακύρωση - σύναψη σύμβασης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_Toc89441765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57</w:t>
        </w:r>
        <w:r w:rsidR="002E4EEF" w:rsidRPr="002E4EEF">
          <w:rPr>
            <w:rFonts w:ascii="Tahoma" w:hAnsi="Tahoma" w:cs="Tahoma"/>
            <w:noProof/>
            <w:webHidden/>
            <w:sz w:val="22"/>
            <w:szCs w:val="22"/>
          </w:rPr>
          <w:fldChar w:fldCharType="end"/>
        </w:r>
      </w:hyperlink>
    </w:p>
    <w:p w14:paraId="0CBB1CE0" w14:textId="06587086"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66" w:history="1">
        <w:r w:rsidR="002E4EEF" w:rsidRPr="002E4EEF">
          <w:rPr>
            <w:rStyle w:val="-"/>
            <w:rFonts w:ascii="Tahoma" w:hAnsi="Tahoma" w:cs="Tahoma"/>
            <w:noProof/>
            <w:sz w:val="22"/>
            <w:szCs w:val="22"/>
            <w:lang w:val="el-GR"/>
          </w:rPr>
          <w:t>3.4</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Προδικαστικές Προσφυγές - Προσωρινή και Οριστική Δικαστική Προστασία</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_Toc89441766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59</w:t>
        </w:r>
        <w:r w:rsidR="002E4EEF" w:rsidRPr="002E4EEF">
          <w:rPr>
            <w:rFonts w:ascii="Tahoma" w:hAnsi="Tahoma" w:cs="Tahoma"/>
            <w:noProof/>
            <w:webHidden/>
            <w:sz w:val="22"/>
            <w:szCs w:val="22"/>
          </w:rPr>
          <w:fldChar w:fldCharType="end"/>
        </w:r>
      </w:hyperlink>
    </w:p>
    <w:p w14:paraId="014F774C" w14:textId="2855B904"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67" w:history="1">
        <w:r w:rsidR="002E4EEF" w:rsidRPr="002E4EEF">
          <w:rPr>
            <w:rStyle w:val="-"/>
            <w:rFonts w:ascii="Tahoma" w:hAnsi="Tahoma" w:cs="Tahoma"/>
            <w:noProof/>
            <w:sz w:val="22"/>
            <w:szCs w:val="22"/>
            <w:lang w:val="el-GR"/>
          </w:rPr>
          <w:t>3.5</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Ματαίωση Διαδικασίας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_Toc89441767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62</w:t>
        </w:r>
        <w:r w:rsidR="002E4EEF" w:rsidRPr="002E4EEF">
          <w:rPr>
            <w:rFonts w:ascii="Tahoma" w:hAnsi="Tahoma" w:cs="Tahoma"/>
            <w:noProof/>
            <w:webHidden/>
            <w:sz w:val="22"/>
            <w:szCs w:val="22"/>
          </w:rPr>
          <w:fldChar w:fldCharType="end"/>
        </w:r>
      </w:hyperlink>
    </w:p>
    <w:p w14:paraId="60A061BE" w14:textId="69AB1A05"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68" w:history="1">
        <w:r w:rsidR="002E4EEF" w:rsidRPr="002E4EEF">
          <w:rPr>
            <w:rStyle w:val="-"/>
            <w:rFonts w:ascii="Tahoma" w:hAnsi="Tahoma" w:cs="Tahoma"/>
            <w:noProof/>
            <w:sz w:val="22"/>
            <w:szCs w:val="22"/>
            <w:lang w:val="el-GR"/>
          </w:rPr>
          <w:t>4.1</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Εγγυήσεις (καλής εκτέλεσης, προκαταβολής, καλής λειτουργίας)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_Toc89441768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63</w:t>
        </w:r>
        <w:r w:rsidR="002E4EEF" w:rsidRPr="002E4EEF">
          <w:rPr>
            <w:rFonts w:ascii="Tahoma" w:hAnsi="Tahoma" w:cs="Tahoma"/>
            <w:noProof/>
            <w:webHidden/>
            <w:sz w:val="22"/>
            <w:szCs w:val="22"/>
          </w:rPr>
          <w:fldChar w:fldCharType="end"/>
        </w:r>
      </w:hyperlink>
    </w:p>
    <w:p w14:paraId="03D2ACA4" w14:textId="269D57F1"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69" w:history="1">
        <w:r w:rsidR="002E4EEF" w:rsidRPr="002E4EEF">
          <w:rPr>
            <w:rStyle w:val="-"/>
            <w:rFonts w:ascii="Tahoma" w:hAnsi="Tahoma" w:cs="Tahoma"/>
            <w:noProof/>
            <w:sz w:val="22"/>
            <w:szCs w:val="22"/>
            <w:lang w:val="el-GR"/>
          </w:rPr>
          <w:t>4.2</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Συμβατικό πλαίσιο – Εφαρμοστέα νομοθεσία</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_Toc89441769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66</w:t>
        </w:r>
        <w:r w:rsidR="002E4EEF" w:rsidRPr="002E4EEF">
          <w:rPr>
            <w:rFonts w:ascii="Tahoma" w:hAnsi="Tahoma" w:cs="Tahoma"/>
            <w:noProof/>
            <w:webHidden/>
            <w:sz w:val="22"/>
            <w:szCs w:val="22"/>
          </w:rPr>
          <w:fldChar w:fldCharType="end"/>
        </w:r>
      </w:hyperlink>
    </w:p>
    <w:p w14:paraId="4435BCC3" w14:textId="22263117"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70" w:history="1">
        <w:r w:rsidR="002E4EEF" w:rsidRPr="002E4EEF">
          <w:rPr>
            <w:rStyle w:val="-"/>
            <w:rFonts w:ascii="Tahoma" w:hAnsi="Tahoma" w:cs="Tahoma"/>
            <w:noProof/>
            <w:sz w:val="22"/>
            <w:szCs w:val="22"/>
            <w:lang w:val="el-GR"/>
          </w:rPr>
          <w:t>4.3</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Όροι εκτέλεσης της σύμβασης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_Toc89441770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66</w:t>
        </w:r>
        <w:r w:rsidR="002E4EEF" w:rsidRPr="002E4EEF">
          <w:rPr>
            <w:rFonts w:ascii="Tahoma" w:hAnsi="Tahoma" w:cs="Tahoma"/>
            <w:noProof/>
            <w:webHidden/>
            <w:sz w:val="22"/>
            <w:szCs w:val="22"/>
          </w:rPr>
          <w:fldChar w:fldCharType="end"/>
        </w:r>
      </w:hyperlink>
    </w:p>
    <w:p w14:paraId="5C974C9F" w14:textId="6B747037"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71" w:history="1">
        <w:r w:rsidR="002E4EEF" w:rsidRPr="002E4EEF">
          <w:rPr>
            <w:rStyle w:val="-"/>
            <w:rFonts w:ascii="Tahoma" w:hAnsi="Tahoma" w:cs="Tahoma"/>
            <w:noProof/>
            <w:sz w:val="22"/>
            <w:szCs w:val="22"/>
            <w:lang w:val="el-GR"/>
          </w:rPr>
          <w:t>4.4</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Υπεργολαβία</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_Toc89441771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69</w:t>
        </w:r>
        <w:r w:rsidR="002E4EEF" w:rsidRPr="002E4EEF">
          <w:rPr>
            <w:rFonts w:ascii="Tahoma" w:hAnsi="Tahoma" w:cs="Tahoma"/>
            <w:noProof/>
            <w:webHidden/>
            <w:sz w:val="22"/>
            <w:szCs w:val="22"/>
          </w:rPr>
          <w:fldChar w:fldCharType="end"/>
        </w:r>
      </w:hyperlink>
    </w:p>
    <w:p w14:paraId="33634A0D" w14:textId="7AE537CE"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72" w:history="1">
        <w:r w:rsidR="002E4EEF" w:rsidRPr="002E4EEF">
          <w:rPr>
            <w:rStyle w:val="-"/>
            <w:rFonts w:ascii="Tahoma" w:hAnsi="Tahoma" w:cs="Tahoma"/>
            <w:noProof/>
            <w:sz w:val="22"/>
            <w:szCs w:val="22"/>
            <w:lang w:val="el-GR"/>
          </w:rPr>
          <w:t>4.5</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Τροποποίηση σύμβασης κατά τη διάρκειά της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_Toc89441772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69</w:t>
        </w:r>
        <w:r w:rsidR="002E4EEF" w:rsidRPr="002E4EEF">
          <w:rPr>
            <w:rFonts w:ascii="Tahoma" w:hAnsi="Tahoma" w:cs="Tahoma"/>
            <w:noProof/>
            <w:webHidden/>
            <w:sz w:val="22"/>
            <w:szCs w:val="22"/>
          </w:rPr>
          <w:fldChar w:fldCharType="end"/>
        </w:r>
      </w:hyperlink>
    </w:p>
    <w:p w14:paraId="031CA9D8" w14:textId="3D104A5D" w:rsidR="002E4EEF" w:rsidRPr="002E4EEF" w:rsidRDefault="00162752">
      <w:pPr>
        <w:pStyle w:val="31"/>
        <w:tabs>
          <w:tab w:val="left" w:pos="1100"/>
          <w:tab w:val="right" w:leader="dot" w:pos="9628"/>
        </w:tabs>
        <w:rPr>
          <w:rFonts w:ascii="Tahoma" w:eastAsiaTheme="minorEastAsia" w:hAnsi="Tahoma" w:cs="Tahoma"/>
          <w:i w:val="0"/>
          <w:iCs w:val="0"/>
          <w:noProof/>
          <w:sz w:val="22"/>
          <w:szCs w:val="22"/>
          <w:lang w:val="en-US" w:eastAsia="en-US"/>
        </w:rPr>
      </w:pPr>
      <w:hyperlink w:anchor="_Toc89441773" w:history="1">
        <w:r w:rsidR="002E4EEF" w:rsidRPr="002E4EEF">
          <w:rPr>
            <w:rStyle w:val="-"/>
            <w:rFonts w:ascii="Tahoma" w:hAnsi="Tahoma" w:cs="Tahoma"/>
            <w:i w:val="0"/>
            <w:iCs w:val="0"/>
            <w:noProof/>
            <w:sz w:val="22"/>
            <w:szCs w:val="22"/>
            <w:lang w:val="el-GR"/>
          </w:rPr>
          <w:t>4.5.1</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Δικαιώματα προαίρεσης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_Toc89441773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70</w:t>
        </w:r>
        <w:r w:rsidR="002E4EEF" w:rsidRPr="002E4EEF">
          <w:rPr>
            <w:rFonts w:ascii="Tahoma" w:hAnsi="Tahoma" w:cs="Tahoma"/>
            <w:i w:val="0"/>
            <w:iCs w:val="0"/>
            <w:noProof/>
            <w:webHidden/>
            <w:sz w:val="22"/>
            <w:szCs w:val="22"/>
          </w:rPr>
          <w:fldChar w:fldCharType="end"/>
        </w:r>
      </w:hyperlink>
    </w:p>
    <w:p w14:paraId="7DAC8421" w14:textId="1BF6CCBD"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74" w:history="1">
        <w:r w:rsidR="002E4EEF" w:rsidRPr="002E4EEF">
          <w:rPr>
            <w:rStyle w:val="-"/>
            <w:rFonts w:ascii="Tahoma" w:hAnsi="Tahoma" w:cs="Tahoma"/>
            <w:noProof/>
            <w:sz w:val="22"/>
            <w:szCs w:val="22"/>
            <w:lang w:val="el-GR"/>
          </w:rPr>
          <w:t>4.6</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Δικαίωμα μονομερούς λύσης της σύμβασης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_Toc89441774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71</w:t>
        </w:r>
        <w:r w:rsidR="002E4EEF" w:rsidRPr="002E4EEF">
          <w:rPr>
            <w:rFonts w:ascii="Tahoma" w:hAnsi="Tahoma" w:cs="Tahoma"/>
            <w:noProof/>
            <w:webHidden/>
            <w:sz w:val="22"/>
            <w:szCs w:val="22"/>
          </w:rPr>
          <w:fldChar w:fldCharType="end"/>
        </w:r>
      </w:hyperlink>
    </w:p>
    <w:p w14:paraId="5E55DCD3" w14:textId="70B1E2AE"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75" w:history="1">
        <w:r w:rsidR="002E4EEF" w:rsidRPr="002E4EEF">
          <w:rPr>
            <w:rStyle w:val="-"/>
            <w:rFonts w:ascii="Tahoma" w:hAnsi="Tahoma" w:cs="Tahoma"/>
            <w:noProof/>
            <w:sz w:val="22"/>
            <w:szCs w:val="22"/>
            <w:lang w:val="el-GR"/>
          </w:rPr>
          <w:t>5.1</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Τρόπος πληρωμής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_Toc89441775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72</w:t>
        </w:r>
        <w:r w:rsidR="002E4EEF" w:rsidRPr="002E4EEF">
          <w:rPr>
            <w:rFonts w:ascii="Tahoma" w:hAnsi="Tahoma" w:cs="Tahoma"/>
            <w:noProof/>
            <w:webHidden/>
            <w:sz w:val="22"/>
            <w:szCs w:val="22"/>
          </w:rPr>
          <w:fldChar w:fldCharType="end"/>
        </w:r>
      </w:hyperlink>
    </w:p>
    <w:p w14:paraId="1F057EB8" w14:textId="32B36C89"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76" w:history="1">
        <w:r w:rsidR="002E4EEF" w:rsidRPr="002E4EEF">
          <w:rPr>
            <w:rStyle w:val="-"/>
            <w:rFonts w:ascii="Tahoma" w:hAnsi="Tahoma" w:cs="Tahoma"/>
            <w:noProof/>
            <w:sz w:val="22"/>
            <w:szCs w:val="22"/>
            <w:lang w:val="el-GR"/>
          </w:rPr>
          <w:t>5.2</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Κήρυξη οικονομικού φορέα έκπτωτου - Κυρώσεις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_Toc89441776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74</w:t>
        </w:r>
        <w:r w:rsidR="002E4EEF" w:rsidRPr="002E4EEF">
          <w:rPr>
            <w:rFonts w:ascii="Tahoma" w:hAnsi="Tahoma" w:cs="Tahoma"/>
            <w:noProof/>
            <w:webHidden/>
            <w:sz w:val="22"/>
            <w:szCs w:val="22"/>
          </w:rPr>
          <w:fldChar w:fldCharType="end"/>
        </w:r>
      </w:hyperlink>
    </w:p>
    <w:p w14:paraId="30DB1A2F" w14:textId="41215F8E"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77" w:history="1">
        <w:r w:rsidR="002E4EEF" w:rsidRPr="002E4EEF">
          <w:rPr>
            <w:rStyle w:val="-"/>
            <w:rFonts w:ascii="Tahoma" w:hAnsi="Tahoma" w:cs="Tahoma"/>
            <w:noProof/>
            <w:sz w:val="22"/>
            <w:szCs w:val="22"/>
            <w:lang w:val="el-GR"/>
          </w:rPr>
          <w:t>5.3</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Διοικητικές προσφυγές κατά τη διαδικασία εκτέλεσης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_Toc89441777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75</w:t>
        </w:r>
        <w:r w:rsidR="002E4EEF" w:rsidRPr="002E4EEF">
          <w:rPr>
            <w:rFonts w:ascii="Tahoma" w:hAnsi="Tahoma" w:cs="Tahoma"/>
            <w:noProof/>
            <w:webHidden/>
            <w:sz w:val="22"/>
            <w:szCs w:val="22"/>
          </w:rPr>
          <w:fldChar w:fldCharType="end"/>
        </w:r>
      </w:hyperlink>
    </w:p>
    <w:p w14:paraId="60883F89" w14:textId="2F2176E0"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78" w:history="1">
        <w:r w:rsidR="002E4EEF" w:rsidRPr="002E4EEF">
          <w:rPr>
            <w:rStyle w:val="-"/>
            <w:rFonts w:ascii="Tahoma" w:hAnsi="Tahoma" w:cs="Tahoma"/>
            <w:noProof/>
            <w:sz w:val="22"/>
            <w:szCs w:val="22"/>
            <w:lang w:val="el-GR"/>
          </w:rPr>
          <w:t>5.4</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Δικαστική επίλυση διαφορών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_Toc89441778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75</w:t>
        </w:r>
        <w:r w:rsidR="002E4EEF" w:rsidRPr="002E4EEF">
          <w:rPr>
            <w:rFonts w:ascii="Tahoma" w:hAnsi="Tahoma" w:cs="Tahoma"/>
            <w:noProof/>
            <w:webHidden/>
            <w:sz w:val="22"/>
            <w:szCs w:val="22"/>
          </w:rPr>
          <w:fldChar w:fldCharType="end"/>
        </w:r>
      </w:hyperlink>
    </w:p>
    <w:p w14:paraId="65FA4907" w14:textId="1A6640A0"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79" w:history="1">
        <w:r w:rsidR="002E4EEF" w:rsidRPr="002E4EEF">
          <w:rPr>
            <w:rStyle w:val="-"/>
            <w:rFonts w:ascii="Tahoma" w:hAnsi="Tahoma" w:cs="Tahoma"/>
            <w:noProof/>
            <w:sz w:val="22"/>
            <w:szCs w:val="22"/>
            <w:lang w:val="el-GR"/>
          </w:rPr>
          <w:t>6.1</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Παρακολούθηση της σύμβασης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_Toc89441779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76</w:t>
        </w:r>
        <w:r w:rsidR="002E4EEF" w:rsidRPr="002E4EEF">
          <w:rPr>
            <w:rFonts w:ascii="Tahoma" w:hAnsi="Tahoma" w:cs="Tahoma"/>
            <w:noProof/>
            <w:webHidden/>
            <w:sz w:val="22"/>
            <w:szCs w:val="22"/>
          </w:rPr>
          <w:fldChar w:fldCharType="end"/>
        </w:r>
      </w:hyperlink>
    </w:p>
    <w:p w14:paraId="4DD07EB7" w14:textId="639E1CBB"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80" w:history="1">
        <w:r w:rsidR="002E4EEF" w:rsidRPr="002E4EEF">
          <w:rPr>
            <w:rStyle w:val="-"/>
            <w:rFonts w:ascii="Tahoma" w:hAnsi="Tahoma" w:cs="Tahoma"/>
            <w:noProof/>
            <w:sz w:val="22"/>
            <w:szCs w:val="22"/>
            <w:lang w:val="el-GR"/>
          </w:rPr>
          <w:t>6.2</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Διάρκεια σύμβασης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_Toc89441780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76</w:t>
        </w:r>
        <w:r w:rsidR="002E4EEF" w:rsidRPr="002E4EEF">
          <w:rPr>
            <w:rFonts w:ascii="Tahoma" w:hAnsi="Tahoma" w:cs="Tahoma"/>
            <w:noProof/>
            <w:webHidden/>
            <w:sz w:val="22"/>
            <w:szCs w:val="22"/>
          </w:rPr>
          <w:fldChar w:fldCharType="end"/>
        </w:r>
      </w:hyperlink>
    </w:p>
    <w:p w14:paraId="5299FEE8" w14:textId="64C744BB"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81" w:history="1">
        <w:r w:rsidR="002E4EEF" w:rsidRPr="002E4EEF">
          <w:rPr>
            <w:rStyle w:val="-"/>
            <w:rFonts w:ascii="Tahoma" w:hAnsi="Tahoma" w:cs="Tahoma"/>
            <w:noProof/>
            <w:sz w:val="22"/>
            <w:szCs w:val="22"/>
            <w:lang w:val="el-GR"/>
          </w:rPr>
          <w:t>6.3</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Παραλαβή του αντικειμένου της σύμβασης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_Toc89441781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76</w:t>
        </w:r>
        <w:r w:rsidR="002E4EEF" w:rsidRPr="002E4EEF">
          <w:rPr>
            <w:rFonts w:ascii="Tahoma" w:hAnsi="Tahoma" w:cs="Tahoma"/>
            <w:noProof/>
            <w:webHidden/>
            <w:sz w:val="22"/>
            <w:szCs w:val="22"/>
          </w:rPr>
          <w:fldChar w:fldCharType="end"/>
        </w:r>
      </w:hyperlink>
    </w:p>
    <w:p w14:paraId="78D4EE9B" w14:textId="071E7E11" w:rsidR="002E4EEF" w:rsidRPr="002E4EEF" w:rsidRDefault="00162752">
      <w:pPr>
        <w:pStyle w:val="28"/>
        <w:tabs>
          <w:tab w:val="left" w:pos="880"/>
          <w:tab w:val="right" w:leader="dot" w:pos="9628"/>
        </w:tabs>
        <w:rPr>
          <w:rFonts w:ascii="Tahoma" w:eastAsiaTheme="minorEastAsia" w:hAnsi="Tahoma" w:cs="Tahoma"/>
          <w:smallCaps w:val="0"/>
          <w:noProof/>
          <w:sz w:val="22"/>
          <w:szCs w:val="22"/>
          <w:lang w:val="en-US" w:eastAsia="en-US"/>
        </w:rPr>
      </w:pPr>
      <w:hyperlink w:anchor="_Toc89441782" w:history="1">
        <w:r w:rsidR="002E4EEF" w:rsidRPr="002E4EEF">
          <w:rPr>
            <w:rStyle w:val="-"/>
            <w:rFonts w:ascii="Tahoma" w:hAnsi="Tahoma" w:cs="Tahoma"/>
            <w:noProof/>
            <w:sz w:val="22"/>
            <w:szCs w:val="22"/>
            <w:lang w:val="el-GR"/>
          </w:rPr>
          <w:t>6.4</w:t>
        </w:r>
        <w:r w:rsidR="002E4EEF" w:rsidRPr="002E4EEF">
          <w:rPr>
            <w:rFonts w:ascii="Tahoma" w:eastAsiaTheme="minorEastAsia" w:hAnsi="Tahoma" w:cs="Tahoma"/>
            <w:smallCaps w:val="0"/>
            <w:noProof/>
            <w:sz w:val="22"/>
            <w:szCs w:val="22"/>
            <w:lang w:val="en-US" w:eastAsia="en-US"/>
          </w:rPr>
          <w:tab/>
        </w:r>
        <w:r w:rsidR="002E4EEF" w:rsidRPr="002E4EEF">
          <w:rPr>
            <w:rStyle w:val="-"/>
            <w:rFonts w:ascii="Tahoma" w:hAnsi="Tahoma" w:cs="Tahoma"/>
            <w:noProof/>
            <w:sz w:val="22"/>
            <w:szCs w:val="22"/>
            <w:lang w:val="el-GR"/>
          </w:rPr>
          <w:t>Απόρριψη παραδοτέων – Αντικατάσταση</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_Toc89441782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77</w:t>
        </w:r>
        <w:r w:rsidR="002E4EEF" w:rsidRPr="002E4EEF">
          <w:rPr>
            <w:rFonts w:ascii="Tahoma" w:hAnsi="Tahoma" w:cs="Tahoma"/>
            <w:noProof/>
            <w:webHidden/>
            <w:sz w:val="22"/>
            <w:szCs w:val="22"/>
          </w:rPr>
          <w:fldChar w:fldCharType="end"/>
        </w:r>
      </w:hyperlink>
    </w:p>
    <w:p w14:paraId="1BD2B8D5" w14:textId="4EDE2AE4" w:rsidR="002E4EEF" w:rsidRPr="002E4EEF" w:rsidRDefault="00162752">
      <w:pPr>
        <w:pStyle w:val="28"/>
        <w:tabs>
          <w:tab w:val="right" w:leader="dot" w:pos="9628"/>
        </w:tabs>
        <w:rPr>
          <w:rFonts w:ascii="Tahoma" w:eastAsiaTheme="minorEastAsia" w:hAnsi="Tahoma" w:cs="Tahoma"/>
          <w:smallCaps w:val="0"/>
          <w:noProof/>
          <w:sz w:val="22"/>
          <w:szCs w:val="22"/>
          <w:lang w:val="en-US" w:eastAsia="en-US"/>
        </w:rPr>
      </w:pPr>
      <w:hyperlink w:anchor="_Toc89441783" w:history="1">
        <w:r w:rsidR="002E4EEF" w:rsidRPr="002E4EEF">
          <w:rPr>
            <w:rStyle w:val="-"/>
            <w:rFonts w:ascii="Tahoma" w:hAnsi="Tahoma" w:cs="Tahoma"/>
            <w:noProof/>
            <w:sz w:val="22"/>
            <w:szCs w:val="22"/>
            <w:lang w:val="el-GR"/>
          </w:rPr>
          <w:t>ΠΑΡΑΡΤΗΜΑ Ι – Αναλυτική Περιγραφή Φυσικού και Οικονομικού Αντικειμένου της Σύμβασης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_Toc89441783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78</w:t>
        </w:r>
        <w:r w:rsidR="002E4EEF" w:rsidRPr="002E4EEF">
          <w:rPr>
            <w:rFonts w:ascii="Tahoma" w:hAnsi="Tahoma" w:cs="Tahoma"/>
            <w:noProof/>
            <w:webHidden/>
            <w:sz w:val="22"/>
            <w:szCs w:val="22"/>
          </w:rPr>
          <w:fldChar w:fldCharType="end"/>
        </w:r>
      </w:hyperlink>
    </w:p>
    <w:p w14:paraId="7E09750E" w14:textId="3EDC0D6E"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784" w:history="1">
        <w:r w:rsidR="002E4EEF" w:rsidRPr="002E4EEF">
          <w:rPr>
            <w:rStyle w:val="-"/>
            <w:rFonts w:ascii="Tahoma" w:hAnsi="Tahoma" w:cs="Tahoma"/>
            <w:i w:val="0"/>
            <w:iCs w:val="0"/>
            <w:noProof/>
            <w:sz w:val="22"/>
            <w:szCs w:val="22"/>
            <w:lang w:val="el-GR"/>
          </w:rPr>
          <w:t>1.</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Περιβάλλον της Σύμβασης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_Toc89441784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78</w:t>
        </w:r>
        <w:r w:rsidR="002E4EEF" w:rsidRPr="002E4EEF">
          <w:rPr>
            <w:rFonts w:ascii="Tahoma" w:hAnsi="Tahoma" w:cs="Tahoma"/>
            <w:i w:val="0"/>
            <w:iCs w:val="0"/>
            <w:noProof/>
            <w:webHidden/>
            <w:sz w:val="22"/>
            <w:szCs w:val="22"/>
          </w:rPr>
          <w:fldChar w:fldCharType="end"/>
        </w:r>
      </w:hyperlink>
    </w:p>
    <w:p w14:paraId="4BDC8455" w14:textId="5149B1BB"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785" w:history="1">
        <w:r w:rsidR="002E4EEF" w:rsidRPr="002E4EEF">
          <w:rPr>
            <w:rStyle w:val="-"/>
            <w:rFonts w:ascii="Tahoma" w:eastAsia="SimSun" w:hAnsi="Tahoma" w:cs="Tahoma"/>
            <w:noProof/>
            <w:sz w:val="22"/>
            <w:szCs w:val="22"/>
            <w:lang w:val="el-GR"/>
          </w:rPr>
          <w:t>1.1.</w:t>
        </w:r>
        <w:r w:rsidR="002E4EEF" w:rsidRPr="002E4EEF">
          <w:rPr>
            <w:rFonts w:ascii="Tahoma" w:eastAsiaTheme="minorEastAsia" w:hAnsi="Tahoma" w:cs="Tahoma"/>
            <w:noProof/>
            <w:sz w:val="22"/>
            <w:szCs w:val="22"/>
            <w:lang w:val="en-US" w:eastAsia="en-US"/>
          </w:rPr>
          <w:tab/>
        </w:r>
        <w:r w:rsidR="002E4EEF" w:rsidRPr="002E4EEF">
          <w:rPr>
            <w:rStyle w:val="-"/>
            <w:rFonts w:ascii="Tahoma" w:eastAsia="SimSun" w:hAnsi="Tahoma" w:cs="Tahoma"/>
            <w:noProof/>
            <w:sz w:val="22"/>
            <w:szCs w:val="22"/>
            <w:lang w:val="el-GR"/>
          </w:rPr>
          <w:t>Εμπλεκόμενοι στην υλοποίηση της Σύμβασης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_Toc89441785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78</w:t>
        </w:r>
        <w:r w:rsidR="002E4EEF" w:rsidRPr="002E4EEF">
          <w:rPr>
            <w:rFonts w:ascii="Tahoma" w:hAnsi="Tahoma" w:cs="Tahoma"/>
            <w:noProof/>
            <w:webHidden/>
            <w:sz w:val="22"/>
            <w:szCs w:val="22"/>
          </w:rPr>
          <w:fldChar w:fldCharType="end"/>
        </w:r>
      </w:hyperlink>
    </w:p>
    <w:p w14:paraId="65CDA098" w14:textId="57161207"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786" w:history="1">
        <w:r w:rsidR="002E4EEF" w:rsidRPr="002E4EEF">
          <w:rPr>
            <w:rStyle w:val="-"/>
            <w:rFonts w:ascii="Tahoma" w:eastAsia="SimSun" w:hAnsi="Tahoma" w:cs="Tahoma"/>
            <w:noProof/>
            <w:sz w:val="22"/>
            <w:szCs w:val="22"/>
            <w:lang w:val="el-GR"/>
          </w:rPr>
          <w:t>1.2.</w:t>
        </w:r>
        <w:r w:rsidR="002E4EEF" w:rsidRPr="002E4EEF">
          <w:rPr>
            <w:rFonts w:ascii="Tahoma" w:eastAsiaTheme="minorEastAsia" w:hAnsi="Tahoma" w:cs="Tahoma"/>
            <w:noProof/>
            <w:sz w:val="22"/>
            <w:szCs w:val="22"/>
            <w:lang w:val="en-US" w:eastAsia="en-US"/>
          </w:rPr>
          <w:tab/>
        </w:r>
        <w:r w:rsidR="002E4EEF" w:rsidRPr="002E4EEF">
          <w:rPr>
            <w:rStyle w:val="-"/>
            <w:rFonts w:ascii="Tahoma" w:eastAsia="SimSun" w:hAnsi="Tahoma" w:cs="Tahoma"/>
            <w:noProof/>
            <w:sz w:val="22"/>
            <w:szCs w:val="22"/>
            <w:lang w:val="el-GR"/>
          </w:rPr>
          <w:t>Υφιστάμενη Κατάσταση</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_Toc89441786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81</w:t>
        </w:r>
        <w:r w:rsidR="002E4EEF" w:rsidRPr="002E4EEF">
          <w:rPr>
            <w:rFonts w:ascii="Tahoma" w:hAnsi="Tahoma" w:cs="Tahoma"/>
            <w:noProof/>
            <w:webHidden/>
            <w:sz w:val="22"/>
            <w:szCs w:val="22"/>
          </w:rPr>
          <w:fldChar w:fldCharType="end"/>
        </w:r>
      </w:hyperlink>
    </w:p>
    <w:p w14:paraId="1C96E0C1" w14:textId="1996A984"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787" w:history="1">
        <w:r w:rsidR="002E4EEF" w:rsidRPr="002E4EEF">
          <w:rPr>
            <w:rStyle w:val="-"/>
            <w:rFonts w:ascii="Tahoma" w:hAnsi="Tahoma" w:cs="Tahoma"/>
            <w:i w:val="0"/>
            <w:iCs w:val="0"/>
            <w:noProof/>
            <w:sz w:val="22"/>
            <w:szCs w:val="22"/>
            <w:lang w:val="el-GR"/>
          </w:rPr>
          <w:t>2.</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Περιγραφή Φυσικού Αντικειμένου της Σύμβασης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_Toc89441787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83</w:t>
        </w:r>
        <w:r w:rsidR="002E4EEF" w:rsidRPr="002E4EEF">
          <w:rPr>
            <w:rFonts w:ascii="Tahoma" w:hAnsi="Tahoma" w:cs="Tahoma"/>
            <w:i w:val="0"/>
            <w:iCs w:val="0"/>
            <w:noProof/>
            <w:webHidden/>
            <w:sz w:val="22"/>
            <w:szCs w:val="22"/>
          </w:rPr>
          <w:fldChar w:fldCharType="end"/>
        </w:r>
      </w:hyperlink>
    </w:p>
    <w:p w14:paraId="6339176A" w14:textId="345AC9AE"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788" w:history="1">
        <w:r w:rsidR="002E4EEF" w:rsidRPr="002E4EEF">
          <w:rPr>
            <w:rStyle w:val="-"/>
            <w:rFonts w:ascii="Tahoma" w:hAnsi="Tahoma" w:cs="Tahoma"/>
            <w:noProof/>
            <w:sz w:val="22"/>
            <w:szCs w:val="22"/>
            <w:lang w:val="el-GR"/>
          </w:rPr>
          <w:t>2.1.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Αντικείμενο της Σύμβασης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_Toc89441788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83</w:t>
        </w:r>
        <w:r w:rsidR="002E4EEF" w:rsidRPr="002E4EEF">
          <w:rPr>
            <w:rFonts w:ascii="Tahoma" w:hAnsi="Tahoma" w:cs="Tahoma"/>
            <w:noProof/>
            <w:webHidden/>
            <w:sz w:val="22"/>
            <w:szCs w:val="22"/>
          </w:rPr>
          <w:fldChar w:fldCharType="end"/>
        </w:r>
      </w:hyperlink>
    </w:p>
    <w:p w14:paraId="20442C67" w14:textId="58C5A61E"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789" w:history="1">
        <w:r w:rsidR="002E4EEF" w:rsidRPr="002E4EEF">
          <w:rPr>
            <w:rStyle w:val="-"/>
            <w:rFonts w:ascii="Tahoma" w:hAnsi="Tahoma" w:cs="Tahoma"/>
            <w:noProof/>
            <w:sz w:val="22"/>
            <w:szCs w:val="22"/>
            <w:lang w:val="el-GR"/>
          </w:rPr>
          <w:t>2.2.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Σκοπός και Στόχοι της Σύμβασης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_Toc89441789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84</w:t>
        </w:r>
        <w:r w:rsidR="002E4EEF" w:rsidRPr="002E4EEF">
          <w:rPr>
            <w:rFonts w:ascii="Tahoma" w:hAnsi="Tahoma" w:cs="Tahoma"/>
            <w:noProof/>
            <w:webHidden/>
            <w:sz w:val="22"/>
            <w:szCs w:val="22"/>
          </w:rPr>
          <w:fldChar w:fldCharType="end"/>
        </w:r>
      </w:hyperlink>
    </w:p>
    <w:p w14:paraId="72683EA9" w14:textId="7CEA2AD4"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790" w:history="1">
        <w:r w:rsidR="002E4EEF" w:rsidRPr="002E4EEF">
          <w:rPr>
            <w:rStyle w:val="-"/>
            <w:rFonts w:ascii="Tahoma" w:hAnsi="Tahoma" w:cs="Tahoma"/>
            <w:noProof/>
            <w:sz w:val="22"/>
            <w:szCs w:val="22"/>
            <w:lang w:val="el-GR"/>
          </w:rPr>
          <w:t>2.3.</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Αναμενόμενα Οφέλη</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_Toc89441790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84</w:t>
        </w:r>
        <w:r w:rsidR="002E4EEF" w:rsidRPr="002E4EEF">
          <w:rPr>
            <w:rFonts w:ascii="Tahoma" w:hAnsi="Tahoma" w:cs="Tahoma"/>
            <w:noProof/>
            <w:webHidden/>
            <w:sz w:val="22"/>
            <w:szCs w:val="22"/>
          </w:rPr>
          <w:fldChar w:fldCharType="end"/>
        </w:r>
      </w:hyperlink>
    </w:p>
    <w:p w14:paraId="2438D208" w14:textId="690F5120"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791" w:history="1">
        <w:r w:rsidR="002E4EEF" w:rsidRPr="002E4EEF">
          <w:rPr>
            <w:rStyle w:val="-"/>
            <w:rFonts w:ascii="Tahoma" w:hAnsi="Tahoma" w:cs="Tahoma"/>
            <w:i w:val="0"/>
            <w:iCs w:val="0"/>
            <w:noProof/>
            <w:sz w:val="22"/>
            <w:szCs w:val="22"/>
            <w:lang w:val="el-GR"/>
          </w:rPr>
          <w:t>3.</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Αρχιτεκτονική</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_Toc89441791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85</w:t>
        </w:r>
        <w:r w:rsidR="002E4EEF" w:rsidRPr="002E4EEF">
          <w:rPr>
            <w:rFonts w:ascii="Tahoma" w:hAnsi="Tahoma" w:cs="Tahoma"/>
            <w:i w:val="0"/>
            <w:iCs w:val="0"/>
            <w:noProof/>
            <w:webHidden/>
            <w:sz w:val="22"/>
            <w:szCs w:val="22"/>
          </w:rPr>
          <w:fldChar w:fldCharType="end"/>
        </w:r>
      </w:hyperlink>
    </w:p>
    <w:p w14:paraId="32DE4177" w14:textId="4CAAB071"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792" w:history="1">
        <w:r w:rsidR="002E4EEF" w:rsidRPr="002E4EEF">
          <w:rPr>
            <w:rStyle w:val="-"/>
            <w:rFonts w:ascii="Tahoma" w:hAnsi="Tahoma" w:cs="Tahoma"/>
            <w:noProof/>
            <w:sz w:val="22"/>
            <w:szCs w:val="22"/>
            <w:lang w:val="el-GR"/>
          </w:rPr>
          <w:t>3.1.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Γενικές Αρχές Σχεδιασμού Συστήματος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_Toc89441792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85</w:t>
        </w:r>
        <w:r w:rsidR="002E4EEF" w:rsidRPr="002E4EEF">
          <w:rPr>
            <w:rFonts w:ascii="Tahoma" w:hAnsi="Tahoma" w:cs="Tahoma"/>
            <w:noProof/>
            <w:webHidden/>
            <w:sz w:val="22"/>
            <w:szCs w:val="22"/>
          </w:rPr>
          <w:fldChar w:fldCharType="end"/>
        </w:r>
      </w:hyperlink>
    </w:p>
    <w:p w14:paraId="138253CA" w14:textId="66CA32D1"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793" w:history="1">
        <w:r w:rsidR="002E4EEF" w:rsidRPr="002E4EEF">
          <w:rPr>
            <w:rStyle w:val="-"/>
            <w:rFonts w:ascii="Tahoma" w:hAnsi="Tahoma" w:cs="Tahoma"/>
            <w:noProof/>
            <w:sz w:val="22"/>
            <w:szCs w:val="22"/>
            <w:lang w:val="el-GR"/>
          </w:rPr>
          <w:t>3.2.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Λογική Αρχιτεκτονική</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_Toc89441793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87</w:t>
        </w:r>
        <w:r w:rsidR="002E4EEF" w:rsidRPr="002E4EEF">
          <w:rPr>
            <w:rFonts w:ascii="Tahoma" w:hAnsi="Tahoma" w:cs="Tahoma"/>
            <w:noProof/>
            <w:webHidden/>
            <w:sz w:val="22"/>
            <w:szCs w:val="22"/>
          </w:rPr>
          <w:fldChar w:fldCharType="end"/>
        </w:r>
      </w:hyperlink>
    </w:p>
    <w:p w14:paraId="09D532E5" w14:textId="55AA0AB0"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794" w:history="1">
        <w:r w:rsidR="002E4EEF" w:rsidRPr="002E4EEF">
          <w:rPr>
            <w:rStyle w:val="-"/>
            <w:rFonts w:ascii="Tahoma" w:hAnsi="Tahoma" w:cs="Tahoma"/>
            <w:i w:val="0"/>
            <w:iCs w:val="0"/>
            <w:noProof/>
            <w:sz w:val="22"/>
            <w:szCs w:val="22"/>
            <w:lang w:val="el-GR"/>
          </w:rPr>
          <w:t>4.</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Λειτουργικές Απαιτήσεις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_Toc89441794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88</w:t>
        </w:r>
        <w:r w:rsidR="002E4EEF" w:rsidRPr="002E4EEF">
          <w:rPr>
            <w:rFonts w:ascii="Tahoma" w:hAnsi="Tahoma" w:cs="Tahoma"/>
            <w:i w:val="0"/>
            <w:iCs w:val="0"/>
            <w:noProof/>
            <w:webHidden/>
            <w:sz w:val="22"/>
            <w:szCs w:val="22"/>
          </w:rPr>
          <w:fldChar w:fldCharType="end"/>
        </w:r>
      </w:hyperlink>
    </w:p>
    <w:p w14:paraId="530E2BBE" w14:textId="0F4DD5BE"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795" w:history="1">
        <w:r w:rsidR="002E4EEF" w:rsidRPr="002E4EEF">
          <w:rPr>
            <w:rStyle w:val="-"/>
            <w:rFonts w:ascii="Tahoma" w:hAnsi="Tahoma" w:cs="Tahoma"/>
            <w:noProof/>
            <w:sz w:val="22"/>
            <w:szCs w:val="22"/>
            <w:lang w:val="el-GR"/>
          </w:rPr>
          <w:t>4.1.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ΠΣ Ηλεκτρονικής Διαχείρισης Εγγράφων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_Toc89441795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88</w:t>
        </w:r>
        <w:r w:rsidR="002E4EEF" w:rsidRPr="002E4EEF">
          <w:rPr>
            <w:rFonts w:ascii="Tahoma" w:hAnsi="Tahoma" w:cs="Tahoma"/>
            <w:noProof/>
            <w:webHidden/>
            <w:sz w:val="22"/>
            <w:szCs w:val="22"/>
          </w:rPr>
          <w:fldChar w:fldCharType="end"/>
        </w:r>
      </w:hyperlink>
    </w:p>
    <w:p w14:paraId="61B10CD6" w14:textId="7950CC4F"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796" w:history="1">
        <w:r w:rsidR="002E4EEF" w:rsidRPr="002E4EEF">
          <w:rPr>
            <w:rStyle w:val="-"/>
            <w:rFonts w:ascii="Tahoma" w:hAnsi="Tahoma" w:cs="Tahoma"/>
            <w:noProof/>
            <w:sz w:val="22"/>
            <w:szCs w:val="22"/>
            <w:lang w:val="el-GR"/>
          </w:rPr>
          <w:t>4.2.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Προδιαγραφές υποστηρικτικών εφαρμογών λογισμικού</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_Toc89441796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90</w:t>
        </w:r>
        <w:r w:rsidR="002E4EEF" w:rsidRPr="002E4EEF">
          <w:rPr>
            <w:rFonts w:ascii="Tahoma" w:hAnsi="Tahoma" w:cs="Tahoma"/>
            <w:noProof/>
            <w:webHidden/>
            <w:sz w:val="22"/>
            <w:szCs w:val="22"/>
          </w:rPr>
          <w:fldChar w:fldCharType="end"/>
        </w:r>
      </w:hyperlink>
    </w:p>
    <w:p w14:paraId="60464E66" w14:textId="3D5EA12B"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797" w:history="1">
        <w:r w:rsidR="002E4EEF" w:rsidRPr="002E4EEF">
          <w:rPr>
            <w:rStyle w:val="-"/>
            <w:rFonts w:ascii="Tahoma" w:hAnsi="Tahoma" w:cs="Tahoma"/>
            <w:i w:val="0"/>
            <w:iCs w:val="0"/>
            <w:noProof/>
            <w:sz w:val="22"/>
            <w:szCs w:val="22"/>
            <w:lang w:val="el-GR"/>
          </w:rPr>
          <w:t>5.</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Οριζόντιες Απαιτήσεις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_Toc89441797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93</w:t>
        </w:r>
        <w:r w:rsidR="002E4EEF" w:rsidRPr="002E4EEF">
          <w:rPr>
            <w:rFonts w:ascii="Tahoma" w:hAnsi="Tahoma" w:cs="Tahoma"/>
            <w:i w:val="0"/>
            <w:iCs w:val="0"/>
            <w:noProof/>
            <w:webHidden/>
            <w:sz w:val="22"/>
            <w:szCs w:val="22"/>
          </w:rPr>
          <w:fldChar w:fldCharType="end"/>
        </w:r>
      </w:hyperlink>
    </w:p>
    <w:p w14:paraId="043A8509" w14:textId="75F9B03D"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798" w:history="1">
        <w:r w:rsidR="002E4EEF" w:rsidRPr="002E4EEF">
          <w:rPr>
            <w:rStyle w:val="-"/>
            <w:rFonts w:ascii="Tahoma" w:hAnsi="Tahoma" w:cs="Tahoma"/>
            <w:noProof/>
            <w:sz w:val="22"/>
            <w:szCs w:val="22"/>
            <w:lang w:val="el-GR"/>
          </w:rPr>
          <w:t>5.1.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Συμβατότητα με G-Cloud</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_Toc89441798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93</w:t>
        </w:r>
        <w:r w:rsidR="002E4EEF" w:rsidRPr="002E4EEF">
          <w:rPr>
            <w:rFonts w:ascii="Tahoma" w:hAnsi="Tahoma" w:cs="Tahoma"/>
            <w:noProof/>
            <w:webHidden/>
            <w:sz w:val="22"/>
            <w:szCs w:val="22"/>
          </w:rPr>
          <w:fldChar w:fldCharType="end"/>
        </w:r>
      </w:hyperlink>
    </w:p>
    <w:p w14:paraId="540E65E9" w14:textId="034B079B"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799" w:history="1">
        <w:r w:rsidR="002E4EEF" w:rsidRPr="002E4EEF">
          <w:rPr>
            <w:rStyle w:val="-"/>
            <w:rFonts w:ascii="Tahoma" w:hAnsi="Tahoma" w:cs="Tahoma"/>
            <w:noProof/>
            <w:sz w:val="22"/>
            <w:szCs w:val="22"/>
            <w:lang w:val="el-GR"/>
          </w:rPr>
          <w:t>5.2.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Διαλειτουργικότητα / Διασύνδεση</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_Toc89441799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95</w:t>
        </w:r>
        <w:r w:rsidR="002E4EEF" w:rsidRPr="002E4EEF">
          <w:rPr>
            <w:rFonts w:ascii="Tahoma" w:hAnsi="Tahoma" w:cs="Tahoma"/>
            <w:noProof/>
            <w:webHidden/>
            <w:sz w:val="22"/>
            <w:szCs w:val="22"/>
          </w:rPr>
          <w:fldChar w:fldCharType="end"/>
        </w:r>
      </w:hyperlink>
    </w:p>
    <w:p w14:paraId="47688BF6" w14:textId="7ED5B010"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00" w:history="1">
        <w:r w:rsidR="002E4EEF" w:rsidRPr="002E4EEF">
          <w:rPr>
            <w:rStyle w:val="-"/>
            <w:rFonts w:ascii="Tahoma" w:hAnsi="Tahoma" w:cs="Tahoma"/>
            <w:noProof/>
            <w:sz w:val="22"/>
            <w:szCs w:val="22"/>
            <w:lang w:val="el-GR"/>
          </w:rPr>
          <w:t>5.3.</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Ασφάλεια Συστήματος  και Προστασία Ιδιωτικότητας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_Toc89441800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95</w:t>
        </w:r>
        <w:r w:rsidR="002E4EEF" w:rsidRPr="002E4EEF">
          <w:rPr>
            <w:rFonts w:ascii="Tahoma" w:hAnsi="Tahoma" w:cs="Tahoma"/>
            <w:noProof/>
            <w:webHidden/>
            <w:sz w:val="22"/>
            <w:szCs w:val="22"/>
          </w:rPr>
          <w:fldChar w:fldCharType="end"/>
        </w:r>
      </w:hyperlink>
    </w:p>
    <w:p w14:paraId="10CE40ED" w14:textId="5FD73C57"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01" w:history="1">
        <w:r w:rsidR="002E4EEF" w:rsidRPr="002E4EEF">
          <w:rPr>
            <w:rStyle w:val="-"/>
            <w:rFonts w:ascii="Tahoma" w:hAnsi="Tahoma" w:cs="Tahoma"/>
            <w:noProof/>
            <w:sz w:val="22"/>
            <w:szCs w:val="22"/>
            <w:lang w:val="el-GR"/>
          </w:rPr>
          <w:t>5.4.</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Απόδοση Συστήματος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_Toc89441801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95</w:t>
        </w:r>
        <w:r w:rsidR="002E4EEF" w:rsidRPr="002E4EEF">
          <w:rPr>
            <w:rFonts w:ascii="Tahoma" w:hAnsi="Tahoma" w:cs="Tahoma"/>
            <w:noProof/>
            <w:webHidden/>
            <w:sz w:val="22"/>
            <w:szCs w:val="22"/>
          </w:rPr>
          <w:fldChar w:fldCharType="end"/>
        </w:r>
      </w:hyperlink>
    </w:p>
    <w:p w14:paraId="539D6E6E" w14:textId="36E6158F"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02" w:history="1">
        <w:r w:rsidR="002E4EEF" w:rsidRPr="002E4EEF">
          <w:rPr>
            <w:rStyle w:val="-"/>
            <w:rFonts w:ascii="Tahoma" w:hAnsi="Tahoma" w:cs="Tahoma"/>
            <w:noProof/>
            <w:sz w:val="22"/>
            <w:szCs w:val="22"/>
            <w:lang w:val="el-GR"/>
          </w:rPr>
          <w:t>5.5.</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Προσβασιμότητα – Ευχρηστία</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_Toc89441802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97</w:t>
        </w:r>
        <w:r w:rsidR="002E4EEF" w:rsidRPr="002E4EEF">
          <w:rPr>
            <w:rFonts w:ascii="Tahoma" w:hAnsi="Tahoma" w:cs="Tahoma"/>
            <w:noProof/>
            <w:webHidden/>
            <w:sz w:val="22"/>
            <w:szCs w:val="22"/>
          </w:rPr>
          <w:fldChar w:fldCharType="end"/>
        </w:r>
      </w:hyperlink>
    </w:p>
    <w:p w14:paraId="59A263DA" w14:textId="31A0AFED"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03" w:history="1">
        <w:r w:rsidR="002E4EEF" w:rsidRPr="002E4EEF">
          <w:rPr>
            <w:rStyle w:val="-"/>
            <w:rFonts w:ascii="Tahoma" w:hAnsi="Tahoma" w:cs="Tahoma"/>
            <w:noProof/>
            <w:sz w:val="22"/>
            <w:szCs w:val="22"/>
            <w:lang w:val="el-GR"/>
          </w:rPr>
          <w:t>5.6.</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Ανοικτά Πρότυπα και Δεδομένα</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_Toc89441803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97</w:t>
        </w:r>
        <w:r w:rsidR="002E4EEF" w:rsidRPr="002E4EEF">
          <w:rPr>
            <w:rFonts w:ascii="Tahoma" w:hAnsi="Tahoma" w:cs="Tahoma"/>
            <w:noProof/>
            <w:webHidden/>
            <w:sz w:val="22"/>
            <w:szCs w:val="22"/>
          </w:rPr>
          <w:fldChar w:fldCharType="end"/>
        </w:r>
      </w:hyperlink>
    </w:p>
    <w:p w14:paraId="45DD7FA2" w14:textId="4F973F45"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04" w:history="1">
        <w:r w:rsidR="002E4EEF" w:rsidRPr="002E4EEF">
          <w:rPr>
            <w:rStyle w:val="-"/>
            <w:rFonts w:ascii="Tahoma" w:hAnsi="Tahoma" w:cs="Tahoma"/>
            <w:noProof/>
            <w:sz w:val="22"/>
            <w:szCs w:val="22"/>
            <w:lang w:val="el-GR"/>
          </w:rPr>
          <w:t>5.7.</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Άδειες Λογισμικού</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_Toc89441804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98</w:t>
        </w:r>
        <w:r w:rsidR="002E4EEF" w:rsidRPr="002E4EEF">
          <w:rPr>
            <w:rFonts w:ascii="Tahoma" w:hAnsi="Tahoma" w:cs="Tahoma"/>
            <w:noProof/>
            <w:webHidden/>
            <w:sz w:val="22"/>
            <w:szCs w:val="22"/>
          </w:rPr>
          <w:fldChar w:fldCharType="end"/>
        </w:r>
      </w:hyperlink>
    </w:p>
    <w:p w14:paraId="5D7630BB" w14:textId="0B6443F1"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805" w:history="1">
        <w:r w:rsidR="002E4EEF" w:rsidRPr="002E4EEF">
          <w:rPr>
            <w:rStyle w:val="-"/>
            <w:rFonts w:ascii="Tahoma" w:hAnsi="Tahoma" w:cs="Tahoma"/>
            <w:i w:val="0"/>
            <w:iCs w:val="0"/>
            <w:noProof/>
            <w:sz w:val="22"/>
            <w:szCs w:val="22"/>
            <w:lang w:val="el-GR"/>
          </w:rPr>
          <w:t>6.</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Υπηρεσίες &amp; Μελέτες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_Toc89441805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99</w:t>
        </w:r>
        <w:r w:rsidR="002E4EEF" w:rsidRPr="002E4EEF">
          <w:rPr>
            <w:rFonts w:ascii="Tahoma" w:hAnsi="Tahoma" w:cs="Tahoma"/>
            <w:i w:val="0"/>
            <w:iCs w:val="0"/>
            <w:noProof/>
            <w:webHidden/>
            <w:sz w:val="22"/>
            <w:szCs w:val="22"/>
          </w:rPr>
          <w:fldChar w:fldCharType="end"/>
        </w:r>
      </w:hyperlink>
    </w:p>
    <w:p w14:paraId="1A386FB2" w14:textId="2DC8F42F"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06" w:history="1">
        <w:r w:rsidR="002E4EEF" w:rsidRPr="002E4EEF">
          <w:rPr>
            <w:rStyle w:val="-"/>
            <w:rFonts w:ascii="Tahoma" w:hAnsi="Tahoma" w:cs="Tahoma"/>
            <w:noProof/>
            <w:sz w:val="22"/>
            <w:szCs w:val="22"/>
            <w:lang w:val="el-GR"/>
          </w:rPr>
          <w:t>6.1.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Μελέτη Εφαρμογής - Ανάλυση Απαιτήσεων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_Toc89441806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99</w:t>
        </w:r>
        <w:r w:rsidR="002E4EEF" w:rsidRPr="002E4EEF">
          <w:rPr>
            <w:rFonts w:ascii="Tahoma" w:hAnsi="Tahoma" w:cs="Tahoma"/>
            <w:noProof/>
            <w:webHidden/>
            <w:sz w:val="22"/>
            <w:szCs w:val="22"/>
          </w:rPr>
          <w:fldChar w:fldCharType="end"/>
        </w:r>
      </w:hyperlink>
    </w:p>
    <w:p w14:paraId="0221B983" w14:textId="3DD1A5D7"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07" w:history="1">
        <w:r w:rsidR="002E4EEF" w:rsidRPr="002E4EEF">
          <w:rPr>
            <w:rStyle w:val="-"/>
            <w:rFonts w:ascii="Tahoma" w:hAnsi="Tahoma" w:cs="Tahoma"/>
            <w:noProof/>
            <w:sz w:val="22"/>
            <w:szCs w:val="22"/>
            <w:lang w:val="el-GR"/>
          </w:rPr>
          <w:t>6.1.1.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Πλάνο Υλοποίησης Έργου</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_Toc89441807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99</w:t>
        </w:r>
        <w:r w:rsidR="002E4EEF" w:rsidRPr="002E4EEF">
          <w:rPr>
            <w:rFonts w:ascii="Tahoma" w:hAnsi="Tahoma" w:cs="Tahoma"/>
            <w:noProof/>
            <w:webHidden/>
            <w:sz w:val="22"/>
            <w:szCs w:val="22"/>
          </w:rPr>
          <w:fldChar w:fldCharType="end"/>
        </w:r>
      </w:hyperlink>
    </w:p>
    <w:p w14:paraId="62D692C1" w14:textId="13E6ED98"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08" w:history="1">
        <w:r w:rsidR="002E4EEF" w:rsidRPr="002E4EEF">
          <w:rPr>
            <w:rStyle w:val="-"/>
            <w:rFonts w:ascii="Tahoma" w:hAnsi="Tahoma" w:cs="Tahoma"/>
            <w:noProof/>
            <w:sz w:val="22"/>
            <w:szCs w:val="22"/>
            <w:lang w:val="el-GR"/>
          </w:rPr>
          <w:t>6.1.2.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Τεύχος Ανάλυσης Απαιτήσεων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_Toc89441808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100</w:t>
        </w:r>
        <w:r w:rsidR="002E4EEF" w:rsidRPr="002E4EEF">
          <w:rPr>
            <w:rFonts w:ascii="Tahoma" w:hAnsi="Tahoma" w:cs="Tahoma"/>
            <w:noProof/>
            <w:webHidden/>
            <w:sz w:val="22"/>
            <w:szCs w:val="22"/>
          </w:rPr>
          <w:fldChar w:fldCharType="end"/>
        </w:r>
      </w:hyperlink>
    </w:p>
    <w:p w14:paraId="5CC8F0D9" w14:textId="2AEBAB49"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09" w:history="1">
        <w:r w:rsidR="002E4EEF" w:rsidRPr="002E4EEF">
          <w:rPr>
            <w:rStyle w:val="-"/>
            <w:rFonts w:ascii="Tahoma" w:hAnsi="Tahoma" w:cs="Tahoma"/>
            <w:noProof/>
            <w:sz w:val="22"/>
            <w:szCs w:val="22"/>
            <w:lang w:val="el-GR"/>
          </w:rPr>
          <w:t>6.1.3.</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Μεθοδολογία Έργου</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_Toc89441809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100</w:t>
        </w:r>
        <w:r w:rsidR="002E4EEF" w:rsidRPr="002E4EEF">
          <w:rPr>
            <w:rFonts w:ascii="Tahoma" w:hAnsi="Tahoma" w:cs="Tahoma"/>
            <w:noProof/>
            <w:webHidden/>
            <w:sz w:val="22"/>
            <w:szCs w:val="22"/>
          </w:rPr>
          <w:fldChar w:fldCharType="end"/>
        </w:r>
      </w:hyperlink>
    </w:p>
    <w:p w14:paraId="23CC938B" w14:textId="3F9BC4C0"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10" w:history="1">
        <w:r w:rsidR="002E4EEF" w:rsidRPr="002E4EEF">
          <w:rPr>
            <w:rStyle w:val="-"/>
            <w:rFonts w:ascii="Tahoma" w:eastAsia="SimSun" w:hAnsi="Tahoma" w:cs="Tahoma"/>
            <w:noProof/>
            <w:sz w:val="22"/>
            <w:szCs w:val="22"/>
            <w:lang w:val="el-GR"/>
          </w:rPr>
          <w:t>6.1.4.</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Μελέτη Διαλειτουργικότητας και Διασύνδεσης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_Toc89441810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102</w:t>
        </w:r>
        <w:r w:rsidR="002E4EEF" w:rsidRPr="002E4EEF">
          <w:rPr>
            <w:rFonts w:ascii="Tahoma" w:hAnsi="Tahoma" w:cs="Tahoma"/>
            <w:noProof/>
            <w:webHidden/>
            <w:sz w:val="22"/>
            <w:szCs w:val="22"/>
          </w:rPr>
          <w:fldChar w:fldCharType="end"/>
        </w:r>
      </w:hyperlink>
    </w:p>
    <w:p w14:paraId="7A4505BF" w14:textId="53086319"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11" w:history="1">
        <w:r w:rsidR="002E4EEF" w:rsidRPr="002E4EEF">
          <w:rPr>
            <w:rStyle w:val="-"/>
            <w:rFonts w:ascii="Tahoma" w:hAnsi="Tahoma" w:cs="Tahoma"/>
            <w:noProof/>
            <w:sz w:val="22"/>
            <w:szCs w:val="22"/>
            <w:lang w:val="el-GR"/>
          </w:rPr>
          <w:t>6.2.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Μελέτη Ασφαλείας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_Toc89441811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102</w:t>
        </w:r>
        <w:r w:rsidR="002E4EEF" w:rsidRPr="002E4EEF">
          <w:rPr>
            <w:rFonts w:ascii="Tahoma" w:hAnsi="Tahoma" w:cs="Tahoma"/>
            <w:noProof/>
            <w:webHidden/>
            <w:sz w:val="22"/>
            <w:szCs w:val="22"/>
          </w:rPr>
          <w:fldChar w:fldCharType="end"/>
        </w:r>
      </w:hyperlink>
    </w:p>
    <w:p w14:paraId="44FA70D0" w14:textId="2618268C"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12" w:history="1">
        <w:r w:rsidR="002E4EEF" w:rsidRPr="002E4EEF">
          <w:rPr>
            <w:rStyle w:val="-"/>
            <w:rFonts w:ascii="Tahoma" w:eastAsia="SimSun" w:hAnsi="Tahoma" w:cs="Tahoma"/>
            <w:noProof/>
            <w:sz w:val="22"/>
            <w:szCs w:val="22"/>
            <w:lang w:val="el-GR"/>
          </w:rPr>
          <w:t>6.3.</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Σενάρια Ελέγχου Λογισμικού</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_Toc89441812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104</w:t>
        </w:r>
        <w:r w:rsidR="002E4EEF" w:rsidRPr="002E4EEF">
          <w:rPr>
            <w:rFonts w:ascii="Tahoma" w:hAnsi="Tahoma" w:cs="Tahoma"/>
            <w:noProof/>
            <w:webHidden/>
            <w:sz w:val="22"/>
            <w:szCs w:val="22"/>
          </w:rPr>
          <w:fldChar w:fldCharType="end"/>
        </w:r>
      </w:hyperlink>
    </w:p>
    <w:p w14:paraId="56C6C24A" w14:textId="0FA064B9"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13" w:history="1">
        <w:r w:rsidR="002E4EEF" w:rsidRPr="002E4EEF">
          <w:rPr>
            <w:rStyle w:val="-"/>
            <w:rFonts w:ascii="Tahoma" w:hAnsi="Tahoma" w:cs="Tahoma"/>
            <w:noProof/>
            <w:sz w:val="22"/>
            <w:szCs w:val="22"/>
            <w:lang w:val="el-GR"/>
          </w:rPr>
          <w:t>6.4.</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Υπηρεσίες Ψηφιοποίησης Εγγράφων &amp; Καταχώρησης Μεταδεδομένων Σάρωσης &amp; Δεδομένων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_Toc89441813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106</w:t>
        </w:r>
        <w:r w:rsidR="002E4EEF" w:rsidRPr="002E4EEF">
          <w:rPr>
            <w:rFonts w:ascii="Tahoma" w:hAnsi="Tahoma" w:cs="Tahoma"/>
            <w:noProof/>
            <w:webHidden/>
            <w:sz w:val="22"/>
            <w:szCs w:val="22"/>
          </w:rPr>
          <w:fldChar w:fldCharType="end"/>
        </w:r>
      </w:hyperlink>
    </w:p>
    <w:p w14:paraId="22186BD9" w14:textId="46E8257C"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14" w:history="1">
        <w:r w:rsidR="002E4EEF" w:rsidRPr="002E4EEF">
          <w:rPr>
            <w:rStyle w:val="-"/>
            <w:rFonts w:ascii="Tahoma" w:hAnsi="Tahoma" w:cs="Tahoma"/>
            <w:noProof/>
            <w:sz w:val="22"/>
            <w:szCs w:val="22"/>
            <w:lang w:val="el-GR"/>
          </w:rPr>
          <w:t>6.4.1.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Απαιτήσεις σάρωσης και τεκμηρίωσης Δανείων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_Toc89441814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106</w:t>
        </w:r>
        <w:r w:rsidR="002E4EEF" w:rsidRPr="002E4EEF">
          <w:rPr>
            <w:rFonts w:ascii="Tahoma" w:hAnsi="Tahoma" w:cs="Tahoma"/>
            <w:noProof/>
            <w:webHidden/>
            <w:sz w:val="22"/>
            <w:szCs w:val="22"/>
          </w:rPr>
          <w:fldChar w:fldCharType="end"/>
        </w:r>
      </w:hyperlink>
    </w:p>
    <w:p w14:paraId="1DEE2AF1" w14:textId="4856323A"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815" w:history="1">
        <w:r w:rsidR="002E4EEF" w:rsidRPr="002E4EEF">
          <w:rPr>
            <w:rStyle w:val="-"/>
            <w:rFonts w:ascii="Tahoma" w:hAnsi="Tahoma" w:cs="Tahoma"/>
            <w:noProof/>
            <w:sz w:val="22"/>
            <w:szCs w:val="22"/>
            <w:lang w:val="el-GR"/>
          </w:rPr>
          <w:t>6.4.1.1.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Μοντέλο υλοποίησης σάρωσης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_Toc89441815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106</w:t>
        </w:r>
        <w:r w:rsidR="002E4EEF" w:rsidRPr="002E4EEF">
          <w:rPr>
            <w:rFonts w:ascii="Tahoma" w:hAnsi="Tahoma" w:cs="Tahoma"/>
            <w:noProof/>
            <w:webHidden/>
            <w:sz w:val="22"/>
            <w:szCs w:val="22"/>
          </w:rPr>
          <w:fldChar w:fldCharType="end"/>
        </w:r>
      </w:hyperlink>
    </w:p>
    <w:p w14:paraId="54F2217D" w14:textId="60192BB2"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816" w:history="1">
        <w:r w:rsidR="002E4EEF" w:rsidRPr="002E4EEF">
          <w:rPr>
            <w:rStyle w:val="-"/>
            <w:rFonts w:ascii="Tahoma" w:hAnsi="Tahoma" w:cs="Tahoma"/>
            <w:noProof/>
            <w:sz w:val="22"/>
            <w:szCs w:val="22"/>
            <w:lang w:val="el-GR"/>
          </w:rPr>
          <w:t>6.4.1.2.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Ποσότητα και είδος υλικού που θα σαρωθεί και θα τεκμηριωθεί</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_Toc89441816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107</w:t>
        </w:r>
        <w:r w:rsidR="002E4EEF" w:rsidRPr="002E4EEF">
          <w:rPr>
            <w:rFonts w:ascii="Tahoma" w:hAnsi="Tahoma" w:cs="Tahoma"/>
            <w:noProof/>
            <w:webHidden/>
            <w:sz w:val="22"/>
            <w:szCs w:val="22"/>
          </w:rPr>
          <w:fldChar w:fldCharType="end"/>
        </w:r>
      </w:hyperlink>
    </w:p>
    <w:p w14:paraId="67FB8C41" w14:textId="766B3A4E" w:rsidR="002E4EEF" w:rsidRPr="002E4EEF" w:rsidRDefault="00162752">
      <w:pPr>
        <w:pStyle w:val="40"/>
        <w:tabs>
          <w:tab w:val="left" w:pos="1760"/>
          <w:tab w:val="right" w:leader="dot" w:pos="9628"/>
        </w:tabs>
        <w:rPr>
          <w:rFonts w:ascii="Tahoma" w:eastAsiaTheme="minorEastAsia" w:hAnsi="Tahoma" w:cs="Tahoma"/>
          <w:noProof/>
          <w:sz w:val="22"/>
          <w:szCs w:val="22"/>
          <w:lang w:val="en-US" w:eastAsia="en-US"/>
        </w:rPr>
      </w:pPr>
      <w:hyperlink w:anchor="_Toc89441817" w:history="1">
        <w:r w:rsidR="002E4EEF" w:rsidRPr="002E4EEF">
          <w:rPr>
            <w:rStyle w:val="-"/>
            <w:rFonts w:ascii="Tahoma" w:hAnsi="Tahoma" w:cs="Tahoma"/>
            <w:noProof/>
            <w:sz w:val="22"/>
            <w:szCs w:val="22"/>
            <w:lang w:val="el-GR"/>
          </w:rPr>
          <w:t>6.4.1.2.1.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ΠΟΣΟΤΙΚΑ ΣΤΟΙΧΕΙΑ</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_Toc89441817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107</w:t>
        </w:r>
        <w:r w:rsidR="002E4EEF" w:rsidRPr="002E4EEF">
          <w:rPr>
            <w:rFonts w:ascii="Tahoma" w:hAnsi="Tahoma" w:cs="Tahoma"/>
            <w:noProof/>
            <w:webHidden/>
            <w:sz w:val="22"/>
            <w:szCs w:val="22"/>
          </w:rPr>
          <w:fldChar w:fldCharType="end"/>
        </w:r>
      </w:hyperlink>
    </w:p>
    <w:p w14:paraId="38407D45" w14:textId="05928D06" w:rsidR="002E4EEF" w:rsidRPr="002E4EEF" w:rsidRDefault="00162752">
      <w:pPr>
        <w:pStyle w:val="40"/>
        <w:tabs>
          <w:tab w:val="left" w:pos="1760"/>
          <w:tab w:val="right" w:leader="dot" w:pos="9628"/>
        </w:tabs>
        <w:rPr>
          <w:rFonts w:ascii="Tahoma" w:eastAsiaTheme="minorEastAsia" w:hAnsi="Tahoma" w:cs="Tahoma"/>
          <w:noProof/>
          <w:sz w:val="22"/>
          <w:szCs w:val="22"/>
          <w:lang w:val="en-US" w:eastAsia="en-US"/>
        </w:rPr>
      </w:pPr>
      <w:hyperlink w:anchor="_Toc89441818" w:history="1">
        <w:r w:rsidR="002E4EEF" w:rsidRPr="002E4EEF">
          <w:rPr>
            <w:rStyle w:val="-"/>
            <w:rFonts w:ascii="Tahoma" w:hAnsi="Tahoma" w:cs="Tahoma"/>
            <w:noProof/>
            <w:sz w:val="22"/>
            <w:szCs w:val="22"/>
            <w:lang w:val="el-GR"/>
          </w:rPr>
          <w:t>6.4.1.2.2.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ΠΕΡΙΓΡΑΦΗ ΠΕΡΙΕΧΟΜΕΝΩΝ ΕΓΓΡΑΦΩΝ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_Toc89441818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108</w:t>
        </w:r>
        <w:r w:rsidR="002E4EEF" w:rsidRPr="002E4EEF">
          <w:rPr>
            <w:rFonts w:ascii="Tahoma" w:hAnsi="Tahoma" w:cs="Tahoma"/>
            <w:noProof/>
            <w:webHidden/>
            <w:sz w:val="22"/>
            <w:szCs w:val="22"/>
          </w:rPr>
          <w:fldChar w:fldCharType="end"/>
        </w:r>
      </w:hyperlink>
    </w:p>
    <w:p w14:paraId="1D1289E0" w14:textId="395AE42D" w:rsidR="002E4EEF" w:rsidRPr="002E4EEF" w:rsidRDefault="00162752">
      <w:pPr>
        <w:pStyle w:val="40"/>
        <w:tabs>
          <w:tab w:val="left" w:pos="1760"/>
          <w:tab w:val="right" w:leader="dot" w:pos="9628"/>
        </w:tabs>
        <w:rPr>
          <w:rFonts w:ascii="Tahoma" w:eastAsiaTheme="minorEastAsia" w:hAnsi="Tahoma" w:cs="Tahoma"/>
          <w:noProof/>
          <w:sz w:val="22"/>
          <w:szCs w:val="22"/>
          <w:lang w:val="en-US" w:eastAsia="en-US"/>
        </w:rPr>
      </w:pPr>
      <w:hyperlink w:anchor="_Toc89441819" w:history="1">
        <w:r w:rsidR="002E4EEF" w:rsidRPr="002E4EEF">
          <w:rPr>
            <w:rStyle w:val="-"/>
            <w:rFonts w:ascii="Tahoma" w:hAnsi="Tahoma" w:cs="Tahoma"/>
            <w:noProof/>
            <w:sz w:val="22"/>
            <w:szCs w:val="22"/>
            <w:lang w:val="el-GR"/>
          </w:rPr>
          <w:t>6.4.1.2.3.</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ΓΕΝΙΚΕΣ ΠΑΡΑΤΗΡΗΣΕΙΣ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_Toc89441819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110</w:t>
        </w:r>
        <w:r w:rsidR="002E4EEF" w:rsidRPr="002E4EEF">
          <w:rPr>
            <w:rFonts w:ascii="Tahoma" w:hAnsi="Tahoma" w:cs="Tahoma"/>
            <w:noProof/>
            <w:webHidden/>
            <w:sz w:val="22"/>
            <w:szCs w:val="22"/>
          </w:rPr>
          <w:fldChar w:fldCharType="end"/>
        </w:r>
      </w:hyperlink>
    </w:p>
    <w:p w14:paraId="6B4006A0" w14:textId="19C38FFB"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820" w:history="1">
        <w:r w:rsidR="002E4EEF" w:rsidRPr="002E4EEF">
          <w:rPr>
            <w:rStyle w:val="-"/>
            <w:rFonts w:ascii="Tahoma" w:hAnsi="Tahoma" w:cs="Tahoma"/>
            <w:noProof/>
            <w:sz w:val="22"/>
            <w:szCs w:val="22"/>
            <w:lang w:val="el-GR"/>
          </w:rPr>
          <w:t>6.4.1.3.</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Απαιτήσεις διασφάλισης ποιότητας σάρωσης – Τεχνικές απαιτήσεις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_Toc89441820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111</w:t>
        </w:r>
        <w:r w:rsidR="002E4EEF" w:rsidRPr="002E4EEF">
          <w:rPr>
            <w:rFonts w:ascii="Tahoma" w:hAnsi="Tahoma" w:cs="Tahoma"/>
            <w:noProof/>
            <w:webHidden/>
            <w:sz w:val="22"/>
            <w:szCs w:val="22"/>
          </w:rPr>
          <w:fldChar w:fldCharType="end"/>
        </w:r>
      </w:hyperlink>
    </w:p>
    <w:p w14:paraId="124B276E" w14:textId="42D86022"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821" w:history="1">
        <w:r w:rsidR="002E4EEF" w:rsidRPr="002E4EEF">
          <w:rPr>
            <w:rStyle w:val="-"/>
            <w:rFonts w:ascii="Tahoma" w:hAnsi="Tahoma" w:cs="Tahoma"/>
            <w:noProof/>
            <w:sz w:val="22"/>
            <w:szCs w:val="22"/>
            <w:lang w:val="el-GR"/>
          </w:rPr>
          <w:t>6.4.1.4.</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Ποιοτικός και ποσοτικός έλεγχος παραγόμενων προϊόντων σάρωσης Αναδόχου</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_Toc89441821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113</w:t>
        </w:r>
        <w:r w:rsidR="002E4EEF" w:rsidRPr="002E4EEF">
          <w:rPr>
            <w:rFonts w:ascii="Tahoma" w:hAnsi="Tahoma" w:cs="Tahoma"/>
            <w:noProof/>
            <w:webHidden/>
            <w:sz w:val="22"/>
            <w:szCs w:val="22"/>
          </w:rPr>
          <w:fldChar w:fldCharType="end"/>
        </w:r>
      </w:hyperlink>
    </w:p>
    <w:p w14:paraId="683471D0" w14:textId="74120170"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822" w:history="1">
        <w:r w:rsidR="002E4EEF" w:rsidRPr="002E4EEF">
          <w:rPr>
            <w:rStyle w:val="-"/>
            <w:rFonts w:ascii="Tahoma" w:hAnsi="Tahoma" w:cs="Tahoma"/>
            <w:noProof/>
            <w:sz w:val="22"/>
            <w:szCs w:val="22"/>
            <w:lang w:val="el-GR"/>
          </w:rPr>
          <w:t>6.4.1.5.</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Δειγματοληπτικός Έλεγχος παραγόμενων προϊόντων σάρωσης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_Toc89441822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114</w:t>
        </w:r>
        <w:r w:rsidR="002E4EEF" w:rsidRPr="002E4EEF">
          <w:rPr>
            <w:rFonts w:ascii="Tahoma" w:hAnsi="Tahoma" w:cs="Tahoma"/>
            <w:noProof/>
            <w:webHidden/>
            <w:sz w:val="22"/>
            <w:szCs w:val="22"/>
          </w:rPr>
          <w:fldChar w:fldCharType="end"/>
        </w:r>
      </w:hyperlink>
    </w:p>
    <w:p w14:paraId="3EFF2403" w14:textId="0A34DFAA"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823" w:history="1">
        <w:r w:rsidR="002E4EEF" w:rsidRPr="002E4EEF">
          <w:rPr>
            <w:rStyle w:val="-"/>
            <w:rFonts w:ascii="Tahoma" w:hAnsi="Tahoma" w:cs="Tahoma"/>
            <w:noProof/>
            <w:sz w:val="22"/>
            <w:szCs w:val="22"/>
            <w:lang w:val="el-GR"/>
          </w:rPr>
          <w:t>6.4.1.6.</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Απαιτήσεις για την ασφάλεια των δεδομένων κατά την σάρωση</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_Toc89441823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114</w:t>
        </w:r>
        <w:r w:rsidR="002E4EEF" w:rsidRPr="002E4EEF">
          <w:rPr>
            <w:rFonts w:ascii="Tahoma" w:hAnsi="Tahoma" w:cs="Tahoma"/>
            <w:noProof/>
            <w:webHidden/>
            <w:sz w:val="22"/>
            <w:szCs w:val="22"/>
          </w:rPr>
          <w:fldChar w:fldCharType="end"/>
        </w:r>
      </w:hyperlink>
    </w:p>
    <w:p w14:paraId="5D154CB2" w14:textId="11942AC8"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824" w:history="1">
        <w:r w:rsidR="002E4EEF" w:rsidRPr="002E4EEF">
          <w:rPr>
            <w:rStyle w:val="-"/>
            <w:rFonts w:ascii="Tahoma" w:hAnsi="Tahoma" w:cs="Tahoma"/>
            <w:noProof/>
            <w:sz w:val="22"/>
            <w:szCs w:val="22"/>
            <w:lang w:val="el-GR"/>
          </w:rPr>
          <w:t>6.4.1.7.</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Παραγόμενα προϊόντα σάρωσης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_Toc89441824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116</w:t>
        </w:r>
        <w:r w:rsidR="002E4EEF" w:rsidRPr="002E4EEF">
          <w:rPr>
            <w:rFonts w:ascii="Tahoma" w:hAnsi="Tahoma" w:cs="Tahoma"/>
            <w:noProof/>
            <w:webHidden/>
            <w:sz w:val="22"/>
            <w:szCs w:val="22"/>
          </w:rPr>
          <w:fldChar w:fldCharType="end"/>
        </w:r>
      </w:hyperlink>
    </w:p>
    <w:p w14:paraId="152C3F0E" w14:textId="544C2D37"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825" w:history="1">
        <w:r w:rsidR="002E4EEF" w:rsidRPr="002E4EEF">
          <w:rPr>
            <w:rStyle w:val="-"/>
            <w:rFonts w:ascii="Tahoma" w:hAnsi="Tahoma" w:cs="Tahoma"/>
            <w:noProof/>
            <w:sz w:val="22"/>
            <w:szCs w:val="22"/>
            <w:lang w:val="el-GR"/>
          </w:rPr>
          <w:t>6.4.1.8.</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Τεκμηρίωση σαρωμένων εγγράφων Δανείων – Μεταδεδομένα σάρωσης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_Toc89441825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116</w:t>
        </w:r>
        <w:r w:rsidR="002E4EEF" w:rsidRPr="002E4EEF">
          <w:rPr>
            <w:rFonts w:ascii="Tahoma" w:hAnsi="Tahoma" w:cs="Tahoma"/>
            <w:noProof/>
            <w:webHidden/>
            <w:sz w:val="22"/>
            <w:szCs w:val="22"/>
          </w:rPr>
          <w:fldChar w:fldCharType="end"/>
        </w:r>
      </w:hyperlink>
    </w:p>
    <w:p w14:paraId="5D7BAF43" w14:textId="12F77D96"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826" w:history="1">
        <w:r w:rsidR="002E4EEF" w:rsidRPr="002E4EEF">
          <w:rPr>
            <w:rStyle w:val="-"/>
            <w:rFonts w:ascii="Tahoma" w:hAnsi="Tahoma" w:cs="Tahoma"/>
            <w:noProof/>
            <w:sz w:val="22"/>
            <w:szCs w:val="22"/>
            <w:lang w:val="el-GR"/>
          </w:rPr>
          <w:t>6.4.1.9.</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Κωδικοποίηση ονομασίας παραγόμενου υλικού σάρωσης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_Toc89441826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117</w:t>
        </w:r>
        <w:r w:rsidR="002E4EEF" w:rsidRPr="002E4EEF">
          <w:rPr>
            <w:rFonts w:ascii="Tahoma" w:hAnsi="Tahoma" w:cs="Tahoma"/>
            <w:noProof/>
            <w:webHidden/>
            <w:sz w:val="22"/>
            <w:szCs w:val="22"/>
          </w:rPr>
          <w:fldChar w:fldCharType="end"/>
        </w:r>
      </w:hyperlink>
    </w:p>
    <w:p w14:paraId="6CFF7980" w14:textId="0E3BBA07" w:rsidR="002E4EEF" w:rsidRPr="002E4EEF" w:rsidRDefault="00162752">
      <w:pPr>
        <w:pStyle w:val="40"/>
        <w:tabs>
          <w:tab w:val="left" w:pos="1540"/>
          <w:tab w:val="right" w:leader="dot" w:pos="9628"/>
        </w:tabs>
        <w:rPr>
          <w:rFonts w:ascii="Tahoma" w:eastAsiaTheme="minorEastAsia" w:hAnsi="Tahoma" w:cs="Tahoma"/>
          <w:noProof/>
          <w:sz w:val="22"/>
          <w:szCs w:val="22"/>
          <w:lang w:val="en-US" w:eastAsia="en-US"/>
        </w:rPr>
      </w:pPr>
      <w:hyperlink w:anchor="_Toc89441827" w:history="1">
        <w:r w:rsidR="002E4EEF" w:rsidRPr="002E4EEF">
          <w:rPr>
            <w:rStyle w:val="-"/>
            <w:rFonts w:ascii="Tahoma" w:hAnsi="Tahoma" w:cs="Tahoma"/>
            <w:noProof/>
            <w:sz w:val="22"/>
            <w:szCs w:val="22"/>
            <w:lang w:val="el-GR"/>
          </w:rPr>
          <w:t>6.4.1.10.</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Διαδικασία παράδοσης παραλαβής παραγόμενου υλικού σάρωσης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_Toc89441827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118</w:t>
        </w:r>
        <w:r w:rsidR="002E4EEF" w:rsidRPr="002E4EEF">
          <w:rPr>
            <w:rFonts w:ascii="Tahoma" w:hAnsi="Tahoma" w:cs="Tahoma"/>
            <w:noProof/>
            <w:webHidden/>
            <w:sz w:val="22"/>
            <w:szCs w:val="22"/>
          </w:rPr>
          <w:fldChar w:fldCharType="end"/>
        </w:r>
      </w:hyperlink>
    </w:p>
    <w:p w14:paraId="1FE50D60" w14:textId="05EE4E0B"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28" w:history="1">
        <w:r w:rsidR="002E4EEF" w:rsidRPr="002E4EEF">
          <w:rPr>
            <w:rStyle w:val="-"/>
            <w:rFonts w:ascii="Tahoma" w:hAnsi="Tahoma" w:cs="Tahoma"/>
            <w:noProof/>
            <w:sz w:val="22"/>
            <w:szCs w:val="22"/>
            <w:lang w:val="el-GR"/>
          </w:rPr>
          <w:t>6.5.</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Υπηρεσίες Καταχώρησης Δεδομένων - Μετάπτωσης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_Toc89441828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120</w:t>
        </w:r>
        <w:r w:rsidR="002E4EEF" w:rsidRPr="002E4EEF">
          <w:rPr>
            <w:rFonts w:ascii="Tahoma" w:hAnsi="Tahoma" w:cs="Tahoma"/>
            <w:noProof/>
            <w:webHidden/>
            <w:sz w:val="22"/>
            <w:szCs w:val="22"/>
          </w:rPr>
          <w:fldChar w:fldCharType="end"/>
        </w:r>
      </w:hyperlink>
    </w:p>
    <w:p w14:paraId="313EE8AD" w14:textId="592E52C9"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29" w:history="1">
        <w:r w:rsidR="002E4EEF" w:rsidRPr="002E4EEF">
          <w:rPr>
            <w:rStyle w:val="-"/>
            <w:rFonts w:ascii="Tahoma" w:hAnsi="Tahoma" w:cs="Tahoma"/>
            <w:noProof/>
            <w:sz w:val="22"/>
            <w:szCs w:val="22"/>
            <w:lang w:val="el-GR"/>
          </w:rPr>
          <w:t>6.5.1.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Απαιτήσεις καταχώρησης δεδομένων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_Toc89441829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121</w:t>
        </w:r>
        <w:r w:rsidR="002E4EEF" w:rsidRPr="002E4EEF">
          <w:rPr>
            <w:rFonts w:ascii="Tahoma" w:hAnsi="Tahoma" w:cs="Tahoma"/>
            <w:noProof/>
            <w:webHidden/>
            <w:sz w:val="22"/>
            <w:szCs w:val="22"/>
          </w:rPr>
          <w:fldChar w:fldCharType="end"/>
        </w:r>
      </w:hyperlink>
    </w:p>
    <w:p w14:paraId="557115A7" w14:textId="4100BDE7"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30" w:history="1">
        <w:r w:rsidR="002E4EEF" w:rsidRPr="002E4EEF">
          <w:rPr>
            <w:rStyle w:val="-"/>
            <w:rFonts w:ascii="Tahoma" w:hAnsi="Tahoma" w:cs="Tahoma"/>
            <w:noProof/>
            <w:sz w:val="22"/>
            <w:szCs w:val="22"/>
            <w:lang w:val="el-GR"/>
          </w:rPr>
          <w:t>6.5.2.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Ποσότητα και είδος υλικού που θα καταχωρηθεί</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_Toc89441830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122</w:t>
        </w:r>
        <w:r w:rsidR="002E4EEF" w:rsidRPr="002E4EEF">
          <w:rPr>
            <w:rFonts w:ascii="Tahoma" w:hAnsi="Tahoma" w:cs="Tahoma"/>
            <w:noProof/>
            <w:webHidden/>
            <w:sz w:val="22"/>
            <w:szCs w:val="22"/>
          </w:rPr>
          <w:fldChar w:fldCharType="end"/>
        </w:r>
      </w:hyperlink>
    </w:p>
    <w:p w14:paraId="6E589B94" w14:textId="20B0B2D2"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31" w:history="1">
        <w:r w:rsidR="002E4EEF" w:rsidRPr="002E4EEF">
          <w:rPr>
            <w:rStyle w:val="-"/>
            <w:rFonts w:ascii="Tahoma" w:hAnsi="Tahoma" w:cs="Tahoma"/>
            <w:noProof/>
            <w:sz w:val="22"/>
            <w:szCs w:val="22"/>
            <w:lang w:val="el-GR"/>
          </w:rPr>
          <w:t>6.5.3.</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Απαιτήσεις διασφάλισης ποιότητας καταχωρήσεων – Μεθοδολογία καταχώρησης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_Toc89441831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134</w:t>
        </w:r>
        <w:r w:rsidR="002E4EEF" w:rsidRPr="002E4EEF">
          <w:rPr>
            <w:rFonts w:ascii="Tahoma" w:hAnsi="Tahoma" w:cs="Tahoma"/>
            <w:noProof/>
            <w:webHidden/>
            <w:sz w:val="22"/>
            <w:szCs w:val="22"/>
          </w:rPr>
          <w:fldChar w:fldCharType="end"/>
        </w:r>
      </w:hyperlink>
    </w:p>
    <w:p w14:paraId="58557CE4" w14:textId="78276A8F"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32" w:history="1">
        <w:r w:rsidR="002E4EEF" w:rsidRPr="002E4EEF">
          <w:rPr>
            <w:rStyle w:val="-"/>
            <w:rFonts w:ascii="Tahoma" w:hAnsi="Tahoma" w:cs="Tahoma"/>
            <w:noProof/>
            <w:sz w:val="22"/>
            <w:szCs w:val="22"/>
            <w:lang w:val="el-GR"/>
          </w:rPr>
          <w:t>6.5.4.</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Δειγματοληπτικός Έλεγχος Καταχωρημένων Στοιχείων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_Toc89441832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135</w:t>
        </w:r>
        <w:r w:rsidR="002E4EEF" w:rsidRPr="002E4EEF">
          <w:rPr>
            <w:rFonts w:ascii="Tahoma" w:hAnsi="Tahoma" w:cs="Tahoma"/>
            <w:noProof/>
            <w:webHidden/>
            <w:sz w:val="22"/>
            <w:szCs w:val="22"/>
          </w:rPr>
          <w:fldChar w:fldCharType="end"/>
        </w:r>
      </w:hyperlink>
    </w:p>
    <w:p w14:paraId="62A5280B" w14:textId="1545C626"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33" w:history="1">
        <w:r w:rsidR="002E4EEF" w:rsidRPr="002E4EEF">
          <w:rPr>
            <w:rStyle w:val="-"/>
            <w:rFonts w:ascii="Tahoma" w:hAnsi="Tahoma" w:cs="Tahoma"/>
            <w:noProof/>
            <w:sz w:val="22"/>
            <w:szCs w:val="22"/>
            <w:lang w:val="el-GR"/>
          </w:rPr>
          <w:t>6.5.5.</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Διαδικασία διαχείρισης μη αναγνώσιμου υλικού</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_Toc89441833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136</w:t>
        </w:r>
        <w:r w:rsidR="002E4EEF" w:rsidRPr="002E4EEF">
          <w:rPr>
            <w:rFonts w:ascii="Tahoma" w:hAnsi="Tahoma" w:cs="Tahoma"/>
            <w:noProof/>
            <w:webHidden/>
            <w:sz w:val="22"/>
            <w:szCs w:val="22"/>
          </w:rPr>
          <w:fldChar w:fldCharType="end"/>
        </w:r>
      </w:hyperlink>
    </w:p>
    <w:p w14:paraId="74FE1971" w14:textId="1C33A8E9"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34" w:history="1">
        <w:r w:rsidR="002E4EEF" w:rsidRPr="002E4EEF">
          <w:rPr>
            <w:rStyle w:val="-"/>
            <w:rFonts w:ascii="Tahoma" w:hAnsi="Tahoma" w:cs="Tahoma"/>
            <w:noProof/>
            <w:sz w:val="22"/>
            <w:szCs w:val="22"/>
            <w:lang w:val="el-GR"/>
          </w:rPr>
          <w:t>6.5.6.</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Προδιαγραφές Κέντρου Καταχώρησης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_Toc89441834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137</w:t>
        </w:r>
        <w:r w:rsidR="002E4EEF" w:rsidRPr="002E4EEF">
          <w:rPr>
            <w:rFonts w:ascii="Tahoma" w:hAnsi="Tahoma" w:cs="Tahoma"/>
            <w:noProof/>
            <w:webHidden/>
            <w:sz w:val="22"/>
            <w:szCs w:val="22"/>
          </w:rPr>
          <w:fldChar w:fldCharType="end"/>
        </w:r>
      </w:hyperlink>
    </w:p>
    <w:p w14:paraId="5322F006" w14:textId="2C9F627A"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35" w:history="1">
        <w:r w:rsidR="002E4EEF" w:rsidRPr="002E4EEF">
          <w:rPr>
            <w:rStyle w:val="-"/>
            <w:rFonts w:ascii="Tahoma" w:hAnsi="Tahoma" w:cs="Tahoma"/>
            <w:noProof/>
            <w:sz w:val="22"/>
            <w:szCs w:val="22"/>
            <w:lang w:val="el-GR"/>
          </w:rPr>
          <w:t>6.5.7.</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Απαιτήσεις για την ασφάλεια των δεδομένων κατά την καταχώρηση</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_Toc89441835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138</w:t>
        </w:r>
        <w:r w:rsidR="002E4EEF" w:rsidRPr="002E4EEF">
          <w:rPr>
            <w:rFonts w:ascii="Tahoma" w:hAnsi="Tahoma" w:cs="Tahoma"/>
            <w:noProof/>
            <w:webHidden/>
            <w:sz w:val="22"/>
            <w:szCs w:val="22"/>
          </w:rPr>
          <w:fldChar w:fldCharType="end"/>
        </w:r>
      </w:hyperlink>
    </w:p>
    <w:p w14:paraId="7E5EE646" w14:textId="669EA60E"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36" w:history="1">
        <w:r w:rsidR="002E4EEF" w:rsidRPr="002E4EEF">
          <w:rPr>
            <w:rStyle w:val="-"/>
            <w:rFonts w:ascii="Tahoma" w:hAnsi="Tahoma" w:cs="Tahoma"/>
            <w:noProof/>
            <w:sz w:val="22"/>
            <w:szCs w:val="22"/>
            <w:lang w:val="el-GR"/>
          </w:rPr>
          <w:t>6.5.8.</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Παραγόμενα προϊόντα καταχώρισης Δανείων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_Toc89441836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138</w:t>
        </w:r>
        <w:r w:rsidR="002E4EEF" w:rsidRPr="002E4EEF">
          <w:rPr>
            <w:rFonts w:ascii="Tahoma" w:hAnsi="Tahoma" w:cs="Tahoma"/>
            <w:noProof/>
            <w:webHidden/>
            <w:sz w:val="22"/>
            <w:szCs w:val="22"/>
          </w:rPr>
          <w:fldChar w:fldCharType="end"/>
        </w:r>
      </w:hyperlink>
    </w:p>
    <w:p w14:paraId="19B5124E" w14:textId="39C75ACC"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37" w:history="1">
        <w:r w:rsidR="002E4EEF" w:rsidRPr="002E4EEF">
          <w:rPr>
            <w:rStyle w:val="-"/>
            <w:rFonts w:ascii="Tahoma" w:hAnsi="Tahoma" w:cs="Tahoma"/>
            <w:noProof/>
            <w:sz w:val="22"/>
            <w:szCs w:val="22"/>
            <w:lang w:val="el-GR"/>
          </w:rPr>
          <w:t>6.5.9.</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Απαιτήσεις Μετάπτωσης Υλικού Ψηφιοποίησης και Εισαγωγής Δεδομένων / Μεταδεδομένων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_Toc89441837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138</w:t>
        </w:r>
        <w:r w:rsidR="002E4EEF" w:rsidRPr="002E4EEF">
          <w:rPr>
            <w:rFonts w:ascii="Tahoma" w:hAnsi="Tahoma" w:cs="Tahoma"/>
            <w:noProof/>
            <w:webHidden/>
            <w:sz w:val="22"/>
            <w:szCs w:val="22"/>
          </w:rPr>
          <w:fldChar w:fldCharType="end"/>
        </w:r>
      </w:hyperlink>
    </w:p>
    <w:p w14:paraId="528BEC03" w14:textId="1CDC446F"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38" w:history="1">
        <w:r w:rsidR="002E4EEF" w:rsidRPr="002E4EEF">
          <w:rPr>
            <w:rStyle w:val="-"/>
            <w:rFonts w:ascii="Tahoma" w:hAnsi="Tahoma" w:cs="Tahoma"/>
            <w:noProof/>
            <w:sz w:val="22"/>
            <w:szCs w:val="22"/>
            <w:lang w:val="el-GR"/>
          </w:rPr>
          <w:t>6.6.</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Υπηρεσίες Μετάπτωσης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_Toc89441838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138</w:t>
        </w:r>
        <w:r w:rsidR="002E4EEF" w:rsidRPr="002E4EEF">
          <w:rPr>
            <w:rFonts w:ascii="Tahoma" w:hAnsi="Tahoma" w:cs="Tahoma"/>
            <w:noProof/>
            <w:webHidden/>
            <w:sz w:val="22"/>
            <w:szCs w:val="22"/>
          </w:rPr>
          <w:fldChar w:fldCharType="end"/>
        </w:r>
      </w:hyperlink>
    </w:p>
    <w:p w14:paraId="5CEA1956" w14:textId="55CCEA28"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39" w:history="1">
        <w:r w:rsidR="002E4EEF" w:rsidRPr="002E4EEF">
          <w:rPr>
            <w:rStyle w:val="-"/>
            <w:rFonts w:ascii="Tahoma" w:hAnsi="Tahoma" w:cs="Tahoma"/>
            <w:noProof/>
            <w:sz w:val="22"/>
            <w:szCs w:val="22"/>
            <w:lang w:val="el-GR"/>
          </w:rPr>
          <w:t>6.7.</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Υπηρεσίες Εκπαίδευσης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_Toc89441839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139</w:t>
        </w:r>
        <w:r w:rsidR="002E4EEF" w:rsidRPr="002E4EEF">
          <w:rPr>
            <w:rFonts w:ascii="Tahoma" w:hAnsi="Tahoma" w:cs="Tahoma"/>
            <w:noProof/>
            <w:webHidden/>
            <w:sz w:val="22"/>
            <w:szCs w:val="22"/>
          </w:rPr>
          <w:fldChar w:fldCharType="end"/>
        </w:r>
      </w:hyperlink>
    </w:p>
    <w:p w14:paraId="1BDAE7D0" w14:textId="7B302E98"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40" w:history="1">
        <w:r w:rsidR="002E4EEF" w:rsidRPr="002E4EEF">
          <w:rPr>
            <w:rStyle w:val="-"/>
            <w:rFonts w:ascii="Tahoma" w:hAnsi="Tahoma" w:cs="Tahoma"/>
            <w:noProof/>
            <w:sz w:val="22"/>
            <w:szCs w:val="22"/>
            <w:lang w:val="el-GR"/>
          </w:rPr>
          <w:t>6.8.</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Υπηρεσίες Πιλοτικής Λειτουργίας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_Toc89441840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140</w:t>
        </w:r>
        <w:r w:rsidR="002E4EEF" w:rsidRPr="002E4EEF">
          <w:rPr>
            <w:rFonts w:ascii="Tahoma" w:hAnsi="Tahoma" w:cs="Tahoma"/>
            <w:noProof/>
            <w:webHidden/>
            <w:sz w:val="22"/>
            <w:szCs w:val="22"/>
          </w:rPr>
          <w:fldChar w:fldCharType="end"/>
        </w:r>
      </w:hyperlink>
    </w:p>
    <w:p w14:paraId="37FBDBCC" w14:textId="5FDE531B"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41" w:history="1">
        <w:r w:rsidR="002E4EEF" w:rsidRPr="002E4EEF">
          <w:rPr>
            <w:rStyle w:val="-"/>
            <w:rFonts w:ascii="Tahoma" w:hAnsi="Tahoma" w:cs="Tahoma"/>
            <w:noProof/>
            <w:sz w:val="22"/>
            <w:szCs w:val="22"/>
            <w:lang w:val="el-GR"/>
          </w:rPr>
          <w:t>6.9.</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Υπηρεσίες Δοκιμαστικής Λειτουργίας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_Toc89441841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141</w:t>
        </w:r>
        <w:r w:rsidR="002E4EEF" w:rsidRPr="002E4EEF">
          <w:rPr>
            <w:rFonts w:ascii="Tahoma" w:hAnsi="Tahoma" w:cs="Tahoma"/>
            <w:noProof/>
            <w:webHidden/>
            <w:sz w:val="22"/>
            <w:szCs w:val="22"/>
          </w:rPr>
          <w:fldChar w:fldCharType="end"/>
        </w:r>
      </w:hyperlink>
    </w:p>
    <w:p w14:paraId="542BF4A7" w14:textId="4A02EF20"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42" w:history="1">
        <w:r w:rsidR="002E4EEF" w:rsidRPr="002E4EEF">
          <w:rPr>
            <w:rStyle w:val="-"/>
            <w:rFonts w:ascii="Tahoma" w:hAnsi="Tahoma" w:cs="Tahoma"/>
            <w:noProof/>
            <w:sz w:val="22"/>
            <w:szCs w:val="22"/>
            <w:lang w:val="el-GR"/>
          </w:rPr>
          <w:t>6.10.</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Υπηρεσίες Εγγύησης και Συντήρησης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_Toc89441842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141</w:t>
        </w:r>
        <w:r w:rsidR="002E4EEF" w:rsidRPr="002E4EEF">
          <w:rPr>
            <w:rFonts w:ascii="Tahoma" w:hAnsi="Tahoma" w:cs="Tahoma"/>
            <w:noProof/>
            <w:webHidden/>
            <w:sz w:val="22"/>
            <w:szCs w:val="22"/>
          </w:rPr>
          <w:fldChar w:fldCharType="end"/>
        </w:r>
      </w:hyperlink>
    </w:p>
    <w:p w14:paraId="355598D0" w14:textId="247BD949"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43" w:history="1">
        <w:r w:rsidR="002E4EEF" w:rsidRPr="002E4EEF">
          <w:rPr>
            <w:rStyle w:val="-"/>
            <w:rFonts w:ascii="Tahoma" w:hAnsi="Tahoma" w:cs="Tahoma"/>
            <w:noProof/>
            <w:sz w:val="22"/>
            <w:szCs w:val="22"/>
            <w:lang w:val="el-GR"/>
          </w:rPr>
          <w:t>6.11.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Υπηρεσίες Υποστήριξης ΟΠΣ ΤΑ</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_Toc89441843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143</w:t>
        </w:r>
        <w:r w:rsidR="002E4EEF" w:rsidRPr="002E4EEF">
          <w:rPr>
            <w:rFonts w:ascii="Tahoma" w:hAnsi="Tahoma" w:cs="Tahoma"/>
            <w:noProof/>
            <w:webHidden/>
            <w:sz w:val="22"/>
            <w:szCs w:val="22"/>
          </w:rPr>
          <w:fldChar w:fldCharType="end"/>
        </w:r>
      </w:hyperlink>
    </w:p>
    <w:p w14:paraId="2FD43DDA" w14:textId="75A3644C"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844" w:history="1">
        <w:r w:rsidR="002E4EEF" w:rsidRPr="002E4EEF">
          <w:rPr>
            <w:rStyle w:val="-"/>
            <w:rFonts w:ascii="Tahoma" w:hAnsi="Tahoma" w:cs="Tahoma"/>
            <w:i w:val="0"/>
            <w:iCs w:val="0"/>
            <w:noProof/>
            <w:sz w:val="22"/>
            <w:szCs w:val="22"/>
            <w:lang w:val="el-GR"/>
          </w:rPr>
          <w:t>7.</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Μεθοδολογία Υλοποίησης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_Toc89441844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144</w:t>
        </w:r>
        <w:r w:rsidR="002E4EEF" w:rsidRPr="002E4EEF">
          <w:rPr>
            <w:rFonts w:ascii="Tahoma" w:hAnsi="Tahoma" w:cs="Tahoma"/>
            <w:i w:val="0"/>
            <w:iCs w:val="0"/>
            <w:noProof/>
            <w:webHidden/>
            <w:sz w:val="22"/>
            <w:szCs w:val="22"/>
          </w:rPr>
          <w:fldChar w:fldCharType="end"/>
        </w:r>
      </w:hyperlink>
    </w:p>
    <w:p w14:paraId="7C55A94F" w14:textId="2CAC2EBE"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45" w:history="1">
        <w:r w:rsidR="002E4EEF" w:rsidRPr="002E4EEF">
          <w:rPr>
            <w:rStyle w:val="-"/>
            <w:rFonts w:ascii="Tahoma" w:hAnsi="Tahoma" w:cs="Tahoma"/>
            <w:noProof/>
            <w:sz w:val="22"/>
            <w:szCs w:val="22"/>
            <w:lang w:val="el-GR"/>
          </w:rPr>
          <w:t>7.1.</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Χρονοδιάγραμμα</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_Toc89441845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144</w:t>
        </w:r>
        <w:r w:rsidR="002E4EEF" w:rsidRPr="002E4EEF">
          <w:rPr>
            <w:rFonts w:ascii="Tahoma" w:hAnsi="Tahoma" w:cs="Tahoma"/>
            <w:noProof/>
            <w:webHidden/>
            <w:sz w:val="22"/>
            <w:szCs w:val="22"/>
          </w:rPr>
          <w:fldChar w:fldCharType="end"/>
        </w:r>
      </w:hyperlink>
    </w:p>
    <w:p w14:paraId="7D4D4916" w14:textId="1A07EB90"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46" w:history="1">
        <w:r w:rsidR="002E4EEF" w:rsidRPr="002E4EEF">
          <w:rPr>
            <w:rStyle w:val="-"/>
            <w:rFonts w:ascii="Tahoma" w:hAnsi="Tahoma" w:cs="Tahoma"/>
            <w:noProof/>
            <w:sz w:val="22"/>
            <w:szCs w:val="22"/>
            <w:lang w:val="el-GR"/>
          </w:rPr>
          <w:t>7.2.</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Φάσεις – Παραδοτέα</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_Toc89441846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145</w:t>
        </w:r>
        <w:r w:rsidR="002E4EEF" w:rsidRPr="002E4EEF">
          <w:rPr>
            <w:rFonts w:ascii="Tahoma" w:hAnsi="Tahoma" w:cs="Tahoma"/>
            <w:noProof/>
            <w:webHidden/>
            <w:sz w:val="22"/>
            <w:szCs w:val="22"/>
          </w:rPr>
          <w:fldChar w:fldCharType="end"/>
        </w:r>
      </w:hyperlink>
    </w:p>
    <w:p w14:paraId="18F9C7E8" w14:textId="2A020F04"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47" w:history="1">
        <w:r w:rsidR="002E4EEF" w:rsidRPr="002E4EEF">
          <w:rPr>
            <w:rStyle w:val="-"/>
            <w:rFonts w:ascii="Tahoma" w:hAnsi="Tahoma" w:cs="Tahoma"/>
            <w:noProof/>
            <w:sz w:val="22"/>
            <w:szCs w:val="22"/>
            <w:lang w:val="el-GR"/>
          </w:rPr>
          <w:t>7.3.</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Περίοδος Εγγύησης και Συντήρησης (ΠΕΣ)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_Toc89441847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157</w:t>
        </w:r>
        <w:r w:rsidR="002E4EEF" w:rsidRPr="002E4EEF">
          <w:rPr>
            <w:rFonts w:ascii="Tahoma" w:hAnsi="Tahoma" w:cs="Tahoma"/>
            <w:noProof/>
            <w:webHidden/>
            <w:sz w:val="22"/>
            <w:szCs w:val="22"/>
          </w:rPr>
          <w:fldChar w:fldCharType="end"/>
        </w:r>
      </w:hyperlink>
    </w:p>
    <w:p w14:paraId="4176CCF3" w14:textId="1B7C2DEF"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48" w:history="1">
        <w:r w:rsidR="002E4EEF" w:rsidRPr="002E4EEF">
          <w:rPr>
            <w:rStyle w:val="-"/>
            <w:rFonts w:ascii="Tahoma" w:hAnsi="Tahoma" w:cs="Tahoma"/>
            <w:noProof/>
            <w:sz w:val="22"/>
            <w:szCs w:val="22"/>
            <w:lang w:val="el-GR"/>
          </w:rPr>
          <w:t>7.4.</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Ομάδα Έργου/Σχήμα Διοίκησης Έργου</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_Toc89441848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162</w:t>
        </w:r>
        <w:r w:rsidR="002E4EEF" w:rsidRPr="002E4EEF">
          <w:rPr>
            <w:rFonts w:ascii="Tahoma" w:hAnsi="Tahoma" w:cs="Tahoma"/>
            <w:noProof/>
            <w:webHidden/>
            <w:sz w:val="22"/>
            <w:szCs w:val="22"/>
          </w:rPr>
          <w:fldChar w:fldCharType="end"/>
        </w:r>
      </w:hyperlink>
    </w:p>
    <w:p w14:paraId="05A14C90" w14:textId="08109638"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49" w:history="1">
        <w:r w:rsidR="002E4EEF" w:rsidRPr="002E4EEF">
          <w:rPr>
            <w:rStyle w:val="-"/>
            <w:rFonts w:ascii="Tahoma" w:hAnsi="Tahoma" w:cs="Tahoma"/>
            <w:noProof/>
            <w:sz w:val="22"/>
            <w:szCs w:val="22"/>
            <w:lang w:val="el-GR"/>
          </w:rPr>
          <w:t>7.5.</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Μεθοδολογία διοίκησης και διασφάλισης ποιότητας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_Toc89441849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162</w:t>
        </w:r>
        <w:r w:rsidR="002E4EEF" w:rsidRPr="002E4EEF">
          <w:rPr>
            <w:rFonts w:ascii="Tahoma" w:hAnsi="Tahoma" w:cs="Tahoma"/>
            <w:noProof/>
            <w:webHidden/>
            <w:sz w:val="22"/>
            <w:szCs w:val="22"/>
          </w:rPr>
          <w:fldChar w:fldCharType="end"/>
        </w:r>
      </w:hyperlink>
    </w:p>
    <w:p w14:paraId="1802F254" w14:textId="13732EE6" w:rsidR="002E4EEF" w:rsidRPr="002E4EEF" w:rsidRDefault="00162752">
      <w:pPr>
        <w:pStyle w:val="40"/>
        <w:tabs>
          <w:tab w:val="left" w:pos="1320"/>
          <w:tab w:val="right" w:leader="dot" w:pos="9628"/>
        </w:tabs>
        <w:rPr>
          <w:rFonts w:ascii="Tahoma" w:eastAsiaTheme="minorEastAsia" w:hAnsi="Tahoma" w:cs="Tahoma"/>
          <w:noProof/>
          <w:sz w:val="22"/>
          <w:szCs w:val="22"/>
          <w:lang w:val="en-US" w:eastAsia="en-US"/>
        </w:rPr>
      </w:pPr>
      <w:hyperlink w:anchor="_Toc89441850" w:history="1">
        <w:r w:rsidR="002E4EEF" w:rsidRPr="002E4EEF">
          <w:rPr>
            <w:rStyle w:val="-"/>
            <w:rFonts w:ascii="Tahoma" w:hAnsi="Tahoma" w:cs="Tahoma"/>
            <w:noProof/>
            <w:sz w:val="22"/>
            <w:szCs w:val="22"/>
            <w:lang w:val="el-GR"/>
          </w:rPr>
          <w:t>7.6.</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Τόπος υλοποίησης/ παροχής των υπηρεσιών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_Toc89441850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163</w:t>
        </w:r>
        <w:r w:rsidR="002E4EEF" w:rsidRPr="002E4EEF">
          <w:rPr>
            <w:rFonts w:ascii="Tahoma" w:hAnsi="Tahoma" w:cs="Tahoma"/>
            <w:noProof/>
            <w:webHidden/>
            <w:sz w:val="22"/>
            <w:szCs w:val="22"/>
          </w:rPr>
          <w:fldChar w:fldCharType="end"/>
        </w:r>
      </w:hyperlink>
    </w:p>
    <w:p w14:paraId="441734F7" w14:textId="1FE01493" w:rsidR="002E4EEF" w:rsidRPr="002E4EEF" w:rsidRDefault="00162752">
      <w:pPr>
        <w:pStyle w:val="28"/>
        <w:tabs>
          <w:tab w:val="right" w:leader="dot" w:pos="9628"/>
        </w:tabs>
        <w:rPr>
          <w:rFonts w:ascii="Tahoma" w:eastAsiaTheme="minorEastAsia" w:hAnsi="Tahoma" w:cs="Tahoma"/>
          <w:smallCaps w:val="0"/>
          <w:noProof/>
          <w:sz w:val="22"/>
          <w:szCs w:val="22"/>
          <w:lang w:val="en-US" w:eastAsia="en-US"/>
        </w:rPr>
      </w:pPr>
      <w:hyperlink w:anchor="_Toc89441851" w:history="1">
        <w:r w:rsidR="002E4EEF" w:rsidRPr="002E4EEF">
          <w:rPr>
            <w:rStyle w:val="-"/>
            <w:rFonts w:ascii="Tahoma" w:hAnsi="Tahoma" w:cs="Tahoma"/>
            <w:noProof/>
            <w:sz w:val="22"/>
            <w:szCs w:val="22"/>
            <w:lang w:val="el-GR"/>
          </w:rPr>
          <w:t>ΠΑΡΑΡΤΗΜΑ ΙΙ – Πίνακες Συμμόρφωσης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_Toc89441851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164</w:t>
        </w:r>
        <w:r w:rsidR="002E4EEF" w:rsidRPr="002E4EEF">
          <w:rPr>
            <w:rFonts w:ascii="Tahoma" w:hAnsi="Tahoma" w:cs="Tahoma"/>
            <w:noProof/>
            <w:webHidden/>
            <w:sz w:val="22"/>
            <w:szCs w:val="22"/>
          </w:rPr>
          <w:fldChar w:fldCharType="end"/>
        </w:r>
      </w:hyperlink>
    </w:p>
    <w:p w14:paraId="4957C744" w14:textId="0396E753" w:rsidR="002E4EEF" w:rsidRPr="002E4EEF" w:rsidRDefault="00162752">
      <w:pPr>
        <w:pStyle w:val="40"/>
        <w:tabs>
          <w:tab w:val="left" w:pos="1100"/>
          <w:tab w:val="right" w:leader="dot" w:pos="9628"/>
        </w:tabs>
        <w:rPr>
          <w:rFonts w:ascii="Tahoma" w:eastAsiaTheme="minorEastAsia" w:hAnsi="Tahoma" w:cs="Tahoma"/>
          <w:noProof/>
          <w:sz w:val="22"/>
          <w:szCs w:val="22"/>
          <w:lang w:val="en-US" w:eastAsia="en-US"/>
        </w:rPr>
      </w:pPr>
      <w:hyperlink w:anchor="_Toc89441852" w:history="1">
        <w:r w:rsidR="002E4EEF" w:rsidRPr="002E4EEF">
          <w:rPr>
            <w:rStyle w:val="-"/>
            <w:rFonts w:ascii="Tahoma" w:hAnsi="Tahoma" w:cs="Tahoma"/>
            <w:noProof/>
            <w:sz w:val="22"/>
            <w:szCs w:val="22"/>
            <w:lang w:val="el-GR"/>
          </w:rPr>
          <w:t>A.</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ΠΡΟΔΙΑΓΡΑΦΕΣ ΣΥΣΤΗΜΑΤΟΣ, ΨΗΦΙΟΠΟΙΗΣΗΣ ΕΓΓΡΑΦΩΝ, ΜΕΤΑΔΕΔΟΜΕΝΩΝ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_Toc89441852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164</w:t>
        </w:r>
        <w:r w:rsidR="002E4EEF" w:rsidRPr="002E4EEF">
          <w:rPr>
            <w:rFonts w:ascii="Tahoma" w:hAnsi="Tahoma" w:cs="Tahoma"/>
            <w:noProof/>
            <w:webHidden/>
            <w:sz w:val="22"/>
            <w:szCs w:val="22"/>
          </w:rPr>
          <w:fldChar w:fldCharType="end"/>
        </w:r>
      </w:hyperlink>
    </w:p>
    <w:p w14:paraId="478445E2" w14:textId="3FB31CDA" w:rsidR="002E4EEF" w:rsidRPr="002E4EEF" w:rsidRDefault="00162752">
      <w:pPr>
        <w:pStyle w:val="40"/>
        <w:tabs>
          <w:tab w:val="left" w:pos="1100"/>
          <w:tab w:val="right" w:leader="dot" w:pos="9628"/>
        </w:tabs>
        <w:rPr>
          <w:rFonts w:ascii="Tahoma" w:eastAsiaTheme="minorEastAsia" w:hAnsi="Tahoma" w:cs="Tahoma"/>
          <w:noProof/>
          <w:sz w:val="22"/>
          <w:szCs w:val="22"/>
          <w:lang w:val="en-US" w:eastAsia="en-US"/>
        </w:rPr>
      </w:pPr>
      <w:hyperlink w:anchor="_Toc89441853" w:history="1">
        <w:r w:rsidR="002E4EEF" w:rsidRPr="002E4EEF">
          <w:rPr>
            <w:rStyle w:val="-"/>
            <w:rFonts w:ascii="Tahoma" w:hAnsi="Tahoma" w:cs="Tahoma"/>
            <w:noProof/>
            <w:sz w:val="22"/>
            <w:szCs w:val="22"/>
            <w:lang w:val="el-GR"/>
          </w:rPr>
          <w:t>B.</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ΨΗΦΙΟΠΟΙΗΣΗ ΦΑΚΕΛΩΝ ΔΑΝΕΙΟΛΗΠΤΩΝ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_Toc89441853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175</w:t>
        </w:r>
        <w:r w:rsidR="002E4EEF" w:rsidRPr="002E4EEF">
          <w:rPr>
            <w:rFonts w:ascii="Tahoma" w:hAnsi="Tahoma" w:cs="Tahoma"/>
            <w:noProof/>
            <w:webHidden/>
            <w:sz w:val="22"/>
            <w:szCs w:val="22"/>
          </w:rPr>
          <w:fldChar w:fldCharType="end"/>
        </w:r>
      </w:hyperlink>
    </w:p>
    <w:p w14:paraId="3879C233" w14:textId="60A52C4D" w:rsidR="002E4EEF" w:rsidRPr="002E4EEF" w:rsidRDefault="00162752">
      <w:pPr>
        <w:pStyle w:val="40"/>
        <w:tabs>
          <w:tab w:val="left" w:pos="1100"/>
          <w:tab w:val="right" w:leader="dot" w:pos="9628"/>
        </w:tabs>
        <w:rPr>
          <w:rFonts w:ascii="Tahoma" w:eastAsiaTheme="minorEastAsia" w:hAnsi="Tahoma" w:cs="Tahoma"/>
          <w:noProof/>
          <w:sz w:val="22"/>
          <w:szCs w:val="22"/>
          <w:lang w:val="en-US" w:eastAsia="en-US"/>
        </w:rPr>
      </w:pPr>
      <w:hyperlink w:anchor="_Toc89441854" w:history="1">
        <w:r w:rsidR="002E4EEF" w:rsidRPr="002E4EEF">
          <w:rPr>
            <w:rStyle w:val="-"/>
            <w:rFonts w:ascii="Tahoma" w:hAnsi="Tahoma" w:cs="Tahoma"/>
            <w:noProof/>
            <w:sz w:val="22"/>
            <w:szCs w:val="22"/>
            <w:lang w:val="el-GR"/>
          </w:rPr>
          <w:t>C.</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ΔΗΜΙΟΥΡΓΙΑ ΜΕΤΑΒΛΗΤΩΝ/ΜΕΤΑΔΕΔΟΜΕΝΩΝ ΚΑΙ ΚΑΤΑΧΩΡΗΣΗ ΣΤΟ ΣΥΣΤΗΜΑ ΗΛΕΚΤΡΟΝΙΚΗΣ ΔΙΑΧΕΙΡΙΣΗΣ ΕΓΓΡΑΦΩΝ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_Toc89441854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181</w:t>
        </w:r>
        <w:r w:rsidR="002E4EEF" w:rsidRPr="002E4EEF">
          <w:rPr>
            <w:rFonts w:ascii="Tahoma" w:hAnsi="Tahoma" w:cs="Tahoma"/>
            <w:noProof/>
            <w:webHidden/>
            <w:sz w:val="22"/>
            <w:szCs w:val="22"/>
          </w:rPr>
          <w:fldChar w:fldCharType="end"/>
        </w:r>
      </w:hyperlink>
    </w:p>
    <w:p w14:paraId="321BE2DD" w14:textId="3ABCEB07" w:rsidR="002E4EEF" w:rsidRPr="002E4EEF" w:rsidRDefault="00162752">
      <w:pPr>
        <w:pStyle w:val="40"/>
        <w:tabs>
          <w:tab w:val="left" w:pos="1100"/>
          <w:tab w:val="right" w:leader="dot" w:pos="9628"/>
        </w:tabs>
        <w:rPr>
          <w:rFonts w:ascii="Tahoma" w:eastAsiaTheme="minorEastAsia" w:hAnsi="Tahoma" w:cs="Tahoma"/>
          <w:noProof/>
          <w:sz w:val="22"/>
          <w:szCs w:val="22"/>
          <w:lang w:val="en-US" w:eastAsia="en-US"/>
        </w:rPr>
      </w:pPr>
      <w:hyperlink w:anchor="_Toc89441855" w:history="1">
        <w:r w:rsidR="002E4EEF" w:rsidRPr="002E4EEF">
          <w:rPr>
            <w:rStyle w:val="-"/>
            <w:rFonts w:ascii="Tahoma" w:hAnsi="Tahoma" w:cs="Tahoma"/>
            <w:noProof/>
            <w:sz w:val="22"/>
            <w:szCs w:val="22"/>
            <w:lang w:val="el-GR"/>
          </w:rPr>
          <w:t>D.</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ΥΠΗΡΕΣΙΕΣ ΕΚΠΑΙΔΕΥΣΗΣ, ΤΕΚΜΗΡΙΩΣΗ - ΟΔΗΓΙΕΣ ΧΡΗΣΕΩΣ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_Toc89441855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184</w:t>
        </w:r>
        <w:r w:rsidR="002E4EEF" w:rsidRPr="002E4EEF">
          <w:rPr>
            <w:rFonts w:ascii="Tahoma" w:hAnsi="Tahoma" w:cs="Tahoma"/>
            <w:noProof/>
            <w:webHidden/>
            <w:sz w:val="22"/>
            <w:szCs w:val="22"/>
          </w:rPr>
          <w:fldChar w:fldCharType="end"/>
        </w:r>
      </w:hyperlink>
    </w:p>
    <w:p w14:paraId="72DB04EF" w14:textId="6881FBEA" w:rsidR="002E4EEF" w:rsidRPr="002E4EEF" w:rsidRDefault="00162752">
      <w:pPr>
        <w:pStyle w:val="40"/>
        <w:tabs>
          <w:tab w:val="left" w:pos="1100"/>
          <w:tab w:val="right" w:leader="dot" w:pos="9628"/>
        </w:tabs>
        <w:rPr>
          <w:rFonts w:ascii="Tahoma" w:eastAsiaTheme="minorEastAsia" w:hAnsi="Tahoma" w:cs="Tahoma"/>
          <w:noProof/>
          <w:sz w:val="22"/>
          <w:szCs w:val="22"/>
          <w:lang w:val="en-US" w:eastAsia="en-US"/>
        </w:rPr>
      </w:pPr>
      <w:hyperlink w:anchor="_Toc89441856" w:history="1">
        <w:r w:rsidR="002E4EEF" w:rsidRPr="002E4EEF">
          <w:rPr>
            <w:rStyle w:val="-"/>
            <w:rFonts w:ascii="Tahoma" w:hAnsi="Tahoma" w:cs="Tahoma"/>
            <w:noProof/>
            <w:sz w:val="22"/>
            <w:szCs w:val="22"/>
            <w:lang w:val="el-GR"/>
          </w:rPr>
          <w:t>E.</w:t>
        </w:r>
        <w:r w:rsidR="002E4EEF" w:rsidRPr="002E4EEF">
          <w:rPr>
            <w:rFonts w:ascii="Tahoma" w:eastAsiaTheme="minorEastAsia" w:hAnsi="Tahoma" w:cs="Tahoma"/>
            <w:noProof/>
            <w:sz w:val="22"/>
            <w:szCs w:val="22"/>
            <w:lang w:val="en-US" w:eastAsia="en-US"/>
          </w:rPr>
          <w:tab/>
        </w:r>
        <w:r w:rsidR="002E4EEF" w:rsidRPr="002E4EEF">
          <w:rPr>
            <w:rStyle w:val="-"/>
            <w:rFonts w:ascii="Tahoma" w:hAnsi="Tahoma" w:cs="Tahoma"/>
            <w:noProof/>
            <w:sz w:val="22"/>
            <w:szCs w:val="22"/>
            <w:lang w:val="el-GR"/>
          </w:rPr>
          <w:t>ΕΛΕΓΧΟΙ</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_Toc89441856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185</w:t>
        </w:r>
        <w:r w:rsidR="002E4EEF" w:rsidRPr="002E4EEF">
          <w:rPr>
            <w:rFonts w:ascii="Tahoma" w:hAnsi="Tahoma" w:cs="Tahoma"/>
            <w:noProof/>
            <w:webHidden/>
            <w:sz w:val="22"/>
            <w:szCs w:val="22"/>
          </w:rPr>
          <w:fldChar w:fldCharType="end"/>
        </w:r>
      </w:hyperlink>
    </w:p>
    <w:p w14:paraId="57593E0F" w14:textId="65014539" w:rsidR="002E4EEF" w:rsidRPr="002E4EEF" w:rsidRDefault="00162752">
      <w:pPr>
        <w:pStyle w:val="28"/>
        <w:tabs>
          <w:tab w:val="right" w:leader="dot" w:pos="9628"/>
        </w:tabs>
        <w:rPr>
          <w:rFonts w:ascii="Tahoma" w:eastAsiaTheme="minorEastAsia" w:hAnsi="Tahoma" w:cs="Tahoma"/>
          <w:smallCaps w:val="0"/>
          <w:noProof/>
          <w:sz w:val="22"/>
          <w:szCs w:val="22"/>
          <w:lang w:val="en-US" w:eastAsia="en-US"/>
        </w:rPr>
      </w:pPr>
      <w:hyperlink w:anchor="_Toc89441857" w:history="1">
        <w:r w:rsidR="002E4EEF" w:rsidRPr="002E4EEF">
          <w:rPr>
            <w:rStyle w:val="-"/>
            <w:rFonts w:ascii="Tahoma" w:hAnsi="Tahoma" w:cs="Tahoma"/>
            <w:noProof/>
            <w:sz w:val="22"/>
            <w:szCs w:val="22"/>
            <w:lang w:val="el-GR"/>
          </w:rPr>
          <w:t>ΠΑΡΑΡΤΗΜΑ ΙΙI – ΕΥΡΩΠΑΙΚΟ ΕΝΙΑΙΟ ΕΓΓΡΑΦΟ ΣΥΜΒΑΣΗΣ (ΕΕΕΣ)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_Toc89441857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186</w:t>
        </w:r>
        <w:r w:rsidR="002E4EEF" w:rsidRPr="002E4EEF">
          <w:rPr>
            <w:rFonts w:ascii="Tahoma" w:hAnsi="Tahoma" w:cs="Tahoma"/>
            <w:noProof/>
            <w:webHidden/>
            <w:sz w:val="22"/>
            <w:szCs w:val="22"/>
          </w:rPr>
          <w:fldChar w:fldCharType="end"/>
        </w:r>
      </w:hyperlink>
    </w:p>
    <w:p w14:paraId="15AE9B65" w14:textId="58C900DB" w:rsidR="002E4EEF" w:rsidRPr="002E4EEF" w:rsidRDefault="00162752">
      <w:pPr>
        <w:pStyle w:val="28"/>
        <w:tabs>
          <w:tab w:val="right" w:leader="dot" w:pos="9628"/>
        </w:tabs>
        <w:rPr>
          <w:rFonts w:ascii="Tahoma" w:eastAsiaTheme="minorEastAsia" w:hAnsi="Tahoma" w:cs="Tahoma"/>
          <w:smallCaps w:val="0"/>
          <w:noProof/>
          <w:sz w:val="22"/>
          <w:szCs w:val="22"/>
          <w:lang w:val="en-US" w:eastAsia="en-US"/>
        </w:rPr>
      </w:pPr>
      <w:hyperlink w:anchor="_Toc89441858" w:history="1">
        <w:r w:rsidR="002E4EEF" w:rsidRPr="002E4EEF">
          <w:rPr>
            <w:rStyle w:val="-"/>
            <w:rFonts w:ascii="Tahoma" w:hAnsi="Tahoma" w:cs="Tahoma"/>
            <w:noProof/>
            <w:sz w:val="22"/>
            <w:szCs w:val="22"/>
            <w:lang w:val="el-GR"/>
          </w:rPr>
          <w:t>ΠΑΡΑΡΤΗΜΑ Ι</w:t>
        </w:r>
        <w:r w:rsidR="002E4EEF" w:rsidRPr="002E4EEF">
          <w:rPr>
            <w:rStyle w:val="-"/>
            <w:rFonts w:ascii="Tahoma" w:hAnsi="Tahoma" w:cs="Tahoma"/>
            <w:noProof/>
            <w:sz w:val="22"/>
            <w:szCs w:val="22"/>
          </w:rPr>
          <w:t>V</w:t>
        </w:r>
        <w:r w:rsidR="002E4EEF" w:rsidRPr="002E4EEF">
          <w:rPr>
            <w:rStyle w:val="-"/>
            <w:rFonts w:ascii="Tahoma" w:hAnsi="Tahoma" w:cs="Tahoma"/>
            <w:noProof/>
            <w:sz w:val="22"/>
            <w:szCs w:val="22"/>
            <w:lang w:val="el-GR"/>
          </w:rPr>
          <w:t xml:space="preserve"> – Υπόδειγμα Βιογραφικού Σημειώματος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_Toc89441858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187</w:t>
        </w:r>
        <w:r w:rsidR="002E4EEF" w:rsidRPr="002E4EEF">
          <w:rPr>
            <w:rFonts w:ascii="Tahoma" w:hAnsi="Tahoma" w:cs="Tahoma"/>
            <w:noProof/>
            <w:webHidden/>
            <w:sz w:val="22"/>
            <w:szCs w:val="22"/>
          </w:rPr>
          <w:fldChar w:fldCharType="end"/>
        </w:r>
      </w:hyperlink>
    </w:p>
    <w:p w14:paraId="668C3247" w14:textId="5F8C9B34" w:rsidR="002E4EEF" w:rsidRPr="002E4EEF" w:rsidRDefault="00162752">
      <w:pPr>
        <w:pStyle w:val="28"/>
        <w:tabs>
          <w:tab w:val="right" w:leader="dot" w:pos="9628"/>
        </w:tabs>
        <w:rPr>
          <w:rFonts w:ascii="Tahoma" w:eastAsiaTheme="minorEastAsia" w:hAnsi="Tahoma" w:cs="Tahoma"/>
          <w:smallCaps w:val="0"/>
          <w:noProof/>
          <w:sz w:val="22"/>
          <w:szCs w:val="22"/>
          <w:lang w:val="en-US" w:eastAsia="en-US"/>
        </w:rPr>
      </w:pPr>
      <w:hyperlink w:anchor="_Toc89441859" w:history="1">
        <w:r w:rsidR="002E4EEF" w:rsidRPr="002E4EEF">
          <w:rPr>
            <w:rStyle w:val="-"/>
            <w:rFonts w:ascii="Tahoma" w:hAnsi="Tahoma" w:cs="Tahoma"/>
            <w:noProof/>
            <w:sz w:val="22"/>
            <w:szCs w:val="22"/>
          </w:rPr>
          <w:t>ΠΑΡΑΡΤΗΜΑ V – Υπόδειγμα Τεχνικής Προσφοράς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_Toc89441859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189</w:t>
        </w:r>
        <w:r w:rsidR="002E4EEF" w:rsidRPr="002E4EEF">
          <w:rPr>
            <w:rFonts w:ascii="Tahoma" w:hAnsi="Tahoma" w:cs="Tahoma"/>
            <w:noProof/>
            <w:webHidden/>
            <w:sz w:val="22"/>
            <w:szCs w:val="22"/>
          </w:rPr>
          <w:fldChar w:fldCharType="end"/>
        </w:r>
      </w:hyperlink>
    </w:p>
    <w:p w14:paraId="2B71BDAA" w14:textId="7E7E3471" w:rsidR="002E4EEF" w:rsidRPr="002E4EEF" w:rsidRDefault="00162752">
      <w:pPr>
        <w:pStyle w:val="28"/>
        <w:tabs>
          <w:tab w:val="right" w:leader="dot" w:pos="9628"/>
        </w:tabs>
        <w:rPr>
          <w:rFonts w:ascii="Tahoma" w:eastAsiaTheme="minorEastAsia" w:hAnsi="Tahoma" w:cs="Tahoma"/>
          <w:smallCaps w:val="0"/>
          <w:noProof/>
          <w:sz w:val="22"/>
          <w:szCs w:val="22"/>
          <w:lang w:val="en-US" w:eastAsia="en-US"/>
        </w:rPr>
      </w:pPr>
      <w:hyperlink w:anchor="_Toc89441860" w:history="1">
        <w:r w:rsidR="002E4EEF" w:rsidRPr="002E4EEF">
          <w:rPr>
            <w:rStyle w:val="-"/>
            <w:rFonts w:ascii="Tahoma" w:hAnsi="Tahoma" w:cs="Tahoma"/>
            <w:noProof/>
            <w:sz w:val="22"/>
            <w:szCs w:val="22"/>
            <w:lang w:val="el-GR"/>
          </w:rPr>
          <w:t xml:space="preserve">ΠΑΡΑΡΤΗΜΑ </w:t>
        </w:r>
        <w:r w:rsidR="002E4EEF" w:rsidRPr="002E4EEF">
          <w:rPr>
            <w:rStyle w:val="-"/>
            <w:rFonts w:ascii="Tahoma" w:hAnsi="Tahoma" w:cs="Tahoma"/>
            <w:noProof/>
            <w:sz w:val="22"/>
            <w:szCs w:val="22"/>
          </w:rPr>
          <w:t>VI</w:t>
        </w:r>
        <w:r w:rsidR="002E4EEF" w:rsidRPr="002E4EEF">
          <w:rPr>
            <w:rStyle w:val="-"/>
            <w:rFonts w:ascii="Tahoma" w:hAnsi="Tahoma" w:cs="Tahoma"/>
            <w:noProof/>
            <w:sz w:val="22"/>
            <w:szCs w:val="22"/>
            <w:lang w:val="el-GR"/>
          </w:rPr>
          <w:t xml:space="preserve"> – Υπόδειγμα Οικονομικής Προσφοράς</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_Toc89441860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191</w:t>
        </w:r>
        <w:r w:rsidR="002E4EEF" w:rsidRPr="002E4EEF">
          <w:rPr>
            <w:rFonts w:ascii="Tahoma" w:hAnsi="Tahoma" w:cs="Tahoma"/>
            <w:noProof/>
            <w:webHidden/>
            <w:sz w:val="22"/>
            <w:szCs w:val="22"/>
          </w:rPr>
          <w:fldChar w:fldCharType="end"/>
        </w:r>
      </w:hyperlink>
    </w:p>
    <w:p w14:paraId="4585DD80" w14:textId="2FBD386E"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861" w:history="1">
        <w:r w:rsidR="002E4EEF" w:rsidRPr="002E4EEF">
          <w:rPr>
            <w:rStyle w:val="-"/>
            <w:rFonts w:ascii="Tahoma" w:hAnsi="Tahoma" w:cs="Tahoma"/>
            <w:i w:val="0"/>
            <w:iCs w:val="0"/>
            <w:noProof/>
            <w:sz w:val="22"/>
            <w:szCs w:val="22"/>
            <w:lang w:val="el-GR"/>
          </w:rPr>
          <w:t>1.</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Έτοιμο Λογισμικό</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_Toc89441861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191</w:t>
        </w:r>
        <w:r w:rsidR="002E4EEF" w:rsidRPr="002E4EEF">
          <w:rPr>
            <w:rFonts w:ascii="Tahoma" w:hAnsi="Tahoma" w:cs="Tahoma"/>
            <w:i w:val="0"/>
            <w:iCs w:val="0"/>
            <w:noProof/>
            <w:webHidden/>
            <w:sz w:val="22"/>
            <w:szCs w:val="22"/>
          </w:rPr>
          <w:fldChar w:fldCharType="end"/>
        </w:r>
      </w:hyperlink>
    </w:p>
    <w:p w14:paraId="3B8F60ED" w14:textId="44B68A84"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862" w:history="1">
        <w:r w:rsidR="002E4EEF" w:rsidRPr="002E4EEF">
          <w:rPr>
            <w:rStyle w:val="-"/>
            <w:rFonts w:ascii="Tahoma" w:hAnsi="Tahoma" w:cs="Tahoma"/>
            <w:i w:val="0"/>
            <w:iCs w:val="0"/>
            <w:noProof/>
            <w:sz w:val="22"/>
            <w:szCs w:val="22"/>
            <w:lang w:val="el-GR"/>
          </w:rPr>
          <w:t>2.</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Εφαρμογές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_Toc89441862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191</w:t>
        </w:r>
        <w:r w:rsidR="002E4EEF" w:rsidRPr="002E4EEF">
          <w:rPr>
            <w:rFonts w:ascii="Tahoma" w:hAnsi="Tahoma" w:cs="Tahoma"/>
            <w:i w:val="0"/>
            <w:iCs w:val="0"/>
            <w:noProof/>
            <w:webHidden/>
            <w:sz w:val="22"/>
            <w:szCs w:val="22"/>
          </w:rPr>
          <w:fldChar w:fldCharType="end"/>
        </w:r>
      </w:hyperlink>
    </w:p>
    <w:p w14:paraId="06862D62" w14:textId="7BC3ED0B"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863" w:history="1">
        <w:r w:rsidR="002E4EEF" w:rsidRPr="002E4EEF">
          <w:rPr>
            <w:rStyle w:val="-"/>
            <w:rFonts w:ascii="Tahoma" w:hAnsi="Tahoma" w:cs="Tahoma"/>
            <w:i w:val="0"/>
            <w:iCs w:val="0"/>
            <w:noProof/>
            <w:sz w:val="22"/>
            <w:szCs w:val="22"/>
            <w:lang w:val="el-GR"/>
          </w:rPr>
          <w:t>3.</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Υπηρεσίες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_Toc89441863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191</w:t>
        </w:r>
        <w:r w:rsidR="002E4EEF" w:rsidRPr="002E4EEF">
          <w:rPr>
            <w:rFonts w:ascii="Tahoma" w:hAnsi="Tahoma" w:cs="Tahoma"/>
            <w:i w:val="0"/>
            <w:iCs w:val="0"/>
            <w:noProof/>
            <w:webHidden/>
            <w:sz w:val="22"/>
            <w:szCs w:val="22"/>
          </w:rPr>
          <w:fldChar w:fldCharType="end"/>
        </w:r>
      </w:hyperlink>
    </w:p>
    <w:p w14:paraId="6487AE70" w14:textId="41128246"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864" w:history="1">
        <w:r w:rsidR="002E4EEF" w:rsidRPr="002E4EEF">
          <w:rPr>
            <w:rStyle w:val="-"/>
            <w:rFonts w:ascii="Tahoma" w:hAnsi="Tahoma" w:cs="Tahoma"/>
            <w:i w:val="0"/>
            <w:iCs w:val="0"/>
            <w:noProof/>
            <w:sz w:val="22"/>
            <w:szCs w:val="22"/>
            <w:lang w:val="el-GR"/>
          </w:rPr>
          <w:t>4.</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Άλλες δαπάνες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_Toc89441864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192</w:t>
        </w:r>
        <w:r w:rsidR="002E4EEF" w:rsidRPr="002E4EEF">
          <w:rPr>
            <w:rFonts w:ascii="Tahoma" w:hAnsi="Tahoma" w:cs="Tahoma"/>
            <w:i w:val="0"/>
            <w:iCs w:val="0"/>
            <w:noProof/>
            <w:webHidden/>
            <w:sz w:val="22"/>
            <w:szCs w:val="22"/>
          </w:rPr>
          <w:fldChar w:fldCharType="end"/>
        </w:r>
      </w:hyperlink>
    </w:p>
    <w:p w14:paraId="443BF47A" w14:textId="27A20563"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865" w:history="1">
        <w:r w:rsidR="002E4EEF" w:rsidRPr="002E4EEF">
          <w:rPr>
            <w:rStyle w:val="-"/>
            <w:rFonts w:ascii="Tahoma" w:hAnsi="Tahoma" w:cs="Tahoma"/>
            <w:i w:val="0"/>
            <w:iCs w:val="0"/>
            <w:noProof/>
            <w:sz w:val="22"/>
            <w:szCs w:val="22"/>
            <w:lang w:val="el-GR"/>
          </w:rPr>
          <w:t>5.</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Συγκεντρωτικός Πίνακας Οικονομικής Προσφοράς Έργου</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_Toc89441865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192</w:t>
        </w:r>
        <w:r w:rsidR="002E4EEF" w:rsidRPr="002E4EEF">
          <w:rPr>
            <w:rFonts w:ascii="Tahoma" w:hAnsi="Tahoma" w:cs="Tahoma"/>
            <w:i w:val="0"/>
            <w:iCs w:val="0"/>
            <w:noProof/>
            <w:webHidden/>
            <w:sz w:val="22"/>
            <w:szCs w:val="22"/>
          </w:rPr>
          <w:fldChar w:fldCharType="end"/>
        </w:r>
      </w:hyperlink>
    </w:p>
    <w:p w14:paraId="4B1EB47A" w14:textId="0709F14A"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866" w:history="1">
        <w:r w:rsidR="002E4EEF" w:rsidRPr="002E4EEF">
          <w:rPr>
            <w:rStyle w:val="-"/>
            <w:rFonts w:ascii="Tahoma" w:hAnsi="Tahoma" w:cs="Tahoma"/>
            <w:i w:val="0"/>
            <w:iCs w:val="0"/>
            <w:noProof/>
            <w:sz w:val="22"/>
            <w:szCs w:val="22"/>
            <w:lang w:val="el-GR"/>
          </w:rPr>
          <w:t>6.</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Συγκεντρωτικός Πίνακας Οικονομικής Προσφοράς Συντήρησης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_Toc89441866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192</w:t>
        </w:r>
        <w:r w:rsidR="002E4EEF" w:rsidRPr="002E4EEF">
          <w:rPr>
            <w:rFonts w:ascii="Tahoma" w:hAnsi="Tahoma" w:cs="Tahoma"/>
            <w:i w:val="0"/>
            <w:iCs w:val="0"/>
            <w:noProof/>
            <w:webHidden/>
            <w:sz w:val="22"/>
            <w:szCs w:val="22"/>
          </w:rPr>
          <w:fldChar w:fldCharType="end"/>
        </w:r>
      </w:hyperlink>
    </w:p>
    <w:p w14:paraId="73FE8316" w14:textId="2559CE69" w:rsidR="002E4EEF" w:rsidRPr="002E4EEF" w:rsidRDefault="00162752">
      <w:pPr>
        <w:pStyle w:val="28"/>
        <w:tabs>
          <w:tab w:val="right" w:leader="dot" w:pos="9628"/>
        </w:tabs>
        <w:rPr>
          <w:rFonts w:ascii="Tahoma" w:eastAsiaTheme="minorEastAsia" w:hAnsi="Tahoma" w:cs="Tahoma"/>
          <w:smallCaps w:val="0"/>
          <w:noProof/>
          <w:sz w:val="22"/>
          <w:szCs w:val="22"/>
          <w:lang w:val="en-US" w:eastAsia="en-US"/>
        </w:rPr>
      </w:pPr>
      <w:hyperlink w:anchor="_Toc89441867" w:history="1">
        <w:r w:rsidR="002E4EEF" w:rsidRPr="002E4EEF">
          <w:rPr>
            <w:rStyle w:val="-"/>
            <w:rFonts w:ascii="Tahoma" w:hAnsi="Tahoma" w:cs="Tahoma"/>
            <w:noProof/>
            <w:sz w:val="22"/>
            <w:szCs w:val="22"/>
            <w:lang w:val="el-GR"/>
          </w:rPr>
          <w:t xml:space="preserve">ΠΑΡΑΡΤΗΜΑ </w:t>
        </w:r>
        <w:r w:rsidR="002E4EEF" w:rsidRPr="002E4EEF">
          <w:rPr>
            <w:rStyle w:val="-"/>
            <w:rFonts w:ascii="Tahoma" w:hAnsi="Tahoma" w:cs="Tahoma"/>
            <w:noProof/>
            <w:sz w:val="22"/>
            <w:szCs w:val="22"/>
          </w:rPr>
          <w:t>VI</w:t>
        </w:r>
        <w:r w:rsidR="002E4EEF" w:rsidRPr="002E4EEF">
          <w:rPr>
            <w:rStyle w:val="-"/>
            <w:rFonts w:ascii="Tahoma" w:hAnsi="Tahoma" w:cs="Tahoma"/>
            <w:noProof/>
            <w:sz w:val="22"/>
            <w:szCs w:val="22"/>
            <w:lang w:val="el-GR"/>
          </w:rPr>
          <w:t>Ι – Υποδείγματα Εγγυητικών Επιστολών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_Toc89441867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193</w:t>
        </w:r>
        <w:r w:rsidR="002E4EEF" w:rsidRPr="002E4EEF">
          <w:rPr>
            <w:rFonts w:ascii="Tahoma" w:hAnsi="Tahoma" w:cs="Tahoma"/>
            <w:noProof/>
            <w:webHidden/>
            <w:sz w:val="22"/>
            <w:szCs w:val="22"/>
          </w:rPr>
          <w:fldChar w:fldCharType="end"/>
        </w:r>
      </w:hyperlink>
    </w:p>
    <w:p w14:paraId="05F7C9DF" w14:textId="0099EA48"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868" w:history="1">
        <w:r w:rsidR="002E4EEF" w:rsidRPr="002E4EEF">
          <w:rPr>
            <w:rStyle w:val="-"/>
            <w:rFonts w:ascii="Tahoma" w:hAnsi="Tahoma" w:cs="Tahoma"/>
            <w:i w:val="0"/>
            <w:iCs w:val="0"/>
            <w:noProof/>
            <w:sz w:val="22"/>
            <w:szCs w:val="22"/>
            <w:lang w:val="el-GR"/>
          </w:rPr>
          <w:t>I.</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Εγγυητική Επιστολή Συμμετοχής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_Toc89441868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193</w:t>
        </w:r>
        <w:r w:rsidR="002E4EEF" w:rsidRPr="002E4EEF">
          <w:rPr>
            <w:rFonts w:ascii="Tahoma" w:hAnsi="Tahoma" w:cs="Tahoma"/>
            <w:i w:val="0"/>
            <w:iCs w:val="0"/>
            <w:noProof/>
            <w:webHidden/>
            <w:sz w:val="22"/>
            <w:szCs w:val="22"/>
          </w:rPr>
          <w:fldChar w:fldCharType="end"/>
        </w:r>
      </w:hyperlink>
    </w:p>
    <w:p w14:paraId="0E0832A0" w14:textId="1F354E44"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869" w:history="1">
        <w:r w:rsidR="002E4EEF" w:rsidRPr="002E4EEF">
          <w:rPr>
            <w:rStyle w:val="-"/>
            <w:rFonts w:ascii="Tahoma" w:hAnsi="Tahoma" w:cs="Tahoma"/>
            <w:i w:val="0"/>
            <w:iCs w:val="0"/>
            <w:noProof/>
            <w:sz w:val="22"/>
            <w:szCs w:val="22"/>
            <w:lang w:val="el-GR"/>
          </w:rPr>
          <w:t>II.</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rPr>
          <w:t>Εγγυητική Επιστολή Καλής Εκτέλεσης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_Toc89441869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195</w:t>
        </w:r>
        <w:r w:rsidR="002E4EEF" w:rsidRPr="002E4EEF">
          <w:rPr>
            <w:rFonts w:ascii="Tahoma" w:hAnsi="Tahoma" w:cs="Tahoma"/>
            <w:i w:val="0"/>
            <w:iCs w:val="0"/>
            <w:noProof/>
            <w:webHidden/>
            <w:sz w:val="22"/>
            <w:szCs w:val="22"/>
          </w:rPr>
          <w:fldChar w:fldCharType="end"/>
        </w:r>
      </w:hyperlink>
    </w:p>
    <w:p w14:paraId="6B8AE9F5" w14:textId="6A31C454"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870" w:history="1">
        <w:r w:rsidR="002E4EEF" w:rsidRPr="002E4EEF">
          <w:rPr>
            <w:rStyle w:val="-"/>
            <w:rFonts w:ascii="Tahoma" w:hAnsi="Tahoma" w:cs="Tahoma"/>
            <w:i w:val="0"/>
            <w:iCs w:val="0"/>
            <w:noProof/>
            <w:sz w:val="22"/>
            <w:szCs w:val="22"/>
            <w:lang w:val="el-GR" w:eastAsia="el-GR"/>
          </w:rPr>
          <w:t>III.</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eastAsia="el-GR"/>
          </w:rPr>
          <w:t>Εγγυητική Επιστολή Προκαταβολής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_Toc89441870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197</w:t>
        </w:r>
        <w:r w:rsidR="002E4EEF" w:rsidRPr="002E4EEF">
          <w:rPr>
            <w:rFonts w:ascii="Tahoma" w:hAnsi="Tahoma" w:cs="Tahoma"/>
            <w:i w:val="0"/>
            <w:iCs w:val="0"/>
            <w:noProof/>
            <w:webHidden/>
            <w:sz w:val="22"/>
            <w:szCs w:val="22"/>
          </w:rPr>
          <w:fldChar w:fldCharType="end"/>
        </w:r>
      </w:hyperlink>
    </w:p>
    <w:p w14:paraId="4B3E40EF" w14:textId="1631D80D" w:rsidR="002E4EEF" w:rsidRPr="002E4EEF" w:rsidRDefault="00162752">
      <w:pPr>
        <w:pStyle w:val="31"/>
        <w:tabs>
          <w:tab w:val="left" w:pos="880"/>
          <w:tab w:val="right" w:leader="dot" w:pos="9628"/>
        </w:tabs>
        <w:rPr>
          <w:rFonts w:ascii="Tahoma" w:eastAsiaTheme="minorEastAsia" w:hAnsi="Tahoma" w:cs="Tahoma"/>
          <w:i w:val="0"/>
          <w:iCs w:val="0"/>
          <w:noProof/>
          <w:sz w:val="22"/>
          <w:szCs w:val="22"/>
          <w:lang w:val="en-US" w:eastAsia="en-US"/>
        </w:rPr>
      </w:pPr>
      <w:hyperlink w:anchor="_Toc89441871" w:history="1">
        <w:r w:rsidR="002E4EEF" w:rsidRPr="002E4EEF">
          <w:rPr>
            <w:rStyle w:val="-"/>
            <w:rFonts w:ascii="Tahoma" w:hAnsi="Tahoma" w:cs="Tahoma"/>
            <w:i w:val="0"/>
            <w:iCs w:val="0"/>
            <w:noProof/>
            <w:sz w:val="22"/>
            <w:szCs w:val="22"/>
            <w:lang w:val="el-GR" w:eastAsia="el-GR"/>
          </w:rPr>
          <w:t>IV.</w:t>
        </w:r>
        <w:r w:rsidR="002E4EEF" w:rsidRPr="002E4EEF">
          <w:rPr>
            <w:rFonts w:ascii="Tahoma" w:eastAsiaTheme="minorEastAsia" w:hAnsi="Tahoma" w:cs="Tahoma"/>
            <w:i w:val="0"/>
            <w:iCs w:val="0"/>
            <w:noProof/>
            <w:sz w:val="22"/>
            <w:szCs w:val="22"/>
            <w:lang w:val="en-US" w:eastAsia="en-US"/>
          </w:rPr>
          <w:tab/>
        </w:r>
        <w:r w:rsidR="002E4EEF" w:rsidRPr="002E4EEF">
          <w:rPr>
            <w:rStyle w:val="-"/>
            <w:rFonts w:ascii="Tahoma" w:hAnsi="Tahoma" w:cs="Tahoma"/>
            <w:i w:val="0"/>
            <w:iCs w:val="0"/>
            <w:noProof/>
            <w:sz w:val="22"/>
            <w:szCs w:val="22"/>
            <w:lang w:val="el-GR" w:eastAsia="el-GR"/>
          </w:rPr>
          <w:t>Εγγυητική Επιστολή Καλής Λειτουργίας</w:t>
        </w:r>
        <w:r w:rsidR="002E4EEF" w:rsidRPr="002E4EEF">
          <w:rPr>
            <w:rFonts w:ascii="Tahoma" w:hAnsi="Tahoma" w:cs="Tahoma"/>
            <w:i w:val="0"/>
            <w:iCs w:val="0"/>
            <w:noProof/>
            <w:webHidden/>
            <w:sz w:val="22"/>
            <w:szCs w:val="22"/>
          </w:rPr>
          <w:tab/>
        </w:r>
        <w:r w:rsidR="002E4EEF" w:rsidRPr="002E4EEF">
          <w:rPr>
            <w:rFonts w:ascii="Tahoma" w:hAnsi="Tahoma" w:cs="Tahoma"/>
            <w:i w:val="0"/>
            <w:iCs w:val="0"/>
            <w:noProof/>
            <w:webHidden/>
            <w:sz w:val="22"/>
            <w:szCs w:val="22"/>
          </w:rPr>
          <w:fldChar w:fldCharType="begin"/>
        </w:r>
        <w:r w:rsidR="002E4EEF" w:rsidRPr="002E4EEF">
          <w:rPr>
            <w:rFonts w:ascii="Tahoma" w:hAnsi="Tahoma" w:cs="Tahoma"/>
            <w:i w:val="0"/>
            <w:iCs w:val="0"/>
            <w:noProof/>
            <w:webHidden/>
            <w:sz w:val="22"/>
            <w:szCs w:val="22"/>
          </w:rPr>
          <w:instrText xml:space="preserve"> PAGEREF _Toc89441871 \h </w:instrText>
        </w:r>
        <w:r w:rsidR="002E4EEF" w:rsidRPr="002E4EEF">
          <w:rPr>
            <w:rFonts w:ascii="Tahoma" w:hAnsi="Tahoma" w:cs="Tahoma"/>
            <w:i w:val="0"/>
            <w:iCs w:val="0"/>
            <w:noProof/>
            <w:webHidden/>
            <w:sz w:val="22"/>
            <w:szCs w:val="22"/>
          </w:rPr>
        </w:r>
        <w:r w:rsidR="002E4EEF" w:rsidRPr="002E4EEF">
          <w:rPr>
            <w:rFonts w:ascii="Tahoma" w:hAnsi="Tahoma" w:cs="Tahoma"/>
            <w:i w:val="0"/>
            <w:iCs w:val="0"/>
            <w:noProof/>
            <w:webHidden/>
            <w:sz w:val="22"/>
            <w:szCs w:val="22"/>
          </w:rPr>
          <w:fldChar w:fldCharType="separate"/>
        </w:r>
        <w:r w:rsidR="00693CB6">
          <w:rPr>
            <w:rFonts w:ascii="Tahoma" w:hAnsi="Tahoma" w:cs="Tahoma"/>
            <w:i w:val="0"/>
            <w:iCs w:val="0"/>
            <w:noProof/>
            <w:webHidden/>
            <w:sz w:val="22"/>
            <w:szCs w:val="22"/>
          </w:rPr>
          <w:t>198</w:t>
        </w:r>
        <w:r w:rsidR="002E4EEF" w:rsidRPr="002E4EEF">
          <w:rPr>
            <w:rFonts w:ascii="Tahoma" w:hAnsi="Tahoma" w:cs="Tahoma"/>
            <w:i w:val="0"/>
            <w:iCs w:val="0"/>
            <w:noProof/>
            <w:webHidden/>
            <w:sz w:val="22"/>
            <w:szCs w:val="22"/>
          </w:rPr>
          <w:fldChar w:fldCharType="end"/>
        </w:r>
      </w:hyperlink>
    </w:p>
    <w:p w14:paraId="2E4DDE14" w14:textId="7E65F388" w:rsidR="002E4EEF" w:rsidRPr="002E4EEF" w:rsidRDefault="00162752">
      <w:pPr>
        <w:pStyle w:val="28"/>
        <w:tabs>
          <w:tab w:val="right" w:leader="dot" w:pos="9628"/>
        </w:tabs>
        <w:rPr>
          <w:rFonts w:ascii="Tahoma" w:eastAsiaTheme="minorEastAsia" w:hAnsi="Tahoma" w:cs="Tahoma"/>
          <w:smallCaps w:val="0"/>
          <w:noProof/>
          <w:sz w:val="22"/>
          <w:szCs w:val="22"/>
          <w:lang w:val="en-US" w:eastAsia="en-US"/>
        </w:rPr>
      </w:pPr>
      <w:hyperlink w:anchor="_Toc89441872" w:history="1">
        <w:r w:rsidR="002E4EEF" w:rsidRPr="002E4EEF">
          <w:rPr>
            <w:rStyle w:val="-"/>
            <w:rFonts w:ascii="Tahoma" w:hAnsi="Tahoma" w:cs="Tahoma"/>
            <w:noProof/>
            <w:sz w:val="22"/>
            <w:szCs w:val="22"/>
            <w:lang w:val="el-GR"/>
          </w:rPr>
          <w:t xml:space="preserve">ΠΑΡΑΡΤΗΜΑ </w:t>
        </w:r>
        <w:r w:rsidR="002E4EEF" w:rsidRPr="002E4EEF">
          <w:rPr>
            <w:rStyle w:val="-"/>
            <w:rFonts w:ascii="Tahoma" w:hAnsi="Tahoma" w:cs="Tahoma"/>
            <w:noProof/>
            <w:sz w:val="22"/>
            <w:szCs w:val="22"/>
          </w:rPr>
          <w:t>VIII</w:t>
        </w:r>
        <w:r w:rsidR="002E4EEF" w:rsidRPr="002E4EEF">
          <w:rPr>
            <w:rStyle w:val="-"/>
            <w:rFonts w:ascii="Tahoma" w:hAnsi="Tahoma" w:cs="Tahoma"/>
            <w:noProof/>
            <w:sz w:val="22"/>
            <w:szCs w:val="22"/>
            <w:lang w:val="el-GR"/>
          </w:rPr>
          <w:t xml:space="preserve"> – ΠΙΝΑΚΑΣ ΔΕΙΓΜΑΤΟΛΗΨΙΑΣ ANSI Z1.4_2003</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_Toc89441872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199</w:t>
        </w:r>
        <w:r w:rsidR="002E4EEF" w:rsidRPr="002E4EEF">
          <w:rPr>
            <w:rFonts w:ascii="Tahoma" w:hAnsi="Tahoma" w:cs="Tahoma"/>
            <w:noProof/>
            <w:webHidden/>
            <w:sz w:val="22"/>
            <w:szCs w:val="22"/>
          </w:rPr>
          <w:fldChar w:fldCharType="end"/>
        </w:r>
      </w:hyperlink>
    </w:p>
    <w:p w14:paraId="7C4D6327" w14:textId="38E9A82F" w:rsidR="002E4EEF" w:rsidRPr="002E4EEF" w:rsidRDefault="00162752">
      <w:pPr>
        <w:pStyle w:val="28"/>
        <w:tabs>
          <w:tab w:val="right" w:leader="dot" w:pos="9628"/>
        </w:tabs>
        <w:rPr>
          <w:rFonts w:ascii="Tahoma" w:eastAsiaTheme="minorEastAsia" w:hAnsi="Tahoma" w:cs="Tahoma"/>
          <w:smallCaps w:val="0"/>
          <w:noProof/>
          <w:sz w:val="22"/>
          <w:szCs w:val="22"/>
          <w:lang w:val="en-US" w:eastAsia="en-US"/>
        </w:rPr>
      </w:pPr>
      <w:hyperlink w:anchor="_Toc89441873" w:history="1">
        <w:r w:rsidR="002E4EEF" w:rsidRPr="002E4EEF">
          <w:rPr>
            <w:rStyle w:val="-"/>
            <w:rFonts w:ascii="Tahoma" w:hAnsi="Tahoma" w:cs="Tahoma"/>
            <w:noProof/>
            <w:sz w:val="22"/>
            <w:szCs w:val="22"/>
            <w:lang w:val="el-GR"/>
          </w:rPr>
          <w:t>ΠΑΡΑΡΤΗΜΑ ΙΧ – ΕΝΗΜΕΡΩΣΗ ΓΙΑ ΤΗΝ ΕΠΕΞΕΡΓΑΣΙΑ ΠΡΟΣΩΠΙΚΩΝ ΔΕΔΟΜΕΝΩΝ</w:t>
        </w:r>
        <w:r w:rsidR="002E4EEF" w:rsidRPr="002E4EEF">
          <w:rPr>
            <w:rFonts w:ascii="Tahoma" w:hAnsi="Tahoma" w:cs="Tahoma"/>
            <w:noProof/>
            <w:webHidden/>
            <w:sz w:val="22"/>
            <w:szCs w:val="22"/>
          </w:rPr>
          <w:tab/>
        </w:r>
        <w:r w:rsidR="002E4EEF" w:rsidRPr="002E4EEF">
          <w:rPr>
            <w:rFonts w:ascii="Tahoma" w:hAnsi="Tahoma" w:cs="Tahoma"/>
            <w:noProof/>
            <w:webHidden/>
            <w:sz w:val="22"/>
            <w:szCs w:val="22"/>
          </w:rPr>
          <w:fldChar w:fldCharType="begin"/>
        </w:r>
        <w:r w:rsidR="002E4EEF" w:rsidRPr="002E4EEF">
          <w:rPr>
            <w:rFonts w:ascii="Tahoma" w:hAnsi="Tahoma" w:cs="Tahoma"/>
            <w:noProof/>
            <w:webHidden/>
            <w:sz w:val="22"/>
            <w:szCs w:val="22"/>
          </w:rPr>
          <w:instrText xml:space="preserve"> PAGEREF _Toc89441873 \h </w:instrText>
        </w:r>
        <w:r w:rsidR="002E4EEF" w:rsidRPr="002E4EEF">
          <w:rPr>
            <w:rFonts w:ascii="Tahoma" w:hAnsi="Tahoma" w:cs="Tahoma"/>
            <w:noProof/>
            <w:webHidden/>
            <w:sz w:val="22"/>
            <w:szCs w:val="22"/>
          </w:rPr>
        </w:r>
        <w:r w:rsidR="002E4EEF" w:rsidRPr="002E4EEF">
          <w:rPr>
            <w:rFonts w:ascii="Tahoma" w:hAnsi="Tahoma" w:cs="Tahoma"/>
            <w:noProof/>
            <w:webHidden/>
            <w:sz w:val="22"/>
            <w:szCs w:val="22"/>
          </w:rPr>
          <w:fldChar w:fldCharType="separate"/>
        </w:r>
        <w:r w:rsidR="00693CB6">
          <w:rPr>
            <w:rFonts w:ascii="Tahoma" w:hAnsi="Tahoma" w:cs="Tahoma"/>
            <w:noProof/>
            <w:webHidden/>
            <w:sz w:val="22"/>
            <w:szCs w:val="22"/>
          </w:rPr>
          <w:t>200</w:t>
        </w:r>
        <w:r w:rsidR="002E4EEF" w:rsidRPr="002E4EEF">
          <w:rPr>
            <w:rFonts w:ascii="Tahoma" w:hAnsi="Tahoma" w:cs="Tahoma"/>
            <w:noProof/>
            <w:webHidden/>
            <w:sz w:val="22"/>
            <w:szCs w:val="22"/>
          </w:rPr>
          <w:fldChar w:fldCharType="end"/>
        </w:r>
      </w:hyperlink>
    </w:p>
    <w:p w14:paraId="63C339B7" w14:textId="3FE1D0B8" w:rsidR="008338F0" w:rsidRPr="002E4EEF" w:rsidRDefault="002E4EEF">
      <w:r w:rsidRPr="002E4EEF">
        <w:rPr>
          <w:smallCaps/>
        </w:rPr>
        <w:fldChar w:fldCharType="end"/>
      </w:r>
    </w:p>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4F013546" w:rsidR="008338F0" w:rsidRPr="003329FF" w:rsidRDefault="003355E7" w:rsidP="00474644">
      <w:pPr>
        <w:pStyle w:val="1"/>
        <w:numPr>
          <w:ilvl w:val="0"/>
          <w:numId w:val="21"/>
        </w:numPr>
        <w:rPr>
          <w:lang w:val="el-GR"/>
        </w:rPr>
      </w:pPr>
      <w:r w:rsidRPr="003329FF">
        <w:rPr>
          <w:lang w:val="el-GR"/>
        </w:rPr>
        <w:lastRenderedPageBreak/>
        <w:t>ΑΝΑΘΕΤΟΥΣΑ ΑΡΧΗ ΚΑΙ ΑΝΤΙΚΕΙΜΕΝΟ ΣΥΜΒΑΣΗΣ</w:t>
      </w:r>
    </w:p>
    <w:p w14:paraId="473A9C05" w14:textId="41663345" w:rsidR="008338F0" w:rsidRPr="0032146B" w:rsidRDefault="003355E7" w:rsidP="00474644">
      <w:pPr>
        <w:pStyle w:val="2"/>
        <w:numPr>
          <w:ilvl w:val="1"/>
          <w:numId w:val="22"/>
        </w:numPr>
        <w:rPr>
          <w:lang w:val="el-GR"/>
        </w:rPr>
      </w:pPr>
      <w:bookmarkStart w:id="15" w:name="_Toc89441192"/>
      <w:bookmarkStart w:id="16" w:name="_Toc89441710"/>
      <w:r w:rsidRPr="0032146B">
        <w:rPr>
          <w:lang w:val="el-GR"/>
        </w:rPr>
        <w:t>Στοιχεία Αναθέτουσας Αρχής</w:t>
      </w:r>
      <w:bookmarkEnd w:id="15"/>
      <w:bookmarkEnd w:id="16"/>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A9667F"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6F204043" w:rsidR="008338F0" w:rsidRPr="00D25EA0" w:rsidRDefault="00D25EA0" w:rsidP="007D3A48">
            <w:pPr>
              <w:pStyle w:val="normalwithoutspacing"/>
              <w:snapToGrid w:val="0"/>
            </w:pPr>
            <w:r>
              <w:t>Λεωφόρος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577BBFD9" w:rsidR="008338F0" w:rsidRPr="00603221" w:rsidRDefault="00D25EA0">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992734A" w:rsidR="008338F0" w:rsidRPr="00603221" w:rsidRDefault="007D3A48">
            <w:pPr>
              <w:pStyle w:val="normalwithoutspacing"/>
              <w:snapToGrid w:val="0"/>
            </w:pPr>
            <w:r w:rsidRPr="00603221">
              <w:t>1</w:t>
            </w:r>
            <w:r w:rsidR="00D25EA0">
              <w:t>76</w:t>
            </w:r>
            <w:r w:rsidRPr="00603221">
              <w:t xml:space="preserve"> </w:t>
            </w:r>
            <w:r w:rsidR="00D25EA0">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7777777" w:rsidR="008338F0" w:rsidRPr="00603221" w:rsidRDefault="003355E7">
            <w:pPr>
              <w:pStyle w:val="normalwithoutspacing"/>
            </w:pPr>
            <w:r w:rsidRPr="00603221">
              <w:t>Χώρα</w:t>
            </w:r>
            <w:r w:rsidRPr="00603221">
              <w:rPr>
                <w:rStyle w:val="WW-FootnoteReference"/>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77777777" w:rsidR="008338F0" w:rsidRPr="00603221" w:rsidRDefault="003355E7">
            <w:pPr>
              <w:pStyle w:val="normalwithoutspacing"/>
            </w:pPr>
            <w:r w:rsidRPr="00603221">
              <w:t>Κωδικός ΝUTS</w:t>
            </w:r>
            <w:r w:rsidRPr="00603221">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7777777" w:rsidR="008338F0" w:rsidRPr="00603221" w:rsidRDefault="00162752">
            <w:pPr>
              <w:pStyle w:val="normalwithoutspacing"/>
              <w:snapToGrid w:val="0"/>
              <w:rPr>
                <w:lang w:val="en-US"/>
              </w:rPr>
            </w:pPr>
            <w:hyperlink r:id="rId16"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081B8047" w:rsidR="008338F0" w:rsidRPr="009A0544" w:rsidRDefault="009A0544">
            <w:pPr>
              <w:pStyle w:val="normalwithoutspacing"/>
              <w:snapToGrid w:val="0"/>
              <w:rPr>
                <w:highlight w:val="magenta"/>
              </w:rPr>
            </w:pPr>
            <w:r w:rsidRPr="009A0544">
              <w:t>Δήμητρα Παγώνη</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77777777" w:rsidR="008338F0" w:rsidRPr="00603221" w:rsidRDefault="00162752">
            <w:pPr>
              <w:pStyle w:val="normalwithoutspacing"/>
              <w:snapToGrid w:val="0"/>
            </w:pPr>
            <w:hyperlink r:id="rId17"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6BD0A1EA" w:rsidR="008338F0" w:rsidRPr="00603221" w:rsidRDefault="003355E7">
      <w:pPr>
        <w:pStyle w:val="normalwithoutspacing"/>
        <w:rPr>
          <w:rFonts w:eastAsia="Calibri"/>
        </w:rPr>
      </w:pPr>
      <w:r w:rsidRPr="00603221">
        <w:t xml:space="preserve">Η Αναθέτουσα Αρχή είναι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7777777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8"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9"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7757569B" w14:textId="77777777" w:rsidR="00E7277B" w:rsidRPr="00603221" w:rsidRDefault="00E7277B">
      <w:pPr>
        <w:pStyle w:val="normalwithoutspacing"/>
        <w:ind w:left="567" w:hanging="567"/>
        <w:rPr>
          <w:color w:val="000000"/>
          <w:shd w:val="clear" w:color="auto" w:fill="FFFFFF"/>
        </w:rPr>
      </w:pPr>
    </w:p>
    <w:p w14:paraId="6CA27B35" w14:textId="77777777" w:rsidR="002E1FDE" w:rsidRPr="00603221" w:rsidRDefault="002E1FDE">
      <w:pPr>
        <w:pStyle w:val="normalwithoutspacing"/>
        <w:ind w:left="567" w:hanging="567"/>
      </w:pPr>
    </w:p>
    <w:p w14:paraId="305D86AF" w14:textId="417179EE" w:rsidR="008338F0" w:rsidRPr="00603221" w:rsidRDefault="003355E7" w:rsidP="003A109E">
      <w:pPr>
        <w:pStyle w:val="2"/>
        <w:rPr>
          <w:rFonts w:cs="Tahoma"/>
          <w:lang w:val="el-GR"/>
        </w:rPr>
      </w:pPr>
      <w:bookmarkStart w:id="17" w:name="_Toc89441193"/>
      <w:bookmarkStart w:id="18" w:name="_Toc89441711"/>
      <w:r w:rsidRPr="00603221">
        <w:rPr>
          <w:rFonts w:cs="Tahoma"/>
          <w:lang w:val="el-GR"/>
        </w:rPr>
        <w:t>Στοιχεία Διαδικασίας - Χρηματοδότηση</w:t>
      </w:r>
      <w:bookmarkEnd w:id="17"/>
      <w:bookmarkEnd w:id="18"/>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679C5CDF" w14:textId="17CECA90" w:rsidR="008338F0" w:rsidRPr="003668E8" w:rsidRDefault="003355E7" w:rsidP="003668E8">
      <w:pPr>
        <w:pStyle w:val="normalwithoutspacing"/>
        <w:spacing w:before="120" w:after="120"/>
        <w:rPr>
          <w:i/>
        </w:rPr>
      </w:pPr>
      <w:r w:rsidRPr="002E0991">
        <w:t>Φ</w:t>
      </w:r>
      <w:bookmarkStart w:id="19" w:name="_Hlk89958383"/>
      <w:r w:rsidRPr="002E0991">
        <w:t xml:space="preserve">ορέας χρηματοδότησης της παρούσας σύμβασης είναι το </w:t>
      </w:r>
      <w:r w:rsidR="0011332E" w:rsidRPr="002E0991">
        <w:t>Υπουργείο Ψηφιακής Διακυβέρνησης</w:t>
      </w:r>
      <w:r w:rsidR="00BA00CD" w:rsidRPr="002E0991">
        <w:t xml:space="preserve">. </w:t>
      </w:r>
      <w:r w:rsidR="0011332E" w:rsidRPr="002E0991">
        <w:t xml:space="preserve"> </w:t>
      </w:r>
      <w:r w:rsidRPr="002E0991">
        <w:t xml:space="preserve"> </w:t>
      </w:r>
      <w:bookmarkEnd w:id="19"/>
    </w:p>
    <w:p w14:paraId="74A3D171" w14:textId="3C8AC543" w:rsidR="00D157B7" w:rsidRPr="009A0544" w:rsidRDefault="000B6FE2" w:rsidP="003668E8">
      <w:pPr>
        <w:pStyle w:val="TabletextChar"/>
        <w:keepLines/>
        <w:widowControl/>
        <w:spacing w:before="120" w:line="240" w:lineRule="auto"/>
        <w:jc w:val="both"/>
        <w:rPr>
          <w:i/>
          <w:iCs/>
          <w:kern w:val="1"/>
        </w:rPr>
      </w:pPr>
      <w:r w:rsidRPr="003668E8">
        <w:rPr>
          <w:rFonts w:cs="Tahoma"/>
          <w:sz w:val="22"/>
          <w:szCs w:val="22"/>
        </w:rPr>
        <w:t>Οι δαπάνες του Έργου θα βαρύνουν το Πρόγραμμα Δημοσίων Επενδύσεων</w:t>
      </w:r>
      <w:r w:rsidR="00142B00">
        <w:rPr>
          <w:rFonts w:cs="Tahoma"/>
          <w:sz w:val="22"/>
          <w:szCs w:val="22"/>
        </w:rPr>
        <w:t xml:space="preserve">, στη </w:t>
      </w:r>
      <w:r w:rsidR="00142B00" w:rsidRPr="009A0544">
        <w:rPr>
          <w:rFonts w:cs="Tahoma"/>
          <w:sz w:val="22"/>
          <w:szCs w:val="22"/>
        </w:rPr>
        <w:t>ΣΑΤΑ ΤΑ063</w:t>
      </w:r>
      <w:r w:rsidRPr="009A0544">
        <w:rPr>
          <w:rFonts w:cs="Tahoma"/>
          <w:sz w:val="22"/>
          <w:szCs w:val="22"/>
        </w:rPr>
        <w:t xml:space="preserve"> </w:t>
      </w:r>
      <w:r w:rsidR="003355E7" w:rsidRPr="009A0544">
        <w:rPr>
          <w:sz w:val="22"/>
          <w:szCs w:val="22"/>
        </w:rPr>
        <w:t>(</w:t>
      </w:r>
      <w:proofErr w:type="spellStart"/>
      <w:r w:rsidR="008B126C" w:rsidRPr="009A0544">
        <w:rPr>
          <w:sz w:val="22"/>
          <w:szCs w:val="22"/>
        </w:rPr>
        <w:t>Κωδ</w:t>
      </w:r>
      <w:proofErr w:type="spellEnd"/>
      <w:r w:rsidR="003355E7" w:rsidRPr="009A0544">
        <w:rPr>
          <w:sz w:val="22"/>
          <w:szCs w:val="22"/>
        </w:rPr>
        <w:t xml:space="preserve">. </w:t>
      </w:r>
      <w:r w:rsidR="00142B00" w:rsidRPr="009A0544">
        <w:rPr>
          <w:sz w:val="22"/>
          <w:szCs w:val="22"/>
        </w:rPr>
        <w:t>Έ</w:t>
      </w:r>
      <w:r w:rsidR="003355E7" w:rsidRPr="009A0544">
        <w:rPr>
          <w:sz w:val="22"/>
          <w:szCs w:val="22"/>
        </w:rPr>
        <w:t>ργου</w:t>
      </w:r>
      <w:r w:rsidR="00142B00" w:rsidRPr="009A0544">
        <w:rPr>
          <w:sz w:val="22"/>
          <w:szCs w:val="22"/>
        </w:rPr>
        <w:t>: 2021ΤΑ06300013</w:t>
      </w:r>
      <w:r w:rsidR="003355E7" w:rsidRPr="009A0544">
        <w:rPr>
          <w:sz w:val="22"/>
          <w:szCs w:val="22"/>
        </w:rPr>
        <w:t>)</w:t>
      </w:r>
    </w:p>
    <w:p w14:paraId="6541710C" w14:textId="376F0742" w:rsidR="00C13091" w:rsidRPr="00E22BAF" w:rsidRDefault="00C13091" w:rsidP="003668E8">
      <w:pPr>
        <w:pStyle w:val="normalwithoutspacing"/>
        <w:spacing w:before="120" w:after="120"/>
        <w:rPr>
          <w:i/>
          <w:iCs/>
          <w:color w:val="002060"/>
          <w:kern w:val="1"/>
        </w:rPr>
      </w:pPr>
      <w:r w:rsidRPr="002E0991">
        <w:t>Η παρούσα σύμβαση χρηματοδοτείται από την Ευρωπαϊκή Ένωση</w:t>
      </w:r>
      <w:r w:rsidR="008B126C" w:rsidRPr="002E0991">
        <w:t xml:space="preserve"> – </w:t>
      </w:r>
      <w:proofErr w:type="spellStart"/>
      <w:r w:rsidR="008B126C" w:rsidRPr="002E0991">
        <w:t>NextGeneration</w:t>
      </w:r>
      <w:proofErr w:type="spellEnd"/>
      <w:r w:rsidR="008B126C" w:rsidRPr="002E0991">
        <w:t xml:space="preserve"> EU,</w:t>
      </w:r>
      <w:r w:rsidRPr="002E0991">
        <w:t xml:space="preserve"> στο Πλαίσιο του Εθνικού Σχεδίου Ανάκαμψης και Ανθεκτικότητας «Ελλάδα 2.0»</w:t>
      </w:r>
      <w:r w:rsidR="00705A6A" w:rsidRPr="002E0991">
        <w:t xml:space="preserve"> (</w:t>
      </w:r>
      <w:r w:rsidR="00705A6A" w:rsidRPr="003668E8">
        <w:t>κωδικός Δράσης: 16940 / Άξονας 4.2</w:t>
      </w:r>
      <w:r w:rsidR="00705A6A" w:rsidRPr="002E0991">
        <w:t>) και από εθνικούς πόρους μέσω του ΠΔΕ</w:t>
      </w:r>
      <w:r w:rsidR="003C000D" w:rsidRPr="002E0991">
        <w:t xml:space="preserve">, με βάση την Απόφαση Ένταξης με </w:t>
      </w:r>
      <w:proofErr w:type="spellStart"/>
      <w:r w:rsidR="003C000D" w:rsidRPr="002E0991">
        <w:t>αρ</w:t>
      </w:r>
      <w:proofErr w:type="spellEnd"/>
      <w:r w:rsidR="003C000D" w:rsidRPr="002E0991">
        <w:t xml:space="preserve">. </w:t>
      </w:r>
      <w:proofErr w:type="spellStart"/>
      <w:r w:rsidR="003C000D" w:rsidRPr="002E0991">
        <w:t>πρωτ</w:t>
      </w:r>
      <w:proofErr w:type="spellEnd"/>
      <w:r w:rsidR="003C000D" w:rsidRPr="002E0991">
        <w:t>.</w:t>
      </w:r>
      <w:r w:rsidR="004B43D6">
        <w:t xml:space="preserve"> 160901/15-12-2021</w:t>
      </w:r>
      <w:r w:rsidR="003C000D" w:rsidRPr="002E0991">
        <w:t xml:space="preserve"> του </w:t>
      </w:r>
      <w:r w:rsidR="004B43D6">
        <w:t>Υπουργείου Οικονομικών (ΑΔΑ:</w:t>
      </w:r>
      <w:r w:rsidR="00E22BAF">
        <w:t xml:space="preserve"> 9Β35Η-ΛΥΥ)</w:t>
      </w:r>
      <w:r w:rsidR="003C000D" w:rsidRPr="002E0991">
        <w:t xml:space="preserve"> και έχει λάβει κωδικό </w:t>
      </w:r>
      <w:r w:rsidR="003C000D" w:rsidRPr="009A0544">
        <w:t>ΟΠΣ ΤΑ</w:t>
      </w:r>
      <w:r w:rsidR="00E22BAF" w:rsidRPr="009A0544">
        <w:t xml:space="preserve">: 5149196. </w:t>
      </w:r>
      <w:r w:rsidR="00705A6A" w:rsidRPr="009A0544">
        <w:t xml:space="preserve"> </w:t>
      </w:r>
    </w:p>
    <w:p w14:paraId="15E727EF" w14:textId="608519CE" w:rsidR="008338F0" w:rsidRPr="00603221" w:rsidRDefault="003355E7" w:rsidP="003A109E">
      <w:pPr>
        <w:pStyle w:val="2"/>
        <w:rPr>
          <w:rFonts w:cs="Tahoma"/>
          <w:lang w:val="el-GR"/>
        </w:rPr>
      </w:pPr>
      <w:r w:rsidRPr="00603221">
        <w:rPr>
          <w:rFonts w:cs="Tahoma"/>
          <w:lang w:val="el-GR"/>
        </w:rPr>
        <w:tab/>
      </w:r>
      <w:bookmarkStart w:id="20" w:name="_Toc89441194"/>
      <w:bookmarkStart w:id="21" w:name="_Toc89441712"/>
      <w:r w:rsidRPr="00603221">
        <w:rPr>
          <w:rFonts w:cs="Tahoma"/>
          <w:lang w:val="el-GR"/>
        </w:rPr>
        <w:t>Συνοπτική Περιγραφή φυσικού και οικονομικού αντικειμένου της σύμβασης</w:t>
      </w:r>
      <w:bookmarkEnd w:id="20"/>
      <w:bookmarkEnd w:id="21"/>
      <w:r w:rsidRPr="00603221">
        <w:rPr>
          <w:rFonts w:cs="Tahoma"/>
          <w:lang w:val="el-GR"/>
        </w:rPr>
        <w:t xml:space="preserve"> </w:t>
      </w:r>
    </w:p>
    <w:p w14:paraId="4D49D3B7" w14:textId="2E6016C0" w:rsidR="004B4B5F" w:rsidRDefault="004B4B5F" w:rsidP="004B4B5F">
      <w:pPr>
        <w:rPr>
          <w:lang w:val="el-GR"/>
        </w:rPr>
      </w:pPr>
      <w:r w:rsidRPr="00603221">
        <w:rPr>
          <w:lang w:val="el-GR"/>
        </w:rPr>
        <w:t xml:space="preserve">Αντικείμενο της σύμβασης είναι </w:t>
      </w:r>
      <w:r w:rsidRPr="00D56BF6">
        <w:rPr>
          <w:lang w:val="el-GR"/>
        </w:rPr>
        <w:t xml:space="preserve">η προμήθεια και εγκατάσταση ενός ΠΣ Ηλεκτρονικής Διαχείρισης Εγγράφων, η </w:t>
      </w:r>
      <w:proofErr w:type="spellStart"/>
      <w:r w:rsidRPr="00D56BF6">
        <w:rPr>
          <w:lang w:val="el-GR"/>
        </w:rPr>
        <w:t>ψηφιοποίηση</w:t>
      </w:r>
      <w:proofErr w:type="spellEnd"/>
      <w:r w:rsidRPr="00D56BF6">
        <w:rPr>
          <w:lang w:val="el-GR"/>
        </w:rPr>
        <w:t xml:space="preserve"> </w:t>
      </w:r>
      <w:r>
        <w:rPr>
          <w:lang w:val="el-GR"/>
        </w:rPr>
        <w:t xml:space="preserve">(σάρωση και </w:t>
      </w:r>
      <w:proofErr w:type="spellStart"/>
      <w:r>
        <w:rPr>
          <w:lang w:val="el-GR"/>
        </w:rPr>
        <w:t>μεταδεδομένα</w:t>
      </w:r>
      <w:proofErr w:type="spellEnd"/>
      <w:r>
        <w:rPr>
          <w:lang w:val="el-GR"/>
        </w:rPr>
        <w:t xml:space="preserve"> σάρωσης) </w:t>
      </w:r>
      <w:r w:rsidRPr="00D56BF6">
        <w:rPr>
          <w:lang w:val="el-GR"/>
        </w:rPr>
        <w:t xml:space="preserve">των φακέλων των δανείων </w:t>
      </w:r>
      <w:r w:rsidRPr="00B23A32">
        <w:rPr>
          <w:lang w:val="el-GR"/>
        </w:rPr>
        <w:t>που έχουν χορηγηθεί από το ΤΠΔ</w:t>
      </w:r>
      <w:r>
        <w:rPr>
          <w:lang w:val="el-GR"/>
        </w:rPr>
        <w:t xml:space="preserve"> και</w:t>
      </w:r>
      <w:r w:rsidRPr="00D56BF6">
        <w:rPr>
          <w:lang w:val="el-GR"/>
        </w:rPr>
        <w:t xml:space="preserve"> η εξαγωγή και καταχώρηση δεδομένων για την ηλεκτρονική εκμετάλλευση του περιεχομένου των φακέλων των δανειοληπτών, μέσω του ΠΣ Διαχείρισης Εγγράφων και η σχετική εκπαίδευση του προσωπικού του ΤΠΔ.</w:t>
      </w:r>
    </w:p>
    <w:p w14:paraId="37559A38" w14:textId="77777777" w:rsidR="004B4B5F" w:rsidRPr="00D56BF6" w:rsidRDefault="004B4B5F" w:rsidP="004B4B5F">
      <w:pPr>
        <w:rPr>
          <w:lang w:val="el-GR"/>
        </w:rPr>
      </w:pPr>
    </w:p>
    <w:p w14:paraId="53A5C817" w14:textId="189573AE" w:rsidR="008338F0" w:rsidRDefault="003355E7">
      <w:pPr>
        <w:rPr>
          <w:lang w:val="el-GR"/>
        </w:rPr>
      </w:pPr>
      <w:r w:rsidRPr="00603221">
        <w:rPr>
          <w:lang w:val="el-GR"/>
        </w:rPr>
        <w:t>Οι παρεχόμενες υπηρεσίες κατατάσσονται στους ακόλουθους κωδικούς του Κοινού Λεξιλογίου δημοσίων συμβάσεων (CPV)</w:t>
      </w:r>
      <w:r w:rsidR="004B4B5F" w:rsidRPr="004B4B5F">
        <w:rPr>
          <w:lang w:val="el-GR"/>
        </w:rPr>
        <w:t>:</w:t>
      </w:r>
    </w:p>
    <w:p w14:paraId="3883ABBC" w14:textId="77777777" w:rsidR="004B4B5F" w:rsidRDefault="004B4B5F">
      <w:pPr>
        <w:rPr>
          <w:lang w:val="el-GR"/>
        </w:rPr>
      </w:pPr>
    </w:p>
    <w:tbl>
      <w:tblPr>
        <w:tblStyle w:val="aff0"/>
        <w:tblW w:w="0" w:type="auto"/>
        <w:jc w:val="center"/>
        <w:tblLook w:val="04A0" w:firstRow="1" w:lastRow="0" w:firstColumn="1" w:lastColumn="0" w:noHBand="0" w:noVBand="1"/>
      </w:tblPr>
      <w:tblGrid>
        <w:gridCol w:w="1838"/>
        <w:gridCol w:w="7088"/>
      </w:tblGrid>
      <w:tr w:rsidR="004B4B5F" w:rsidRPr="00D56BF6" w14:paraId="502CBE54" w14:textId="77777777" w:rsidTr="003026C0">
        <w:trPr>
          <w:jc w:val="center"/>
        </w:trPr>
        <w:tc>
          <w:tcPr>
            <w:tcW w:w="1838" w:type="dxa"/>
            <w:shd w:val="clear" w:color="auto" w:fill="D9D9D9" w:themeFill="background1" w:themeFillShade="D9"/>
          </w:tcPr>
          <w:p w14:paraId="0CB7ED54" w14:textId="77777777" w:rsidR="004B4B5F" w:rsidRPr="00CC7D9C" w:rsidRDefault="004B4B5F" w:rsidP="003026C0">
            <w:pPr>
              <w:suppressAutoHyphens w:val="0"/>
              <w:spacing w:after="0"/>
              <w:jc w:val="center"/>
              <w:rPr>
                <w:b/>
                <w:bCs/>
                <w:color w:val="000000"/>
                <w:lang w:val="el-GR" w:eastAsia="el-GR"/>
              </w:rPr>
            </w:pPr>
            <w:r w:rsidRPr="00CC7D9C">
              <w:rPr>
                <w:b/>
                <w:bCs/>
                <w:color w:val="000000"/>
                <w:lang w:val="el-GR" w:eastAsia="el-GR"/>
              </w:rPr>
              <w:t>79999100-4</w:t>
            </w:r>
          </w:p>
        </w:tc>
        <w:tc>
          <w:tcPr>
            <w:tcW w:w="7088" w:type="dxa"/>
          </w:tcPr>
          <w:p w14:paraId="07187427" w14:textId="77777777" w:rsidR="004B4B5F" w:rsidRPr="00CC7D9C" w:rsidRDefault="004B4B5F" w:rsidP="003026C0">
            <w:pPr>
              <w:rPr>
                <w:b/>
                <w:lang w:val="el-GR"/>
              </w:rPr>
            </w:pPr>
            <w:r w:rsidRPr="00CC7D9C">
              <w:rPr>
                <w:b/>
                <w:lang w:val="el-GR"/>
              </w:rPr>
              <w:t>Υπηρεσίες σάρωσης</w:t>
            </w:r>
          </w:p>
        </w:tc>
      </w:tr>
      <w:tr w:rsidR="004B4B5F" w:rsidRPr="00526287" w14:paraId="57B1F990" w14:textId="77777777" w:rsidTr="003026C0">
        <w:trPr>
          <w:jc w:val="center"/>
        </w:trPr>
        <w:tc>
          <w:tcPr>
            <w:tcW w:w="1838" w:type="dxa"/>
            <w:shd w:val="clear" w:color="auto" w:fill="D9D9D9" w:themeFill="background1" w:themeFillShade="D9"/>
            <w:vAlign w:val="center"/>
          </w:tcPr>
          <w:p w14:paraId="5F8E8544" w14:textId="77777777" w:rsidR="004B4B5F" w:rsidRPr="00CC7D9C" w:rsidRDefault="004B4B5F" w:rsidP="003026C0">
            <w:pPr>
              <w:suppressAutoHyphens w:val="0"/>
              <w:jc w:val="center"/>
              <w:rPr>
                <w:b/>
                <w:bCs/>
                <w:color w:val="000000"/>
                <w:lang w:val="el-GR" w:eastAsia="el-GR"/>
              </w:rPr>
            </w:pPr>
            <w:r w:rsidRPr="00466BB3">
              <w:rPr>
                <w:b/>
                <w:bCs/>
                <w:color w:val="000000"/>
                <w:lang w:val="el-GR" w:eastAsia="el-GR"/>
              </w:rPr>
              <w:t>79131000-1</w:t>
            </w:r>
          </w:p>
        </w:tc>
        <w:tc>
          <w:tcPr>
            <w:tcW w:w="7088" w:type="dxa"/>
            <w:vAlign w:val="center"/>
          </w:tcPr>
          <w:p w14:paraId="799B58FE" w14:textId="77777777" w:rsidR="004B4B5F" w:rsidRPr="00526287" w:rsidRDefault="004B4B5F" w:rsidP="003026C0">
            <w:pPr>
              <w:suppressAutoHyphens w:val="0"/>
              <w:jc w:val="left"/>
              <w:rPr>
                <w:b/>
                <w:bCs/>
                <w:color w:val="000000"/>
                <w:lang w:val="el-GR" w:eastAsia="el-GR"/>
              </w:rPr>
            </w:pPr>
            <w:r w:rsidRPr="00466BB3">
              <w:rPr>
                <w:b/>
                <w:bCs/>
                <w:color w:val="000000"/>
                <w:lang w:val="el-GR" w:eastAsia="el-GR"/>
              </w:rPr>
              <w:t>Υπηρεσίες τεκμηρίωσης</w:t>
            </w:r>
          </w:p>
        </w:tc>
      </w:tr>
      <w:tr w:rsidR="004B4B5F" w:rsidRPr="00A9667F" w14:paraId="47825DA2" w14:textId="77777777" w:rsidTr="003026C0">
        <w:trPr>
          <w:jc w:val="center"/>
        </w:trPr>
        <w:tc>
          <w:tcPr>
            <w:tcW w:w="1838" w:type="dxa"/>
            <w:shd w:val="clear" w:color="auto" w:fill="D9D9D9" w:themeFill="background1" w:themeFillShade="D9"/>
          </w:tcPr>
          <w:p w14:paraId="61BFFBBA" w14:textId="77777777" w:rsidR="004B4B5F" w:rsidRPr="00CC7D9C" w:rsidRDefault="004B4B5F" w:rsidP="003026C0">
            <w:pPr>
              <w:suppressAutoHyphens w:val="0"/>
              <w:spacing w:after="0"/>
              <w:jc w:val="center"/>
              <w:rPr>
                <w:b/>
                <w:bCs/>
                <w:color w:val="000000"/>
                <w:lang w:val="el-GR" w:eastAsia="el-GR"/>
              </w:rPr>
            </w:pPr>
            <w:r w:rsidRPr="00CC7D9C">
              <w:rPr>
                <w:b/>
                <w:bCs/>
                <w:color w:val="000000"/>
                <w:lang w:val="el-GR" w:eastAsia="el-GR"/>
              </w:rPr>
              <w:t>48000000-8</w:t>
            </w:r>
          </w:p>
        </w:tc>
        <w:tc>
          <w:tcPr>
            <w:tcW w:w="7088" w:type="dxa"/>
          </w:tcPr>
          <w:p w14:paraId="1D28F66C" w14:textId="77777777" w:rsidR="004B4B5F" w:rsidRPr="00CC7D9C" w:rsidRDefault="004B4B5F" w:rsidP="003026C0">
            <w:pPr>
              <w:rPr>
                <w:b/>
                <w:lang w:val="el-GR"/>
              </w:rPr>
            </w:pPr>
            <w:r w:rsidRPr="00CC7D9C">
              <w:rPr>
                <w:b/>
                <w:lang w:val="el-GR"/>
              </w:rPr>
              <w:t>Πακέτα λογισμικού και συστήματα πληροφορικής</w:t>
            </w:r>
          </w:p>
        </w:tc>
      </w:tr>
      <w:tr w:rsidR="004B4B5F" w:rsidRPr="00A9667F" w14:paraId="55599D7F" w14:textId="77777777" w:rsidTr="003026C0">
        <w:trPr>
          <w:jc w:val="center"/>
        </w:trPr>
        <w:tc>
          <w:tcPr>
            <w:tcW w:w="1838" w:type="dxa"/>
            <w:shd w:val="clear" w:color="auto" w:fill="D9D9D9" w:themeFill="background1" w:themeFillShade="D9"/>
          </w:tcPr>
          <w:p w14:paraId="6F4EE5DE" w14:textId="77777777" w:rsidR="004B4B5F" w:rsidRPr="00CC7D9C" w:rsidRDefault="004B4B5F" w:rsidP="003026C0">
            <w:pPr>
              <w:suppressAutoHyphens w:val="0"/>
              <w:spacing w:after="0"/>
              <w:jc w:val="center"/>
              <w:rPr>
                <w:b/>
                <w:bCs/>
                <w:color w:val="000000"/>
                <w:lang w:val="en-US" w:eastAsia="el-GR"/>
              </w:rPr>
            </w:pPr>
            <w:r w:rsidRPr="00CC7D9C">
              <w:rPr>
                <w:b/>
                <w:bCs/>
                <w:color w:val="000000"/>
                <w:lang w:val="el-GR" w:eastAsia="el-GR"/>
              </w:rPr>
              <w:t>72000000-</w:t>
            </w:r>
            <w:r>
              <w:rPr>
                <w:b/>
                <w:bCs/>
                <w:color w:val="000000"/>
                <w:lang w:val="en-US" w:eastAsia="el-GR"/>
              </w:rPr>
              <w:t>5</w:t>
            </w:r>
          </w:p>
        </w:tc>
        <w:tc>
          <w:tcPr>
            <w:tcW w:w="7088" w:type="dxa"/>
          </w:tcPr>
          <w:p w14:paraId="40D56392" w14:textId="77777777" w:rsidR="004B4B5F" w:rsidRPr="00CC7D9C" w:rsidRDefault="004B4B5F" w:rsidP="003026C0">
            <w:pPr>
              <w:rPr>
                <w:b/>
                <w:lang w:val="el-GR"/>
              </w:rPr>
            </w:pPr>
            <w:r w:rsidRPr="00CC7D9C">
              <w:rPr>
                <w:b/>
                <w:lang w:val="el-GR"/>
              </w:rPr>
              <w:t>Υπηρεσίες τεχνολογίας των πληροφοριών: παροχή συμβουλών, ανάπτυξη λογισμικού, Διαδίκτυο και υποστήριξη</w:t>
            </w:r>
          </w:p>
        </w:tc>
      </w:tr>
    </w:tbl>
    <w:p w14:paraId="39E7CD33" w14:textId="77777777" w:rsidR="004B4B5F" w:rsidRPr="004B4B5F" w:rsidRDefault="004B4B5F">
      <w:pPr>
        <w:rPr>
          <w:i/>
          <w:color w:val="5B9BD5"/>
          <w:lang w:val="el-GR"/>
        </w:rPr>
      </w:pPr>
    </w:p>
    <w:p w14:paraId="71E42F5E" w14:textId="54DE9F2E" w:rsidR="004574FB" w:rsidRPr="006404B9" w:rsidRDefault="004574FB" w:rsidP="004574FB">
      <w:pPr>
        <w:rPr>
          <w:lang w:val="el-GR"/>
        </w:rPr>
      </w:pPr>
      <w:r w:rsidRPr="006404B9">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w:t>
      </w:r>
      <w:r>
        <w:rPr>
          <w:lang w:val="el-GR"/>
        </w:rPr>
        <w:t xml:space="preserve">της </w:t>
      </w:r>
      <w:proofErr w:type="spellStart"/>
      <w:r>
        <w:rPr>
          <w:lang w:val="el-GR"/>
        </w:rPr>
        <w:t>ψηφιοποίησης</w:t>
      </w:r>
      <w:proofErr w:type="spellEnd"/>
      <w:r>
        <w:rPr>
          <w:lang w:val="el-GR"/>
        </w:rPr>
        <w:t xml:space="preserve">, της καταχώρησης δεδομένων και του ΠΣ για τη διαχείριση των ψηφιοποιημένων εγγράφων </w:t>
      </w:r>
      <w:r w:rsidRPr="00A11213">
        <w:rPr>
          <w:lang w:val="el-GR"/>
        </w:rPr>
        <w:t xml:space="preserve"> και </w:t>
      </w:r>
      <w:r>
        <w:rPr>
          <w:lang w:val="el-GR"/>
        </w:rPr>
        <w:t>της επικοινωνίας του ΠΣ</w:t>
      </w:r>
      <w:r w:rsidRPr="00A11213">
        <w:rPr>
          <w:lang w:val="el-GR"/>
        </w:rPr>
        <w:t xml:space="preserve">  με τρίτα συστήματα του Φορέα (βλ. Παράρτημα Ι , παρ.</w:t>
      </w:r>
      <w:r w:rsidR="002E0991">
        <w:rPr>
          <w:lang w:val="el-GR"/>
        </w:rPr>
        <w:fldChar w:fldCharType="begin"/>
      </w:r>
      <w:r w:rsidR="002E0991">
        <w:rPr>
          <w:lang w:val="el-GR"/>
        </w:rPr>
        <w:instrText xml:space="preserve"> REF _Ref89960370 \r \h </w:instrText>
      </w:r>
      <w:r w:rsidR="002E0991">
        <w:rPr>
          <w:lang w:val="el-GR"/>
        </w:rPr>
      </w:r>
      <w:r w:rsidR="002E0991">
        <w:rPr>
          <w:lang w:val="el-GR"/>
        </w:rPr>
        <w:fldChar w:fldCharType="separate"/>
      </w:r>
      <w:r w:rsidR="00693CB6">
        <w:rPr>
          <w:lang w:val="el-GR"/>
        </w:rPr>
        <w:t>5.2</w:t>
      </w:r>
      <w:r w:rsidR="002E0991">
        <w:rPr>
          <w:lang w:val="el-GR"/>
        </w:rPr>
        <w:fldChar w:fldCharType="end"/>
      </w:r>
      <w:r w:rsidRPr="00A11213">
        <w:rPr>
          <w:lang w:val="el-GR"/>
        </w:rPr>
        <w:t xml:space="preserve"> τεύχο</w:t>
      </w:r>
      <w:r w:rsidRPr="006404B9">
        <w:rPr>
          <w:lang w:val="el-GR"/>
        </w:rPr>
        <w:t>υς διακήρυξης).  Προσφορές γίνονται αποδεκτές για το σύνολο των υπηρεσιών που περιγράφονται.</w:t>
      </w:r>
    </w:p>
    <w:p w14:paraId="59FA3078" w14:textId="19A150CD" w:rsidR="004574FB" w:rsidRPr="00A0762F" w:rsidRDefault="004574FB" w:rsidP="004574FB">
      <w:pPr>
        <w:spacing w:before="120" w:after="60"/>
        <w:rPr>
          <w:lang w:val="el-GR"/>
        </w:rPr>
      </w:pPr>
      <w:r w:rsidRPr="00A0762F">
        <w:rPr>
          <w:lang w:val="el-GR"/>
        </w:rPr>
        <w:t xml:space="preserve">Η εκτιμώμενη αξία της σύμβασης ανέρχεται στο ποσό των </w:t>
      </w:r>
      <w:r w:rsidRPr="00F41436">
        <w:rPr>
          <w:b/>
          <w:bCs/>
          <w:color w:val="000000"/>
          <w:lang w:val="el-GR" w:eastAsia="el-GR"/>
        </w:rPr>
        <w:t>3.</w:t>
      </w:r>
      <w:r w:rsidR="004447CA">
        <w:rPr>
          <w:b/>
          <w:bCs/>
          <w:color w:val="000000"/>
          <w:lang w:val="el-GR" w:eastAsia="el-GR"/>
        </w:rPr>
        <w:t>280</w:t>
      </w:r>
      <w:r w:rsidRPr="00F41436">
        <w:rPr>
          <w:b/>
          <w:bCs/>
          <w:color w:val="000000"/>
          <w:lang w:val="el-GR" w:eastAsia="el-GR"/>
        </w:rPr>
        <w:t>.000,00</w:t>
      </w:r>
      <w:r>
        <w:rPr>
          <w:b/>
          <w:bCs/>
          <w:color w:val="000000"/>
          <w:lang w:val="el-GR" w:eastAsia="el-GR"/>
        </w:rPr>
        <w:t xml:space="preserve"> </w:t>
      </w:r>
      <w:r w:rsidRPr="00862893">
        <w:rPr>
          <w:b/>
          <w:bCs/>
          <w:color w:val="000000"/>
          <w:lang w:val="el-GR" w:eastAsia="el-GR"/>
        </w:rPr>
        <w:t>€</w:t>
      </w:r>
      <w:r w:rsidRPr="00A0762F">
        <w:rPr>
          <w:b/>
          <w:bCs/>
          <w:lang w:val="el-GR"/>
        </w:rPr>
        <w:t xml:space="preserve"> </w:t>
      </w:r>
      <w:r w:rsidRPr="00A0762F">
        <w:rPr>
          <w:lang w:val="el-GR" w:eastAsia="en-US"/>
        </w:rPr>
        <w:t>μη περιλαμβανομένου ΦΠΑ 24% (προϋπολογισμός με ΦΠΑ</w:t>
      </w:r>
      <w:r w:rsidRPr="00862893">
        <w:rPr>
          <w:lang w:val="el-GR"/>
        </w:rPr>
        <w:t xml:space="preserve">: </w:t>
      </w:r>
      <w:r w:rsidRPr="00F662A0">
        <w:rPr>
          <w:b/>
          <w:bCs/>
          <w:color w:val="000000"/>
          <w:lang w:val="el-GR" w:eastAsia="el-GR"/>
        </w:rPr>
        <w:t>4</w:t>
      </w:r>
      <w:r w:rsidRPr="00F41436">
        <w:rPr>
          <w:b/>
          <w:bCs/>
          <w:color w:val="000000"/>
          <w:lang w:val="el-GR" w:eastAsia="el-GR"/>
        </w:rPr>
        <w:t>.</w:t>
      </w:r>
      <w:r w:rsidR="004447CA">
        <w:rPr>
          <w:b/>
          <w:bCs/>
          <w:color w:val="000000"/>
          <w:lang w:val="el-GR" w:eastAsia="el-GR"/>
        </w:rPr>
        <w:t>067</w:t>
      </w:r>
      <w:r w:rsidRPr="00F41436">
        <w:rPr>
          <w:b/>
          <w:bCs/>
          <w:color w:val="000000"/>
          <w:lang w:val="el-GR" w:eastAsia="el-GR"/>
        </w:rPr>
        <w:t>.</w:t>
      </w:r>
      <w:r w:rsidR="004447CA">
        <w:rPr>
          <w:b/>
          <w:bCs/>
          <w:color w:val="000000"/>
          <w:lang w:val="el-GR" w:eastAsia="el-GR"/>
        </w:rPr>
        <w:t>2</w:t>
      </w:r>
      <w:r w:rsidR="004447CA" w:rsidRPr="00F41436">
        <w:rPr>
          <w:b/>
          <w:bCs/>
          <w:color w:val="000000"/>
          <w:lang w:val="el-GR" w:eastAsia="el-GR"/>
        </w:rPr>
        <w:t>00</w:t>
      </w:r>
      <w:r w:rsidRPr="00F41436">
        <w:rPr>
          <w:b/>
          <w:bCs/>
          <w:color w:val="000000"/>
          <w:lang w:val="el-GR" w:eastAsia="el-GR"/>
        </w:rPr>
        <w:t>,00</w:t>
      </w:r>
      <w:r>
        <w:rPr>
          <w:b/>
          <w:bCs/>
          <w:color w:val="000000"/>
          <w:lang w:val="el-GR" w:eastAsia="el-GR"/>
        </w:rPr>
        <w:t xml:space="preserve"> </w:t>
      </w:r>
      <w:r w:rsidRPr="00862893">
        <w:rPr>
          <w:b/>
          <w:bCs/>
          <w:color w:val="000000"/>
          <w:lang w:val="el-GR" w:eastAsia="el-GR"/>
        </w:rPr>
        <w:t>€,</w:t>
      </w:r>
      <w:r w:rsidRPr="00862893">
        <w:rPr>
          <w:bCs/>
          <w:color w:val="000000"/>
          <w:lang w:val="el-GR" w:eastAsia="el-GR"/>
        </w:rPr>
        <w:t xml:space="preserve"> ΦΠΑ: </w:t>
      </w:r>
      <w:r w:rsidR="004447CA">
        <w:rPr>
          <w:b/>
          <w:bCs/>
          <w:color w:val="000000"/>
          <w:lang w:val="el-GR" w:eastAsia="el-GR"/>
        </w:rPr>
        <w:t>787</w:t>
      </w:r>
      <w:r w:rsidRPr="00F41436">
        <w:rPr>
          <w:b/>
          <w:bCs/>
          <w:color w:val="000000"/>
          <w:lang w:val="el-GR" w:eastAsia="el-GR"/>
        </w:rPr>
        <w:t>.</w:t>
      </w:r>
      <w:r w:rsidR="004447CA">
        <w:rPr>
          <w:b/>
          <w:bCs/>
          <w:color w:val="000000"/>
          <w:lang w:val="el-GR" w:eastAsia="el-GR"/>
        </w:rPr>
        <w:t>2</w:t>
      </w:r>
      <w:r w:rsidRPr="00F41436">
        <w:rPr>
          <w:b/>
          <w:bCs/>
          <w:color w:val="000000"/>
          <w:lang w:val="el-GR" w:eastAsia="el-GR"/>
        </w:rPr>
        <w:t>00,00</w:t>
      </w:r>
      <w:r>
        <w:rPr>
          <w:b/>
          <w:bCs/>
          <w:color w:val="000000"/>
          <w:lang w:val="el-GR" w:eastAsia="el-GR"/>
        </w:rPr>
        <w:t xml:space="preserve"> </w:t>
      </w:r>
      <w:r w:rsidRPr="00862893">
        <w:rPr>
          <w:b/>
          <w:bCs/>
          <w:color w:val="000000"/>
          <w:lang w:val="el-GR" w:eastAsia="el-GR"/>
        </w:rPr>
        <w:t>€</w:t>
      </w:r>
      <w:r w:rsidRPr="00A0762F">
        <w:rPr>
          <w:lang w:val="el-GR" w:eastAsia="en-US"/>
        </w:rPr>
        <w:t>)</w:t>
      </w:r>
      <w:r w:rsidRPr="00A0762F">
        <w:rPr>
          <w:color w:val="000000"/>
          <w:lang w:val="el-GR"/>
        </w:rPr>
        <w:t>.</w:t>
      </w:r>
      <w:r w:rsidRPr="00A0762F">
        <w:rPr>
          <w:lang w:val="el-GR"/>
        </w:rPr>
        <w:t xml:space="preserve"> </w:t>
      </w:r>
    </w:p>
    <w:p w14:paraId="6E22473B" w14:textId="2C82057A" w:rsidR="004574FB" w:rsidRDefault="004574FB" w:rsidP="004574FB">
      <w:pPr>
        <w:spacing w:before="120" w:after="60"/>
        <w:rPr>
          <w:lang w:val="el-GR"/>
        </w:rPr>
      </w:pPr>
      <w:r w:rsidRPr="00A0762F">
        <w:rPr>
          <w:lang w:val="el-GR"/>
        </w:rPr>
        <w:t xml:space="preserve">Η εκτιμώμενη αξία της αρχικής σύμβασης </w:t>
      </w:r>
      <w:r w:rsidRPr="00862893">
        <w:rPr>
          <w:lang w:val="el-GR"/>
        </w:rPr>
        <w:t xml:space="preserve">ανέρχεται στο ποσό των </w:t>
      </w:r>
      <w:r w:rsidRPr="00F662A0">
        <w:rPr>
          <w:b/>
          <w:bCs/>
          <w:color w:val="000000"/>
          <w:lang w:val="el-GR" w:eastAsia="el-GR"/>
        </w:rPr>
        <w:t>3</w:t>
      </w:r>
      <w:r w:rsidRPr="00F41436">
        <w:rPr>
          <w:b/>
          <w:bCs/>
          <w:color w:val="000000"/>
          <w:lang w:val="el-GR" w:eastAsia="el-GR"/>
        </w:rPr>
        <w:t>.</w:t>
      </w:r>
      <w:r w:rsidRPr="00F662A0">
        <w:rPr>
          <w:b/>
          <w:bCs/>
          <w:color w:val="000000"/>
          <w:lang w:val="el-GR" w:eastAsia="el-GR"/>
        </w:rPr>
        <w:t>348</w:t>
      </w:r>
      <w:r w:rsidRPr="00F41436">
        <w:rPr>
          <w:b/>
          <w:bCs/>
          <w:color w:val="000000"/>
          <w:lang w:val="el-GR" w:eastAsia="el-GR"/>
        </w:rPr>
        <w:t>.000,00</w:t>
      </w:r>
      <w:r>
        <w:rPr>
          <w:b/>
          <w:bCs/>
          <w:color w:val="000000"/>
          <w:lang w:val="el-GR" w:eastAsia="el-GR"/>
        </w:rPr>
        <w:t xml:space="preserve"> </w:t>
      </w:r>
      <w:r w:rsidRPr="00862893">
        <w:rPr>
          <w:b/>
          <w:lang w:val="el-GR"/>
        </w:rPr>
        <w:t>€</w:t>
      </w:r>
      <w:r w:rsidRPr="00862893">
        <w:rPr>
          <w:lang w:val="el-GR"/>
        </w:rPr>
        <w:t xml:space="preserve"> συμπεριλαμβανομένου ΦΠΑ 24 % (προϋπολογισμός χωρίς ΦΠΑ: </w:t>
      </w:r>
      <w:r>
        <w:rPr>
          <w:b/>
          <w:bCs/>
          <w:color w:val="000000"/>
          <w:lang w:val="el-GR" w:eastAsia="el-GR"/>
        </w:rPr>
        <w:t>2.700.000</w:t>
      </w:r>
      <w:r w:rsidRPr="00F41436">
        <w:rPr>
          <w:b/>
          <w:bCs/>
          <w:color w:val="000000"/>
          <w:lang w:val="el-GR" w:eastAsia="el-GR"/>
        </w:rPr>
        <w:t xml:space="preserve"> </w:t>
      </w:r>
      <w:r w:rsidRPr="00862893">
        <w:rPr>
          <w:b/>
          <w:lang w:val="el-GR"/>
        </w:rPr>
        <w:t>€</w:t>
      </w:r>
      <w:r>
        <w:rPr>
          <w:lang w:val="el-GR"/>
        </w:rPr>
        <w:t xml:space="preserve"> ΦΠΑ</w:t>
      </w:r>
      <w:r w:rsidRPr="00862893">
        <w:rPr>
          <w:lang w:val="el-GR"/>
        </w:rPr>
        <w:t xml:space="preserve">: </w:t>
      </w:r>
      <w:r w:rsidRPr="00F662A0">
        <w:rPr>
          <w:b/>
          <w:bCs/>
          <w:color w:val="000000"/>
          <w:lang w:val="el-GR" w:eastAsia="el-GR"/>
        </w:rPr>
        <w:t>648</w:t>
      </w:r>
      <w:r w:rsidRPr="00F41436">
        <w:rPr>
          <w:b/>
          <w:bCs/>
          <w:color w:val="000000"/>
          <w:lang w:val="el-GR" w:eastAsia="el-GR"/>
        </w:rPr>
        <w:t>.000,00</w:t>
      </w:r>
      <w:r w:rsidRPr="00862893">
        <w:rPr>
          <w:b/>
          <w:lang w:val="el-GR"/>
        </w:rPr>
        <w:t>€</w:t>
      </w:r>
      <w:r w:rsidRPr="00862893">
        <w:rPr>
          <w:lang w:val="el-GR"/>
        </w:rPr>
        <w:t>).</w:t>
      </w:r>
      <w:r w:rsidRPr="00A0762F">
        <w:rPr>
          <w:lang w:val="el-GR"/>
        </w:rPr>
        <w:t xml:space="preserve"> </w:t>
      </w:r>
    </w:p>
    <w:p w14:paraId="341381E5" w14:textId="2D4F1459" w:rsidR="004574FB" w:rsidRPr="00672C9B" w:rsidRDefault="004574FB" w:rsidP="004574FB">
      <w:pPr>
        <w:spacing w:before="120" w:after="60"/>
        <w:rPr>
          <w:lang w:val="el-GR"/>
        </w:rPr>
      </w:pPr>
      <w:r w:rsidRPr="00672C9B">
        <w:rPr>
          <w:lang w:val="el-GR"/>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656F9D" w:rsidRPr="00656F9D">
        <w:rPr>
          <w:b/>
          <w:bCs/>
          <w:lang w:val="el-GR"/>
        </w:rPr>
        <w:t xml:space="preserve">δεκαοχτώ </w:t>
      </w:r>
      <w:r w:rsidRPr="00656F9D">
        <w:rPr>
          <w:b/>
          <w:bCs/>
          <w:lang w:val="el-GR"/>
        </w:rPr>
        <w:t>τοις εκατό (</w:t>
      </w:r>
      <w:r w:rsidR="00656F9D" w:rsidRPr="00656F9D">
        <w:rPr>
          <w:b/>
          <w:bCs/>
          <w:lang w:val="el-GR"/>
        </w:rPr>
        <w:t>18</w:t>
      </w:r>
      <w:r w:rsidRPr="00656F9D">
        <w:rPr>
          <w:b/>
          <w:bCs/>
          <w:lang w:val="el-GR"/>
        </w:rPr>
        <w:t>%)</w:t>
      </w:r>
      <w:r w:rsidRPr="00672C9B">
        <w:rPr>
          <w:lang w:val="el-GR"/>
        </w:rPr>
        <w:t xml:space="preserve"> του συμβατικού τιμήματος. </w:t>
      </w:r>
    </w:p>
    <w:p w14:paraId="6B6AF18D" w14:textId="00D4D733" w:rsidR="004574FB" w:rsidRPr="00A0762F" w:rsidRDefault="004574FB" w:rsidP="004574FB">
      <w:pPr>
        <w:spacing w:before="120" w:after="60"/>
        <w:rPr>
          <w:lang w:val="el-GR"/>
        </w:rPr>
      </w:pPr>
      <w:r w:rsidRPr="00A0762F">
        <w:rPr>
          <w:lang w:val="el-GR"/>
        </w:rPr>
        <w:t xml:space="preserve">Πριν τη λήξη της σύμβασης, ο Κύριος του Έργου δύναται να αποφασίσει την άσκηση δικαιώματος προαίρεσης συντήρησης έως του ποσού των </w:t>
      </w:r>
      <w:r w:rsidR="004447CA">
        <w:rPr>
          <w:b/>
          <w:bCs/>
          <w:color w:val="000000"/>
          <w:lang w:val="el-GR" w:eastAsia="el-GR"/>
        </w:rPr>
        <w:t>10</w:t>
      </w:r>
      <w:r>
        <w:rPr>
          <w:b/>
          <w:bCs/>
          <w:color w:val="000000"/>
          <w:lang w:val="el-GR" w:eastAsia="el-GR"/>
        </w:rPr>
        <w:t>0</w:t>
      </w:r>
      <w:r w:rsidRPr="00F41436">
        <w:rPr>
          <w:b/>
          <w:bCs/>
          <w:color w:val="000000"/>
          <w:lang w:val="el-GR" w:eastAsia="el-GR"/>
        </w:rPr>
        <w:t>.000,00</w:t>
      </w:r>
      <w:r>
        <w:rPr>
          <w:b/>
          <w:bCs/>
          <w:color w:val="000000"/>
          <w:lang w:val="el-GR" w:eastAsia="el-GR"/>
        </w:rPr>
        <w:t xml:space="preserve"> € </w:t>
      </w:r>
      <w:r w:rsidRPr="00862893">
        <w:rPr>
          <w:lang w:val="el-GR"/>
        </w:rPr>
        <w:t>μη περιλαμβανομένου ΦΠΑ 24% (</w:t>
      </w:r>
      <w:r w:rsidRPr="00A11213">
        <w:rPr>
          <w:lang w:val="el-GR"/>
        </w:rPr>
        <w:t xml:space="preserve">προϋπολογισμός με ΦΠΑ: </w:t>
      </w:r>
      <w:r w:rsidR="004447CA">
        <w:rPr>
          <w:b/>
          <w:bCs/>
          <w:color w:val="000000"/>
          <w:lang w:val="el-GR" w:eastAsia="el-GR"/>
        </w:rPr>
        <w:t>124</w:t>
      </w:r>
      <w:r w:rsidRPr="00A11213">
        <w:rPr>
          <w:b/>
          <w:bCs/>
          <w:color w:val="000000"/>
          <w:lang w:val="el-GR" w:eastAsia="el-GR"/>
        </w:rPr>
        <w:t>.</w:t>
      </w:r>
      <w:r w:rsidR="004447CA">
        <w:rPr>
          <w:b/>
          <w:bCs/>
          <w:color w:val="000000"/>
          <w:lang w:val="el-GR" w:eastAsia="el-GR"/>
        </w:rPr>
        <w:t>0</w:t>
      </w:r>
      <w:r w:rsidRPr="00A11213">
        <w:rPr>
          <w:b/>
          <w:bCs/>
          <w:color w:val="000000"/>
          <w:lang w:val="el-GR" w:eastAsia="el-GR"/>
        </w:rPr>
        <w:t xml:space="preserve">00,00 </w:t>
      </w:r>
      <w:r w:rsidRPr="00A11213">
        <w:rPr>
          <w:b/>
          <w:bCs/>
          <w:lang w:val="el-GR"/>
        </w:rPr>
        <w:t>€</w:t>
      </w:r>
      <w:r w:rsidRPr="00A11213">
        <w:rPr>
          <w:lang w:val="el-GR"/>
        </w:rPr>
        <w:t xml:space="preserve">, ΦΠΑ </w:t>
      </w:r>
      <w:r w:rsidR="004447CA">
        <w:rPr>
          <w:b/>
          <w:bCs/>
          <w:color w:val="000000"/>
          <w:lang w:val="el-GR" w:eastAsia="el-GR"/>
        </w:rPr>
        <w:t>2</w:t>
      </w:r>
      <w:r>
        <w:rPr>
          <w:b/>
          <w:bCs/>
          <w:color w:val="000000"/>
          <w:lang w:val="el-GR" w:eastAsia="el-GR"/>
        </w:rPr>
        <w:t>4</w:t>
      </w:r>
      <w:r w:rsidRPr="00A11213">
        <w:rPr>
          <w:b/>
          <w:bCs/>
          <w:color w:val="000000"/>
          <w:lang w:val="el-GR" w:eastAsia="el-GR"/>
        </w:rPr>
        <w:t>.</w:t>
      </w:r>
      <w:r w:rsidR="004447CA">
        <w:rPr>
          <w:b/>
          <w:bCs/>
          <w:color w:val="000000"/>
          <w:lang w:val="el-GR" w:eastAsia="el-GR"/>
        </w:rPr>
        <w:t>0</w:t>
      </w:r>
      <w:r w:rsidRPr="00A11213">
        <w:rPr>
          <w:b/>
          <w:bCs/>
          <w:color w:val="000000"/>
          <w:lang w:val="el-GR" w:eastAsia="el-GR"/>
        </w:rPr>
        <w:t>00,00</w:t>
      </w:r>
      <w:r w:rsidRPr="00A11213">
        <w:rPr>
          <w:b/>
          <w:lang w:val="el-GR"/>
        </w:rPr>
        <w:t>€</w:t>
      </w:r>
      <w:r w:rsidRPr="00A11213">
        <w:rPr>
          <w:lang w:val="el-GR"/>
        </w:rPr>
        <w:t xml:space="preserve">), με βάση την Οικονομική Προσφορά </w:t>
      </w:r>
      <w:r w:rsidRPr="00A11213">
        <w:rPr>
          <w:lang w:val="el-GR"/>
        </w:rPr>
        <w:lastRenderedPageBreak/>
        <w:t xml:space="preserve">του Υποψηφίου Αναδόχου, για τις υπηρεσίες συντήρησης (όπως αυτές περιγράφονται στην Παρ. </w:t>
      </w:r>
      <w:r w:rsidRPr="00A11213">
        <w:rPr>
          <w:lang w:val="el-GR"/>
        </w:rPr>
        <w:fldChar w:fldCharType="begin"/>
      </w:r>
      <w:r w:rsidRPr="00A11213">
        <w:rPr>
          <w:lang w:val="el-GR"/>
        </w:rPr>
        <w:instrText xml:space="preserve"> REF _Ref236033114 \r \h  \* MERGEFORMAT </w:instrText>
      </w:r>
      <w:r w:rsidRPr="00A11213">
        <w:rPr>
          <w:lang w:val="el-GR"/>
        </w:rPr>
      </w:r>
      <w:r w:rsidRPr="00A11213">
        <w:rPr>
          <w:lang w:val="el-GR"/>
        </w:rPr>
        <w:fldChar w:fldCharType="separate"/>
      </w:r>
      <w:r w:rsidR="00693CB6">
        <w:rPr>
          <w:lang w:val="el-GR"/>
        </w:rPr>
        <w:t>7.3.2</w:t>
      </w:r>
      <w:r w:rsidRPr="00A11213">
        <w:rPr>
          <w:lang w:val="el-GR"/>
        </w:rPr>
        <w:fldChar w:fldCharType="end"/>
      </w:r>
      <w:r w:rsidRPr="00A11213">
        <w:rPr>
          <w:lang w:val="el-GR"/>
        </w:rPr>
        <w:t>).</w:t>
      </w:r>
      <w:r w:rsidRPr="00A0762F">
        <w:rPr>
          <w:lang w:val="el-GR"/>
        </w:rPr>
        <w:t xml:space="preserve"> </w:t>
      </w:r>
    </w:p>
    <w:p w14:paraId="00C19361" w14:textId="77777777" w:rsidR="004574FB" w:rsidRPr="00A0762F" w:rsidRDefault="004574FB" w:rsidP="004574FB">
      <w:pPr>
        <w:spacing w:before="120"/>
        <w:rPr>
          <w:lang w:val="el-GR"/>
        </w:rPr>
      </w:pPr>
      <w:r w:rsidRPr="00A0762F">
        <w:rPr>
          <w:lang w:val="el-GR"/>
        </w:rPr>
        <w:t>Η εκτιμώμενη αξία της σύμβασης και τ</w:t>
      </w:r>
      <w:r>
        <w:rPr>
          <w:lang w:val="el-GR"/>
        </w:rPr>
        <w:t>α</w:t>
      </w:r>
      <w:r w:rsidRPr="00A0762F">
        <w:rPr>
          <w:lang w:val="el-GR"/>
        </w:rPr>
        <w:t xml:space="preserve"> δικα</w:t>
      </w:r>
      <w:r>
        <w:rPr>
          <w:lang w:val="el-GR"/>
        </w:rPr>
        <w:t>ιώ</w:t>
      </w:r>
      <w:r w:rsidRPr="00A0762F">
        <w:rPr>
          <w:lang w:val="el-GR"/>
        </w:rPr>
        <w:t>μα</w:t>
      </w:r>
      <w:r>
        <w:rPr>
          <w:lang w:val="el-GR"/>
        </w:rPr>
        <w:t>τα</w:t>
      </w:r>
      <w:r w:rsidRPr="00A0762F">
        <w:rPr>
          <w:lang w:val="el-GR"/>
        </w:rPr>
        <w:t xml:space="preserve"> προαίρεσης αναλύονται ως εξής:</w:t>
      </w:r>
    </w:p>
    <w:tbl>
      <w:tblPr>
        <w:tblStyle w:val="aff0"/>
        <w:tblW w:w="0" w:type="auto"/>
        <w:tblLook w:val="04A0" w:firstRow="1" w:lastRow="0" w:firstColumn="1" w:lastColumn="0" w:noHBand="0" w:noVBand="1"/>
      </w:tblPr>
      <w:tblGrid>
        <w:gridCol w:w="2923"/>
        <w:gridCol w:w="2067"/>
        <w:gridCol w:w="2235"/>
        <w:gridCol w:w="2395"/>
      </w:tblGrid>
      <w:tr w:rsidR="004574FB" w:rsidRPr="00A0762F" w14:paraId="3983B49D" w14:textId="77777777" w:rsidTr="003026C0">
        <w:tc>
          <w:tcPr>
            <w:tcW w:w="2923" w:type="dxa"/>
            <w:shd w:val="clear" w:color="auto" w:fill="FBE4D5" w:themeFill="accent2" w:themeFillTint="33"/>
          </w:tcPr>
          <w:p w14:paraId="1D3FAC1C" w14:textId="77777777" w:rsidR="004574FB" w:rsidRPr="00A0762F" w:rsidRDefault="004574FB" w:rsidP="003026C0">
            <w:pPr>
              <w:spacing w:after="0"/>
              <w:rPr>
                <w:lang w:val="el-GR"/>
              </w:rPr>
            </w:pPr>
          </w:p>
        </w:tc>
        <w:tc>
          <w:tcPr>
            <w:tcW w:w="2067" w:type="dxa"/>
            <w:shd w:val="clear" w:color="auto" w:fill="FBE4D5" w:themeFill="accent2" w:themeFillTint="33"/>
          </w:tcPr>
          <w:p w14:paraId="2EBA66AC" w14:textId="77777777" w:rsidR="004574FB" w:rsidRPr="00A0762F" w:rsidRDefault="004574FB" w:rsidP="003026C0">
            <w:pPr>
              <w:widowControl w:val="0"/>
              <w:suppressAutoHyphens w:val="0"/>
              <w:spacing w:after="0"/>
              <w:jc w:val="center"/>
              <w:rPr>
                <w:b/>
                <w:lang w:val="el-GR" w:eastAsia="en-US"/>
              </w:rPr>
            </w:pPr>
            <w:r w:rsidRPr="00A0762F">
              <w:rPr>
                <w:b/>
                <w:lang w:val="el-GR" w:eastAsia="en-US"/>
              </w:rPr>
              <w:t>Προϋπολογισμός</w:t>
            </w:r>
          </w:p>
          <w:p w14:paraId="400191D0" w14:textId="77777777" w:rsidR="004574FB" w:rsidRPr="00A0762F" w:rsidRDefault="004574FB" w:rsidP="003026C0">
            <w:pPr>
              <w:spacing w:after="0"/>
              <w:jc w:val="center"/>
              <w:rPr>
                <w:lang w:val="el-GR"/>
              </w:rPr>
            </w:pPr>
            <w:r w:rsidRPr="00A0762F">
              <w:rPr>
                <w:b/>
                <w:lang w:val="el-GR"/>
              </w:rPr>
              <w:t>(χωρίς ΦΠΑ)</w:t>
            </w:r>
          </w:p>
        </w:tc>
        <w:tc>
          <w:tcPr>
            <w:tcW w:w="2235" w:type="dxa"/>
            <w:shd w:val="clear" w:color="auto" w:fill="FBE4D5" w:themeFill="accent2" w:themeFillTint="33"/>
            <w:vAlign w:val="center"/>
          </w:tcPr>
          <w:p w14:paraId="1743B909" w14:textId="77777777" w:rsidR="004574FB" w:rsidRPr="00A0762F" w:rsidRDefault="004574FB" w:rsidP="003026C0">
            <w:pPr>
              <w:spacing w:after="0"/>
              <w:jc w:val="center"/>
              <w:rPr>
                <w:lang w:val="el-GR"/>
              </w:rPr>
            </w:pPr>
            <w:r w:rsidRPr="00A0762F">
              <w:rPr>
                <w:b/>
                <w:lang w:val="el-GR"/>
              </w:rPr>
              <w:t>ΦΠΑ 24%</w:t>
            </w:r>
          </w:p>
        </w:tc>
        <w:tc>
          <w:tcPr>
            <w:tcW w:w="2395" w:type="dxa"/>
            <w:shd w:val="clear" w:color="auto" w:fill="FBE4D5" w:themeFill="accent2" w:themeFillTint="33"/>
          </w:tcPr>
          <w:p w14:paraId="1C1E4F9C" w14:textId="77777777" w:rsidR="004574FB" w:rsidRPr="00A0762F" w:rsidRDefault="004574FB" w:rsidP="003026C0">
            <w:pPr>
              <w:widowControl w:val="0"/>
              <w:suppressAutoHyphens w:val="0"/>
              <w:spacing w:after="0"/>
              <w:jc w:val="center"/>
              <w:rPr>
                <w:b/>
                <w:lang w:val="el-GR" w:eastAsia="en-US"/>
              </w:rPr>
            </w:pPr>
            <w:r w:rsidRPr="00A0762F">
              <w:rPr>
                <w:b/>
                <w:lang w:val="el-GR" w:eastAsia="en-US"/>
              </w:rPr>
              <w:t>Προϋπολογισμός</w:t>
            </w:r>
          </w:p>
          <w:p w14:paraId="51E0D622" w14:textId="77777777" w:rsidR="004574FB" w:rsidRPr="00A0762F" w:rsidRDefault="004574FB" w:rsidP="003026C0">
            <w:pPr>
              <w:spacing w:after="0"/>
              <w:jc w:val="center"/>
              <w:rPr>
                <w:lang w:val="el-GR"/>
              </w:rPr>
            </w:pPr>
            <w:r w:rsidRPr="00A0762F">
              <w:rPr>
                <w:b/>
                <w:lang w:val="el-GR"/>
              </w:rPr>
              <w:t>(με ΦΠΑ)</w:t>
            </w:r>
          </w:p>
        </w:tc>
      </w:tr>
      <w:tr w:rsidR="004574FB" w:rsidRPr="00A0762F" w14:paraId="338979D9" w14:textId="77777777" w:rsidTr="003026C0">
        <w:tc>
          <w:tcPr>
            <w:tcW w:w="2923" w:type="dxa"/>
            <w:shd w:val="clear" w:color="auto" w:fill="D9D9D9" w:themeFill="background1" w:themeFillShade="D9"/>
            <w:vAlign w:val="center"/>
          </w:tcPr>
          <w:p w14:paraId="0CB4B1D9" w14:textId="77777777" w:rsidR="004574FB" w:rsidRPr="00A0762F" w:rsidRDefault="004574FB" w:rsidP="003026C0">
            <w:pPr>
              <w:spacing w:after="0"/>
              <w:jc w:val="left"/>
              <w:rPr>
                <w:b/>
                <w:lang w:val="el-GR"/>
              </w:rPr>
            </w:pPr>
            <w:r w:rsidRPr="00A0762F">
              <w:rPr>
                <w:b/>
                <w:lang w:val="el-GR"/>
              </w:rPr>
              <w:t>Παρούσα διαδικασία σύναψης σύμβασης</w:t>
            </w:r>
          </w:p>
        </w:tc>
        <w:tc>
          <w:tcPr>
            <w:tcW w:w="2067" w:type="dxa"/>
          </w:tcPr>
          <w:p w14:paraId="0B1777E6" w14:textId="77777777" w:rsidR="004574FB" w:rsidRPr="00A0762F" w:rsidRDefault="004574FB" w:rsidP="003026C0">
            <w:pPr>
              <w:spacing w:after="0"/>
              <w:jc w:val="center"/>
              <w:rPr>
                <w:bCs/>
                <w:lang w:val="el-GR"/>
              </w:rPr>
            </w:pPr>
            <w:r w:rsidRPr="00F1771E">
              <w:t>2.</w:t>
            </w:r>
            <w:r>
              <w:t>7</w:t>
            </w:r>
            <w:r w:rsidRPr="00F1771E">
              <w:t>00.000,00 €</w:t>
            </w:r>
          </w:p>
        </w:tc>
        <w:tc>
          <w:tcPr>
            <w:tcW w:w="2235" w:type="dxa"/>
          </w:tcPr>
          <w:p w14:paraId="1E5F7086" w14:textId="77777777" w:rsidR="004574FB" w:rsidRPr="00A0762F" w:rsidRDefault="004574FB" w:rsidP="003026C0">
            <w:pPr>
              <w:spacing w:after="0"/>
              <w:jc w:val="center"/>
              <w:rPr>
                <w:lang w:val="el-GR"/>
              </w:rPr>
            </w:pPr>
            <w:r>
              <w:t>648</w:t>
            </w:r>
            <w:r w:rsidRPr="00F1771E">
              <w:t>.000,00 €</w:t>
            </w:r>
          </w:p>
        </w:tc>
        <w:tc>
          <w:tcPr>
            <w:tcW w:w="2395" w:type="dxa"/>
          </w:tcPr>
          <w:p w14:paraId="4E6C8079" w14:textId="77777777" w:rsidR="004574FB" w:rsidRPr="00A0762F" w:rsidRDefault="004574FB" w:rsidP="003026C0">
            <w:pPr>
              <w:spacing w:after="0"/>
              <w:jc w:val="center"/>
              <w:rPr>
                <w:lang w:val="el-GR"/>
              </w:rPr>
            </w:pPr>
            <w:r>
              <w:t>3</w:t>
            </w:r>
            <w:r w:rsidRPr="00F1771E">
              <w:t>.</w:t>
            </w:r>
            <w:r>
              <w:t>348</w:t>
            </w:r>
            <w:r w:rsidRPr="00F1771E">
              <w:t>.000,00 €</w:t>
            </w:r>
          </w:p>
        </w:tc>
      </w:tr>
      <w:tr w:rsidR="004574FB" w:rsidRPr="00D57672" w14:paraId="20D8550A" w14:textId="77777777" w:rsidTr="003026C0">
        <w:tc>
          <w:tcPr>
            <w:tcW w:w="2923" w:type="dxa"/>
            <w:shd w:val="clear" w:color="auto" w:fill="D9D9D9" w:themeFill="background1" w:themeFillShade="D9"/>
            <w:vAlign w:val="center"/>
          </w:tcPr>
          <w:p w14:paraId="3C145625" w14:textId="77777777" w:rsidR="004574FB" w:rsidRPr="00A0762F" w:rsidRDefault="004574FB" w:rsidP="003026C0">
            <w:pPr>
              <w:spacing w:after="0"/>
              <w:jc w:val="left"/>
              <w:rPr>
                <w:b/>
                <w:lang w:val="el-GR"/>
              </w:rPr>
            </w:pPr>
            <w:r w:rsidRPr="00A0762F">
              <w:rPr>
                <w:b/>
                <w:lang w:val="el-GR"/>
              </w:rPr>
              <w:t>Δικαίωμα προαίρεσης</w:t>
            </w:r>
            <w:r w:rsidRPr="00D57672">
              <w:rPr>
                <w:lang w:val="el-GR"/>
              </w:rPr>
              <w:t xml:space="preserve"> </w:t>
            </w:r>
            <w:r w:rsidRPr="00D57672">
              <w:rPr>
                <w:b/>
                <w:lang w:val="el-GR"/>
              </w:rPr>
              <w:t>αύξησης φυσικού αντικειμένου</w:t>
            </w:r>
          </w:p>
        </w:tc>
        <w:tc>
          <w:tcPr>
            <w:tcW w:w="2067" w:type="dxa"/>
          </w:tcPr>
          <w:p w14:paraId="73399AE3" w14:textId="77777777" w:rsidR="004574FB" w:rsidRPr="00CC0BC5" w:rsidRDefault="004574FB" w:rsidP="003026C0">
            <w:pPr>
              <w:spacing w:after="0"/>
              <w:jc w:val="center"/>
              <w:rPr>
                <w:color w:val="000000"/>
                <w:lang w:val="el-GR"/>
              </w:rPr>
            </w:pPr>
            <w:r w:rsidRPr="00F1771E">
              <w:t>480.000,00 €</w:t>
            </w:r>
          </w:p>
        </w:tc>
        <w:tc>
          <w:tcPr>
            <w:tcW w:w="2235" w:type="dxa"/>
          </w:tcPr>
          <w:p w14:paraId="03F7E151" w14:textId="77777777" w:rsidR="004574FB" w:rsidRPr="00CC0BC5" w:rsidRDefault="004574FB" w:rsidP="003026C0">
            <w:pPr>
              <w:spacing w:after="0"/>
              <w:jc w:val="center"/>
              <w:rPr>
                <w:color w:val="000000"/>
                <w:lang w:val="el-GR"/>
              </w:rPr>
            </w:pPr>
            <w:r w:rsidRPr="00F1771E">
              <w:t>115.200,00 €</w:t>
            </w:r>
          </w:p>
        </w:tc>
        <w:tc>
          <w:tcPr>
            <w:tcW w:w="2395" w:type="dxa"/>
          </w:tcPr>
          <w:p w14:paraId="578B94CD" w14:textId="77777777" w:rsidR="004574FB" w:rsidRPr="00CC0BC5" w:rsidRDefault="004574FB" w:rsidP="003026C0">
            <w:pPr>
              <w:spacing w:after="0"/>
              <w:jc w:val="center"/>
              <w:rPr>
                <w:color w:val="000000"/>
                <w:lang w:val="el-GR"/>
              </w:rPr>
            </w:pPr>
            <w:r w:rsidRPr="00F1771E">
              <w:t>595.200,00 €</w:t>
            </w:r>
          </w:p>
        </w:tc>
      </w:tr>
      <w:tr w:rsidR="004574FB" w:rsidRPr="00A0762F" w14:paraId="509F0B87" w14:textId="77777777" w:rsidTr="003026C0">
        <w:tc>
          <w:tcPr>
            <w:tcW w:w="2923" w:type="dxa"/>
            <w:shd w:val="clear" w:color="auto" w:fill="D9D9D9" w:themeFill="background1" w:themeFillShade="D9"/>
            <w:vAlign w:val="center"/>
          </w:tcPr>
          <w:p w14:paraId="26432EEF" w14:textId="77777777" w:rsidR="004574FB" w:rsidRPr="00A0762F" w:rsidRDefault="004574FB" w:rsidP="003026C0">
            <w:pPr>
              <w:spacing w:after="0"/>
              <w:jc w:val="left"/>
              <w:rPr>
                <w:b/>
                <w:lang w:val="el-GR"/>
              </w:rPr>
            </w:pPr>
            <w:r w:rsidRPr="00A0762F">
              <w:rPr>
                <w:b/>
                <w:lang w:val="el-GR"/>
              </w:rPr>
              <w:t>Δικαίωμα προαίρεσης Συντήρησης</w:t>
            </w:r>
          </w:p>
        </w:tc>
        <w:tc>
          <w:tcPr>
            <w:tcW w:w="2067" w:type="dxa"/>
          </w:tcPr>
          <w:p w14:paraId="7A6C598B" w14:textId="30D899EA" w:rsidR="004574FB" w:rsidRPr="00A0762F" w:rsidRDefault="004447CA" w:rsidP="003026C0">
            <w:pPr>
              <w:spacing w:after="0"/>
              <w:jc w:val="center"/>
              <w:rPr>
                <w:color w:val="000000"/>
                <w:lang w:val="el-GR"/>
              </w:rPr>
            </w:pPr>
            <w:r>
              <w:rPr>
                <w:lang w:val="el-GR"/>
              </w:rPr>
              <w:t>10</w:t>
            </w:r>
            <w:r w:rsidR="004574FB">
              <w:rPr>
                <w:lang w:val="el-GR"/>
              </w:rPr>
              <w:t>0</w:t>
            </w:r>
            <w:r w:rsidR="004574FB" w:rsidRPr="00F1771E">
              <w:t>.000,00 €</w:t>
            </w:r>
          </w:p>
        </w:tc>
        <w:tc>
          <w:tcPr>
            <w:tcW w:w="2235" w:type="dxa"/>
          </w:tcPr>
          <w:p w14:paraId="29B417B8" w14:textId="0014B381" w:rsidR="004574FB" w:rsidRPr="00A0762F" w:rsidRDefault="004447CA" w:rsidP="004447CA">
            <w:pPr>
              <w:spacing w:after="0"/>
              <w:jc w:val="center"/>
              <w:rPr>
                <w:color w:val="000000"/>
                <w:lang w:val="el-GR"/>
              </w:rPr>
            </w:pPr>
            <w:r>
              <w:rPr>
                <w:lang w:val="el-GR"/>
              </w:rPr>
              <w:t>2</w:t>
            </w:r>
            <w:r w:rsidR="004574FB">
              <w:rPr>
                <w:lang w:val="el-GR"/>
              </w:rPr>
              <w:t>4</w:t>
            </w:r>
            <w:r w:rsidR="004574FB" w:rsidRPr="00F1771E">
              <w:t>.</w:t>
            </w:r>
            <w:r>
              <w:rPr>
                <w:lang w:val="el-GR"/>
              </w:rPr>
              <w:t>0</w:t>
            </w:r>
            <w:r w:rsidR="004574FB" w:rsidRPr="00F1771E">
              <w:t>00,00 €</w:t>
            </w:r>
          </w:p>
        </w:tc>
        <w:tc>
          <w:tcPr>
            <w:tcW w:w="2395" w:type="dxa"/>
          </w:tcPr>
          <w:p w14:paraId="7CFEA8CF" w14:textId="19EA5596" w:rsidR="004574FB" w:rsidRPr="00A0762F" w:rsidRDefault="004447CA" w:rsidP="004447CA">
            <w:pPr>
              <w:spacing w:after="0"/>
              <w:jc w:val="center"/>
              <w:rPr>
                <w:color w:val="000000"/>
                <w:lang w:val="el-GR"/>
              </w:rPr>
            </w:pPr>
            <w:r>
              <w:rPr>
                <w:lang w:val="el-GR"/>
              </w:rPr>
              <w:t>12</w:t>
            </w:r>
            <w:r w:rsidR="004574FB">
              <w:rPr>
                <w:lang w:val="el-GR"/>
              </w:rPr>
              <w:t>4</w:t>
            </w:r>
            <w:r w:rsidR="004574FB" w:rsidRPr="00F1771E">
              <w:t>.</w:t>
            </w:r>
            <w:r>
              <w:rPr>
                <w:lang w:val="el-GR"/>
              </w:rPr>
              <w:t>0</w:t>
            </w:r>
            <w:r w:rsidR="004574FB" w:rsidRPr="00F1771E">
              <w:t>00,00 €</w:t>
            </w:r>
          </w:p>
        </w:tc>
      </w:tr>
      <w:tr w:rsidR="004574FB" w:rsidRPr="00A72EF8" w14:paraId="0E71F3A7" w14:textId="77777777" w:rsidTr="003026C0">
        <w:tc>
          <w:tcPr>
            <w:tcW w:w="2923" w:type="dxa"/>
            <w:shd w:val="clear" w:color="auto" w:fill="D9D9D9" w:themeFill="background1" w:themeFillShade="D9"/>
          </w:tcPr>
          <w:p w14:paraId="008A1D7A" w14:textId="77777777" w:rsidR="004574FB" w:rsidRPr="00A72EF8" w:rsidRDefault="004574FB" w:rsidP="003026C0">
            <w:pPr>
              <w:spacing w:after="0"/>
              <w:rPr>
                <w:b/>
                <w:lang w:val="el-GR"/>
              </w:rPr>
            </w:pPr>
            <w:r w:rsidRPr="00A72EF8">
              <w:rPr>
                <w:b/>
                <w:lang w:val="el-GR"/>
              </w:rPr>
              <w:t>ΣΥΝΟΛΟ:</w:t>
            </w:r>
          </w:p>
        </w:tc>
        <w:tc>
          <w:tcPr>
            <w:tcW w:w="2067" w:type="dxa"/>
            <w:shd w:val="clear" w:color="auto" w:fill="D9D9D9" w:themeFill="background1" w:themeFillShade="D9"/>
          </w:tcPr>
          <w:p w14:paraId="4D998638" w14:textId="4DE20C02" w:rsidR="004574FB" w:rsidRPr="00A72EF8" w:rsidRDefault="004574FB" w:rsidP="003026C0">
            <w:pPr>
              <w:spacing w:after="0"/>
              <w:jc w:val="center"/>
              <w:rPr>
                <w:b/>
                <w:bCs/>
                <w:color w:val="000000"/>
                <w:lang w:val="el-GR"/>
              </w:rPr>
            </w:pPr>
            <w:r w:rsidRPr="00A72EF8">
              <w:rPr>
                <w:b/>
              </w:rPr>
              <w:t>3.</w:t>
            </w:r>
            <w:r>
              <w:rPr>
                <w:b/>
                <w:lang w:val="el-GR"/>
              </w:rPr>
              <w:t>2</w:t>
            </w:r>
            <w:r w:rsidR="004447CA">
              <w:rPr>
                <w:b/>
                <w:lang w:val="el-GR"/>
              </w:rPr>
              <w:t>8</w:t>
            </w:r>
            <w:r>
              <w:rPr>
                <w:b/>
                <w:lang w:val="el-GR"/>
              </w:rPr>
              <w:t>0</w:t>
            </w:r>
            <w:r w:rsidRPr="00A72EF8">
              <w:rPr>
                <w:b/>
              </w:rPr>
              <w:t>.000,00 €</w:t>
            </w:r>
          </w:p>
        </w:tc>
        <w:tc>
          <w:tcPr>
            <w:tcW w:w="2235" w:type="dxa"/>
            <w:shd w:val="clear" w:color="auto" w:fill="D9D9D9" w:themeFill="background1" w:themeFillShade="D9"/>
          </w:tcPr>
          <w:p w14:paraId="15BEF554" w14:textId="608A0EF2" w:rsidR="004574FB" w:rsidRPr="00A72EF8" w:rsidRDefault="004574FB" w:rsidP="004447CA">
            <w:pPr>
              <w:spacing w:after="0"/>
              <w:jc w:val="center"/>
              <w:rPr>
                <w:b/>
                <w:bCs/>
                <w:color w:val="000000"/>
                <w:lang w:val="el-GR"/>
              </w:rPr>
            </w:pPr>
            <w:bookmarkStart w:id="22" w:name="_Hlk73411805"/>
            <w:r>
              <w:rPr>
                <w:b/>
                <w:lang w:val="el-GR"/>
              </w:rPr>
              <w:t>7</w:t>
            </w:r>
            <w:r w:rsidR="004447CA">
              <w:rPr>
                <w:b/>
                <w:lang w:val="el-GR"/>
              </w:rPr>
              <w:t>8</w:t>
            </w:r>
            <w:r>
              <w:rPr>
                <w:b/>
                <w:lang w:val="el-GR"/>
              </w:rPr>
              <w:t>7</w:t>
            </w:r>
            <w:r w:rsidRPr="00A72EF8">
              <w:rPr>
                <w:b/>
              </w:rPr>
              <w:t>.</w:t>
            </w:r>
            <w:r w:rsidR="004447CA">
              <w:rPr>
                <w:b/>
                <w:lang w:val="el-GR"/>
              </w:rPr>
              <w:t>2</w:t>
            </w:r>
            <w:r w:rsidRPr="00A72EF8">
              <w:rPr>
                <w:b/>
              </w:rPr>
              <w:t xml:space="preserve">00,00 </w:t>
            </w:r>
            <w:bookmarkEnd w:id="22"/>
            <w:r w:rsidRPr="00A72EF8">
              <w:rPr>
                <w:b/>
              </w:rPr>
              <w:t>€</w:t>
            </w:r>
          </w:p>
        </w:tc>
        <w:tc>
          <w:tcPr>
            <w:tcW w:w="2395" w:type="dxa"/>
            <w:shd w:val="clear" w:color="auto" w:fill="D9D9D9" w:themeFill="background1" w:themeFillShade="D9"/>
          </w:tcPr>
          <w:p w14:paraId="59D6546E" w14:textId="7075488B" w:rsidR="004574FB" w:rsidRPr="00A72EF8" w:rsidRDefault="004574FB" w:rsidP="004447CA">
            <w:pPr>
              <w:spacing w:after="0"/>
              <w:jc w:val="center"/>
              <w:rPr>
                <w:b/>
                <w:bCs/>
                <w:color w:val="000000"/>
                <w:lang w:val="el-GR"/>
              </w:rPr>
            </w:pPr>
            <w:r>
              <w:rPr>
                <w:b/>
              </w:rPr>
              <w:t>4</w:t>
            </w:r>
            <w:r w:rsidRPr="00A72EF8">
              <w:rPr>
                <w:b/>
              </w:rPr>
              <w:t>.</w:t>
            </w:r>
            <w:r>
              <w:rPr>
                <w:b/>
                <w:lang w:val="el-GR"/>
              </w:rPr>
              <w:t>0</w:t>
            </w:r>
            <w:r w:rsidR="004447CA">
              <w:rPr>
                <w:b/>
                <w:lang w:val="el-GR"/>
              </w:rPr>
              <w:t>6</w:t>
            </w:r>
            <w:r>
              <w:rPr>
                <w:b/>
                <w:lang w:val="el-GR"/>
              </w:rPr>
              <w:t>7</w:t>
            </w:r>
            <w:r w:rsidRPr="00A72EF8">
              <w:rPr>
                <w:b/>
              </w:rPr>
              <w:t>.</w:t>
            </w:r>
            <w:r w:rsidR="004447CA">
              <w:rPr>
                <w:b/>
                <w:lang w:val="el-GR"/>
              </w:rPr>
              <w:t>2</w:t>
            </w:r>
            <w:r w:rsidRPr="00A72EF8">
              <w:rPr>
                <w:b/>
              </w:rPr>
              <w:t>00,00 €</w:t>
            </w:r>
          </w:p>
        </w:tc>
      </w:tr>
    </w:tbl>
    <w:p w14:paraId="449D1287" w14:textId="77777777" w:rsidR="004574FB" w:rsidRDefault="004574FB" w:rsidP="004574FB">
      <w:pPr>
        <w:pStyle w:val="normalwithoutspacing"/>
      </w:pPr>
    </w:p>
    <w:p w14:paraId="58DC9C1C" w14:textId="2650A1F5" w:rsidR="004574FB" w:rsidRPr="00603221" w:rsidRDefault="004574FB" w:rsidP="004574FB">
      <w:pPr>
        <w:rPr>
          <w:lang w:val="el-GR"/>
        </w:rPr>
      </w:pPr>
      <w:r w:rsidRPr="00603221">
        <w:rPr>
          <w:lang w:val="el-GR"/>
        </w:rPr>
        <w:t xml:space="preserve">Η διάρκεια της σύμβασης ορίζεται σε </w:t>
      </w:r>
      <w:r w:rsidRPr="00271178">
        <w:rPr>
          <w:b/>
          <w:lang w:val="el-GR"/>
        </w:rPr>
        <w:t>17 μήνες</w:t>
      </w:r>
      <w:r w:rsidRPr="00603221">
        <w:rPr>
          <w:lang w:val="el-GR"/>
        </w:rPr>
        <w:t xml:space="preserve"> </w:t>
      </w:r>
      <w:r w:rsidRPr="00271178">
        <w:rPr>
          <w:lang w:val="el-GR"/>
        </w:rPr>
        <w:t>συμπεριλαμβανομένης της διαδικασίας ελέγχου και παραλαβής παραδοτέων, όπως ορίζεται στην Παρ.</w:t>
      </w:r>
      <w:r w:rsidRPr="008C187C">
        <w:rPr>
          <w:color w:val="0070C0"/>
          <w:u w:val="single"/>
          <w:lang w:val="el-GR"/>
        </w:rPr>
        <w:fldChar w:fldCharType="begin"/>
      </w:r>
      <w:r w:rsidRPr="008C187C">
        <w:rPr>
          <w:color w:val="0070C0"/>
          <w:u w:val="single"/>
          <w:lang w:val="el-GR"/>
        </w:rPr>
        <w:instrText xml:space="preserve"> REF _Ref40954198 \r \h  \* MERGEFORMAT </w:instrText>
      </w:r>
      <w:r w:rsidRPr="008C187C">
        <w:rPr>
          <w:color w:val="0070C0"/>
          <w:u w:val="single"/>
          <w:lang w:val="el-GR"/>
        </w:rPr>
      </w:r>
      <w:r w:rsidRPr="008C187C">
        <w:rPr>
          <w:color w:val="0070C0"/>
          <w:u w:val="single"/>
          <w:lang w:val="el-GR"/>
        </w:rPr>
        <w:fldChar w:fldCharType="separate"/>
      </w:r>
      <w:r w:rsidR="00693CB6">
        <w:rPr>
          <w:color w:val="0070C0"/>
          <w:u w:val="single"/>
          <w:lang w:val="el-GR"/>
        </w:rPr>
        <w:t>6.3</w:t>
      </w:r>
      <w:r w:rsidRPr="008C187C">
        <w:rPr>
          <w:color w:val="0070C0"/>
          <w:u w:val="single"/>
          <w:lang w:val="el-GR"/>
        </w:rPr>
        <w:fldChar w:fldCharType="end"/>
      </w:r>
      <w:r w:rsidRPr="00271178">
        <w:rPr>
          <w:lang w:val="el-GR"/>
        </w:rPr>
        <w:t xml:space="preserve"> της παρούσας.</w:t>
      </w:r>
    </w:p>
    <w:p w14:paraId="225DBA90" w14:textId="577924E6" w:rsidR="004574FB" w:rsidRPr="00603221" w:rsidRDefault="004574FB" w:rsidP="004574FB">
      <w:pPr>
        <w:rPr>
          <w:lang w:val="el-GR"/>
        </w:rPr>
      </w:pPr>
      <w:r w:rsidRPr="00603221">
        <w:rPr>
          <w:lang w:val="el-GR"/>
        </w:rPr>
        <w:t xml:space="preserve">Αναλυτική περιγραφή του φυσικού και οικονομικού αντικειμένου της σύμβασης δίδεται στο </w:t>
      </w:r>
      <w:r w:rsidRPr="000610EF">
        <w:rPr>
          <w:color w:val="0070C0"/>
          <w:u w:val="single"/>
          <w:lang w:val="el-GR"/>
        </w:rPr>
        <w:fldChar w:fldCharType="begin"/>
      </w:r>
      <w:r w:rsidRPr="000610EF">
        <w:rPr>
          <w:color w:val="0070C0"/>
          <w:u w:val="single"/>
          <w:lang w:val="el-GR"/>
        </w:rPr>
        <w:instrText xml:space="preserve"> REF _Ref496625830 \h  \* MERGEFORMAT </w:instrText>
      </w:r>
      <w:r w:rsidRPr="000610EF">
        <w:rPr>
          <w:color w:val="0070C0"/>
          <w:u w:val="single"/>
          <w:lang w:val="el-GR"/>
        </w:rPr>
      </w:r>
      <w:r w:rsidRPr="000610EF">
        <w:rPr>
          <w:color w:val="0070C0"/>
          <w:u w:val="single"/>
          <w:lang w:val="el-GR"/>
        </w:rPr>
        <w:fldChar w:fldCharType="separate"/>
      </w:r>
      <w:r w:rsidR="00693CB6" w:rsidRPr="00693CB6">
        <w:rPr>
          <w:color w:val="0070C0"/>
          <w:u w:val="single"/>
          <w:lang w:val="el-GR"/>
        </w:rPr>
        <w:t>ΠΑΡΑΡΤΗΜΑ Ι – Αναλυτική Περιγραφή Φυσικού και Οικονομικού Αντικειμένου της Σύμβασης</w:t>
      </w:r>
      <w:r w:rsidRPr="000610EF">
        <w:rPr>
          <w:color w:val="0070C0"/>
          <w:u w:val="single"/>
          <w:lang w:val="el-GR"/>
        </w:rPr>
        <w:fldChar w:fldCharType="end"/>
      </w:r>
      <w:r w:rsidRPr="000610EF">
        <w:rPr>
          <w:color w:val="0070C0"/>
          <w:lang w:val="el-GR"/>
        </w:rPr>
        <w:t xml:space="preserve"> </w:t>
      </w:r>
      <w:r w:rsidRPr="00603221">
        <w:rPr>
          <w:lang w:val="el-GR"/>
        </w:rPr>
        <w:t xml:space="preserve">ή σε άλλο περιγραφικό έγγραφο της παρούσας διακήρυξης. </w:t>
      </w:r>
    </w:p>
    <w:p w14:paraId="00CAD85E" w14:textId="77777777" w:rsidR="004574FB" w:rsidRPr="00CE2678" w:rsidRDefault="004574FB" w:rsidP="004574FB">
      <w:pPr>
        <w:pStyle w:val="normalwithoutspacing"/>
      </w:pPr>
      <w:r w:rsidRPr="00603221">
        <w:t xml:space="preserve">Η σύμβαση θα ανατεθεί με το κριτήριο της πλέον συμφέρουσας από οικονομική άποψη προσφοράς, βάσει </w:t>
      </w:r>
      <w:r>
        <w:t>της τιμής.</w:t>
      </w:r>
    </w:p>
    <w:p w14:paraId="5EFA290C" w14:textId="5D8D5D09" w:rsidR="008338F0" w:rsidRPr="00603221" w:rsidRDefault="003355E7" w:rsidP="003A109E">
      <w:pPr>
        <w:pStyle w:val="2"/>
        <w:rPr>
          <w:rFonts w:cs="Tahoma"/>
          <w:lang w:val="el-GR"/>
        </w:rPr>
      </w:pPr>
      <w:r w:rsidRPr="00603221">
        <w:rPr>
          <w:rFonts w:cs="Tahoma"/>
          <w:lang w:val="el-GR"/>
        </w:rPr>
        <w:tab/>
      </w:r>
      <w:bookmarkStart w:id="23" w:name="_Toc89441195"/>
      <w:bookmarkStart w:id="24" w:name="_Toc89441713"/>
      <w:r w:rsidRPr="00603221">
        <w:rPr>
          <w:rFonts w:cs="Tahoma"/>
          <w:lang w:val="el-GR"/>
        </w:rPr>
        <w:t>Θεσμικό πλαίσιο</w:t>
      </w:r>
      <w:bookmarkEnd w:id="23"/>
      <w:bookmarkEnd w:id="24"/>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3B7C201B" w14:textId="77777777" w:rsidR="005C7199" w:rsidRPr="006122DF"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23E8716B" w14:textId="77777777" w:rsidR="005C7199" w:rsidRPr="006122DF"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2753E5E5" w14:textId="77777777" w:rsidR="005C7199"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 xml:space="preserve">Τον Κανονισμό (ΕΕ, </w:t>
      </w:r>
      <w:proofErr w:type="spellStart"/>
      <w:r w:rsidRPr="006122DF">
        <w:rPr>
          <w:bCs/>
          <w:lang w:val="el-GR"/>
        </w:rPr>
        <w:t>Ευρατόμ</w:t>
      </w:r>
      <w:proofErr w:type="spellEnd"/>
      <w:r w:rsidRPr="006122DF">
        <w:rPr>
          <w:bCs/>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6122DF">
        <w:rPr>
          <w:bCs/>
          <w:lang w:val="el-GR"/>
        </w:rPr>
        <w:t>Ευρατόμ</w:t>
      </w:r>
      <w:proofErr w:type="spellEnd"/>
      <w:r w:rsidRPr="006122DF">
        <w:rPr>
          <w:bCs/>
          <w:lang w:val="el-GR"/>
        </w:rPr>
        <w:t>) αριθ. 966/2012 (L 193/1).</w:t>
      </w:r>
    </w:p>
    <w:p w14:paraId="58A75BBB" w14:textId="77777777" w:rsidR="005C7199"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 xml:space="preserve">Την υπ’ </w:t>
      </w:r>
      <w:proofErr w:type="spellStart"/>
      <w:r w:rsidRPr="006122DF">
        <w:rPr>
          <w:bCs/>
          <w:lang w:val="el-GR"/>
        </w:rPr>
        <w:t>αριθμ</w:t>
      </w:r>
      <w:proofErr w:type="spellEnd"/>
      <w:r w:rsidRPr="006122DF">
        <w:rPr>
          <w:bCs/>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2776F119" w14:textId="77777777" w:rsidR="005C7199"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190C0F98" w14:textId="77777777" w:rsidR="005C7199"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6122DF">
        <w:rPr>
          <w:bCs/>
          <w:lang w:val="el-GR"/>
        </w:rPr>
        <w:t>κορωνοϊού</w:t>
      </w:r>
      <w:proofErr w:type="spellEnd"/>
      <w:r w:rsidRPr="006122DF">
        <w:rPr>
          <w:bCs/>
          <w:lang w:val="el-GR"/>
        </w:rPr>
        <w:t xml:space="preserve"> COVID- 19, επείγουσες δημοσιονομικές και φορολογικές ρυθμίσεις και άλλες διατάξεις» (ΦΕΚ 17/A/05-02-2021)</w:t>
      </w:r>
    </w:p>
    <w:p w14:paraId="7EBF06F1" w14:textId="77777777" w:rsidR="005C7199" w:rsidRDefault="005C7199" w:rsidP="005C7199">
      <w:pPr>
        <w:pStyle w:val="aff"/>
        <w:numPr>
          <w:ilvl w:val="0"/>
          <w:numId w:val="139"/>
        </w:numPr>
        <w:suppressAutoHyphens w:val="0"/>
        <w:spacing w:after="0"/>
        <w:ind w:left="567" w:hanging="578"/>
        <w:contextualSpacing w:val="0"/>
        <w:rPr>
          <w:bCs/>
          <w:lang w:val="el-GR"/>
        </w:rPr>
      </w:pPr>
      <w:proofErr w:type="spellStart"/>
      <w:r w:rsidRPr="006122DF">
        <w:rPr>
          <w:bCs/>
          <w:lang w:val="el-GR"/>
        </w:rPr>
        <w:t>Toν</w:t>
      </w:r>
      <w:proofErr w:type="spellEnd"/>
      <w:r w:rsidRPr="006122DF">
        <w:rPr>
          <w:bCs/>
          <w:lang w:val="el-GR"/>
        </w:rPr>
        <w:t xml:space="preserve">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017A4BC2" w14:textId="77777777" w:rsidR="005C7199"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lastRenderedPageBreak/>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4BB8FCDC" w14:textId="77777777" w:rsidR="005C7199"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12C96449" w14:textId="77777777" w:rsidR="005C7199"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5318F3B9" w14:textId="77777777" w:rsidR="005C7199"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Τον Ν. 3389/2005 «Συμπράξεις Δημόσιου και Ιδιωτικού Τομέα» (ΦΕΚ 232/Α/ 22-09-2005).</w:t>
      </w:r>
    </w:p>
    <w:p w14:paraId="7F4AEAAD" w14:textId="77777777" w:rsidR="005C7199"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 xml:space="preserve">Την υπ’ </w:t>
      </w:r>
      <w:proofErr w:type="spellStart"/>
      <w:r w:rsidRPr="006122DF">
        <w:rPr>
          <w:bCs/>
          <w:lang w:val="el-GR"/>
        </w:rPr>
        <w:t>αρ</w:t>
      </w:r>
      <w:proofErr w:type="spellEnd"/>
      <w:r w:rsidRPr="006122DF">
        <w:rPr>
          <w:bCs/>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819F351" w14:textId="77777777" w:rsidR="005C7199"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 xml:space="preserve">Την υπ’ </w:t>
      </w:r>
      <w:proofErr w:type="spellStart"/>
      <w:r w:rsidRPr="006122DF">
        <w:rPr>
          <w:bCs/>
          <w:lang w:val="el-GR"/>
        </w:rPr>
        <w:t>αρ</w:t>
      </w:r>
      <w:proofErr w:type="spellEnd"/>
      <w:r w:rsidRPr="006122DF">
        <w:rPr>
          <w:bCs/>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16987007" w14:textId="77777777" w:rsidR="005C7199"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 xml:space="preserve">Την υπ’ </w:t>
      </w:r>
      <w:proofErr w:type="spellStart"/>
      <w:r w:rsidRPr="006122DF">
        <w:rPr>
          <w:bCs/>
          <w:lang w:val="el-GR"/>
        </w:rPr>
        <w:t>αριθμ</w:t>
      </w:r>
      <w:proofErr w:type="spellEnd"/>
      <w:r w:rsidRPr="006122DF">
        <w:rPr>
          <w:bCs/>
          <w:lang w:val="el-GR"/>
        </w:rPr>
        <w:t>. 119126 ΕΞ 2021/28-09-2021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710E6AEC" w14:textId="77777777" w:rsidR="005C7199" w:rsidRDefault="005C7199" w:rsidP="005C7199">
      <w:pPr>
        <w:pStyle w:val="aff"/>
        <w:numPr>
          <w:ilvl w:val="0"/>
          <w:numId w:val="139"/>
        </w:numPr>
        <w:suppressAutoHyphens w:val="0"/>
        <w:spacing w:after="0"/>
        <w:ind w:left="567" w:hanging="578"/>
        <w:contextualSpacing w:val="0"/>
        <w:rPr>
          <w:bCs/>
          <w:lang w:val="el-GR"/>
        </w:rPr>
      </w:pPr>
      <w:r w:rsidRPr="006122DF">
        <w:rPr>
          <w:bCs/>
          <w:lang w:val="el-GR"/>
        </w:rPr>
        <w:t>Το εγκεκριμένο Εγχειρίδιο Διαδικασιών του Ταμείου Ανάκαμψης και Ανθεκτικότητας.</w:t>
      </w:r>
    </w:p>
    <w:p w14:paraId="5128CA48" w14:textId="77777777" w:rsidR="005C7199" w:rsidRDefault="005C7199" w:rsidP="005C7199">
      <w:pPr>
        <w:pStyle w:val="aff"/>
        <w:numPr>
          <w:ilvl w:val="0"/>
          <w:numId w:val="139"/>
        </w:numPr>
        <w:suppressAutoHyphens w:val="0"/>
        <w:spacing w:after="0"/>
        <w:ind w:left="567" w:hanging="578"/>
        <w:contextualSpacing w:val="0"/>
        <w:rPr>
          <w:bCs/>
          <w:lang w:val="el-GR"/>
        </w:rPr>
      </w:pPr>
      <w:r w:rsidRPr="00C07F4F">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24E51163" w14:textId="77777777" w:rsidR="005C7199" w:rsidRDefault="005C7199" w:rsidP="005C7199">
      <w:pPr>
        <w:pStyle w:val="aff"/>
        <w:numPr>
          <w:ilvl w:val="0"/>
          <w:numId w:val="139"/>
        </w:numPr>
        <w:suppressAutoHyphens w:val="0"/>
        <w:spacing w:after="0"/>
        <w:ind w:left="567" w:hanging="578"/>
        <w:contextualSpacing w:val="0"/>
        <w:rPr>
          <w:bCs/>
          <w:lang w:val="el-GR"/>
        </w:rPr>
      </w:pPr>
      <w:r w:rsidRPr="00C07F4F">
        <w:rPr>
          <w:bCs/>
          <w:lang w:val="el-GR"/>
        </w:rPr>
        <w:t xml:space="preserve">Την με </w:t>
      </w:r>
      <w:proofErr w:type="spellStart"/>
      <w:r w:rsidRPr="00C07F4F">
        <w:rPr>
          <w:bCs/>
          <w:lang w:val="el-GR"/>
        </w:rPr>
        <w:t>Αρ</w:t>
      </w:r>
      <w:proofErr w:type="spellEnd"/>
      <w:r w:rsidRPr="00C07F4F">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2D8C5A8" w14:textId="77777777" w:rsidR="005C7199" w:rsidRDefault="005C7199" w:rsidP="005C7199">
      <w:pPr>
        <w:pStyle w:val="aff"/>
        <w:numPr>
          <w:ilvl w:val="0"/>
          <w:numId w:val="139"/>
        </w:numPr>
        <w:suppressAutoHyphens w:val="0"/>
        <w:spacing w:after="0"/>
        <w:ind w:left="567" w:hanging="578"/>
        <w:contextualSpacing w:val="0"/>
        <w:rPr>
          <w:bCs/>
          <w:lang w:val="el-GR"/>
        </w:rPr>
      </w:pPr>
      <w:r w:rsidRPr="00C07F4F">
        <w:rPr>
          <w:bCs/>
          <w:lang w:val="el-GR"/>
        </w:rPr>
        <w:t xml:space="preserve">Την με </w:t>
      </w:r>
      <w:proofErr w:type="spellStart"/>
      <w:r w:rsidRPr="00C07F4F">
        <w:rPr>
          <w:bCs/>
          <w:lang w:val="el-GR"/>
        </w:rPr>
        <w:t>Αρ</w:t>
      </w:r>
      <w:proofErr w:type="spellEnd"/>
      <w:r w:rsidRPr="00C07F4F">
        <w:rPr>
          <w:bCs/>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51236478" w14:textId="77777777" w:rsidR="005C7199" w:rsidRDefault="005C7199" w:rsidP="005C7199">
      <w:pPr>
        <w:pStyle w:val="aff"/>
        <w:numPr>
          <w:ilvl w:val="0"/>
          <w:numId w:val="139"/>
        </w:numPr>
        <w:suppressAutoHyphens w:val="0"/>
        <w:spacing w:after="0"/>
        <w:ind w:left="567" w:hanging="578"/>
        <w:contextualSpacing w:val="0"/>
        <w:rPr>
          <w:bCs/>
          <w:lang w:val="el-GR"/>
        </w:rPr>
      </w:pPr>
      <w:r w:rsidRPr="00C07F4F">
        <w:rPr>
          <w:bCs/>
          <w:lang w:val="el-GR"/>
        </w:rPr>
        <w:t xml:space="preserve">Την </w:t>
      </w:r>
      <w:proofErr w:type="spellStart"/>
      <w:r w:rsidRPr="00C07F4F">
        <w:rPr>
          <w:bCs/>
          <w:lang w:val="el-GR"/>
        </w:rPr>
        <w:t>Αριθμ</w:t>
      </w:r>
      <w:proofErr w:type="spellEnd"/>
      <w:r w:rsidRPr="00C07F4F">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55D23067" w14:textId="77777777" w:rsidR="005C7199" w:rsidRDefault="005C7199" w:rsidP="005C7199">
      <w:pPr>
        <w:pStyle w:val="aff"/>
        <w:numPr>
          <w:ilvl w:val="0"/>
          <w:numId w:val="139"/>
        </w:numPr>
        <w:suppressAutoHyphens w:val="0"/>
        <w:spacing w:after="0"/>
        <w:ind w:left="567" w:hanging="578"/>
        <w:contextualSpacing w:val="0"/>
        <w:rPr>
          <w:bCs/>
          <w:lang w:val="el-GR"/>
        </w:rPr>
      </w:pPr>
      <w:r w:rsidRPr="00C07F4F">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B97C3F8" w14:textId="77777777" w:rsidR="005C7199" w:rsidRDefault="005C7199" w:rsidP="005C7199">
      <w:pPr>
        <w:pStyle w:val="aff"/>
        <w:numPr>
          <w:ilvl w:val="0"/>
          <w:numId w:val="139"/>
        </w:numPr>
        <w:suppressAutoHyphens w:val="0"/>
        <w:spacing w:after="0"/>
        <w:ind w:left="567" w:hanging="578"/>
        <w:contextualSpacing w:val="0"/>
        <w:rPr>
          <w:bCs/>
          <w:lang w:val="el-GR"/>
        </w:rPr>
      </w:pPr>
      <w:r w:rsidRPr="00C07F4F">
        <w:rPr>
          <w:bCs/>
          <w:lang w:val="el-GR"/>
        </w:rPr>
        <w:t xml:space="preserve">Τον Ν. 4700/2020 «Ενιαίο κείμενο Δικονομίας για το Ελεγκτικό Συνέδριο, ολοκληρωμένο νομοθετικό πλαίσιο για τον </w:t>
      </w:r>
      <w:proofErr w:type="spellStart"/>
      <w:r w:rsidRPr="00C07F4F">
        <w:rPr>
          <w:bCs/>
          <w:lang w:val="el-GR"/>
        </w:rPr>
        <w:t>προσυμβατικό</w:t>
      </w:r>
      <w:proofErr w:type="spellEnd"/>
      <w:r w:rsidRPr="00C07F4F">
        <w:rPr>
          <w:bCs/>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0845F829" w14:textId="77777777" w:rsidR="005C7199" w:rsidRDefault="005C7199" w:rsidP="005C7199">
      <w:pPr>
        <w:pStyle w:val="aff"/>
        <w:numPr>
          <w:ilvl w:val="0"/>
          <w:numId w:val="139"/>
        </w:numPr>
        <w:suppressAutoHyphens w:val="0"/>
        <w:spacing w:after="0"/>
        <w:ind w:left="567" w:hanging="578"/>
        <w:contextualSpacing w:val="0"/>
        <w:rPr>
          <w:bCs/>
          <w:lang w:val="el-GR"/>
        </w:rPr>
      </w:pPr>
      <w:r w:rsidRPr="000F62F8">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0F62F8">
        <w:rPr>
          <w:bCs/>
          <w:lang w:val="el-GR"/>
        </w:rPr>
        <w:t>υποκεφάλαιο</w:t>
      </w:r>
      <w:proofErr w:type="spellEnd"/>
      <w:r w:rsidRPr="000F62F8">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7F4DE221" w14:textId="77777777" w:rsidR="005C7199" w:rsidRDefault="005C7199" w:rsidP="005C7199">
      <w:pPr>
        <w:pStyle w:val="aff"/>
        <w:numPr>
          <w:ilvl w:val="0"/>
          <w:numId w:val="139"/>
        </w:numPr>
        <w:suppressAutoHyphens w:val="0"/>
        <w:spacing w:after="0"/>
        <w:ind w:left="567" w:hanging="578"/>
        <w:contextualSpacing w:val="0"/>
        <w:rPr>
          <w:bCs/>
          <w:lang w:val="el-GR"/>
        </w:rPr>
      </w:pPr>
      <w:r w:rsidRPr="000F62F8">
        <w:rPr>
          <w:bCs/>
          <w:lang w:val="el-GR"/>
        </w:rPr>
        <w:t>Τον Ν. 4152/2013 «Επείγοντα μέτρα εφαρμογής των νόμων 4046/2012, 4093/2012 και 4127/2013» (ΦΕΚ 107/Α/09-05-2013).</w:t>
      </w:r>
    </w:p>
    <w:p w14:paraId="69E916C1" w14:textId="77777777" w:rsidR="005C7199" w:rsidRPr="000F62F8" w:rsidRDefault="005C7199" w:rsidP="005C7199">
      <w:pPr>
        <w:pStyle w:val="aff"/>
        <w:numPr>
          <w:ilvl w:val="0"/>
          <w:numId w:val="139"/>
        </w:numPr>
        <w:suppressAutoHyphens w:val="0"/>
        <w:spacing w:after="0"/>
        <w:ind w:left="567" w:hanging="578"/>
        <w:contextualSpacing w:val="0"/>
        <w:rPr>
          <w:bCs/>
          <w:lang w:val="el-GR"/>
        </w:rPr>
      </w:pPr>
      <w:proofErr w:type="spellStart"/>
      <w:r w:rsidRPr="000F62F8">
        <w:rPr>
          <w:bCs/>
          <w:lang w:val="el-GR"/>
        </w:rPr>
        <w:lastRenderedPageBreak/>
        <w:t>Toν</w:t>
      </w:r>
      <w:proofErr w:type="spellEnd"/>
      <w:r w:rsidRPr="000F62F8">
        <w:rPr>
          <w:bCs/>
          <w:lang w:val="el-GR"/>
        </w:rPr>
        <w:t xml:space="preserve">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0F62F8">
        <w:rPr>
          <w:bCs/>
          <w:lang w:val="el-GR"/>
        </w:rPr>
        <w:t>Προπτωχευτική</w:t>
      </w:r>
      <w:proofErr w:type="spellEnd"/>
      <w:r w:rsidRPr="000F62F8">
        <w:rPr>
          <w:bCs/>
          <w:lang w:val="el-GR"/>
        </w:rPr>
        <w:t xml:space="preserve"> διαδικασία εξυγίανσης και άλλες διατάξεις» (ΦΕΚ 204/Α/15-09-2011).</w:t>
      </w:r>
    </w:p>
    <w:p w14:paraId="2E1AD33D" w14:textId="77777777" w:rsidR="005C7199" w:rsidRDefault="005C7199" w:rsidP="005C7199">
      <w:pPr>
        <w:pStyle w:val="aff"/>
        <w:numPr>
          <w:ilvl w:val="0"/>
          <w:numId w:val="139"/>
        </w:numPr>
        <w:suppressAutoHyphens w:val="0"/>
        <w:spacing w:after="0"/>
        <w:ind w:left="567" w:hanging="578"/>
        <w:contextualSpacing w:val="0"/>
        <w:rPr>
          <w:bCs/>
          <w:lang w:val="el-GR"/>
        </w:rPr>
      </w:pPr>
      <w:r w:rsidRPr="000F62F8">
        <w:rPr>
          <w:bCs/>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56269EEE" w14:textId="77777777" w:rsidR="005C7199" w:rsidRDefault="005C7199" w:rsidP="005C7199">
      <w:pPr>
        <w:pStyle w:val="aff"/>
        <w:numPr>
          <w:ilvl w:val="0"/>
          <w:numId w:val="139"/>
        </w:numPr>
        <w:suppressAutoHyphens w:val="0"/>
        <w:spacing w:after="0"/>
        <w:ind w:left="567" w:hanging="578"/>
        <w:contextualSpacing w:val="0"/>
        <w:rPr>
          <w:bCs/>
          <w:lang w:val="el-GR"/>
        </w:rPr>
      </w:pPr>
      <w:r w:rsidRPr="003F05EA">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22ABED26" w14:textId="77777777" w:rsidR="005C7199" w:rsidRDefault="005C7199" w:rsidP="005C7199">
      <w:pPr>
        <w:pStyle w:val="aff"/>
        <w:numPr>
          <w:ilvl w:val="0"/>
          <w:numId w:val="139"/>
        </w:numPr>
        <w:suppressAutoHyphens w:val="0"/>
        <w:spacing w:after="0"/>
        <w:ind w:left="567" w:hanging="578"/>
        <w:contextualSpacing w:val="0"/>
        <w:rPr>
          <w:bCs/>
          <w:lang w:val="el-GR"/>
        </w:rPr>
      </w:pPr>
      <w:r w:rsidRPr="003F05EA">
        <w:rPr>
          <w:bCs/>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3F05EA">
        <w:rPr>
          <w:bCs/>
          <w:lang w:val="el-GR"/>
        </w:rPr>
        <w:t>αρ</w:t>
      </w:r>
      <w:proofErr w:type="spellEnd"/>
      <w:r w:rsidRPr="003F05EA">
        <w:rPr>
          <w:bCs/>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3F05EA">
        <w:rPr>
          <w:bCs/>
          <w:lang w:val="el-GR"/>
        </w:rPr>
        <w:t>εξωχώριες</w:t>
      </w:r>
      <w:proofErr w:type="spellEnd"/>
      <w:r w:rsidRPr="003F05EA">
        <w:rPr>
          <w:bCs/>
          <w:lang w:val="el-GR"/>
        </w:rPr>
        <w:t xml:space="preserve"> εταιρίες» (1590/Β/16-11-2005).</w:t>
      </w:r>
    </w:p>
    <w:p w14:paraId="38B598BB" w14:textId="77777777" w:rsidR="005C7199" w:rsidRDefault="005C7199" w:rsidP="005C7199">
      <w:pPr>
        <w:pStyle w:val="aff"/>
        <w:numPr>
          <w:ilvl w:val="0"/>
          <w:numId w:val="139"/>
        </w:numPr>
        <w:suppressAutoHyphens w:val="0"/>
        <w:spacing w:after="0"/>
        <w:ind w:left="567" w:hanging="578"/>
        <w:contextualSpacing w:val="0"/>
        <w:rPr>
          <w:bCs/>
          <w:lang w:val="el-GR"/>
        </w:rPr>
      </w:pPr>
      <w:r w:rsidRPr="003F05EA">
        <w:rPr>
          <w:bCs/>
          <w:lang w:val="el-GR"/>
        </w:rPr>
        <w:t>Το Α.88 του Ν. 1892/1990 «Για τον εκσυγχρονισμό και την ανάπτυξη και άλλες διατάξεις» (ΦΕΚ 101/Α/31-07-1990).</w:t>
      </w:r>
    </w:p>
    <w:p w14:paraId="29B1142E" w14:textId="77777777" w:rsidR="005C7199" w:rsidRDefault="005C7199" w:rsidP="005C7199">
      <w:pPr>
        <w:pStyle w:val="aff"/>
        <w:numPr>
          <w:ilvl w:val="0"/>
          <w:numId w:val="139"/>
        </w:numPr>
        <w:suppressAutoHyphens w:val="0"/>
        <w:spacing w:after="0"/>
        <w:ind w:left="567" w:hanging="578"/>
        <w:contextualSpacing w:val="0"/>
        <w:rPr>
          <w:bCs/>
          <w:lang w:val="el-GR"/>
        </w:rPr>
      </w:pPr>
      <w:r w:rsidRPr="003F05EA">
        <w:rPr>
          <w:bCs/>
          <w:lang w:val="el-GR"/>
        </w:rPr>
        <w:t xml:space="preserve">Την υπ’ </w:t>
      </w:r>
      <w:proofErr w:type="spellStart"/>
      <w:r w:rsidRPr="003F05EA">
        <w:rPr>
          <w:bCs/>
          <w:lang w:val="el-GR"/>
        </w:rPr>
        <w:t>αρ</w:t>
      </w:r>
      <w:proofErr w:type="spellEnd"/>
      <w:r w:rsidRPr="003F05EA">
        <w:rPr>
          <w:bCs/>
          <w:lang w:val="el-GR"/>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095FDED0" w14:textId="77777777" w:rsidR="005C7199" w:rsidRDefault="005C7199" w:rsidP="005C7199">
      <w:pPr>
        <w:pStyle w:val="aff"/>
        <w:numPr>
          <w:ilvl w:val="0"/>
          <w:numId w:val="139"/>
        </w:numPr>
        <w:suppressAutoHyphens w:val="0"/>
        <w:spacing w:after="0"/>
        <w:ind w:left="567" w:hanging="578"/>
        <w:contextualSpacing w:val="0"/>
        <w:rPr>
          <w:bCs/>
          <w:lang w:val="el-GR"/>
        </w:rPr>
      </w:pPr>
      <w:r w:rsidRPr="003F05EA">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3DF38A95" w14:textId="77777777" w:rsidR="005C7199" w:rsidRDefault="005C7199" w:rsidP="005C7199">
      <w:pPr>
        <w:pStyle w:val="aff"/>
        <w:numPr>
          <w:ilvl w:val="0"/>
          <w:numId w:val="139"/>
        </w:numPr>
        <w:suppressAutoHyphens w:val="0"/>
        <w:spacing w:after="0"/>
        <w:ind w:left="567" w:hanging="578"/>
        <w:contextualSpacing w:val="0"/>
        <w:rPr>
          <w:bCs/>
          <w:lang w:val="el-GR"/>
        </w:rPr>
      </w:pPr>
      <w:r w:rsidRPr="003F05EA">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431858BC" w14:textId="77777777" w:rsidR="005C7199" w:rsidRPr="00BE6748" w:rsidRDefault="005C7199" w:rsidP="005C7199">
      <w:pPr>
        <w:pStyle w:val="aff"/>
        <w:numPr>
          <w:ilvl w:val="0"/>
          <w:numId w:val="139"/>
        </w:numPr>
        <w:suppressAutoHyphens w:val="0"/>
        <w:spacing w:after="0"/>
        <w:ind w:left="567" w:hanging="578"/>
        <w:contextualSpacing w:val="0"/>
        <w:rPr>
          <w:bCs/>
          <w:lang w:val="el-GR"/>
        </w:rPr>
      </w:pPr>
      <w:r w:rsidRPr="00BE6748">
        <w:rPr>
          <w:bCs/>
          <w:lang w:val="el-GR"/>
        </w:rPr>
        <w:t>Τη με αριθμό 3/2018 Γνωμοδότηση του Νομικού Συμβουλίου του Κράτους.</w:t>
      </w:r>
    </w:p>
    <w:p w14:paraId="1810FFA3" w14:textId="77777777" w:rsidR="005C7199" w:rsidRPr="00BE6748" w:rsidRDefault="005C7199" w:rsidP="005C7199">
      <w:pPr>
        <w:pStyle w:val="aff"/>
        <w:numPr>
          <w:ilvl w:val="0"/>
          <w:numId w:val="139"/>
        </w:numPr>
        <w:suppressAutoHyphens w:val="0"/>
        <w:spacing w:after="0"/>
        <w:ind w:left="567" w:hanging="578"/>
        <w:contextualSpacing w:val="0"/>
        <w:rPr>
          <w:bCs/>
          <w:lang w:val="el-GR"/>
        </w:rPr>
      </w:pPr>
      <w:r w:rsidRPr="00BE6748">
        <w:rPr>
          <w:bCs/>
          <w:lang w:val="el-GR"/>
        </w:rPr>
        <w:t>Το από 13-07-2018 έντυπο της ΕΑΔΔΗΣΥ με θέμα: «ΥΠΟΧΡΕΩΣΕΙΣ ΔΗΜΟΣΙΕΥΣΕΩΝ ΣΤΟΝ ΕΘΝΙΚΟ ΤΥΠΟ ΚΑΤΑ ΤΟΝ Ν.4412/2016».</w:t>
      </w:r>
    </w:p>
    <w:p w14:paraId="5F2BD3CC" w14:textId="77777777" w:rsidR="005C7199" w:rsidRPr="00BE6748" w:rsidRDefault="005C7199" w:rsidP="005C7199">
      <w:pPr>
        <w:pStyle w:val="aff"/>
        <w:numPr>
          <w:ilvl w:val="0"/>
          <w:numId w:val="139"/>
        </w:numPr>
        <w:suppressAutoHyphens w:val="0"/>
        <w:spacing w:after="0"/>
        <w:ind w:left="567" w:hanging="578"/>
        <w:contextualSpacing w:val="0"/>
        <w:rPr>
          <w:bCs/>
          <w:lang w:val="el-GR"/>
        </w:rPr>
      </w:pPr>
      <w:r w:rsidRPr="00BE6748">
        <w:rPr>
          <w:bCs/>
          <w:lang w:val="el-GR"/>
        </w:rPr>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2F69332B" w14:textId="77777777" w:rsidR="005C7199" w:rsidRPr="00BE6748" w:rsidRDefault="005C7199" w:rsidP="005C7199">
      <w:pPr>
        <w:pStyle w:val="aff"/>
        <w:numPr>
          <w:ilvl w:val="0"/>
          <w:numId w:val="139"/>
        </w:numPr>
        <w:suppressAutoHyphens w:val="0"/>
        <w:spacing w:after="0"/>
        <w:ind w:left="567" w:hanging="578"/>
        <w:contextualSpacing w:val="0"/>
        <w:rPr>
          <w:bCs/>
          <w:lang w:val="el-GR"/>
        </w:rPr>
      </w:pPr>
      <w:r w:rsidRPr="00BE6748">
        <w:rPr>
          <w:bCs/>
          <w:lang w:val="el-GR"/>
        </w:rPr>
        <w:t xml:space="preserve">Την με </w:t>
      </w:r>
      <w:proofErr w:type="spellStart"/>
      <w:r w:rsidRPr="00BE6748">
        <w:rPr>
          <w:bCs/>
          <w:lang w:val="el-GR"/>
        </w:rPr>
        <w:t>αρ</w:t>
      </w:r>
      <w:proofErr w:type="spellEnd"/>
      <w:r w:rsidRPr="00BE6748">
        <w:rPr>
          <w:bCs/>
          <w:lang w:val="el-GR"/>
        </w:rPr>
        <w:t>.  64233/08.06.2021 (Β΄2453/ 09.06.2021) Κοινή Υπουργική Απόφαση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71DCCE56" w14:textId="77777777" w:rsidR="005C7199" w:rsidRDefault="005C7199" w:rsidP="005C7199">
      <w:pPr>
        <w:pStyle w:val="aff"/>
        <w:numPr>
          <w:ilvl w:val="0"/>
          <w:numId w:val="139"/>
        </w:numPr>
        <w:suppressAutoHyphens w:val="0"/>
        <w:spacing w:after="0"/>
        <w:ind w:left="567" w:hanging="578"/>
        <w:contextualSpacing w:val="0"/>
        <w:rPr>
          <w:bCs/>
          <w:lang w:val="el-GR"/>
        </w:rPr>
      </w:pPr>
      <w:r w:rsidRPr="006E42BC">
        <w:rPr>
          <w:lang w:val="el-GR" w:eastAsia="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3EE4B1A7" w14:textId="77777777" w:rsidR="005C7199" w:rsidRDefault="005C7199" w:rsidP="005C7199">
      <w:pPr>
        <w:pStyle w:val="aff"/>
        <w:numPr>
          <w:ilvl w:val="0"/>
          <w:numId w:val="139"/>
        </w:numPr>
        <w:suppressAutoHyphens w:val="0"/>
        <w:spacing w:after="0"/>
        <w:ind w:left="567" w:hanging="578"/>
        <w:contextualSpacing w:val="0"/>
        <w:rPr>
          <w:bCs/>
          <w:lang w:val="el-GR"/>
        </w:rPr>
      </w:pPr>
      <w:r w:rsidRPr="006E42BC">
        <w:rPr>
          <w:lang w:val="el-GR" w:eastAsia="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w:t>
      </w:r>
      <w:r w:rsidRPr="006E42BC">
        <w:rPr>
          <w:lang w:val="el-GR" w:eastAsia="el-GR"/>
        </w:rPr>
        <w:lastRenderedPageBreak/>
        <w:t>156/16.6.2012) στο ελληνικό δίκαιο, τροποποίηση του ν. 3419/2005 (Α 297) και άλλες διατάξεις» (ΦΕΚ 265/Α/23-12-2014) και ισχύει.</w:t>
      </w:r>
    </w:p>
    <w:p w14:paraId="6680299C" w14:textId="77777777" w:rsidR="005C7199" w:rsidRDefault="005C7199" w:rsidP="005C7199">
      <w:pPr>
        <w:pStyle w:val="aff"/>
        <w:numPr>
          <w:ilvl w:val="0"/>
          <w:numId w:val="139"/>
        </w:numPr>
        <w:suppressAutoHyphens w:val="0"/>
        <w:spacing w:after="0"/>
        <w:ind w:left="567" w:hanging="578"/>
        <w:contextualSpacing w:val="0"/>
        <w:rPr>
          <w:bCs/>
          <w:lang w:val="el-GR"/>
        </w:rPr>
      </w:pPr>
      <w:r w:rsidRPr="006E42BC">
        <w:rPr>
          <w:lang w:val="el-GR" w:eastAsia="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DC92C9F" w14:textId="77777777" w:rsidR="005C7199" w:rsidRDefault="005C7199" w:rsidP="005C7199">
      <w:pPr>
        <w:pStyle w:val="aff"/>
        <w:numPr>
          <w:ilvl w:val="0"/>
          <w:numId w:val="139"/>
        </w:numPr>
        <w:suppressAutoHyphens w:val="0"/>
        <w:spacing w:after="0"/>
        <w:ind w:left="567" w:hanging="578"/>
        <w:contextualSpacing w:val="0"/>
        <w:rPr>
          <w:bCs/>
          <w:lang w:val="el-GR"/>
        </w:rPr>
      </w:pPr>
      <w:r w:rsidRPr="006E42BC">
        <w:rPr>
          <w:lang w:val="el-GR" w:eastAsia="el-GR"/>
        </w:rPr>
        <w:t>Το Α.39 του Ν. 4578/2018 «Μείωση ασφαλιστικών εισφορών και άλλες διατάξεις» (ΦΕΚ 200/Α/03-12-2018).</w:t>
      </w:r>
    </w:p>
    <w:p w14:paraId="09C1BFA2" w14:textId="77777777" w:rsidR="005C7199" w:rsidRDefault="005C7199" w:rsidP="005C7199">
      <w:pPr>
        <w:pStyle w:val="aff"/>
        <w:numPr>
          <w:ilvl w:val="0"/>
          <w:numId w:val="139"/>
        </w:numPr>
        <w:suppressAutoHyphens w:val="0"/>
        <w:spacing w:after="0"/>
        <w:ind w:left="567" w:hanging="578"/>
        <w:contextualSpacing w:val="0"/>
        <w:rPr>
          <w:bCs/>
          <w:lang w:val="el-GR"/>
        </w:rPr>
      </w:pPr>
      <w:r w:rsidRPr="006E42BC">
        <w:rPr>
          <w:lang w:val="el-GR" w:eastAsia="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6E42BC">
        <w:rPr>
          <w:lang w:val="el-GR" w:eastAsia="el-GR"/>
        </w:rPr>
        <w:t>αρ</w:t>
      </w:r>
      <w:proofErr w:type="spellEnd"/>
      <w:r w:rsidRPr="006E42BC">
        <w:rPr>
          <w:lang w:val="el-GR" w:eastAsia="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68E16498" w14:textId="77777777" w:rsidR="005C7199" w:rsidRDefault="005C7199" w:rsidP="005C7199">
      <w:pPr>
        <w:pStyle w:val="aff"/>
        <w:numPr>
          <w:ilvl w:val="0"/>
          <w:numId w:val="139"/>
        </w:numPr>
        <w:suppressAutoHyphens w:val="0"/>
        <w:spacing w:after="0"/>
        <w:ind w:left="567" w:hanging="578"/>
        <w:contextualSpacing w:val="0"/>
        <w:rPr>
          <w:bCs/>
          <w:lang w:val="el-GR"/>
        </w:rPr>
      </w:pPr>
      <w:r w:rsidRPr="006E42BC">
        <w:rPr>
          <w:lang w:val="el-GR" w:eastAsia="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6E42BC">
        <w:rPr>
          <w:lang w:val="el-GR" w:eastAsia="el-GR"/>
        </w:rPr>
        <w:t>αρ</w:t>
      </w:r>
      <w:proofErr w:type="spellEnd"/>
      <w:r w:rsidRPr="006E42BC">
        <w:rPr>
          <w:lang w:val="el-GR" w:eastAsia="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6E42BC">
        <w:rPr>
          <w:lang w:val="el-GR" w:eastAsia="el-GR"/>
        </w:rPr>
        <w:t>ΚτΠ</w:t>
      </w:r>
      <w:proofErr w:type="spellEnd"/>
      <w:r w:rsidRPr="006E42BC">
        <w:rPr>
          <w:lang w:val="el-GR" w:eastAsia="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6E42BC">
        <w:rPr>
          <w:lang w:val="el-GR" w:eastAsia="el-GR"/>
        </w:rPr>
        <w:t>οικ</w:t>
      </w:r>
      <w:proofErr w:type="spellEnd"/>
      <w:r w:rsidRPr="006E42BC">
        <w:rPr>
          <w:lang w:val="el-GR" w:eastAsia="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9DD04A5" w14:textId="77777777" w:rsidR="005C7199" w:rsidRDefault="005C7199" w:rsidP="005C7199">
      <w:pPr>
        <w:pStyle w:val="aff"/>
        <w:numPr>
          <w:ilvl w:val="0"/>
          <w:numId w:val="139"/>
        </w:numPr>
        <w:suppressAutoHyphens w:val="0"/>
        <w:spacing w:after="0"/>
        <w:ind w:left="567" w:hanging="578"/>
        <w:contextualSpacing w:val="0"/>
        <w:rPr>
          <w:bCs/>
          <w:lang w:val="el-GR"/>
        </w:rPr>
      </w:pPr>
      <w:r w:rsidRPr="006E42BC">
        <w:rPr>
          <w:lang w:val="el-GR" w:eastAsia="el-GR"/>
        </w:rPr>
        <w:t xml:space="preserve">Την υπ’ </w:t>
      </w:r>
      <w:proofErr w:type="spellStart"/>
      <w:r w:rsidRPr="006E42BC">
        <w:rPr>
          <w:lang w:val="el-GR" w:eastAsia="el-GR"/>
        </w:rPr>
        <w:t>αρ</w:t>
      </w:r>
      <w:proofErr w:type="spellEnd"/>
      <w:r w:rsidRPr="006E42BC">
        <w:rPr>
          <w:lang w:val="el-GR" w:eastAsia="el-GR"/>
        </w:rPr>
        <w:t xml:space="preserve">. 13216 ΕΞ 2021 Απόφαση του Υπουργού Επικρατείας «Τροποποίηση της υπ’ </w:t>
      </w:r>
      <w:proofErr w:type="spellStart"/>
      <w:r w:rsidRPr="006E42BC">
        <w:rPr>
          <w:lang w:val="el-GR" w:eastAsia="el-GR"/>
        </w:rPr>
        <w:t>αρ</w:t>
      </w:r>
      <w:proofErr w:type="spellEnd"/>
      <w:r w:rsidRPr="006E42BC">
        <w:rPr>
          <w:lang w:val="el-GR" w:eastAsia="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1F07F739" w14:textId="77777777" w:rsidR="005C7199" w:rsidRDefault="005C7199" w:rsidP="005C7199">
      <w:pPr>
        <w:pStyle w:val="aff"/>
        <w:numPr>
          <w:ilvl w:val="0"/>
          <w:numId w:val="139"/>
        </w:numPr>
        <w:suppressAutoHyphens w:val="0"/>
        <w:spacing w:after="0"/>
        <w:ind w:left="567" w:hanging="578"/>
        <w:contextualSpacing w:val="0"/>
        <w:rPr>
          <w:bCs/>
          <w:lang w:val="el-GR"/>
        </w:rPr>
      </w:pPr>
      <w:r w:rsidRPr="006E42BC">
        <w:rPr>
          <w:lang w:val="el-GR" w:eastAsia="el-GR"/>
        </w:rPr>
        <w:t xml:space="preserve">Την Απόφαση του ΔΣ της </w:t>
      </w:r>
      <w:proofErr w:type="spellStart"/>
      <w:r w:rsidRPr="006E42BC">
        <w:rPr>
          <w:lang w:val="el-GR" w:eastAsia="el-GR"/>
        </w:rPr>
        <w:t>ΚτΠ</w:t>
      </w:r>
      <w:proofErr w:type="spellEnd"/>
      <w:r w:rsidRPr="006E42BC">
        <w:rPr>
          <w:lang w:val="el-GR" w:eastAsia="el-GR"/>
        </w:rPr>
        <w:t xml:space="preserve"> Μ.Α.Ε. κατά την υπ’ </w:t>
      </w:r>
      <w:proofErr w:type="spellStart"/>
      <w:r w:rsidRPr="006E42BC">
        <w:rPr>
          <w:lang w:val="el-GR" w:eastAsia="el-GR"/>
        </w:rPr>
        <w:t>αρ</w:t>
      </w:r>
      <w:proofErr w:type="spellEnd"/>
      <w:r w:rsidRPr="006E42BC">
        <w:rPr>
          <w:lang w:val="el-GR" w:eastAsia="el-GR"/>
        </w:rPr>
        <w:t>. 688/30-07-2019 Συνεδρίασή του, με θέμα Εκλογή Διευθύνοντος Συμβούλου (Θέμα 1).</w:t>
      </w:r>
    </w:p>
    <w:p w14:paraId="0FA411EA" w14:textId="77777777" w:rsidR="005C7199" w:rsidRDefault="005C7199" w:rsidP="005C7199">
      <w:pPr>
        <w:pStyle w:val="aff"/>
        <w:numPr>
          <w:ilvl w:val="0"/>
          <w:numId w:val="139"/>
        </w:numPr>
        <w:suppressAutoHyphens w:val="0"/>
        <w:spacing w:after="0"/>
        <w:ind w:left="567" w:hanging="578"/>
        <w:contextualSpacing w:val="0"/>
        <w:rPr>
          <w:bCs/>
          <w:lang w:val="el-GR"/>
        </w:rPr>
      </w:pPr>
      <w:r w:rsidRPr="006E42BC">
        <w:rPr>
          <w:lang w:val="el-GR"/>
        </w:rPr>
        <w:t xml:space="preserve">Την Απόφαση του Διευθύνοντος Συμβούλου της </w:t>
      </w:r>
      <w:proofErr w:type="spellStart"/>
      <w:r w:rsidRPr="006E42BC">
        <w:rPr>
          <w:lang w:val="el-GR"/>
        </w:rPr>
        <w:t>ΚτΠ</w:t>
      </w:r>
      <w:proofErr w:type="spellEnd"/>
      <w:r w:rsidRPr="006E42BC">
        <w:rPr>
          <w:lang w:val="el-GR"/>
        </w:rPr>
        <w:t xml:space="preserve"> Μ.Α.Ε. με </w:t>
      </w:r>
      <w:proofErr w:type="spellStart"/>
      <w:r w:rsidRPr="006E42BC">
        <w:rPr>
          <w:lang w:val="el-GR"/>
        </w:rPr>
        <w:t>Αρ</w:t>
      </w:r>
      <w:proofErr w:type="spellEnd"/>
      <w:r w:rsidRPr="006E42BC">
        <w:rPr>
          <w:lang w:val="el-GR"/>
        </w:rPr>
        <w:t xml:space="preserve">. </w:t>
      </w:r>
      <w:proofErr w:type="spellStart"/>
      <w:r w:rsidRPr="006E42BC">
        <w:rPr>
          <w:lang w:val="el-GR"/>
        </w:rPr>
        <w:t>Πρωτ</w:t>
      </w:r>
      <w:proofErr w:type="spellEnd"/>
      <w:r w:rsidRPr="006E42BC">
        <w:rPr>
          <w:lang w:val="el-GR"/>
        </w:rPr>
        <w:t>. 10770/12-11-2020 και θέμα «Εξουσιοδοτήσεις προς τους Γενικούς Διευθυντές και Διευθυντές».</w:t>
      </w:r>
    </w:p>
    <w:p w14:paraId="244FE712" w14:textId="77777777" w:rsidR="005C7199" w:rsidRPr="007F7AF6" w:rsidRDefault="005C7199" w:rsidP="005C7199">
      <w:pPr>
        <w:pStyle w:val="aff"/>
        <w:numPr>
          <w:ilvl w:val="0"/>
          <w:numId w:val="139"/>
        </w:numPr>
        <w:suppressAutoHyphens w:val="0"/>
        <w:spacing w:after="0"/>
        <w:ind w:left="567" w:hanging="578"/>
        <w:contextualSpacing w:val="0"/>
        <w:rPr>
          <w:bCs/>
          <w:lang w:val="el-GR"/>
        </w:rPr>
      </w:pPr>
      <w:r w:rsidRPr="006E42BC">
        <w:rPr>
          <w:lang w:val="en-US"/>
        </w:rPr>
        <w:t>T</w:t>
      </w:r>
      <w:r w:rsidRPr="006E42BC">
        <w:rPr>
          <w:lang w:val="el-GR"/>
        </w:rPr>
        <w:t xml:space="preserve">ην από </w:t>
      </w:r>
      <w:r>
        <w:rPr>
          <w:caps/>
          <w:lang w:val="el-GR"/>
        </w:rPr>
        <w:t>15</w:t>
      </w:r>
      <w:r w:rsidRPr="006E42BC">
        <w:rPr>
          <w:caps/>
          <w:lang w:val="el-GR"/>
        </w:rPr>
        <w:t>-</w:t>
      </w:r>
      <w:r>
        <w:rPr>
          <w:caps/>
          <w:lang w:val="el-GR"/>
        </w:rPr>
        <w:t>12</w:t>
      </w:r>
      <w:r w:rsidRPr="006E42BC">
        <w:rPr>
          <w:caps/>
          <w:lang w:val="el-GR"/>
        </w:rPr>
        <w:t>-202</w:t>
      </w:r>
      <w:r>
        <w:rPr>
          <w:caps/>
          <w:lang w:val="el-GR"/>
        </w:rPr>
        <w:t>0</w:t>
      </w:r>
      <w:r w:rsidRPr="006E42BC">
        <w:rPr>
          <w:lang w:val="el-GR"/>
        </w:rPr>
        <w:t xml:space="preserve"> </w:t>
      </w:r>
      <w:r w:rsidRPr="00A606DD">
        <w:rPr>
          <w:lang w:val="el-GR"/>
        </w:rPr>
        <w:t>(</w:t>
      </w:r>
      <w:proofErr w:type="spellStart"/>
      <w:r>
        <w:rPr>
          <w:lang w:val="el-GR"/>
        </w:rPr>
        <w:t>αρ</w:t>
      </w:r>
      <w:proofErr w:type="spellEnd"/>
      <w:r>
        <w:rPr>
          <w:lang w:val="el-GR"/>
        </w:rPr>
        <w:t xml:space="preserve">. </w:t>
      </w:r>
      <w:proofErr w:type="spellStart"/>
      <w:r>
        <w:rPr>
          <w:lang w:val="el-GR"/>
        </w:rPr>
        <w:t>πρωτ</w:t>
      </w:r>
      <w:proofErr w:type="spellEnd"/>
      <w:r>
        <w:rPr>
          <w:lang w:val="el-GR"/>
        </w:rPr>
        <w:t xml:space="preserve">. </w:t>
      </w:r>
      <w:proofErr w:type="spellStart"/>
      <w:r>
        <w:rPr>
          <w:lang w:val="el-GR"/>
        </w:rPr>
        <w:t>ΚτΠ</w:t>
      </w:r>
      <w:proofErr w:type="spellEnd"/>
      <w:r>
        <w:rPr>
          <w:lang w:val="el-GR"/>
        </w:rPr>
        <w:t xml:space="preserve"> Μ.Α.Ε </w:t>
      </w:r>
      <w:r w:rsidRPr="00A606DD">
        <w:rPr>
          <w:lang w:val="el-GR"/>
        </w:rPr>
        <w:t>12333/17-12-2020)</w:t>
      </w:r>
      <w:r>
        <w:rPr>
          <w:rFonts w:ascii="Arial" w:hAnsi="Arial" w:cs="Arial"/>
          <w:b/>
          <w:bCs/>
          <w:lang w:val="el-GR" w:eastAsia="el-GR"/>
        </w:rPr>
        <w:t xml:space="preserve"> </w:t>
      </w:r>
      <w:r w:rsidRPr="00ED15A8">
        <w:rPr>
          <w:lang w:val="el-GR"/>
        </w:rPr>
        <w:t>Προγραμματική Συμφωνία</w:t>
      </w:r>
      <w:r w:rsidRPr="006E42BC">
        <w:rPr>
          <w:lang w:val="el-GR"/>
        </w:rPr>
        <w:t xml:space="preserve"> μεταξύ </w:t>
      </w:r>
      <w:r w:rsidRPr="00ED15A8">
        <w:rPr>
          <w:lang w:val="el-GR"/>
        </w:rPr>
        <w:t>του ΤΑΜΕΙΟΥ ΠΑΡΑΚΑΤΑΘΗΚΩΝ ΚΑΙ ΔΑΝΕΙΩΝ (ΤΠ&amp;Δ)</w:t>
      </w:r>
      <w:r w:rsidRPr="006E42BC">
        <w:rPr>
          <w:lang w:val="el-GR"/>
        </w:rPr>
        <w:t xml:space="preserve"> και </w:t>
      </w:r>
      <w:proofErr w:type="spellStart"/>
      <w:r w:rsidRPr="006E42BC">
        <w:rPr>
          <w:lang w:val="el-GR"/>
        </w:rPr>
        <w:t>ΚτΠ</w:t>
      </w:r>
      <w:proofErr w:type="spellEnd"/>
      <w:r w:rsidRPr="006E42BC">
        <w:rPr>
          <w:lang w:val="el-GR"/>
        </w:rPr>
        <w:t xml:space="preserve"> Μ.Α.Ε., με την οποία ορίζεται η </w:t>
      </w:r>
      <w:proofErr w:type="spellStart"/>
      <w:r w:rsidRPr="006E42BC">
        <w:rPr>
          <w:lang w:val="el-GR"/>
        </w:rPr>
        <w:t>ΚτΠ</w:t>
      </w:r>
      <w:proofErr w:type="spellEnd"/>
      <w:r w:rsidRPr="006E42BC">
        <w:rPr>
          <w:lang w:val="el-GR"/>
        </w:rPr>
        <w:t xml:space="preserve"> Μ.Α.Ε. Δικαιούχος για την εκτέλεση </w:t>
      </w:r>
      <w:r w:rsidRPr="006D02FA">
        <w:rPr>
          <w:lang w:val="el-GR"/>
        </w:rPr>
        <w:t>του</w:t>
      </w:r>
      <w:r w:rsidRPr="006E42BC">
        <w:rPr>
          <w:lang w:val="el-GR"/>
        </w:rPr>
        <w:t xml:space="preserve"> Έργ</w:t>
      </w:r>
      <w:r w:rsidRPr="006D02FA">
        <w:rPr>
          <w:lang w:val="el-GR"/>
        </w:rPr>
        <w:t>ου</w:t>
      </w:r>
      <w:r w:rsidRPr="006E42BC">
        <w:rPr>
          <w:lang w:val="el-GR"/>
        </w:rPr>
        <w:t xml:space="preserve">: </w:t>
      </w:r>
      <w:r>
        <w:rPr>
          <w:lang w:val="el-GR"/>
        </w:rPr>
        <w:t>«</w:t>
      </w:r>
      <w:r w:rsidRPr="006D02FA">
        <w:rPr>
          <w:lang w:val="el-GR"/>
        </w:rPr>
        <w:t>Ψηφιακός Μετασχηματισμός του ΤΠ&amp;Δ»</w:t>
      </w:r>
      <w:r>
        <w:rPr>
          <w:lang w:val="el-GR"/>
        </w:rPr>
        <w:t>.</w:t>
      </w:r>
    </w:p>
    <w:p w14:paraId="286065B2" w14:textId="77777777" w:rsidR="005C7199" w:rsidRPr="006C7032" w:rsidRDefault="005C7199" w:rsidP="005C7199">
      <w:pPr>
        <w:pStyle w:val="aff"/>
        <w:numPr>
          <w:ilvl w:val="0"/>
          <w:numId w:val="139"/>
        </w:numPr>
        <w:suppressAutoHyphens w:val="0"/>
        <w:spacing w:after="0"/>
        <w:ind w:left="567" w:hanging="578"/>
        <w:contextualSpacing w:val="0"/>
        <w:rPr>
          <w:lang w:val="el-GR"/>
        </w:rPr>
      </w:pPr>
      <w:r w:rsidRPr="006C7032">
        <w:rPr>
          <w:lang w:val="el-GR"/>
        </w:rPr>
        <w:t xml:space="preserve">Την </w:t>
      </w:r>
      <w:r>
        <w:rPr>
          <w:lang w:val="el-GR"/>
        </w:rPr>
        <w:t xml:space="preserve">από </w:t>
      </w:r>
      <w:r w:rsidRPr="007F7AF6">
        <w:rPr>
          <w:lang w:val="el-GR"/>
        </w:rPr>
        <w:t xml:space="preserve">25.10.2021 </w:t>
      </w:r>
      <w:r>
        <w:rPr>
          <w:lang w:val="el-GR"/>
        </w:rPr>
        <w:t xml:space="preserve">έως </w:t>
      </w:r>
      <w:r w:rsidRPr="007F7AF6">
        <w:rPr>
          <w:lang w:val="el-GR"/>
        </w:rPr>
        <w:t>09.11.2021</w:t>
      </w:r>
      <w:r>
        <w:rPr>
          <w:lang w:val="el-GR"/>
        </w:rPr>
        <w:t xml:space="preserve"> </w:t>
      </w:r>
      <w:r w:rsidRPr="006C7032">
        <w:rPr>
          <w:lang w:val="el-GR"/>
        </w:rPr>
        <w:t>Δημόσια Διαβούλευση και τα αποτελέσματα αυτής</w:t>
      </w:r>
      <w:r>
        <w:rPr>
          <w:lang w:val="el-GR"/>
        </w:rPr>
        <w:t>.</w:t>
      </w:r>
    </w:p>
    <w:p w14:paraId="152A346F" w14:textId="77777777" w:rsidR="005C7199" w:rsidRDefault="005C7199" w:rsidP="005C7199">
      <w:pPr>
        <w:pStyle w:val="aff"/>
        <w:numPr>
          <w:ilvl w:val="0"/>
          <w:numId w:val="139"/>
        </w:numPr>
        <w:suppressAutoHyphens w:val="0"/>
        <w:spacing w:after="0"/>
        <w:ind w:left="567" w:hanging="578"/>
        <w:contextualSpacing w:val="0"/>
        <w:rPr>
          <w:lang w:val="el-GR"/>
        </w:rPr>
      </w:pPr>
      <w:r>
        <w:rPr>
          <w:lang w:val="el-GR"/>
        </w:rPr>
        <w:t>Τ</w:t>
      </w:r>
      <w:r w:rsidRPr="001A5E95">
        <w:rPr>
          <w:lang w:val="el-GR"/>
        </w:rPr>
        <w:t xml:space="preserve">ην με </w:t>
      </w:r>
      <w:proofErr w:type="spellStart"/>
      <w:r w:rsidRPr="001A5E95">
        <w:rPr>
          <w:lang w:val="el-GR"/>
        </w:rPr>
        <w:t>αρ</w:t>
      </w:r>
      <w:proofErr w:type="spellEnd"/>
      <w:r w:rsidRPr="001A5E95">
        <w:rPr>
          <w:lang w:val="el-GR"/>
        </w:rPr>
        <w:t xml:space="preserve">. </w:t>
      </w:r>
      <w:proofErr w:type="spellStart"/>
      <w:r w:rsidRPr="001A5E95">
        <w:rPr>
          <w:lang w:val="el-GR"/>
        </w:rPr>
        <w:t>πρωτ</w:t>
      </w:r>
      <w:proofErr w:type="spellEnd"/>
      <w:r w:rsidRPr="001A5E95">
        <w:rPr>
          <w:lang w:val="el-GR"/>
        </w:rPr>
        <w:t>. 160901 ΕΞ 2021/15-12-2021  (</w:t>
      </w:r>
      <w:proofErr w:type="spellStart"/>
      <w:r w:rsidRPr="001A5E95">
        <w:rPr>
          <w:lang w:val="el-GR"/>
        </w:rPr>
        <w:t>αρ</w:t>
      </w:r>
      <w:proofErr w:type="spellEnd"/>
      <w:r w:rsidRPr="001A5E95">
        <w:rPr>
          <w:lang w:val="el-GR"/>
        </w:rPr>
        <w:t xml:space="preserve">. </w:t>
      </w:r>
      <w:proofErr w:type="spellStart"/>
      <w:r w:rsidRPr="001A5E95">
        <w:rPr>
          <w:lang w:val="el-GR"/>
        </w:rPr>
        <w:t>πρωτ</w:t>
      </w:r>
      <w:proofErr w:type="spellEnd"/>
      <w:r w:rsidRPr="001A5E95">
        <w:rPr>
          <w:lang w:val="el-GR"/>
        </w:rPr>
        <w:t xml:space="preserve">. </w:t>
      </w:r>
      <w:proofErr w:type="spellStart"/>
      <w:r w:rsidRPr="001A5E95">
        <w:rPr>
          <w:lang w:val="el-GR"/>
        </w:rPr>
        <w:t>ΚτΠ</w:t>
      </w:r>
      <w:proofErr w:type="spellEnd"/>
      <w:r w:rsidRPr="001A5E95">
        <w:rPr>
          <w:lang w:val="el-GR"/>
        </w:rPr>
        <w:t xml:space="preserve"> ΜΑΕ: 18496/16-12-2021) (ΑΔΑ: 9Β35Η-ΛΥΥ) Απόφαση </w:t>
      </w:r>
      <w:r>
        <w:rPr>
          <w:lang w:val="el-GR"/>
        </w:rPr>
        <w:t xml:space="preserve">της Ειδικής Υπηρεσίας Συντονισμού Ταμείου Ανάκαμψης </w:t>
      </w:r>
      <w:r w:rsidRPr="001A5E95">
        <w:rPr>
          <w:lang w:val="el-GR"/>
        </w:rPr>
        <w:t xml:space="preserve">με θέμα: “Ένταξη του έργου </w:t>
      </w:r>
      <w:r>
        <w:rPr>
          <w:lang w:val="el-GR"/>
        </w:rPr>
        <w:t xml:space="preserve">με τίτλο </w:t>
      </w:r>
      <w:r w:rsidRPr="001A5E95">
        <w:rPr>
          <w:lang w:val="el-GR"/>
        </w:rPr>
        <w:t>«</w:t>
      </w:r>
      <w:proofErr w:type="spellStart"/>
      <w:r w:rsidRPr="001A5E95">
        <w:rPr>
          <w:lang w:val="el-GR"/>
        </w:rPr>
        <w:t>Ψηφιοποίηση</w:t>
      </w:r>
      <w:proofErr w:type="spellEnd"/>
      <w:r w:rsidRPr="001A5E95">
        <w:rPr>
          <w:lang w:val="el-GR"/>
        </w:rPr>
        <w:t xml:space="preserve"> Φακέλων Δανείων του Ταμείου Παρακαταθηκών και Δανείων» </w:t>
      </w:r>
      <w:r>
        <w:rPr>
          <w:lang w:val="el-GR"/>
        </w:rPr>
        <w:t>(κ</w:t>
      </w:r>
      <w:r w:rsidRPr="001A5E95">
        <w:rPr>
          <w:lang w:val="el-GR"/>
        </w:rPr>
        <w:t>ωδικό</w:t>
      </w:r>
      <w:r>
        <w:rPr>
          <w:lang w:val="el-GR"/>
        </w:rPr>
        <w:t>ς</w:t>
      </w:r>
      <w:r w:rsidRPr="001A5E95">
        <w:rPr>
          <w:lang w:val="el-GR"/>
        </w:rPr>
        <w:t xml:space="preserve"> ΟΠΣ</w:t>
      </w:r>
      <w:r>
        <w:rPr>
          <w:lang w:val="el-GR"/>
        </w:rPr>
        <w:t xml:space="preserve"> ΤΑ</w:t>
      </w:r>
      <w:r w:rsidRPr="001A5E95">
        <w:rPr>
          <w:lang w:val="el-GR"/>
        </w:rPr>
        <w:t xml:space="preserve">: 5149196 στο </w:t>
      </w:r>
      <w:r>
        <w:rPr>
          <w:lang w:val="el-GR"/>
        </w:rPr>
        <w:t>Ταμείο Ανάκαμψης και Ανθεκτικότητας</w:t>
      </w:r>
      <w:r w:rsidRPr="001A5E95">
        <w:rPr>
          <w:lang w:val="el-GR"/>
        </w:rPr>
        <w:t>»”.</w:t>
      </w:r>
    </w:p>
    <w:p w14:paraId="0F2A46D7" w14:textId="77777777" w:rsidR="005C7199" w:rsidRDefault="005C7199" w:rsidP="005C7199">
      <w:pPr>
        <w:pStyle w:val="aff"/>
        <w:numPr>
          <w:ilvl w:val="0"/>
          <w:numId w:val="139"/>
        </w:numPr>
        <w:suppressAutoHyphens w:val="0"/>
        <w:spacing w:after="0"/>
        <w:ind w:left="567" w:hanging="578"/>
        <w:contextualSpacing w:val="0"/>
        <w:rPr>
          <w:lang w:val="el-GR"/>
        </w:rPr>
      </w:pPr>
      <w:r w:rsidRPr="00985E38">
        <w:rPr>
          <w:lang w:val="el-GR"/>
        </w:rPr>
        <w:t>Το υπό ΑΔΑ: 6Β47469ΗΗ7-2ΥΩ (</w:t>
      </w:r>
      <w:proofErr w:type="spellStart"/>
      <w:r w:rsidRPr="00985E38">
        <w:rPr>
          <w:lang w:val="el-GR"/>
        </w:rPr>
        <w:t>αρ</w:t>
      </w:r>
      <w:proofErr w:type="spellEnd"/>
      <w:r w:rsidRPr="00985E38">
        <w:rPr>
          <w:lang w:val="el-GR"/>
        </w:rPr>
        <w:t xml:space="preserve">. </w:t>
      </w:r>
      <w:proofErr w:type="spellStart"/>
      <w:r w:rsidRPr="00985E38">
        <w:rPr>
          <w:lang w:val="el-GR"/>
        </w:rPr>
        <w:t>πρωτ</w:t>
      </w:r>
      <w:proofErr w:type="spellEnd"/>
      <w:r w:rsidRPr="00985E38">
        <w:rPr>
          <w:lang w:val="el-GR"/>
        </w:rPr>
        <w:t xml:space="preserve">. </w:t>
      </w:r>
      <w:proofErr w:type="spellStart"/>
      <w:r w:rsidRPr="00985E38">
        <w:rPr>
          <w:lang w:val="el-GR"/>
        </w:rPr>
        <w:t>ΚτΠ</w:t>
      </w:r>
      <w:proofErr w:type="spellEnd"/>
      <w:r w:rsidRPr="00985E38">
        <w:rPr>
          <w:lang w:val="el-GR"/>
        </w:rPr>
        <w:t xml:space="preserve"> Μ.Α.Ε.: 19398/29-12-2021) έγγραφο του Κυρίου του Έργου με θέμα: “«Υποβολή προς έγκριση </w:t>
      </w:r>
      <w:proofErr w:type="spellStart"/>
      <w:r w:rsidRPr="00985E38">
        <w:rPr>
          <w:lang w:val="el-GR"/>
        </w:rPr>
        <w:t>επικαιροποιημένου</w:t>
      </w:r>
      <w:proofErr w:type="spellEnd"/>
      <w:r w:rsidRPr="00985E38">
        <w:rPr>
          <w:lang w:val="el-GR"/>
        </w:rPr>
        <w:t xml:space="preserve"> σχεδίου Τεύχους Διακήρυξης, που διαβιβάστηκε από την </w:t>
      </w:r>
      <w:proofErr w:type="spellStart"/>
      <w:r w:rsidRPr="00985E38">
        <w:rPr>
          <w:lang w:val="el-GR"/>
        </w:rPr>
        <w:t>ΚτΠ</w:t>
      </w:r>
      <w:proofErr w:type="spellEnd"/>
      <w:r w:rsidRPr="00985E38">
        <w:rPr>
          <w:lang w:val="el-GR"/>
        </w:rPr>
        <w:t xml:space="preserve"> για το Έργο «</w:t>
      </w:r>
      <w:proofErr w:type="spellStart"/>
      <w:r w:rsidRPr="00985E38">
        <w:rPr>
          <w:lang w:val="el-GR"/>
        </w:rPr>
        <w:t>Ψηφιοποίηση</w:t>
      </w:r>
      <w:proofErr w:type="spellEnd"/>
      <w:r w:rsidRPr="00985E38">
        <w:rPr>
          <w:lang w:val="el-GR"/>
        </w:rPr>
        <w:t xml:space="preserve"> Φακέλων Δανείων», </w:t>
      </w:r>
      <w:proofErr w:type="spellStart"/>
      <w:r w:rsidRPr="00985E38">
        <w:rPr>
          <w:lang w:val="el-GR"/>
        </w:rPr>
        <w:t>υποέργου</w:t>
      </w:r>
      <w:proofErr w:type="spellEnd"/>
      <w:r w:rsidRPr="00985E38">
        <w:rPr>
          <w:lang w:val="el-GR"/>
        </w:rPr>
        <w:t xml:space="preserve"> 1 του συνολικού Έργου: «Ψηφιακός Μετασχηματισμός του Τ.Π.&amp;.Δ.»”.</w:t>
      </w:r>
    </w:p>
    <w:p w14:paraId="63EC68A4" w14:textId="77777777" w:rsidR="005C7199" w:rsidRDefault="005C7199" w:rsidP="005C7199">
      <w:pPr>
        <w:pStyle w:val="aff"/>
        <w:numPr>
          <w:ilvl w:val="0"/>
          <w:numId w:val="139"/>
        </w:numPr>
        <w:suppressAutoHyphens w:val="0"/>
        <w:spacing w:after="0"/>
        <w:ind w:left="567" w:hanging="578"/>
        <w:contextualSpacing w:val="0"/>
        <w:rPr>
          <w:lang w:val="el-GR"/>
        </w:rPr>
      </w:pPr>
      <w:r w:rsidRPr="00EF1951">
        <w:rPr>
          <w:lang w:val="el-GR"/>
        </w:rPr>
        <w:t>Τη ΣΑΤΑ ΤΑ063 για το έργο: «</w:t>
      </w:r>
      <w:proofErr w:type="spellStart"/>
      <w:r w:rsidRPr="00EF1951">
        <w:rPr>
          <w:lang w:val="el-GR"/>
        </w:rPr>
        <w:t>Ψηφιοποίηση</w:t>
      </w:r>
      <w:proofErr w:type="spellEnd"/>
      <w:r w:rsidRPr="00EF1951">
        <w:rPr>
          <w:lang w:val="el-GR"/>
        </w:rPr>
        <w:t xml:space="preserve"> Φακέλων Δανείων του Ταμείου Παρακαταθηκών και Δανείων» με </w:t>
      </w:r>
      <w:proofErr w:type="spellStart"/>
      <w:r w:rsidRPr="00EF1951">
        <w:rPr>
          <w:lang w:val="el-GR"/>
        </w:rPr>
        <w:t>ενάριθμο</w:t>
      </w:r>
      <w:proofErr w:type="spellEnd"/>
      <w:r w:rsidRPr="00EF1951">
        <w:rPr>
          <w:lang w:val="el-GR"/>
        </w:rPr>
        <w:t xml:space="preserve"> κωδικό: 2021TA06300013 με την οποία εγκρίθηκε η ένταξη στο Πρόγραμμα Δημοσίων Επενδύσεων (ΠΔΕ) του έργου. </w:t>
      </w:r>
    </w:p>
    <w:p w14:paraId="7F7740CD" w14:textId="77777777" w:rsidR="005C7199" w:rsidRDefault="005C7199" w:rsidP="005C7199">
      <w:pPr>
        <w:pStyle w:val="aff"/>
        <w:numPr>
          <w:ilvl w:val="0"/>
          <w:numId w:val="139"/>
        </w:numPr>
        <w:suppressAutoHyphens w:val="0"/>
        <w:spacing w:after="0"/>
        <w:ind w:left="567" w:hanging="578"/>
        <w:contextualSpacing w:val="0"/>
        <w:rPr>
          <w:lang w:val="el-GR"/>
        </w:rPr>
      </w:pPr>
      <w:r>
        <w:rPr>
          <w:lang w:val="el-GR"/>
        </w:rPr>
        <w:t>Τ</w:t>
      </w:r>
      <w:r w:rsidRPr="00EF1951">
        <w:rPr>
          <w:lang w:val="el-GR"/>
        </w:rPr>
        <w:t xml:space="preserve">ην με αριθ. </w:t>
      </w:r>
      <w:proofErr w:type="spellStart"/>
      <w:r w:rsidRPr="00EF1951">
        <w:rPr>
          <w:lang w:val="el-GR"/>
        </w:rPr>
        <w:t>πρωτ</w:t>
      </w:r>
      <w:proofErr w:type="spellEnd"/>
      <w:r w:rsidRPr="00EF1951">
        <w:rPr>
          <w:lang w:val="el-GR"/>
        </w:rPr>
        <w:t>. 475 ΕΞ 2022/03-01-2022 (</w:t>
      </w:r>
      <w:proofErr w:type="spellStart"/>
      <w:r w:rsidRPr="00EF1951">
        <w:rPr>
          <w:lang w:val="el-GR"/>
        </w:rPr>
        <w:t>αρ</w:t>
      </w:r>
      <w:proofErr w:type="spellEnd"/>
      <w:r w:rsidRPr="00EF1951">
        <w:rPr>
          <w:lang w:val="el-GR"/>
        </w:rPr>
        <w:t xml:space="preserve">. </w:t>
      </w:r>
      <w:proofErr w:type="spellStart"/>
      <w:r w:rsidRPr="00EF1951">
        <w:rPr>
          <w:lang w:val="el-GR"/>
        </w:rPr>
        <w:t>πρωτ</w:t>
      </w:r>
      <w:proofErr w:type="spellEnd"/>
      <w:r w:rsidRPr="00EF1951">
        <w:rPr>
          <w:lang w:val="el-GR"/>
        </w:rPr>
        <w:t xml:space="preserve">. </w:t>
      </w:r>
      <w:proofErr w:type="spellStart"/>
      <w:r w:rsidRPr="00EF1951">
        <w:rPr>
          <w:lang w:val="el-GR"/>
        </w:rPr>
        <w:t>ΚτΠ</w:t>
      </w:r>
      <w:proofErr w:type="spellEnd"/>
      <w:r w:rsidRPr="00EF1951">
        <w:rPr>
          <w:lang w:val="el-GR"/>
        </w:rPr>
        <w:t xml:space="preserve"> Μ.Α.Ε.: 69/03-01-2022) Απόφαση της </w:t>
      </w:r>
      <w:r>
        <w:rPr>
          <w:lang w:val="el-GR"/>
        </w:rPr>
        <w:t>Ειδικής Υπηρεσίας Συντονισμού Ταμείου Ανάκαμψης</w:t>
      </w:r>
      <w:r w:rsidRPr="00EF1951">
        <w:rPr>
          <w:lang w:val="el-GR"/>
        </w:rPr>
        <w:t xml:space="preserve"> με θέμα: “Έγκριση Διακήρυξης για την ανάθεση της σύμβασης: «</w:t>
      </w:r>
      <w:proofErr w:type="spellStart"/>
      <w:r w:rsidRPr="00EF1951">
        <w:rPr>
          <w:lang w:val="el-GR"/>
        </w:rPr>
        <w:t>Ψηφιοποίηση</w:t>
      </w:r>
      <w:proofErr w:type="spellEnd"/>
      <w:r w:rsidRPr="00EF1951">
        <w:rPr>
          <w:lang w:val="el-GR"/>
        </w:rPr>
        <w:t xml:space="preserve"> Φακέλων Δανείων του Ταμείου Παρακαταθηκών και </w:t>
      </w:r>
      <w:r w:rsidRPr="00EF1951">
        <w:rPr>
          <w:lang w:val="el-GR"/>
        </w:rPr>
        <w:lastRenderedPageBreak/>
        <w:t>Δανείων», της Δράσης: «Ψηφιακός Μετασχηματισμός του Ταμείου Παρακαταθηκών &amp; Δανείων» (Κωδικός ΟΠΣ ΤΑ: 5149196».</w:t>
      </w:r>
    </w:p>
    <w:p w14:paraId="1CFE07E3" w14:textId="77777777" w:rsidR="005C7199" w:rsidRPr="00B9765F" w:rsidRDefault="005C7199" w:rsidP="005C7199">
      <w:pPr>
        <w:pStyle w:val="aff"/>
        <w:numPr>
          <w:ilvl w:val="0"/>
          <w:numId w:val="139"/>
        </w:numPr>
        <w:suppressAutoHyphens w:val="0"/>
        <w:spacing w:after="0"/>
        <w:ind w:left="567" w:hanging="578"/>
        <w:contextualSpacing w:val="0"/>
        <w:rPr>
          <w:lang w:val="el-GR"/>
        </w:rPr>
      </w:pPr>
      <w:r>
        <w:rPr>
          <w:lang w:val="el-GR"/>
        </w:rPr>
        <w:t>Τ</w:t>
      </w:r>
      <w:r>
        <w:rPr>
          <w:lang w:val="en-US"/>
        </w:rPr>
        <w:t>o</w:t>
      </w:r>
      <w:r w:rsidRPr="00B9765F">
        <w:rPr>
          <w:lang w:val="el-GR"/>
        </w:rPr>
        <w:t xml:space="preserve"> </w:t>
      </w:r>
      <w:r>
        <w:rPr>
          <w:lang w:val="el-GR"/>
        </w:rPr>
        <w:t>από</w:t>
      </w:r>
      <w:r w:rsidRPr="00B9765F">
        <w:rPr>
          <w:lang w:val="el-GR"/>
        </w:rPr>
        <w:t xml:space="preserve"> 11-01-2022 (</w:t>
      </w:r>
      <w:r>
        <w:rPr>
          <w:lang w:val="en-US"/>
        </w:rPr>
        <w:t>A</w:t>
      </w:r>
      <w:r w:rsidRPr="00B9765F">
        <w:rPr>
          <w:lang w:val="el-GR"/>
        </w:rPr>
        <w:t>/</w:t>
      </w:r>
      <w:r>
        <w:rPr>
          <w:lang w:val="en-US"/>
        </w:rPr>
        <w:t>A</w:t>
      </w:r>
      <w:r w:rsidRPr="00B9765F">
        <w:rPr>
          <w:lang w:val="el-GR"/>
        </w:rPr>
        <w:t xml:space="preserve"> 351549 </w:t>
      </w:r>
      <w:proofErr w:type="spellStart"/>
      <w:r w:rsidRPr="00B9765F">
        <w:rPr>
          <w:lang w:val="el-GR"/>
        </w:rPr>
        <w:t>Docutracks</w:t>
      </w:r>
      <w:proofErr w:type="spellEnd"/>
      <w:r w:rsidRPr="00B9765F">
        <w:rPr>
          <w:lang w:val="el-GR"/>
        </w:rPr>
        <w:t>) Ενημερωτικό από την Διεύθυνση Διαχείρισης Έργων/Τμήμα Προγραμματισμού, Συντονισμού &amp; Διαχείρισης Έργων.</w:t>
      </w:r>
    </w:p>
    <w:p w14:paraId="58815C6A" w14:textId="77777777" w:rsidR="005C7199" w:rsidRPr="009E1E3E" w:rsidRDefault="005C7199" w:rsidP="005C7199">
      <w:pPr>
        <w:pStyle w:val="aff"/>
        <w:numPr>
          <w:ilvl w:val="0"/>
          <w:numId w:val="139"/>
        </w:numPr>
        <w:suppressAutoHyphens w:val="0"/>
        <w:spacing w:after="0"/>
        <w:ind w:left="567" w:hanging="578"/>
        <w:contextualSpacing w:val="0"/>
        <w:rPr>
          <w:bCs/>
          <w:lang w:val="el-GR"/>
        </w:rPr>
      </w:pPr>
      <w:r w:rsidRPr="009E1E3E">
        <w:rPr>
          <w:lang w:val="el-GR" w:eastAsia="el-GR"/>
        </w:rPr>
        <w:t xml:space="preserve">Την Απόφαση του ΔΣ της </w:t>
      </w:r>
      <w:proofErr w:type="spellStart"/>
      <w:r w:rsidRPr="009E1E3E">
        <w:rPr>
          <w:lang w:val="el-GR" w:eastAsia="el-GR"/>
        </w:rPr>
        <w:t>ΚτΠ</w:t>
      </w:r>
      <w:proofErr w:type="spellEnd"/>
      <w:r w:rsidRPr="009E1E3E">
        <w:rPr>
          <w:lang w:val="el-GR" w:eastAsia="el-GR"/>
        </w:rPr>
        <w:t xml:space="preserve"> Μ.Α.Ε. κατά την υπ’ </w:t>
      </w:r>
      <w:proofErr w:type="spellStart"/>
      <w:r w:rsidRPr="009E1E3E">
        <w:rPr>
          <w:lang w:val="el-GR" w:eastAsia="el-GR"/>
        </w:rPr>
        <w:t>αρ</w:t>
      </w:r>
      <w:proofErr w:type="spellEnd"/>
      <w:r w:rsidRPr="009E1E3E">
        <w:rPr>
          <w:lang w:val="el-GR" w:eastAsia="el-GR"/>
        </w:rPr>
        <w:t xml:space="preserve">. </w:t>
      </w:r>
      <w:r>
        <w:rPr>
          <w:lang w:val="el-GR" w:eastAsia="el-GR"/>
        </w:rPr>
        <w:t>812</w:t>
      </w:r>
      <w:r w:rsidRPr="009E1E3E">
        <w:rPr>
          <w:lang w:val="el-GR" w:eastAsia="el-GR"/>
        </w:rPr>
        <w:t>/</w:t>
      </w:r>
      <w:r>
        <w:rPr>
          <w:lang w:val="el-GR" w:eastAsia="el-GR"/>
        </w:rPr>
        <w:t>15</w:t>
      </w:r>
      <w:r w:rsidRPr="009E1E3E">
        <w:rPr>
          <w:lang w:val="el-GR" w:eastAsia="el-GR"/>
        </w:rPr>
        <w:t>-</w:t>
      </w:r>
      <w:r>
        <w:rPr>
          <w:lang w:val="el-GR" w:eastAsia="el-GR"/>
        </w:rPr>
        <w:t>12</w:t>
      </w:r>
      <w:r w:rsidRPr="009E1E3E">
        <w:rPr>
          <w:lang w:val="el-GR" w:eastAsia="el-GR"/>
        </w:rPr>
        <w:t>-20</w:t>
      </w:r>
      <w:r>
        <w:rPr>
          <w:lang w:val="el-GR" w:eastAsia="el-GR"/>
        </w:rPr>
        <w:t>21</w:t>
      </w:r>
      <w:r w:rsidRPr="009E1E3E">
        <w:rPr>
          <w:lang w:val="el-GR" w:eastAsia="el-GR"/>
        </w:rPr>
        <w:t xml:space="preserve"> Συνεδρίασή του</w:t>
      </w:r>
      <w:r>
        <w:rPr>
          <w:lang w:val="el-GR" w:eastAsia="el-GR"/>
        </w:rPr>
        <w:t xml:space="preserve"> </w:t>
      </w:r>
      <w:r w:rsidRPr="009E1E3E">
        <w:rPr>
          <w:lang w:val="el-GR" w:eastAsia="el-GR"/>
        </w:rPr>
        <w:t xml:space="preserve">(Θέμα </w:t>
      </w:r>
      <w:r>
        <w:rPr>
          <w:lang w:val="el-GR" w:eastAsia="el-GR"/>
        </w:rPr>
        <w:t>8.6</w:t>
      </w:r>
      <w:r w:rsidRPr="009E1E3E">
        <w:rPr>
          <w:lang w:val="el-GR" w:eastAsia="el-GR"/>
        </w:rPr>
        <w:t>)</w:t>
      </w:r>
      <w:r>
        <w:rPr>
          <w:lang w:val="el-GR" w:eastAsia="el-GR"/>
        </w:rPr>
        <w:t>.</w:t>
      </w:r>
    </w:p>
    <w:p w14:paraId="491A2A4A" w14:textId="77777777" w:rsidR="002B0BEF" w:rsidRPr="00CD7D68" w:rsidRDefault="002B0BEF" w:rsidP="00E811F6">
      <w:pPr>
        <w:pStyle w:val="aff"/>
        <w:tabs>
          <w:tab w:val="left" w:pos="284"/>
        </w:tabs>
        <w:rPr>
          <w:lang w:val="el-GR"/>
        </w:rPr>
      </w:pPr>
    </w:p>
    <w:p w14:paraId="5156E374" w14:textId="77777777" w:rsidR="008338F0" w:rsidRPr="00603221" w:rsidRDefault="008338F0" w:rsidP="00AA6688">
      <w:pPr>
        <w:tabs>
          <w:tab w:val="left" w:pos="284"/>
        </w:tabs>
        <w:rPr>
          <w:lang w:val="el-GR"/>
        </w:rPr>
      </w:pPr>
    </w:p>
    <w:p w14:paraId="0D60A7E5" w14:textId="28ABF72C" w:rsidR="008338F0" w:rsidRPr="00603221" w:rsidRDefault="003355E7" w:rsidP="003A109E">
      <w:pPr>
        <w:pStyle w:val="2"/>
        <w:rPr>
          <w:rFonts w:cs="Tahoma"/>
          <w:lang w:val="el-GR"/>
        </w:rPr>
      </w:pPr>
      <w:r w:rsidRPr="00603221">
        <w:rPr>
          <w:rFonts w:cs="Tahoma"/>
          <w:lang w:val="el-GR"/>
        </w:rPr>
        <w:tab/>
      </w:r>
      <w:bookmarkStart w:id="25" w:name="_Ref40979373"/>
      <w:bookmarkStart w:id="26" w:name="_Toc89441196"/>
      <w:bookmarkStart w:id="27" w:name="_Toc89441714"/>
      <w:r w:rsidRPr="00603221">
        <w:rPr>
          <w:rFonts w:cs="Tahoma"/>
          <w:lang w:val="el-GR"/>
        </w:rPr>
        <w:t>Προθεσμία παραλαβής προσφορών και διενέργεια διαγωνισμού</w:t>
      </w:r>
      <w:bookmarkEnd w:id="25"/>
      <w:bookmarkEnd w:id="26"/>
      <w:bookmarkEnd w:id="27"/>
      <w:r w:rsidRPr="00603221">
        <w:rPr>
          <w:rFonts w:cs="Tahoma"/>
          <w:lang w:val="el-GR"/>
        </w:rPr>
        <w:t xml:space="preserve"> </w:t>
      </w:r>
    </w:p>
    <w:p w14:paraId="5015ABFF" w14:textId="5C3D1BB9"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496B03" w:rsidRPr="00496B03">
        <w:rPr>
          <w:b/>
          <w:bCs/>
          <w:lang w:val="el-GR" w:eastAsia="el-GR"/>
        </w:rPr>
        <w:t>28</w:t>
      </w:r>
      <w:r w:rsidRPr="00496B03">
        <w:rPr>
          <w:b/>
          <w:bCs/>
          <w:lang w:val="el-GR" w:eastAsia="el-GR"/>
        </w:rPr>
        <w:t>/</w:t>
      </w:r>
      <w:r w:rsidR="00496B03" w:rsidRPr="00496B03">
        <w:rPr>
          <w:b/>
          <w:bCs/>
          <w:lang w:val="el-GR" w:eastAsia="el-GR"/>
        </w:rPr>
        <w:t>02</w:t>
      </w:r>
      <w:r w:rsidRPr="00496B03">
        <w:rPr>
          <w:b/>
          <w:bCs/>
          <w:lang w:val="el-GR" w:eastAsia="el-GR"/>
        </w:rPr>
        <w:t>/</w:t>
      </w:r>
      <w:r w:rsidR="00496B03" w:rsidRPr="00496B03">
        <w:rPr>
          <w:b/>
          <w:bCs/>
          <w:lang w:val="el-GR" w:eastAsia="el-GR"/>
        </w:rPr>
        <w:t>2022</w:t>
      </w:r>
      <w:r w:rsidR="00496B03">
        <w:rPr>
          <w:lang w:val="el-GR" w:eastAsia="el-GR"/>
        </w:rPr>
        <w:t xml:space="preserve"> </w:t>
      </w:r>
      <w:r w:rsidRPr="00603221">
        <w:rPr>
          <w:lang w:val="el-GR" w:eastAsia="el-GR"/>
        </w:rPr>
        <w:t xml:space="preserve">και ώρα </w:t>
      </w:r>
      <w:r w:rsidR="00496B03" w:rsidRPr="00496B03">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496B03" w:rsidRPr="00496B03">
        <w:rPr>
          <w:b/>
          <w:bCs/>
          <w:lang w:val="el-GR" w:eastAsia="el-GR"/>
        </w:rPr>
        <w:t>20</w:t>
      </w:r>
      <w:r w:rsidR="00B65D70" w:rsidRPr="00496B03">
        <w:rPr>
          <w:b/>
          <w:bCs/>
          <w:lang w:val="el-GR" w:eastAsia="el-GR"/>
        </w:rPr>
        <w:t>/</w:t>
      </w:r>
      <w:r w:rsidR="00496B03" w:rsidRPr="00496B03">
        <w:rPr>
          <w:b/>
          <w:bCs/>
          <w:lang w:val="el-GR" w:eastAsia="el-GR"/>
        </w:rPr>
        <w:t>01</w:t>
      </w:r>
      <w:r w:rsidR="00B65D70" w:rsidRPr="00496B03">
        <w:rPr>
          <w:b/>
          <w:bCs/>
          <w:lang w:val="el-GR" w:eastAsia="el-GR"/>
        </w:rPr>
        <w:t>/</w:t>
      </w:r>
      <w:r w:rsidR="00496B03" w:rsidRPr="00496B03">
        <w:rPr>
          <w:b/>
          <w:bCs/>
          <w:lang w:val="el-GR" w:eastAsia="el-GR"/>
        </w:rPr>
        <w:t>2022</w:t>
      </w:r>
      <w:r w:rsidR="00496B03">
        <w:rPr>
          <w:lang w:val="el-GR" w:eastAsia="el-GR"/>
        </w:rPr>
        <w:t>.</w:t>
      </w:r>
    </w:p>
    <w:p w14:paraId="6A742B21" w14:textId="113DB98A"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496B03">
        <w:rPr>
          <w:b/>
          <w:lang w:val="el-GR"/>
        </w:rPr>
        <w:t>04</w:t>
      </w:r>
      <w:r w:rsidR="001C673F" w:rsidRPr="00603221">
        <w:rPr>
          <w:b/>
          <w:lang w:val="el-GR"/>
        </w:rPr>
        <w:t>-</w:t>
      </w:r>
      <w:r w:rsidR="00496B03">
        <w:rPr>
          <w:b/>
          <w:lang w:val="el-GR"/>
        </w:rPr>
        <w:t>03</w:t>
      </w:r>
      <w:r w:rsidR="001C673F" w:rsidRPr="00603221">
        <w:rPr>
          <w:b/>
          <w:lang w:val="el-GR"/>
        </w:rPr>
        <w:t>-20</w:t>
      </w:r>
      <w:r w:rsidR="00496B03">
        <w:rPr>
          <w:b/>
          <w:lang w:val="el-GR"/>
        </w:rPr>
        <w:t>22</w:t>
      </w:r>
      <w:r w:rsidR="001C673F" w:rsidRPr="00603221">
        <w:rPr>
          <w:b/>
          <w:lang w:val="el-GR"/>
        </w:rPr>
        <w:t xml:space="preserve"> και ώρα </w:t>
      </w:r>
      <w:r w:rsidR="00496B03">
        <w:rPr>
          <w:b/>
          <w:lang w:val="el-GR"/>
        </w:rPr>
        <w:t>14</w:t>
      </w:r>
      <w:r w:rsidR="001C673F" w:rsidRPr="00603221">
        <w:rPr>
          <w:b/>
          <w:lang w:val="el-GR"/>
        </w:rPr>
        <w:t>:</w:t>
      </w:r>
      <w:r w:rsidR="00496B03">
        <w:rPr>
          <w:b/>
          <w:lang w:val="el-GR"/>
        </w:rPr>
        <w:t>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631F3882" w:rsidR="008338F0" w:rsidRPr="00603221" w:rsidRDefault="003355E7" w:rsidP="003A109E">
      <w:pPr>
        <w:pStyle w:val="2"/>
        <w:rPr>
          <w:rFonts w:cs="Tahoma"/>
          <w:lang w:val="el-GR"/>
        </w:rPr>
      </w:pPr>
      <w:r w:rsidRPr="00603221">
        <w:rPr>
          <w:rFonts w:cs="Tahoma"/>
          <w:lang w:val="el-GR"/>
        </w:rPr>
        <w:tab/>
      </w:r>
      <w:bookmarkStart w:id="28" w:name="_Ref65241722"/>
      <w:bookmarkStart w:id="29" w:name="_Ref65241727"/>
      <w:bookmarkStart w:id="30" w:name="_Toc89441197"/>
      <w:bookmarkStart w:id="31" w:name="_Toc89441715"/>
      <w:r w:rsidRPr="00603221">
        <w:rPr>
          <w:rFonts w:cs="Tahoma"/>
          <w:lang w:val="el-GR"/>
        </w:rPr>
        <w:t>Δημοσιότητα</w:t>
      </w:r>
      <w:bookmarkEnd w:id="28"/>
      <w:bookmarkEnd w:id="29"/>
      <w:bookmarkEnd w:id="30"/>
      <w:bookmarkEnd w:id="31"/>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022F7153" w:rsidR="008338F0" w:rsidRDefault="003355E7">
      <w:pPr>
        <w:rPr>
          <w:i/>
          <w:iCs/>
          <w:color w:val="5B9BD5"/>
          <w:kern w:val="1"/>
          <w:lang w:val="el-GR"/>
        </w:rPr>
      </w:pPr>
      <w:r w:rsidRPr="00603221">
        <w:rPr>
          <w:lang w:val="el-GR"/>
        </w:rPr>
        <w:t xml:space="preserve">Προκήρυξη της παρούσας σύμβασης απεστάλη με ηλεκτρονικά μέσα για δημοσίευση στις </w:t>
      </w:r>
      <w:r w:rsidR="00381556" w:rsidRPr="00381556">
        <w:rPr>
          <w:b/>
          <w:bCs/>
          <w:lang w:val="el-GR"/>
        </w:rPr>
        <w:t>14</w:t>
      </w:r>
      <w:r w:rsidRPr="00381556">
        <w:rPr>
          <w:b/>
          <w:bCs/>
          <w:lang w:val="el-GR"/>
        </w:rPr>
        <w:t>/</w:t>
      </w:r>
      <w:r w:rsidR="00381556" w:rsidRPr="00381556">
        <w:rPr>
          <w:b/>
          <w:bCs/>
          <w:lang w:val="el-GR"/>
        </w:rPr>
        <w:t>01/2022</w:t>
      </w:r>
      <w:r w:rsidRPr="00603221">
        <w:rPr>
          <w:lang w:val="el-GR"/>
        </w:rPr>
        <w:t xml:space="preserve"> στην Υπηρεσία Εκδόσεων της Ευρωπαϊκής Ένωσης</w:t>
      </w:r>
      <w:r w:rsidR="00381556">
        <w:rPr>
          <w:lang w:val="el-GR"/>
        </w:rPr>
        <w:t xml:space="preserve"> και δημοσιεύθηκε στις </w:t>
      </w:r>
      <w:r w:rsidR="00381556" w:rsidRPr="00381556">
        <w:rPr>
          <w:b/>
          <w:bCs/>
          <w:lang w:val="el-GR"/>
        </w:rPr>
        <w:t>19/01/2022</w:t>
      </w:r>
      <w:r w:rsidR="00381556">
        <w:rPr>
          <w:lang w:val="el-GR"/>
        </w:rPr>
        <w:t>.</w:t>
      </w:r>
    </w:p>
    <w:p w14:paraId="4190D8C3" w14:textId="77777777" w:rsidR="001B424E" w:rsidRPr="00603221" w:rsidRDefault="001B424E">
      <w:pPr>
        <w:rPr>
          <w:lang w:val="el-GR"/>
        </w:rPr>
      </w:pP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1C1EB85A"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381556">
        <w:rPr>
          <w:lang w:val="el-GR"/>
        </w:rPr>
        <w:t xml:space="preserve">στις </w:t>
      </w:r>
      <w:r w:rsidR="00381556" w:rsidRPr="00381556">
        <w:rPr>
          <w:b/>
          <w:bCs/>
          <w:lang w:val="el-GR"/>
        </w:rPr>
        <w:t>20</w:t>
      </w:r>
      <w:r w:rsidR="00290B29" w:rsidRPr="00381556">
        <w:rPr>
          <w:b/>
          <w:bCs/>
          <w:lang w:val="el-GR"/>
        </w:rPr>
        <w:t>/</w:t>
      </w:r>
      <w:r w:rsidR="00381556" w:rsidRPr="00381556">
        <w:rPr>
          <w:b/>
          <w:bCs/>
          <w:lang w:val="el-GR"/>
        </w:rPr>
        <w:t>01</w:t>
      </w:r>
      <w:r w:rsidR="00290B29" w:rsidRPr="00381556">
        <w:rPr>
          <w:b/>
          <w:bCs/>
          <w:lang w:val="el-GR"/>
        </w:rPr>
        <w:t>/</w:t>
      </w:r>
      <w:r w:rsidR="00381556" w:rsidRPr="00381556">
        <w:rPr>
          <w:b/>
          <w:bCs/>
          <w:lang w:val="el-GR"/>
        </w:rPr>
        <w:t>2022</w:t>
      </w:r>
      <w:r w:rsidR="00381556">
        <w:rPr>
          <w:lang w:val="el-GR"/>
        </w:rPr>
        <w:t>.</w:t>
      </w:r>
      <w:r w:rsidR="003355E7" w:rsidRPr="00603221">
        <w:rPr>
          <w:lang w:val="el-GR"/>
        </w:rPr>
        <w:t xml:space="preserve"> </w:t>
      </w:r>
    </w:p>
    <w:p w14:paraId="2B898007" w14:textId="0DDA3F7B" w:rsidR="00821852" w:rsidRDefault="00821852" w:rsidP="00821852">
      <w:pPr>
        <w:rPr>
          <w:lang w:val="el-GR"/>
        </w:rPr>
      </w:pPr>
      <w:r w:rsidRPr="006B3C5C">
        <w:rPr>
          <w:lang w:val="el-GR"/>
        </w:rPr>
        <w:t xml:space="preserve">Τα έγγραφα της σύμβασης </w:t>
      </w:r>
      <w:bookmarkStart w:id="32" w:name="_Hlk75874003"/>
      <w:r w:rsidRPr="006B3C5C">
        <w:rPr>
          <w:lang w:val="el-GR"/>
        </w:rPr>
        <w:t xml:space="preserve">της παρούσας Διακήρυξης καταχωρήθηκαν </w:t>
      </w:r>
      <w:bookmarkEnd w:id="32"/>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381556" w:rsidRPr="00381556">
        <w:rPr>
          <w:b/>
          <w:bCs/>
          <w:lang w:val="el-GR"/>
        </w:rPr>
        <w:t>20/01/2022</w:t>
      </w:r>
      <w:r w:rsidRPr="006B3C5C">
        <w:rPr>
          <w:lang w:val="el-GR"/>
        </w:rPr>
        <w:t>, η οποία έλαβε Συστημικό Αύξοντα Αριθμό</w:t>
      </w:r>
      <w:bookmarkStart w:id="33" w:name="_Hlk75874030"/>
      <w:r w:rsidRPr="006B3C5C">
        <w:rPr>
          <w:lang w:val="el-GR"/>
        </w:rPr>
        <w:t xml:space="preserve">: </w:t>
      </w:r>
      <w:bookmarkEnd w:id="33"/>
      <w:r w:rsidR="007852DD" w:rsidRPr="007852DD">
        <w:rPr>
          <w:b/>
          <w:bCs/>
          <w:lang w:val="el-GR"/>
        </w:rPr>
        <w:t>153899</w:t>
      </w:r>
      <w:r w:rsidR="007852DD">
        <w:rPr>
          <w:lang w:val="el-GR"/>
        </w:rPr>
        <w:t xml:space="preserve"> </w:t>
      </w:r>
      <w:r w:rsidRPr="006B3C5C">
        <w:rPr>
          <w:lang w:val="el-GR"/>
        </w:rPr>
        <w:t>και αναρτήθηκαν στη Διαδικτυακή Πύλη (</w:t>
      </w:r>
      <w:hyperlink r:id="rId20" w:history="1">
        <w:r w:rsidRPr="00012FAE">
          <w:rPr>
            <w:rStyle w:val="-"/>
            <w:lang w:val="el-GR"/>
          </w:rPr>
          <w:t>www.promitheus.gov.gr</w:t>
        </w:r>
      </w:hyperlink>
      <w:r w:rsidRPr="006B3C5C">
        <w:rPr>
          <w:lang w:val="el-GR"/>
        </w:rPr>
        <w:t>) του ΟΠΣ ΕΣΗΔΗΣ</w:t>
      </w:r>
      <w:r>
        <w:rPr>
          <w:lang w:val="el-GR"/>
        </w:rPr>
        <w:t>.</w:t>
      </w:r>
    </w:p>
    <w:p w14:paraId="55015F6A" w14:textId="44BC33C5"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4"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4"/>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7852DD" w:rsidRPr="007852DD">
        <w:rPr>
          <w:b/>
          <w:bCs/>
          <w:lang w:val="el-GR"/>
        </w:rPr>
        <w:t>20/01/2022</w:t>
      </w:r>
      <w:r w:rsidR="007852DD">
        <w:rPr>
          <w:b/>
          <w:bCs/>
          <w:lang w:val="el-GR"/>
        </w:rPr>
        <w:t>.</w:t>
      </w:r>
    </w:p>
    <w:p w14:paraId="30B63B4D" w14:textId="77777777" w:rsidR="008338F0" w:rsidRPr="00603221" w:rsidRDefault="008338F0">
      <w:pPr>
        <w:rPr>
          <w:lang w:val="el-GR"/>
        </w:rPr>
      </w:pPr>
    </w:p>
    <w:p w14:paraId="5A0DD1FC" w14:textId="4B31993F"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1"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7852DD" w:rsidRPr="007852DD">
        <w:rPr>
          <w:b/>
          <w:bCs/>
        </w:rPr>
        <w:t>20/01/2022</w:t>
      </w:r>
      <w:r w:rsidR="007852DD">
        <w:rPr>
          <w:b/>
          <w:bCs/>
        </w:rPr>
        <w:t>.</w:t>
      </w:r>
      <w:r w:rsidRPr="00603221">
        <w:rPr>
          <w:i/>
          <w:iCs/>
          <w:color w:val="5B9BD5"/>
          <w:kern w:val="1"/>
        </w:rPr>
        <w:t xml:space="preserve"> </w:t>
      </w:r>
    </w:p>
    <w:p w14:paraId="5F3DA8A8" w14:textId="77777777" w:rsidR="00441D66" w:rsidRPr="00603221" w:rsidRDefault="00441D66" w:rsidP="00B8545D">
      <w:pPr>
        <w:pStyle w:val="normalwithoutspacing"/>
        <w:snapToGrid w:val="0"/>
        <w:rPr>
          <w:i/>
          <w:iCs/>
          <w:color w:val="5B9BD5"/>
          <w:kern w:val="1"/>
        </w:rPr>
      </w:pPr>
    </w:p>
    <w:p w14:paraId="5B7C1563" w14:textId="77777777" w:rsidR="00B1259E" w:rsidRPr="00603221" w:rsidRDefault="00B1259E">
      <w:pPr>
        <w:rPr>
          <w:iCs/>
          <w:color w:val="5B9BD5"/>
          <w:kern w:val="1"/>
          <w:lang w:val="el-GR"/>
        </w:rPr>
      </w:pPr>
    </w:p>
    <w:p w14:paraId="424D676F" w14:textId="226EC5C8" w:rsidR="008338F0" w:rsidRPr="00603221" w:rsidRDefault="003355E7" w:rsidP="003A109E">
      <w:pPr>
        <w:pStyle w:val="2"/>
        <w:rPr>
          <w:rFonts w:cs="Tahoma"/>
          <w:lang w:val="el-GR"/>
        </w:rPr>
      </w:pPr>
      <w:r w:rsidRPr="00603221">
        <w:rPr>
          <w:rFonts w:cs="Tahoma"/>
          <w:lang w:val="el-GR"/>
        </w:rPr>
        <w:tab/>
      </w:r>
      <w:bookmarkStart w:id="35" w:name="_Toc89441198"/>
      <w:bookmarkStart w:id="36" w:name="_Toc89441716"/>
      <w:r w:rsidRPr="00603221">
        <w:rPr>
          <w:rFonts w:cs="Tahoma"/>
          <w:lang w:val="el-GR"/>
        </w:rPr>
        <w:t>Αρχές εφαρμοζόμενες στη διαδικασία σύναψης</w:t>
      </w:r>
      <w:bookmarkEnd w:id="35"/>
      <w:bookmarkEnd w:id="36"/>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w:t>
      </w:r>
      <w:r w:rsidRPr="00603221">
        <w:rPr>
          <w:lang w:val="el-GR"/>
        </w:rPr>
        <w:lastRenderedPageBreak/>
        <w:t xml:space="preserve">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445FC6E5" w:rsidR="00092ADB" w:rsidRPr="00603221" w:rsidRDefault="00092ADB" w:rsidP="006726E4">
      <w:pPr>
        <w:pStyle w:val="1"/>
        <w:rPr>
          <w:rFonts w:cs="Tahoma"/>
          <w:sz w:val="22"/>
          <w:szCs w:val="22"/>
        </w:rPr>
      </w:pPr>
      <w:r w:rsidRPr="00603221">
        <w:rPr>
          <w:rFonts w:cs="Tahoma"/>
          <w:sz w:val="22"/>
          <w:szCs w:val="22"/>
          <w:lang w:val="el-GR"/>
        </w:rPr>
        <w:lastRenderedPageBreak/>
        <w:tab/>
      </w:r>
      <w:r w:rsidRPr="00603221">
        <w:rPr>
          <w:rFonts w:cs="Tahoma"/>
          <w:sz w:val="22"/>
          <w:szCs w:val="22"/>
        </w:rPr>
        <w:t>ΓΕΝΙΚΟΙ ΚΑΙ ΕΙΔΙΚΟΙ ΟΡΟΙ ΣΥΜΜΕΤΟΧΗΣ</w:t>
      </w:r>
    </w:p>
    <w:p w14:paraId="240D7CED" w14:textId="77777777" w:rsidR="00092ADB" w:rsidRPr="00603221" w:rsidRDefault="00092ADB" w:rsidP="003A109E">
      <w:pPr>
        <w:pStyle w:val="2"/>
        <w:rPr>
          <w:rFonts w:cs="Tahoma"/>
          <w:lang w:val="el-GR"/>
        </w:rPr>
      </w:pPr>
      <w:bookmarkStart w:id="37" w:name="__RefHeading___Toc491949729"/>
      <w:bookmarkStart w:id="38" w:name="__RefHeading___Toc491949730"/>
      <w:bookmarkStart w:id="39" w:name="_Hlk494445205"/>
      <w:bookmarkEnd w:id="37"/>
      <w:bookmarkEnd w:id="38"/>
      <w:r w:rsidRPr="00603221">
        <w:rPr>
          <w:rFonts w:cs="Tahoma"/>
          <w:lang w:val="el-GR"/>
        </w:rPr>
        <w:tab/>
      </w:r>
      <w:bookmarkStart w:id="40" w:name="_Toc89441199"/>
      <w:bookmarkStart w:id="41" w:name="_Toc89441717"/>
      <w:r w:rsidRPr="00603221">
        <w:rPr>
          <w:rFonts w:cs="Tahoma"/>
          <w:lang w:val="el-GR"/>
        </w:rPr>
        <w:t>Γενικές Πληροφορίες</w:t>
      </w:r>
      <w:bookmarkEnd w:id="40"/>
      <w:bookmarkEnd w:id="41"/>
    </w:p>
    <w:p w14:paraId="347E50D6" w14:textId="45B5263F" w:rsidR="008338F0" w:rsidRPr="00603221" w:rsidRDefault="003355E7" w:rsidP="00EC22D8">
      <w:pPr>
        <w:pStyle w:val="3"/>
        <w:ind w:left="720"/>
        <w:jc w:val="left"/>
        <w:rPr>
          <w:lang w:val="el-GR"/>
        </w:rPr>
      </w:pPr>
      <w:bookmarkStart w:id="42" w:name="_Toc89441200"/>
      <w:bookmarkStart w:id="43" w:name="_Toc89441718"/>
      <w:bookmarkEnd w:id="39"/>
      <w:r w:rsidRPr="00603221">
        <w:rPr>
          <w:lang w:val="el-GR"/>
        </w:rPr>
        <w:t>Έγγραφα της σύμβασης</w:t>
      </w:r>
      <w:bookmarkEnd w:id="42"/>
      <w:bookmarkEnd w:id="43"/>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2FC9D531" w14:textId="75893B10" w:rsidR="001B424E" w:rsidRPr="00522F36" w:rsidRDefault="001B424E" w:rsidP="001B424E">
      <w:pPr>
        <w:numPr>
          <w:ilvl w:val="0"/>
          <w:numId w:val="3"/>
        </w:numPr>
        <w:spacing w:after="40"/>
        <w:ind w:left="567" w:hanging="477"/>
        <w:rPr>
          <w:lang w:val="el-GR"/>
        </w:rPr>
      </w:pPr>
      <w:r w:rsidRPr="00522F36">
        <w:rPr>
          <w:lang w:val="el-GR"/>
        </w:rPr>
        <w:t xml:space="preserve">η από </w:t>
      </w:r>
      <w:r w:rsidR="001B5E0D" w:rsidRPr="001B5E0D">
        <w:rPr>
          <w:b/>
          <w:bCs/>
          <w:lang w:val="el-GR"/>
        </w:rPr>
        <w:t>14</w:t>
      </w:r>
      <w:r w:rsidRPr="001B5E0D">
        <w:rPr>
          <w:b/>
          <w:bCs/>
          <w:lang w:val="el-GR"/>
        </w:rPr>
        <w:t>/</w:t>
      </w:r>
      <w:r w:rsidR="001B5E0D" w:rsidRPr="001B5E0D">
        <w:rPr>
          <w:b/>
          <w:bCs/>
          <w:lang w:val="el-GR"/>
        </w:rPr>
        <w:t>01</w:t>
      </w:r>
      <w:r w:rsidRPr="001B5E0D">
        <w:rPr>
          <w:b/>
          <w:bCs/>
          <w:lang w:val="el-GR"/>
        </w:rPr>
        <w:t>/</w:t>
      </w:r>
      <w:r w:rsidR="001B5E0D" w:rsidRPr="001B5E0D">
        <w:rPr>
          <w:b/>
          <w:bCs/>
          <w:lang w:val="el-GR"/>
        </w:rPr>
        <w:t>2022</w:t>
      </w:r>
      <w:r w:rsidRPr="00522F36">
        <w:rPr>
          <w:lang w:val="el-GR"/>
        </w:rPr>
        <w:t xml:space="preserve"> Προκήρυξη της Σύμβασης, όπως αυτή έχει σταλεί για δημοσίε</w:t>
      </w:r>
      <w:r w:rsidR="007852DD">
        <w:rPr>
          <w:lang w:val="el-GR"/>
        </w:rPr>
        <w:t>υ</w:t>
      </w:r>
      <w:r w:rsidRPr="00522F36">
        <w:rPr>
          <w:lang w:val="el-GR"/>
        </w:rPr>
        <w:t xml:space="preserve">ση στην Επίσημη Εφημερίδα της Ευρωπαϊκής Ένωσης </w:t>
      </w:r>
    </w:p>
    <w:p w14:paraId="6D04884C" w14:textId="594868B5" w:rsidR="001B424E" w:rsidRPr="00603221" w:rsidRDefault="001B424E" w:rsidP="001B424E">
      <w:pPr>
        <w:numPr>
          <w:ilvl w:val="0"/>
          <w:numId w:val="3"/>
        </w:numPr>
        <w:spacing w:after="40"/>
        <w:ind w:left="567" w:hanging="477"/>
        <w:rPr>
          <w:rFonts w:eastAsia="Calibri"/>
          <w:lang w:val="el-GR"/>
        </w:rPr>
      </w:pPr>
      <w:r w:rsidRPr="00522F36">
        <w:rPr>
          <w:lang w:val="el-GR"/>
        </w:rPr>
        <w:t>η παρούσα Διακήρυξη με τα Παραρτήματα που αποτελούν αναπ</w:t>
      </w:r>
      <w:r w:rsidRPr="00603221">
        <w:rPr>
          <w:lang w:val="el-GR"/>
        </w:rPr>
        <w:t xml:space="preserve">όσπαστο μέρος </w:t>
      </w:r>
      <w:r w:rsidR="001B5E0D">
        <w:rPr>
          <w:lang w:val="el-GR"/>
        </w:rPr>
        <w:t>αυτής</w:t>
      </w:r>
    </w:p>
    <w:p w14:paraId="5C0B8E50" w14:textId="13B24C41" w:rsidR="008338F0" w:rsidRPr="00603221" w:rsidRDefault="003355E7" w:rsidP="001B424E">
      <w:pPr>
        <w:numPr>
          <w:ilvl w:val="0"/>
          <w:numId w:val="3"/>
        </w:numPr>
        <w:spacing w:after="40"/>
        <w:ind w:left="567" w:hanging="47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Pr="00603221" w:rsidRDefault="003355E7" w:rsidP="001B424E">
      <w:pPr>
        <w:numPr>
          <w:ilvl w:val="0"/>
          <w:numId w:val="3"/>
        </w:numPr>
        <w:spacing w:after="40"/>
        <w:ind w:left="567" w:hanging="47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E99B3E7" w14:textId="31999E26" w:rsidR="008338F0" w:rsidRPr="00603221" w:rsidRDefault="003355E7" w:rsidP="001B424E">
      <w:pPr>
        <w:pStyle w:val="3"/>
        <w:ind w:left="720"/>
        <w:jc w:val="left"/>
        <w:rPr>
          <w:lang w:val="el-GR"/>
        </w:rPr>
      </w:pPr>
      <w:bookmarkStart w:id="44" w:name="_Toc89441201"/>
      <w:bookmarkStart w:id="45" w:name="_Toc89441719"/>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44"/>
      <w:bookmarkEnd w:id="45"/>
    </w:p>
    <w:p w14:paraId="59977BE9" w14:textId="77777777" w:rsidR="008338F0" w:rsidRPr="004C145A"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2" w:history="1">
        <w:r w:rsidR="004C145A" w:rsidRPr="004C145A">
          <w:rPr>
            <w:rStyle w:val="-"/>
            <w:lang w:val="el-GR"/>
          </w:rPr>
          <w:t>www.promitheus.gov.gr</w:t>
        </w:r>
      </w:hyperlink>
      <w:r w:rsidRPr="004C145A">
        <w:rPr>
          <w:lang w:val="el-GR"/>
        </w:rPr>
        <w:t>)</w:t>
      </w:r>
      <w:r w:rsidR="003355E7" w:rsidRPr="004C145A">
        <w:rPr>
          <w:lang w:val="el-GR"/>
        </w:rPr>
        <w:t>.</w:t>
      </w:r>
    </w:p>
    <w:p w14:paraId="23796F11" w14:textId="2278493C" w:rsidR="008338F0" w:rsidRPr="00603221" w:rsidRDefault="003355E7" w:rsidP="00A76756">
      <w:pPr>
        <w:pStyle w:val="3"/>
        <w:ind w:left="720"/>
        <w:jc w:val="left"/>
        <w:rPr>
          <w:lang w:val="el-GR"/>
        </w:rPr>
      </w:pPr>
      <w:bookmarkStart w:id="46" w:name="_Ref75870613"/>
      <w:bookmarkStart w:id="47" w:name="_Toc89441202"/>
      <w:bookmarkStart w:id="48" w:name="_Toc89441720"/>
      <w:r w:rsidRPr="00603221">
        <w:rPr>
          <w:lang w:val="el-GR"/>
        </w:rPr>
        <w:t>Παροχή Διευκρινίσεων</w:t>
      </w:r>
      <w:bookmarkEnd w:id="46"/>
      <w:bookmarkEnd w:id="47"/>
      <w:bookmarkEnd w:id="48"/>
    </w:p>
    <w:p w14:paraId="04A6955A" w14:textId="111C505D"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9E535D" w:rsidRPr="009E535D">
        <w:rPr>
          <w:b/>
          <w:bCs/>
          <w:lang w:val="el-GR"/>
        </w:rPr>
        <w:t>08/02/2022</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3"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168788F9" w:rsidR="00C277E3"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603221" w:rsidRDefault="00C277E3" w:rsidP="008A3546">
      <w:pPr>
        <w:rPr>
          <w:lang w:val="el-GR"/>
        </w:rPr>
      </w:pPr>
    </w:p>
    <w:p w14:paraId="1BCD7F1E" w14:textId="77777777" w:rsidR="008A3546" w:rsidRPr="00603221" w:rsidRDefault="008A3546" w:rsidP="008A3546">
      <w:pPr>
        <w:rPr>
          <w:lang w:val="el-GR"/>
        </w:rPr>
      </w:pPr>
    </w:p>
    <w:p w14:paraId="359253A7" w14:textId="73363EDE" w:rsidR="008338F0" w:rsidRPr="00603221" w:rsidRDefault="003355E7" w:rsidP="00A624DE">
      <w:pPr>
        <w:pStyle w:val="3"/>
        <w:ind w:left="720"/>
        <w:jc w:val="left"/>
        <w:rPr>
          <w:lang w:val="el-GR"/>
        </w:rPr>
      </w:pPr>
      <w:bookmarkStart w:id="49" w:name="_Ref75870681"/>
      <w:bookmarkStart w:id="50" w:name="_Toc89441203"/>
      <w:bookmarkStart w:id="51" w:name="_Toc89441721"/>
      <w:r w:rsidRPr="00603221">
        <w:rPr>
          <w:lang w:val="el-GR"/>
        </w:rPr>
        <w:t>Γλώσσα</w:t>
      </w:r>
      <w:bookmarkEnd w:id="49"/>
      <w:bookmarkEnd w:id="50"/>
      <w:bookmarkEnd w:id="51"/>
    </w:p>
    <w:p w14:paraId="499FF885" w14:textId="7463131A"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A624DE">
        <w:rPr>
          <w:lang w:val="el-GR"/>
        </w:rPr>
        <w:t>.</w:t>
      </w:r>
      <w:r w:rsidR="00601749"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3"/>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77777777" w:rsidR="008338F0" w:rsidRPr="00603221" w:rsidRDefault="003355E7">
      <w:pPr>
        <w:rPr>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BB8EEE2" w14:textId="5CBE7E50" w:rsidR="003A5AAC" w:rsidRPr="00603221" w:rsidRDefault="003A5AAC" w:rsidP="00A624DE">
      <w:pPr>
        <w:pStyle w:val="3"/>
        <w:ind w:left="720"/>
        <w:jc w:val="left"/>
        <w:rPr>
          <w:lang w:val="el-GR"/>
        </w:rPr>
      </w:pPr>
      <w:bookmarkStart w:id="52" w:name="_Ref496624630"/>
      <w:bookmarkStart w:id="53" w:name="_Ref496624815"/>
      <w:bookmarkStart w:id="54" w:name="_Ref496625091"/>
      <w:bookmarkStart w:id="55" w:name="_Toc89441204"/>
      <w:bookmarkStart w:id="56" w:name="_Toc89441722"/>
      <w:r w:rsidRPr="00603221">
        <w:rPr>
          <w:lang w:val="el-GR"/>
        </w:rPr>
        <w:t>Εγγυήσεις</w:t>
      </w:r>
      <w:bookmarkEnd w:id="52"/>
      <w:bookmarkEnd w:id="53"/>
      <w:bookmarkEnd w:id="54"/>
      <w:bookmarkEnd w:id="55"/>
      <w:bookmarkEnd w:id="56"/>
    </w:p>
    <w:p w14:paraId="00B15F19" w14:textId="4E5B757D" w:rsidR="008338F0" w:rsidRDefault="006771AF" w:rsidP="0054025C">
      <w:pPr>
        <w:rPr>
          <w:color w:val="000000"/>
          <w:lang w:val="el-GR"/>
        </w:rPr>
      </w:pPr>
      <w:bookmarkStart w:id="57"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w:t>
      </w:r>
      <w:r w:rsidR="00906812" w:rsidRPr="00906812">
        <w:rPr>
          <w:b/>
          <w:bCs/>
          <w:color w:val="0070C0"/>
          <w:u w:val="single"/>
          <w:lang w:val="el-GR"/>
        </w:rPr>
        <w:fldChar w:fldCharType="begin"/>
      </w:r>
      <w:r w:rsidR="00906812" w:rsidRPr="00906812">
        <w:rPr>
          <w:b/>
          <w:bCs/>
          <w:color w:val="0070C0"/>
          <w:u w:val="single"/>
          <w:lang w:val="el-GR"/>
        </w:rPr>
        <w:instrText xml:space="preserve"> REF _Ref496542081 \r \h  \* MERGEFORMAT </w:instrText>
      </w:r>
      <w:r w:rsidR="00906812" w:rsidRPr="00906812">
        <w:rPr>
          <w:b/>
          <w:bCs/>
          <w:color w:val="0070C0"/>
          <w:u w:val="single"/>
          <w:lang w:val="el-GR"/>
        </w:rPr>
      </w:r>
      <w:r w:rsidR="00906812" w:rsidRPr="00906812">
        <w:rPr>
          <w:b/>
          <w:bCs/>
          <w:color w:val="0070C0"/>
          <w:u w:val="single"/>
          <w:lang w:val="el-GR"/>
        </w:rPr>
        <w:fldChar w:fldCharType="separate"/>
      </w:r>
      <w:r w:rsidR="00693CB6">
        <w:rPr>
          <w:b/>
          <w:bCs/>
          <w:color w:val="0070C0"/>
          <w:u w:val="single"/>
          <w:lang w:val="el-GR"/>
        </w:rPr>
        <w:t>2.2.2</w:t>
      </w:r>
      <w:r w:rsidR="00906812" w:rsidRPr="00906812">
        <w:rPr>
          <w:b/>
          <w:bCs/>
          <w:color w:val="0070C0"/>
          <w:u w:val="single"/>
          <w:lang w:val="el-GR"/>
        </w:rPr>
        <w:fldChar w:fldCharType="end"/>
      </w:r>
      <w:r w:rsidR="00906812">
        <w:rPr>
          <w:color w:val="000000"/>
          <w:lang w:val="el-GR"/>
        </w:rPr>
        <w:t xml:space="preserve"> </w:t>
      </w:r>
      <w:r w:rsidR="005A6D30">
        <w:rPr>
          <w:color w:val="000000"/>
          <w:lang w:val="el-GR"/>
        </w:rPr>
        <w:t xml:space="preserve">&amp; </w:t>
      </w:r>
      <w:r w:rsidR="00906812" w:rsidRPr="00906812">
        <w:rPr>
          <w:b/>
          <w:bCs/>
          <w:color w:val="0070C0"/>
          <w:u w:val="single"/>
          <w:lang w:val="el-GR"/>
        </w:rPr>
        <w:fldChar w:fldCharType="begin"/>
      </w:r>
      <w:r w:rsidR="00906812" w:rsidRPr="00906812">
        <w:rPr>
          <w:b/>
          <w:bCs/>
          <w:color w:val="0070C0"/>
          <w:u w:val="single"/>
          <w:lang w:val="el-GR"/>
        </w:rPr>
        <w:instrText xml:space="preserve"> REF _Ref496542746 \r \h  \* MERGEFORMAT </w:instrText>
      </w:r>
      <w:r w:rsidR="00906812" w:rsidRPr="00906812">
        <w:rPr>
          <w:b/>
          <w:bCs/>
          <w:color w:val="0070C0"/>
          <w:u w:val="single"/>
          <w:lang w:val="el-GR"/>
        </w:rPr>
      </w:r>
      <w:r w:rsidR="00906812" w:rsidRPr="00906812">
        <w:rPr>
          <w:b/>
          <w:bCs/>
          <w:color w:val="0070C0"/>
          <w:u w:val="single"/>
          <w:lang w:val="el-GR"/>
        </w:rPr>
        <w:fldChar w:fldCharType="separate"/>
      </w:r>
      <w:r w:rsidR="00693CB6">
        <w:rPr>
          <w:b/>
          <w:bCs/>
          <w:color w:val="0070C0"/>
          <w:u w:val="single"/>
          <w:lang w:val="el-GR"/>
        </w:rPr>
        <w:t>4.1</w:t>
      </w:r>
      <w:r w:rsidR="00906812" w:rsidRPr="00906812">
        <w:rPr>
          <w:b/>
          <w:bCs/>
          <w:color w:val="0070C0"/>
          <w:u w:val="single"/>
          <w:lang w:val="el-GR"/>
        </w:rPr>
        <w:fldChar w:fldCharType="end"/>
      </w:r>
      <w:r w:rsidR="005A6D30">
        <w:rPr>
          <w:color w:val="000000"/>
          <w:lang w:val="el-GR"/>
        </w:rPr>
        <w:t xml:space="preserve">)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58"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58"/>
    </w:p>
    <w:p w14:paraId="401DC43E"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lastRenderedPageBreak/>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906812" w:rsidRDefault="000A60A0" w:rsidP="00906812">
      <w:pPr>
        <w:pStyle w:val="3"/>
        <w:ind w:left="720"/>
        <w:jc w:val="left"/>
        <w:rPr>
          <w:lang w:val="el-GR"/>
        </w:rPr>
      </w:pPr>
      <w:bookmarkStart w:id="59" w:name="_Toc89441205"/>
      <w:bookmarkStart w:id="60" w:name="_Toc89441723"/>
      <w:r w:rsidRPr="000A60A0">
        <w:rPr>
          <w:lang w:val="el-GR"/>
        </w:rPr>
        <w:t>Προστασία Προσωπικών Δεδομένων</w:t>
      </w:r>
      <w:bookmarkEnd w:id="59"/>
      <w:bookmarkEnd w:id="60"/>
      <w:r w:rsidRPr="000A60A0">
        <w:rPr>
          <w:lang w:val="el-GR"/>
        </w:rPr>
        <w:t xml:space="preserve"> </w:t>
      </w:r>
    </w:p>
    <w:p w14:paraId="3BC1122F" w14:textId="2DA01698"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906812" w:rsidRPr="00906812">
        <w:rPr>
          <w:color w:val="0070C0"/>
          <w:u w:val="single"/>
          <w:lang w:val="el-GR"/>
        </w:rPr>
        <w:fldChar w:fldCharType="begin"/>
      </w:r>
      <w:r w:rsidR="00906812" w:rsidRPr="00906812">
        <w:rPr>
          <w:color w:val="0070C0"/>
          <w:u w:val="single"/>
          <w:lang w:val="el-GR"/>
        </w:rPr>
        <w:instrText xml:space="preserve"> REF _Ref84601426 \h  \* MERGEFORMAT </w:instrText>
      </w:r>
      <w:r w:rsidR="00906812" w:rsidRPr="00906812">
        <w:rPr>
          <w:color w:val="0070C0"/>
          <w:u w:val="single"/>
          <w:lang w:val="el-GR"/>
        </w:rPr>
      </w:r>
      <w:r w:rsidR="00906812" w:rsidRPr="00906812">
        <w:rPr>
          <w:color w:val="0070C0"/>
          <w:u w:val="single"/>
          <w:lang w:val="el-GR"/>
        </w:rPr>
        <w:fldChar w:fldCharType="separate"/>
      </w:r>
      <w:r w:rsidR="00693CB6" w:rsidRPr="00693CB6">
        <w:rPr>
          <w:color w:val="0070C0"/>
          <w:u w:val="single"/>
          <w:lang w:val="el-GR"/>
        </w:rPr>
        <w:t>ΠΑΡΑΡΤΗΜΑ ΙΧ – ΕΝΗΜΕΡΩΣΗ ΓΙΑ ΤΗΝ ΕΠΕΞΕΡΓΑΣΙΑ ΠΡΟΣΩΠΙΚΩΝ ΔΕΔΟΜΕΝΩΝ</w:t>
      </w:r>
      <w:r w:rsidR="00906812" w:rsidRPr="00906812">
        <w:rPr>
          <w:color w:val="0070C0"/>
          <w:u w:val="single"/>
          <w:lang w:val="el-GR"/>
        </w:rPr>
        <w:fldChar w:fldCharType="end"/>
      </w:r>
      <w:r w:rsidR="0090681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57"/>
    <w:p w14:paraId="0A47A717" w14:textId="6CC4C116" w:rsidR="008338F0" w:rsidRPr="00603221" w:rsidRDefault="003355E7" w:rsidP="003A109E">
      <w:pPr>
        <w:pStyle w:val="2"/>
        <w:rPr>
          <w:rFonts w:cs="Tahoma"/>
          <w:lang w:val="el-GR"/>
        </w:rPr>
      </w:pPr>
      <w:r w:rsidRPr="00603221">
        <w:rPr>
          <w:rFonts w:cs="Tahoma"/>
          <w:lang w:val="el-GR"/>
        </w:rPr>
        <w:tab/>
      </w:r>
      <w:bookmarkStart w:id="61" w:name="_Toc89441206"/>
      <w:bookmarkStart w:id="62" w:name="_Toc89441724"/>
      <w:r w:rsidRPr="00603221">
        <w:rPr>
          <w:rFonts w:cs="Tahoma"/>
          <w:lang w:val="el-GR"/>
        </w:rPr>
        <w:t>Δικαίωμα Συμμετοχής - Κριτήρια Ποιοτικής Επιλογής</w:t>
      </w:r>
      <w:bookmarkEnd w:id="61"/>
      <w:bookmarkEnd w:id="62"/>
    </w:p>
    <w:p w14:paraId="79E1C284" w14:textId="0B9B52AC" w:rsidR="008338F0" w:rsidRPr="00603221" w:rsidRDefault="003355E7" w:rsidP="009C7A80">
      <w:pPr>
        <w:pStyle w:val="3"/>
        <w:ind w:left="720"/>
        <w:jc w:val="left"/>
        <w:rPr>
          <w:lang w:val="el-GR"/>
        </w:rPr>
      </w:pPr>
      <w:bookmarkStart w:id="63" w:name="_Ref496541397"/>
      <w:bookmarkStart w:id="64" w:name="_Toc89441207"/>
      <w:bookmarkStart w:id="65" w:name="_Toc89441725"/>
      <w:r w:rsidRPr="00603221">
        <w:rPr>
          <w:lang w:val="el-GR"/>
        </w:rPr>
        <w:t>Δικαιούμενοι συμμετοχής</w:t>
      </w:r>
      <w:bookmarkEnd w:id="63"/>
      <w:bookmarkEnd w:id="64"/>
      <w:bookmarkEnd w:id="65"/>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7777777" w:rsidR="00CD3B0E" w:rsidRPr="00603221" w:rsidRDefault="00CD3B0E">
      <w:pPr>
        <w:rPr>
          <w:b/>
          <w:bCs/>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4"/>
      </w:r>
    </w:p>
    <w:p w14:paraId="5EBAA89E" w14:textId="77777777" w:rsidR="008338F0" w:rsidRDefault="003355E7">
      <w:pPr>
        <w:rPr>
          <w:i/>
          <w:iCs/>
          <w:color w:val="5B9BD5"/>
          <w:lang w:val="el-GR"/>
        </w:rPr>
      </w:pPr>
      <w:r w:rsidRPr="00603221">
        <w:rPr>
          <w:b/>
          <w:bCs/>
          <w:lang w:val="el-GR"/>
        </w:rPr>
        <w:t>2.</w:t>
      </w:r>
      <w:r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77777777" w:rsidR="008338F0" w:rsidRDefault="003355E7">
      <w:pPr>
        <w:rPr>
          <w:rStyle w:val="FootnoteReference2"/>
          <w:lang w:val="el-GR"/>
        </w:rPr>
      </w:pPr>
      <w:r w:rsidRPr="00603221">
        <w:rPr>
          <w:b/>
          <w:bCs/>
          <w:lang w:val="el-GR"/>
        </w:rPr>
        <w:t>3.</w:t>
      </w:r>
      <w:r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603221">
        <w:rPr>
          <w:lang w:val="el-GR"/>
        </w:rPr>
        <w:t>ολόκληρον</w:t>
      </w:r>
      <w:proofErr w:type="spellEnd"/>
      <w:r w:rsidRPr="00603221">
        <w:rPr>
          <w:lang w:val="el-GR"/>
        </w:rPr>
        <w:t>.</w:t>
      </w:r>
      <w:r w:rsidR="00E1337D" w:rsidRPr="00603221">
        <w:rPr>
          <w:rStyle w:val="FootnoteReference2"/>
          <w:lang w:val="el-GR"/>
        </w:rPr>
        <w:t xml:space="preserve"> </w:t>
      </w:r>
    </w:p>
    <w:p w14:paraId="6B39115A" w14:textId="0C870DE4" w:rsidR="008338F0" w:rsidRPr="00603221" w:rsidRDefault="003355E7" w:rsidP="00AD4E27">
      <w:pPr>
        <w:pStyle w:val="3"/>
        <w:ind w:left="720"/>
        <w:jc w:val="left"/>
        <w:rPr>
          <w:lang w:val="el-GR"/>
        </w:rPr>
      </w:pPr>
      <w:bookmarkStart w:id="66" w:name="_Ref496542081"/>
      <w:bookmarkStart w:id="67" w:name="_Toc89441208"/>
      <w:bookmarkStart w:id="68" w:name="_Toc89441726"/>
      <w:r w:rsidRPr="00603221">
        <w:rPr>
          <w:lang w:val="el-GR"/>
        </w:rPr>
        <w:t>Εγγύηση συμμετοχής</w:t>
      </w:r>
      <w:bookmarkEnd w:id="66"/>
      <w:bookmarkEnd w:id="67"/>
      <w:bookmarkEnd w:id="68"/>
    </w:p>
    <w:p w14:paraId="075B8B68" w14:textId="6FF6F414" w:rsidR="00C960CF"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CB5E06">
        <w:rPr>
          <w:color w:val="0070C0"/>
          <w:u w:val="single"/>
          <w:lang w:val="el-GR"/>
        </w:rPr>
        <w:t>«</w:t>
      </w:r>
      <w:r w:rsidR="00CB5E06" w:rsidRPr="00CB5E06">
        <w:rPr>
          <w:color w:val="0070C0"/>
          <w:u w:val="single"/>
          <w:lang w:val="el-GR"/>
        </w:rPr>
        <w:fldChar w:fldCharType="begin"/>
      </w:r>
      <w:r w:rsidR="00CB5E06" w:rsidRPr="00CB5E06">
        <w:rPr>
          <w:color w:val="0070C0"/>
          <w:u w:val="single"/>
          <w:lang w:val="el-GR"/>
        </w:rPr>
        <w:instrText xml:space="preserve"> REF _Ref84601865 \h  \* MERGEFORMAT </w:instrText>
      </w:r>
      <w:r w:rsidR="00CB5E06" w:rsidRPr="00CB5E06">
        <w:rPr>
          <w:color w:val="0070C0"/>
          <w:u w:val="single"/>
          <w:lang w:val="el-GR"/>
        </w:rPr>
      </w:r>
      <w:r w:rsidR="00CB5E06" w:rsidRPr="00CB5E06">
        <w:rPr>
          <w:color w:val="0070C0"/>
          <w:u w:val="single"/>
          <w:lang w:val="el-GR"/>
        </w:rPr>
        <w:fldChar w:fldCharType="separate"/>
      </w:r>
      <w:r w:rsidR="00693CB6" w:rsidRPr="00693CB6">
        <w:rPr>
          <w:color w:val="0070C0"/>
          <w:u w:val="single"/>
          <w:lang w:val="el-GR"/>
        </w:rPr>
        <w:t xml:space="preserve">ΠΑΡΑΡΤΗΜΑ </w:t>
      </w:r>
      <w:r w:rsidR="00693CB6" w:rsidRPr="00693CB6">
        <w:rPr>
          <w:color w:val="0070C0"/>
          <w:u w:val="single"/>
        </w:rPr>
        <w:t>VI</w:t>
      </w:r>
      <w:r w:rsidR="00693CB6" w:rsidRPr="00693CB6">
        <w:rPr>
          <w:color w:val="0070C0"/>
          <w:u w:val="single"/>
          <w:lang w:val="el-GR"/>
        </w:rPr>
        <w:t>Ι – Υποδείγματα Εγγυητικών Επιστολών</w:t>
      </w:r>
      <w:r w:rsidR="00CB5E06" w:rsidRPr="00CB5E06">
        <w:rPr>
          <w:color w:val="0070C0"/>
          <w:u w:val="single"/>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14C9AEAD" w14:textId="77777777" w:rsidR="00687D9F" w:rsidRPr="003026C0" w:rsidRDefault="007C6DFF">
      <w:pPr>
        <w:rPr>
          <w:lang w:val="el-GR"/>
        </w:rPr>
      </w:pPr>
      <w:r w:rsidRPr="003026C0">
        <w:rPr>
          <w:lang w:val="el-GR"/>
        </w:rPr>
        <w:t>Το ποσό της εγγυητικής επιστολής θα πρέπει να καλύπτει σε ευρώ (€) ποσοστό (δύο) 2% του προϋπολογισμού του Έργου (μη συμπεριλαμβανομένου ΦΠΑ και των δικαιωμάτων προαίρεσης), ήτοι ποσό Πενήντα τέσσερις Χιλιάδες Ευρώ (54.000€ ).</w:t>
      </w:r>
    </w:p>
    <w:p w14:paraId="29F1BA91" w14:textId="07745410" w:rsidR="008338F0" w:rsidRPr="003026C0" w:rsidRDefault="003355E7">
      <w:pPr>
        <w:rPr>
          <w:bCs/>
          <w:lang w:val="el-GR"/>
        </w:rPr>
      </w:pPr>
      <w:r w:rsidRPr="003026C0">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144CB16A"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7C3D8F">
        <w:rPr>
          <w:bCs/>
          <w:color w:val="0070C0"/>
          <w:u w:val="single"/>
          <w:lang w:val="el-GR"/>
        </w:rPr>
        <w:fldChar w:fldCharType="begin"/>
      </w:r>
      <w:r w:rsidR="00061ADD" w:rsidRPr="007C3D8F">
        <w:rPr>
          <w:bCs/>
          <w:color w:val="0070C0"/>
          <w:u w:val="single"/>
          <w:lang w:val="el-GR"/>
        </w:rPr>
        <w:instrText xml:space="preserve"> REF _Ref496542431 \r \h </w:instrText>
      </w:r>
      <w:r w:rsidR="00DF02B0" w:rsidRPr="007C3D8F">
        <w:rPr>
          <w:bCs/>
          <w:color w:val="0070C0"/>
          <w:u w:val="single"/>
          <w:lang w:val="el-GR"/>
        </w:rPr>
        <w:instrText xml:space="preserve"> \* MERGEFORMAT </w:instrText>
      </w:r>
      <w:r w:rsidR="00061ADD" w:rsidRPr="007C3D8F">
        <w:rPr>
          <w:bCs/>
          <w:color w:val="0070C0"/>
          <w:u w:val="single"/>
          <w:lang w:val="el-GR"/>
        </w:rPr>
      </w:r>
      <w:r w:rsidR="00061ADD" w:rsidRPr="007C3D8F">
        <w:rPr>
          <w:bCs/>
          <w:color w:val="0070C0"/>
          <w:u w:val="single"/>
          <w:lang w:val="el-GR"/>
        </w:rPr>
        <w:fldChar w:fldCharType="separate"/>
      </w:r>
      <w:r w:rsidR="00693CB6">
        <w:rPr>
          <w:bCs/>
          <w:color w:val="0070C0"/>
          <w:u w:val="single"/>
          <w:lang w:val="el-GR"/>
        </w:rPr>
        <w:t>2.4.5</w:t>
      </w:r>
      <w:r w:rsidR="00061ADD" w:rsidRPr="007C3D8F">
        <w:rPr>
          <w:bCs/>
          <w:color w:val="0070C0"/>
          <w:u w:val="single"/>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 xml:space="preserve">της παρούσας, άλλως η προσφορά απορρίπτεται. Η αναθέτουσα αρχή μπορεί, πριν τη λήξη της προσφοράς, να ζητά </w:t>
      </w:r>
      <w:r w:rsidRPr="00603221">
        <w:rPr>
          <w:bCs/>
          <w:lang w:val="el-GR"/>
        </w:rPr>
        <w:lastRenderedPageBreak/>
        <w:t>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52C45621"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693CB6">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5"/>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77777777" w:rsidR="00FC1B9E" w:rsidRPr="00821852"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01AD999" w14:textId="0D697014"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93CB6">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93CB6">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693CB6">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693CB6">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693CB6">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693CB6">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CDB0333" w:rsidR="008338F0" w:rsidRPr="00603221" w:rsidRDefault="003355E7" w:rsidP="0057357E">
      <w:pPr>
        <w:pStyle w:val="3"/>
        <w:ind w:left="720"/>
        <w:jc w:val="left"/>
        <w:rPr>
          <w:lang w:val="el-GR"/>
        </w:rPr>
      </w:pPr>
      <w:bookmarkStart w:id="69" w:name="_Ref496541356"/>
      <w:bookmarkStart w:id="70" w:name="_Ref496541742"/>
      <w:bookmarkStart w:id="71" w:name="_Ref496541775"/>
      <w:bookmarkStart w:id="72" w:name="_Ref496541863"/>
      <w:bookmarkStart w:id="73" w:name="_Toc89441209"/>
      <w:bookmarkStart w:id="74" w:name="_Toc89441727"/>
      <w:r w:rsidRPr="00603221">
        <w:rPr>
          <w:lang w:val="el-GR"/>
        </w:rPr>
        <w:lastRenderedPageBreak/>
        <w:t>Λόγοι αποκλεισμού</w:t>
      </w:r>
      <w:bookmarkEnd w:id="69"/>
      <w:bookmarkEnd w:id="70"/>
      <w:bookmarkEnd w:id="71"/>
      <w:bookmarkEnd w:id="72"/>
      <w:bookmarkEnd w:id="73"/>
      <w:bookmarkEnd w:id="74"/>
      <w:r w:rsidRPr="00603221">
        <w:rPr>
          <w:lang w:val="el-GR"/>
        </w:rPr>
        <w:t xml:space="preserve"> </w:t>
      </w:r>
    </w:p>
    <w:p w14:paraId="12664CCF"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61855902" w:rsidR="008338F0" w:rsidRPr="00935812" w:rsidRDefault="003355E7" w:rsidP="00534E25">
      <w:pPr>
        <w:pStyle w:val="aff"/>
        <w:numPr>
          <w:ilvl w:val="3"/>
          <w:numId w:val="13"/>
        </w:numPr>
        <w:tabs>
          <w:tab w:val="left" w:pos="0"/>
          <w:tab w:val="left" w:pos="709"/>
          <w:tab w:val="left" w:pos="1134"/>
        </w:tabs>
        <w:spacing w:before="240"/>
        <w:ind w:left="0" w:firstLine="0"/>
        <w:rPr>
          <w:lang w:val="el-GR"/>
        </w:rPr>
      </w:pPr>
      <w:bookmarkStart w:id="75" w:name="_Ref496540567"/>
      <w:bookmarkStart w:id="76" w:name="_Ref74507429"/>
      <w:r w:rsidRPr="00935812">
        <w:rPr>
          <w:lang w:val="el-GR"/>
        </w:rPr>
        <w:t xml:space="preserve">Όταν υπάρχει σε βάρος του </w:t>
      </w:r>
      <w:r w:rsidR="00DE31C0" w:rsidRPr="00935812">
        <w:rPr>
          <w:lang w:val="el-GR"/>
        </w:rPr>
        <w:t xml:space="preserve">αμετάκλητη </w:t>
      </w:r>
      <w:r w:rsidRPr="00935812">
        <w:rPr>
          <w:lang w:val="el-GR"/>
        </w:rPr>
        <w:t xml:space="preserve">καταδικαστική απόφαση για ένα από </w:t>
      </w:r>
      <w:r w:rsidR="00730200" w:rsidRPr="00935812">
        <w:rPr>
          <w:lang w:val="el-GR"/>
        </w:rPr>
        <w:t>τα ακόλουθα εγκλήματα</w:t>
      </w:r>
      <w:r w:rsidRPr="00935812">
        <w:rPr>
          <w:lang w:val="el-GR"/>
        </w:rPr>
        <w:t>:</w:t>
      </w:r>
      <w:bookmarkEnd w:id="75"/>
      <w:bookmarkEnd w:id="76"/>
      <w:r w:rsidRPr="00935812">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xml:space="preserve">. 648/2012 του Ευρωπαϊκού Κοινοβουλίου και του Συμβουλίου, και την κατάργηση της οδηγίας 2005/60/ΕΚ του </w:t>
      </w:r>
      <w:r w:rsidR="00105242" w:rsidRPr="00105242">
        <w:rPr>
          <w:lang w:val="el-GR"/>
        </w:rPr>
        <w:lastRenderedPageBreak/>
        <w:t>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534E25">
      <w:pPr>
        <w:pStyle w:val="aff"/>
        <w:numPr>
          <w:ilvl w:val="3"/>
          <w:numId w:val="13"/>
        </w:numPr>
        <w:tabs>
          <w:tab w:val="left" w:pos="0"/>
          <w:tab w:val="left" w:pos="709"/>
          <w:tab w:val="left" w:pos="1134"/>
        </w:tabs>
        <w:spacing w:before="240"/>
        <w:ind w:left="0" w:firstLine="0"/>
        <w:rPr>
          <w:lang w:val="el-GR"/>
        </w:rPr>
      </w:pPr>
      <w:bookmarkStart w:id="77" w:name="_Ref503518036"/>
      <w:r w:rsidRPr="00603221">
        <w:rPr>
          <w:lang w:val="el-GR"/>
        </w:rPr>
        <w:t>Σ</w:t>
      </w:r>
      <w:r w:rsidR="005A0ACC" w:rsidRPr="00603221">
        <w:rPr>
          <w:lang w:val="el-GR"/>
        </w:rPr>
        <w:t>τις ακόλουθες περιπτώσεις</w:t>
      </w:r>
      <w:bookmarkEnd w:id="77"/>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534E25">
      <w:pPr>
        <w:pStyle w:val="aff"/>
        <w:numPr>
          <w:ilvl w:val="3"/>
          <w:numId w:val="13"/>
        </w:numPr>
        <w:tabs>
          <w:tab w:val="left" w:pos="0"/>
          <w:tab w:val="left" w:pos="709"/>
          <w:tab w:val="left" w:pos="1134"/>
        </w:tabs>
        <w:spacing w:before="240"/>
        <w:ind w:left="0" w:firstLine="0"/>
        <w:rPr>
          <w:i/>
          <w:color w:val="5B9BD5"/>
          <w:lang w:val="el-GR"/>
        </w:rPr>
      </w:pPr>
      <w:bookmarkStart w:id="78"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78"/>
      <w:r w:rsidRPr="00603221">
        <w:rPr>
          <w:lang w:val="el-GR"/>
        </w:rPr>
        <w:t xml:space="preserve"> </w:t>
      </w:r>
    </w:p>
    <w:p w14:paraId="0E1EDDD9" w14:textId="77777777" w:rsidR="008338F0" w:rsidRDefault="003355E7">
      <w:pPr>
        <w:rPr>
          <w:lang w:val="el-GR"/>
        </w:rPr>
      </w:pPr>
      <w:r w:rsidRPr="00603221">
        <w:rPr>
          <w:lang w:val="el-GR"/>
        </w:rPr>
        <w:lastRenderedPageBreak/>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116BD858"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sidRPr="00935812">
        <w:rPr>
          <w:color w:val="0070C0"/>
          <w:u w:val="single"/>
          <w:lang w:val="el-GR"/>
        </w:rPr>
        <w:fldChar w:fldCharType="begin"/>
      </w:r>
      <w:r w:rsidR="00C8339C" w:rsidRPr="00935812">
        <w:rPr>
          <w:color w:val="0070C0"/>
          <w:u w:val="single"/>
          <w:lang w:val="el-GR"/>
        </w:rPr>
        <w:instrText xml:space="preserve"> REF _Ref40957856 \r \h </w:instrText>
      </w:r>
      <w:r w:rsidR="00935812" w:rsidRPr="00935812">
        <w:rPr>
          <w:color w:val="0070C0"/>
          <w:u w:val="single"/>
          <w:lang w:val="el-GR"/>
        </w:rPr>
        <w:instrText xml:space="preserve"> \* MERGEFORMAT </w:instrText>
      </w:r>
      <w:r w:rsidR="00C8339C" w:rsidRPr="00935812">
        <w:rPr>
          <w:color w:val="0070C0"/>
          <w:u w:val="single"/>
          <w:lang w:val="el-GR"/>
        </w:rPr>
      </w:r>
      <w:r w:rsidR="00C8339C" w:rsidRPr="00935812">
        <w:rPr>
          <w:color w:val="0070C0"/>
          <w:u w:val="single"/>
          <w:lang w:val="el-GR"/>
        </w:rPr>
        <w:fldChar w:fldCharType="separate"/>
      </w:r>
      <w:r w:rsidR="00693CB6">
        <w:rPr>
          <w:color w:val="0070C0"/>
          <w:u w:val="single"/>
          <w:lang w:val="el-GR"/>
        </w:rPr>
        <w:t>2.2.9.2</w:t>
      </w:r>
      <w:r w:rsidR="00C8339C" w:rsidRPr="00935812">
        <w:rPr>
          <w:color w:val="0070C0"/>
          <w:u w:val="single"/>
          <w:lang w:val="el-GR"/>
        </w:rPr>
        <w:fldChar w:fldCharType="end"/>
      </w:r>
      <w:r w:rsidR="00E403E0" w:rsidRPr="00935812">
        <w:rPr>
          <w:color w:val="0070C0"/>
          <w:u w:val="single"/>
          <w:lang w:val="el-GR"/>
        </w:rPr>
        <w:t xml:space="preserve"> </w:t>
      </w:r>
      <w:r w:rsidR="00E403E0" w:rsidRPr="00935812">
        <w:rPr>
          <w:color w:val="0070C0"/>
          <w:u w:val="single"/>
          <w:lang w:val="el-GR"/>
        </w:rPr>
        <w:fldChar w:fldCharType="begin"/>
      </w:r>
      <w:r w:rsidR="00E403E0" w:rsidRPr="00935812">
        <w:rPr>
          <w:color w:val="0070C0"/>
          <w:u w:val="single"/>
          <w:lang w:val="el-GR"/>
        </w:rPr>
        <w:instrText xml:space="preserve"> REF _Ref40957856 \h </w:instrText>
      </w:r>
      <w:r w:rsidR="00935812" w:rsidRPr="00935812">
        <w:rPr>
          <w:color w:val="0070C0"/>
          <w:u w:val="single"/>
          <w:lang w:val="el-GR"/>
        </w:rPr>
        <w:instrText xml:space="preserve"> \* MERGEFORMAT </w:instrText>
      </w:r>
      <w:r w:rsidR="00E403E0" w:rsidRPr="00935812">
        <w:rPr>
          <w:color w:val="0070C0"/>
          <w:u w:val="single"/>
          <w:lang w:val="el-GR"/>
        </w:rPr>
      </w:r>
      <w:r w:rsidR="00E403E0" w:rsidRPr="00935812">
        <w:rPr>
          <w:color w:val="0070C0"/>
          <w:u w:val="single"/>
          <w:lang w:val="el-GR"/>
        </w:rPr>
        <w:fldChar w:fldCharType="separate"/>
      </w:r>
      <w:r w:rsidR="00693CB6" w:rsidRPr="00693CB6">
        <w:rPr>
          <w:color w:val="0070C0"/>
          <w:u w:val="single"/>
          <w:lang w:val="el-GR"/>
        </w:rPr>
        <w:t>Αποδεικτικά μέσα - Δικαιολογητικά προσωρινού αναδόχου</w:t>
      </w:r>
      <w:r w:rsidR="00E403E0" w:rsidRPr="00935812">
        <w:rPr>
          <w:color w:val="0070C0"/>
          <w:u w:val="single"/>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53F0003F" w14:textId="1D6897CB" w:rsidR="001D0C1B" w:rsidRPr="00821852" w:rsidRDefault="001D0C1B" w:rsidP="00534E25">
      <w:pPr>
        <w:pStyle w:val="aff"/>
        <w:numPr>
          <w:ilvl w:val="3"/>
          <w:numId w:val="13"/>
        </w:numPr>
        <w:tabs>
          <w:tab w:val="left" w:pos="0"/>
          <w:tab w:val="left" w:pos="709"/>
          <w:tab w:val="left" w:pos="1134"/>
        </w:tabs>
        <w:spacing w:before="240"/>
        <w:ind w:left="0" w:firstLine="0"/>
        <w:rPr>
          <w:lang w:val="el-GR"/>
        </w:rPr>
      </w:pPr>
      <w:bookmarkStart w:id="79"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79"/>
      <w:r w:rsidR="003355E7" w:rsidRPr="00603221">
        <w:rPr>
          <w:b/>
          <w:bCs/>
          <w:lang w:val="el-GR"/>
        </w:rPr>
        <w:t xml:space="preserve"> </w:t>
      </w:r>
    </w:p>
    <w:p w14:paraId="39465691" w14:textId="77777777" w:rsidR="008338F0" w:rsidRPr="00821852" w:rsidRDefault="001D0C1B" w:rsidP="00821852">
      <w:pPr>
        <w:pStyle w:val="aff"/>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w:t>
      </w:r>
      <w:r w:rsidRPr="00821852">
        <w:rPr>
          <w:lang w:val="el-GR"/>
        </w:rPr>
        <w:lastRenderedPageBreak/>
        <w:t>επιχειρήσεις επενδύσεων (</w:t>
      </w:r>
      <w:proofErr w:type="spellStart"/>
      <w:r w:rsidRPr="00821852">
        <w:rPr>
          <w:lang w:val="el-GR"/>
        </w:rPr>
        <w:t>investment</w:t>
      </w:r>
      <w:proofErr w:type="spellEnd"/>
      <w:r w:rsidRPr="00821852">
        <w:rPr>
          <w:lang w:val="el-GR"/>
        </w:rPr>
        <w:t xml:space="preserve"> </w:t>
      </w:r>
      <w:proofErr w:type="spellStart"/>
      <w:r w:rsidRPr="00821852">
        <w:rPr>
          <w:lang w:val="el-GR"/>
        </w:rPr>
        <w:t>firms</w:t>
      </w:r>
      <w:proofErr w:type="spellEnd"/>
      <w:r w:rsidRPr="00821852">
        <w:rPr>
          <w:lang w:val="el-GR"/>
        </w:rPr>
        <w:t>), εταιρείες διαχείρισης κεφαλαίων/ενεργητικού (</w:t>
      </w:r>
      <w:proofErr w:type="spellStart"/>
      <w:r w:rsidRPr="00821852">
        <w:rPr>
          <w:lang w:val="el-GR"/>
        </w:rPr>
        <w:t>asset</w:t>
      </w:r>
      <w:proofErr w:type="spellEnd"/>
      <w:r w:rsidRPr="00821852">
        <w:rPr>
          <w:lang w:val="el-GR"/>
        </w:rPr>
        <w:t>/</w:t>
      </w:r>
      <w:proofErr w:type="spellStart"/>
      <w:r w:rsidRPr="00821852">
        <w:rPr>
          <w:lang w:val="el-GR"/>
        </w:rPr>
        <w:t>fund</w:t>
      </w:r>
      <w:proofErr w:type="spellEnd"/>
      <w:r w:rsidRPr="00821852">
        <w:rPr>
          <w:lang w:val="el-GR"/>
        </w:rPr>
        <w:t xml:space="preserve"> </w:t>
      </w:r>
      <w:proofErr w:type="spellStart"/>
      <w:r w:rsidRPr="00821852">
        <w:rPr>
          <w:lang w:val="el-GR"/>
        </w:rPr>
        <w:t>managers</w:t>
      </w:r>
      <w:proofErr w:type="spellEnd"/>
      <w:r w:rsidRPr="00821852">
        <w:rPr>
          <w:lang w:val="el-GR"/>
        </w:rPr>
        <w:t>) ή εταιρείες διαχείρισης κεφαλαίων επιχειρηματικών συμμετοχών (</w:t>
      </w:r>
      <w:proofErr w:type="spellStart"/>
      <w:r w:rsidRPr="00821852">
        <w:rPr>
          <w:lang w:val="el-GR"/>
        </w:rPr>
        <w:t>private</w:t>
      </w:r>
      <w:proofErr w:type="spellEnd"/>
      <w:r w:rsidRPr="00821852">
        <w:rPr>
          <w:lang w:val="el-GR"/>
        </w:rPr>
        <w:t xml:space="preserve"> </w:t>
      </w:r>
      <w:proofErr w:type="spellStart"/>
      <w:r w:rsidRPr="00821852">
        <w:rPr>
          <w:lang w:val="el-GR"/>
        </w:rPr>
        <w:t>equity</w:t>
      </w:r>
      <w:proofErr w:type="spellEnd"/>
      <w:r w:rsidRPr="00821852">
        <w:rPr>
          <w:lang w:val="el-GR"/>
        </w:rPr>
        <w:t xml:space="preserve"> </w:t>
      </w:r>
      <w:proofErr w:type="spellStart"/>
      <w:r w:rsidRPr="00821852">
        <w:rPr>
          <w:lang w:val="el-GR"/>
        </w:rPr>
        <w:t>firms</w:t>
      </w:r>
      <w:proofErr w:type="spellEnd"/>
      <w:r w:rsidRPr="00821852">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534E25">
      <w:pPr>
        <w:pStyle w:val="aff"/>
        <w:numPr>
          <w:ilvl w:val="3"/>
          <w:numId w:val="13"/>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41C8DA27" w:rsidR="002A7C7B" w:rsidRPr="002A7C7B" w:rsidRDefault="003355E7" w:rsidP="00534E25">
      <w:pPr>
        <w:pStyle w:val="aff"/>
        <w:numPr>
          <w:ilvl w:val="3"/>
          <w:numId w:val="13"/>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693CB6">
        <w:rPr>
          <w:lang w:val="el-GR"/>
        </w:rPr>
        <w:t>2.2.3.1</w:t>
      </w:r>
      <w:r w:rsidR="00153F0B" w:rsidRPr="00A334BA">
        <w:rPr>
          <w:lang w:val="el-GR"/>
        </w:rPr>
        <w:fldChar w:fldCharType="end"/>
      </w:r>
      <w:r w:rsidRPr="002A7C7B">
        <w:rPr>
          <w:lang w:val="el-GR"/>
        </w:rPr>
        <w:t xml:space="preserve"> και </w:t>
      </w:r>
      <w:r w:rsidR="00E32B11">
        <w:rPr>
          <w:lang w:val="el-GR"/>
        </w:rPr>
        <w:t>2.2.3.3</w:t>
      </w:r>
      <w:r w:rsidR="003260E1" w:rsidRPr="002A7C7B">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0F8D54FA" w14:textId="77777777" w:rsidR="00C535AC" w:rsidRPr="00603221" w:rsidRDefault="00C535AC" w:rsidP="00C535AC">
      <w:pPr>
        <w:pStyle w:val="aff"/>
        <w:rPr>
          <w:b/>
          <w:bCs/>
          <w:lang w:val="el-GR"/>
        </w:rPr>
      </w:pPr>
    </w:p>
    <w:p w14:paraId="3C01A3A8" w14:textId="77777777" w:rsidR="008338F0" w:rsidRPr="00603221" w:rsidRDefault="003355E7" w:rsidP="00534E25">
      <w:pPr>
        <w:pStyle w:val="aff"/>
        <w:numPr>
          <w:ilvl w:val="3"/>
          <w:numId w:val="13"/>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603221" w:rsidRDefault="00C535AC" w:rsidP="00C535AC">
      <w:pPr>
        <w:pStyle w:val="aff"/>
        <w:rPr>
          <w:b/>
          <w:bCs/>
          <w:color w:val="000000"/>
          <w:lang w:val="el-GR"/>
        </w:rPr>
      </w:pPr>
    </w:p>
    <w:p w14:paraId="0C79C613" w14:textId="77777777" w:rsidR="008338F0" w:rsidRPr="00821852" w:rsidRDefault="003355E7" w:rsidP="00534E25">
      <w:pPr>
        <w:pStyle w:val="aff"/>
        <w:numPr>
          <w:ilvl w:val="3"/>
          <w:numId w:val="13"/>
        </w:numPr>
        <w:tabs>
          <w:tab w:val="left" w:pos="0"/>
          <w:tab w:val="left" w:pos="709"/>
          <w:tab w:val="left" w:pos="1134"/>
        </w:tabs>
        <w:spacing w:before="240"/>
        <w:ind w:left="0" w:firstLine="0"/>
        <w:rPr>
          <w:lang w:val="el-GR"/>
        </w:rPr>
      </w:pPr>
      <w:r w:rsidRPr="00821852">
        <w:rPr>
          <w:lang w:val="el-GR"/>
        </w:rPr>
        <w:t xml:space="preserve"> </w:t>
      </w:r>
      <w:bookmarkStart w:id="80"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80"/>
    </w:p>
    <w:p w14:paraId="36B0864B" w14:textId="77777777" w:rsidR="00D93C0C" w:rsidRPr="00603221" w:rsidRDefault="00D93C0C" w:rsidP="00603221">
      <w:pPr>
        <w:pStyle w:val="aff"/>
        <w:rPr>
          <w:color w:val="000000"/>
          <w:lang w:val="el-GR"/>
        </w:rPr>
      </w:pPr>
    </w:p>
    <w:p w14:paraId="2D1CB859" w14:textId="040F1458" w:rsidR="008338F0" w:rsidRPr="00603221" w:rsidRDefault="003355E7" w:rsidP="003329FF">
      <w:pPr>
        <w:pStyle w:val="3"/>
        <w:numPr>
          <w:ilvl w:val="0"/>
          <w:numId w:val="0"/>
        </w:numPr>
        <w:ind w:left="720" w:hanging="720"/>
        <w:rPr>
          <w:rFonts w:cs="Tahoma"/>
          <w:szCs w:val="22"/>
          <w:lang w:val="el-GR"/>
        </w:rPr>
      </w:pPr>
      <w:bookmarkStart w:id="81" w:name="_Toc89441210"/>
      <w:bookmarkStart w:id="82" w:name="_Toc89441728"/>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81"/>
      <w:bookmarkEnd w:id="82"/>
      <w:r w:rsidR="00F11417" w:rsidRPr="00603221">
        <w:rPr>
          <w:rFonts w:cs="Tahoma"/>
          <w:szCs w:val="22"/>
          <w:lang w:val="el-GR"/>
        </w:rPr>
        <w:t xml:space="preserve"> </w:t>
      </w:r>
    </w:p>
    <w:p w14:paraId="3D9437BC" w14:textId="054A0211" w:rsidR="008338F0" w:rsidRPr="00603221" w:rsidDel="00893E05" w:rsidRDefault="003355E7" w:rsidP="0049699D">
      <w:pPr>
        <w:pStyle w:val="3"/>
        <w:ind w:left="720"/>
        <w:jc w:val="left"/>
        <w:rPr>
          <w:lang w:val="el-GR"/>
        </w:rPr>
      </w:pPr>
      <w:bookmarkStart w:id="83" w:name="_Ref74510337"/>
      <w:bookmarkStart w:id="84" w:name="_Toc89441211"/>
      <w:bookmarkStart w:id="85" w:name="_Toc89441729"/>
      <w:r w:rsidRPr="00603221" w:rsidDel="00893E05">
        <w:rPr>
          <w:lang w:val="el-GR"/>
        </w:rPr>
        <w:t>Καταλληλόλητα άσκησης επαγγελματικής δραστηριότητας</w:t>
      </w:r>
      <w:bookmarkEnd w:id="83"/>
      <w:bookmarkEnd w:id="84"/>
      <w:bookmarkEnd w:id="85"/>
      <w:r w:rsidRPr="00603221" w:rsidDel="00893E05">
        <w:rPr>
          <w:lang w:val="el-GR"/>
        </w:rPr>
        <w:t xml:space="preserve"> </w:t>
      </w:r>
    </w:p>
    <w:p w14:paraId="7A2B028E" w14:textId="4463F1AA" w:rsidR="002F2E92" w:rsidRPr="00BE6F4C" w:rsidDel="00893E05" w:rsidRDefault="00F86B7A" w:rsidP="0049699D">
      <w:pPr>
        <w:rPr>
          <w:i/>
          <w:iCs/>
          <w:color w:val="5B9BD5"/>
          <w:lang w:val="el-GR" w:eastAsia="en-US"/>
        </w:rPr>
      </w:pPr>
      <w:r w:rsidRPr="00603221" w:rsidDel="00893E05">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49699D">
        <w:rPr>
          <w:lang w:val="el-GR"/>
        </w:rPr>
        <w:t>.</w:t>
      </w:r>
    </w:p>
    <w:p w14:paraId="38C6245A" w14:textId="77777777" w:rsidR="007E243D" w:rsidRPr="0049699D" w:rsidRDefault="007E243D" w:rsidP="0049699D">
      <w:pPr>
        <w:rPr>
          <w:lang w:val="el-GR"/>
        </w:rPr>
      </w:pPr>
      <w:r w:rsidRPr="0049699D"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49699D">
        <w:rPr>
          <w:lang w:val="el-GR"/>
        </w:rPr>
        <w:t xml:space="preserve">ή εμπορικά </w:t>
      </w:r>
      <w:r w:rsidRPr="0049699D"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w:t>
      </w:r>
      <w:r w:rsidRPr="0049699D" w:rsidDel="00893E05">
        <w:rPr>
          <w:lang w:val="el-GR"/>
        </w:rPr>
        <w:lastRenderedPageBreak/>
        <w:t xml:space="preserve">σε ένορκη δήλωση ενώπιον συμβολαιογράφου σχετικά με την άσκηση του συγκεκριμένου επαγγέλματος. </w:t>
      </w:r>
    </w:p>
    <w:p w14:paraId="246D6D02" w14:textId="77777777" w:rsidR="00BE6F4C" w:rsidRPr="0049699D" w:rsidDel="00893E05" w:rsidRDefault="00BE6F4C" w:rsidP="0049699D">
      <w:pPr>
        <w:rPr>
          <w:lang w:val="el-GR"/>
        </w:rPr>
      </w:pPr>
      <w:r w:rsidRPr="0049699D"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7AEFDD6" w14:textId="77777777" w:rsidR="00722D14" w:rsidRPr="0049699D" w:rsidRDefault="00BE6F4C" w:rsidP="0049699D">
      <w:pPr>
        <w:rPr>
          <w:lang w:val="el-GR"/>
        </w:rPr>
      </w:pPr>
      <w:r w:rsidRPr="0049699D"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49699D">
        <w:rPr>
          <w:lang w:val="el-GR"/>
        </w:rPr>
        <w:t>.</w:t>
      </w:r>
    </w:p>
    <w:p w14:paraId="2BE12AB9" w14:textId="77777777" w:rsidR="00BE6F4C" w:rsidRPr="0049699D" w:rsidDel="00893E05" w:rsidRDefault="00722D14" w:rsidP="0049699D">
      <w:pPr>
        <w:rPr>
          <w:lang w:val="el-GR"/>
        </w:rPr>
      </w:pPr>
      <w:r w:rsidRPr="0049699D">
        <w:rPr>
          <w:lang w:val="el-GR"/>
        </w:rPr>
        <w:t>Στην περίπτωση ένωσης οικονομικών φορέων</w:t>
      </w:r>
      <w:r w:rsidR="00BE6F4C" w:rsidRPr="0049699D" w:rsidDel="00893E05">
        <w:rPr>
          <w:lang w:val="el-GR"/>
        </w:rPr>
        <w:t xml:space="preserve"> </w:t>
      </w:r>
      <w:r w:rsidRPr="0049699D">
        <w:rPr>
          <w:lang w:val="el-GR"/>
        </w:rPr>
        <w:t xml:space="preserve">η </w:t>
      </w:r>
      <w:proofErr w:type="spellStart"/>
      <w:r w:rsidRPr="0049699D">
        <w:rPr>
          <w:lang w:val="el-GR"/>
        </w:rPr>
        <w:t>καταλληλότητα</w:t>
      </w:r>
      <w:proofErr w:type="spellEnd"/>
      <w:r w:rsidRPr="0049699D">
        <w:rPr>
          <w:lang w:val="el-GR"/>
        </w:rPr>
        <w:t xml:space="preserve"> άσκησης επαγγελματικής δραστηριότητας απαιτείται να καλύπτεται σωρευτικά από τα μέλη της ένωσης. </w:t>
      </w:r>
      <w:r w:rsidR="00BE6F4C" w:rsidRPr="0049699D" w:rsidDel="00893E05">
        <w:rPr>
          <w:lang w:val="el-GR"/>
        </w:rPr>
        <w:t xml:space="preserve">  </w:t>
      </w:r>
    </w:p>
    <w:p w14:paraId="7830D1BF" w14:textId="7722D9BF" w:rsidR="008338F0" w:rsidRPr="00603221" w:rsidRDefault="003355E7" w:rsidP="0049699D">
      <w:pPr>
        <w:pStyle w:val="3"/>
        <w:ind w:left="720"/>
        <w:jc w:val="left"/>
        <w:rPr>
          <w:lang w:val="el-GR"/>
        </w:rPr>
      </w:pPr>
      <w:bookmarkStart w:id="86" w:name="_Toc74566826"/>
      <w:bookmarkStart w:id="87" w:name="_Ref496541309"/>
      <w:bookmarkStart w:id="88" w:name="_Ref496541508"/>
      <w:bookmarkStart w:id="89" w:name="_Toc89441212"/>
      <w:bookmarkStart w:id="90" w:name="_Toc89441730"/>
      <w:bookmarkEnd w:id="86"/>
      <w:r w:rsidRPr="00603221">
        <w:rPr>
          <w:lang w:val="el-GR"/>
        </w:rPr>
        <w:t>Οικονομική και χρηματοοικονομική επάρκεια</w:t>
      </w:r>
      <w:bookmarkEnd w:id="87"/>
      <w:bookmarkEnd w:id="88"/>
      <w:bookmarkEnd w:id="89"/>
      <w:bookmarkEnd w:id="90"/>
    </w:p>
    <w:p w14:paraId="2EF7728F" w14:textId="57EAF5AB" w:rsidR="003F5048" w:rsidRPr="00F662A0" w:rsidRDefault="00F86B7A" w:rsidP="003668E8">
      <w:pPr>
        <w:pStyle w:val="aff"/>
        <w:ind w:left="0"/>
        <w:rPr>
          <w:iCs/>
          <w:lang w:val="el-GR" w:eastAsia="en-US"/>
        </w:rPr>
      </w:pPr>
      <w:r w:rsidRPr="00603221">
        <w:rPr>
          <w:lang w:val="el-GR"/>
        </w:rPr>
        <w:t xml:space="preserve">Οι οικονομικοί φορείς που συμμετέχουν στη διαδικασία σύναψης της παρούσας απαιτείται να έχουν </w:t>
      </w:r>
      <w:r w:rsidR="00E17EA6" w:rsidRPr="00E17EA6">
        <w:rPr>
          <w:lang w:val="el-GR"/>
        </w:rPr>
        <w:t xml:space="preserve">μέσο γενικό ετήσιο κύκλο εργασιών για τις τρεις </w:t>
      </w:r>
      <w:r w:rsidR="00966FED">
        <w:rPr>
          <w:lang w:val="el-GR"/>
        </w:rPr>
        <w:t xml:space="preserve">(3) </w:t>
      </w:r>
      <w:r w:rsidR="00E17EA6" w:rsidRPr="00E17EA6">
        <w:rPr>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603221">
        <w:rPr>
          <w:lang w:val="el-GR"/>
        </w:rPr>
        <w:t xml:space="preserve"> (201</w:t>
      </w:r>
      <w:r w:rsidR="003F5048">
        <w:rPr>
          <w:lang w:val="el-GR"/>
        </w:rPr>
        <w:t>8</w:t>
      </w:r>
      <w:r w:rsidRPr="00603221">
        <w:rPr>
          <w:lang w:val="el-GR"/>
        </w:rPr>
        <w:t>-201</w:t>
      </w:r>
      <w:r w:rsidR="003F5048">
        <w:rPr>
          <w:lang w:val="el-GR"/>
        </w:rPr>
        <w:t>9</w:t>
      </w:r>
      <w:r w:rsidRPr="00603221">
        <w:rPr>
          <w:lang w:val="el-GR"/>
        </w:rPr>
        <w:t>-20</w:t>
      </w:r>
      <w:r w:rsidR="003F5048">
        <w:rPr>
          <w:lang w:val="el-GR"/>
        </w:rPr>
        <w:t>20</w:t>
      </w:r>
      <w:r w:rsidRPr="00603221">
        <w:rPr>
          <w:lang w:val="el-GR"/>
        </w:rPr>
        <w:t xml:space="preserve">) </w:t>
      </w:r>
      <w:r w:rsidR="0069435C" w:rsidRPr="003F5048">
        <w:rPr>
          <w:b/>
          <w:bCs/>
          <w:lang w:val="el-GR"/>
        </w:rPr>
        <w:t>κατ’ ελάχιστον ίσο με το 200%</w:t>
      </w:r>
      <w:r w:rsidRPr="003F5048">
        <w:rPr>
          <w:lang w:val="el-GR"/>
        </w:rPr>
        <w:t xml:space="preserve"> του</w:t>
      </w:r>
      <w:r w:rsidRPr="00603221">
        <w:rPr>
          <w:lang w:val="el-GR"/>
        </w:rPr>
        <w:t xml:space="preserve"> προϋπολογισμού του υπό ανάθεση Έργου, για το οπο</w:t>
      </w:r>
      <w:r w:rsidR="00550040">
        <w:rPr>
          <w:lang w:val="el-GR"/>
        </w:rPr>
        <w:t>ίο</w:t>
      </w:r>
      <w:r w:rsidRPr="00603221">
        <w:rPr>
          <w:lang w:val="el-GR"/>
        </w:rPr>
        <w:t xml:space="preserve"> υποβάλλει προσφορά</w:t>
      </w:r>
      <w:r w:rsidR="003F5048">
        <w:rPr>
          <w:lang w:val="el-GR"/>
        </w:rPr>
        <w:t xml:space="preserve"> </w:t>
      </w:r>
      <w:r w:rsidR="003F5048" w:rsidRPr="00F662A0">
        <w:rPr>
          <w:lang w:val="el-GR"/>
        </w:rPr>
        <w:t>(μη συμπεριλαμβανομένου τ</w:t>
      </w:r>
      <w:r w:rsidR="008B126C">
        <w:rPr>
          <w:lang w:val="el-GR"/>
        </w:rPr>
        <w:t>ων</w:t>
      </w:r>
      <w:r w:rsidR="003F5048" w:rsidRPr="00F662A0">
        <w:rPr>
          <w:lang w:val="el-GR"/>
        </w:rPr>
        <w:t xml:space="preserve"> δικαι</w:t>
      </w:r>
      <w:r w:rsidR="008B126C">
        <w:rPr>
          <w:lang w:val="el-GR"/>
        </w:rPr>
        <w:t>ωμάτων</w:t>
      </w:r>
      <w:r w:rsidR="003F5048" w:rsidRPr="00F662A0">
        <w:rPr>
          <w:lang w:val="el-GR"/>
        </w:rPr>
        <w:t xml:space="preserve"> προαίρεσης).</w:t>
      </w:r>
    </w:p>
    <w:p w14:paraId="7D4F7C41"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D5EBBA7" w14:textId="77777777" w:rsidR="00722D14" w:rsidRPr="00821852" w:rsidRDefault="00722D14" w:rsidP="00821852">
      <w:pPr>
        <w:rPr>
          <w:lang w:val="el-GR" w:eastAsia="en-US"/>
        </w:rPr>
      </w:pPr>
    </w:p>
    <w:p w14:paraId="6E38E173" w14:textId="0D5C6A2F" w:rsidR="0071303E" w:rsidRPr="001C4589" w:rsidRDefault="003355E7" w:rsidP="0071303E">
      <w:pPr>
        <w:pStyle w:val="3"/>
        <w:ind w:left="720"/>
        <w:jc w:val="left"/>
        <w:rPr>
          <w:lang w:val="el-GR"/>
        </w:rPr>
      </w:pPr>
      <w:bookmarkStart w:id="91" w:name="_Ref496541329"/>
      <w:bookmarkStart w:id="92" w:name="_Ref496541556"/>
      <w:bookmarkStart w:id="93" w:name="_Toc89441213"/>
      <w:bookmarkStart w:id="94" w:name="_Toc89441731"/>
      <w:r w:rsidRPr="00603221">
        <w:rPr>
          <w:lang w:val="el-GR"/>
        </w:rPr>
        <w:t>Τεχνική και επαγγελματική ικανότητα</w:t>
      </w:r>
      <w:bookmarkEnd w:id="91"/>
      <w:bookmarkEnd w:id="92"/>
      <w:bookmarkEnd w:id="93"/>
      <w:bookmarkEnd w:id="94"/>
      <w:r w:rsidR="0071303E" w:rsidRPr="00603221">
        <w:rPr>
          <w:lang w:val="el-GR"/>
        </w:rPr>
        <w:t xml:space="preserve"> </w:t>
      </w:r>
    </w:p>
    <w:p w14:paraId="58AA3308" w14:textId="77777777" w:rsidR="0069435C" w:rsidRPr="008E43C4" w:rsidRDefault="0069435C" w:rsidP="0069435C">
      <w:pPr>
        <w:pStyle w:val="4"/>
        <w:rPr>
          <w:lang w:val="el-GR" w:eastAsia="en-US"/>
        </w:rPr>
      </w:pPr>
      <w:bookmarkStart w:id="95" w:name="_Ref61980826"/>
      <w:bookmarkStart w:id="96" w:name="_Toc89441214"/>
      <w:bookmarkStart w:id="97" w:name="_Toc89441732"/>
      <w:bookmarkStart w:id="98" w:name="_Ref40965350"/>
      <w:r>
        <w:rPr>
          <w:lang w:val="el-GR" w:eastAsia="en-US"/>
        </w:rPr>
        <w:t>Τεχνική Ικανότητα</w:t>
      </w:r>
      <w:bookmarkEnd w:id="95"/>
      <w:bookmarkEnd w:id="96"/>
      <w:bookmarkEnd w:id="97"/>
    </w:p>
    <w:p w14:paraId="4DBC1177" w14:textId="77777777" w:rsidR="001C4589" w:rsidRDefault="001C4589" w:rsidP="001C4589">
      <w:pPr>
        <w:rPr>
          <w:bCs/>
          <w:lang w:val="el-GR"/>
        </w:rPr>
      </w:pPr>
      <w:bookmarkStart w:id="99" w:name="_Hlk20140163"/>
      <w:bookmarkEnd w:id="98"/>
      <w:r w:rsidRPr="00FA5EDD">
        <w:rPr>
          <w:bCs/>
          <w:lang w:val="el-GR"/>
        </w:rPr>
        <w:t xml:space="preserve">Οι οικονομικοί φορείς που συμμετέχουν στη διαδικασία σύναψης της παρούσας απαιτείται να </w:t>
      </w:r>
      <w:bookmarkStart w:id="100" w:name="_Hlk55900233"/>
      <w:r w:rsidRPr="00FA5EDD">
        <w:rPr>
          <w:bCs/>
          <w:lang w:val="el-GR"/>
        </w:rPr>
        <w:t xml:space="preserve">διαθέτουν την κατάλληλα τεκμηριωμένη και αποδεδειγμένη </w:t>
      </w:r>
      <w:r w:rsidRPr="004D1C1C">
        <w:rPr>
          <w:bCs/>
          <w:lang w:val="el-GR"/>
        </w:rPr>
        <w:t>επαγγελματική ικανότητα στην υλοποίηση έργων αντίστοιχου μεγέθους και πολυπλοκότητας με το υπό ανάθεση Έργο.</w:t>
      </w:r>
    </w:p>
    <w:p w14:paraId="42F6D853" w14:textId="77777777" w:rsidR="001C4589" w:rsidRPr="00B561FA" w:rsidRDefault="001C4589" w:rsidP="001C4589">
      <w:pPr>
        <w:rPr>
          <w:lang w:val="el-GR"/>
        </w:rPr>
      </w:pPr>
      <w:r>
        <w:rPr>
          <w:lang w:val="el-GR"/>
        </w:rPr>
        <w:t xml:space="preserve">Συγκεκριμένα απαιτείται </w:t>
      </w:r>
      <w:r w:rsidRPr="00D63725">
        <w:rPr>
          <w:lang w:val="el-GR"/>
        </w:rPr>
        <w:t xml:space="preserve">κατά τα τελευταία </w:t>
      </w:r>
      <w:r>
        <w:rPr>
          <w:b/>
          <w:lang w:val="el-GR"/>
        </w:rPr>
        <w:t>τρία</w:t>
      </w:r>
      <w:r w:rsidRPr="00D63725">
        <w:rPr>
          <w:b/>
          <w:lang w:val="el-GR"/>
        </w:rPr>
        <w:t xml:space="preserve"> (</w:t>
      </w:r>
      <w:r>
        <w:rPr>
          <w:b/>
          <w:lang w:val="el-GR"/>
        </w:rPr>
        <w:t>3</w:t>
      </w:r>
      <w:r w:rsidRPr="00D63725">
        <w:rPr>
          <w:b/>
          <w:lang w:val="el-GR"/>
        </w:rPr>
        <w:t>) έτη</w:t>
      </w:r>
      <w:r>
        <w:rPr>
          <w:lang w:val="el-GR"/>
        </w:rPr>
        <w:t xml:space="preserve"> να έχουν ολοκληρώσει</w:t>
      </w:r>
      <w:r w:rsidRPr="00B173E5">
        <w:rPr>
          <w:bCs/>
          <w:lang w:val="el-GR"/>
        </w:rPr>
        <w:t xml:space="preserve"> </w:t>
      </w:r>
      <w:r w:rsidRPr="0002094A">
        <w:rPr>
          <w:bCs/>
          <w:lang w:val="el-GR"/>
        </w:rPr>
        <w:t>επιτυχώς</w:t>
      </w:r>
      <w:r w:rsidRPr="00861595">
        <w:rPr>
          <w:lang w:val="el-GR"/>
        </w:rPr>
        <w:t>:</w:t>
      </w:r>
    </w:p>
    <w:p w14:paraId="12D5B6AE" w14:textId="6BDF95A2" w:rsidR="001C4589" w:rsidRPr="003F1E55" w:rsidRDefault="001C4589" w:rsidP="00474644">
      <w:pPr>
        <w:pStyle w:val="aff"/>
        <w:numPr>
          <w:ilvl w:val="0"/>
          <w:numId w:val="44"/>
        </w:numPr>
        <w:suppressAutoHyphens w:val="0"/>
        <w:spacing w:before="120"/>
        <w:rPr>
          <w:lang w:val="el-GR"/>
        </w:rPr>
      </w:pPr>
      <w:r>
        <w:rPr>
          <w:b/>
          <w:bCs/>
          <w:lang w:val="el-GR"/>
        </w:rPr>
        <w:t>δύο</w:t>
      </w:r>
      <w:r w:rsidRPr="0002094A">
        <w:rPr>
          <w:b/>
          <w:bCs/>
          <w:lang w:val="el-GR"/>
        </w:rPr>
        <w:t xml:space="preserve"> (</w:t>
      </w:r>
      <w:r>
        <w:rPr>
          <w:b/>
          <w:bCs/>
          <w:lang w:val="el-GR"/>
        </w:rPr>
        <w:t>2</w:t>
      </w:r>
      <w:r w:rsidRPr="0002094A">
        <w:rPr>
          <w:b/>
          <w:bCs/>
          <w:lang w:val="el-GR"/>
        </w:rPr>
        <w:t>) ή περισσότερα</w:t>
      </w:r>
      <w:r w:rsidRPr="0002094A">
        <w:rPr>
          <w:lang w:val="el-GR"/>
        </w:rPr>
        <w:t xml:space="preserve"> έργα</w:t>
      </w:r>
      <w:r w:rsidRPr="00B561FA">
        <w:rPr>
          <w:lang w:val="el-GR"/>
        </w:rPr>
        <w:t xml:space="preserve"> ανάπτυξη</w:t>
      </w:r>
      <w:r>
        <w:rPr>
          <w:lang w:val="el-GR"/>
        </w:rPr>
        <w:t>ς</w:t>
      </w:r>
      <w:r w:rsidRPr="00B561FA">
        <w:rPr>
          <w:lang w:val="el-GR"/>
        </w:rPr>
        <w:t xml:space="preserve"> πληροφοριακού συστήματος διαχείρισης και διακίνησης εγγράφων (</w:t>
      </w:r>
      <w:r w:rsidRPr="00B561FA">
        <w:rPr>
          <w:lang w:val="en-US"/>
        </w:rPr>
        <w:t>Document</w:t>
      </w:r>
      <w:r w:rsidRPr="00B561FA">
        <w:rPr>
          <w:lang w:val="el-GR"/>
        </w:rPr>
        <w:t xml:space="preserve"> </w:t>
      </w:r>
      <w:r w:rsidRPr="00B561FA">
        <w:rPr>
          <w:lang w:val="en-US"/>
        </w:rPr>
        <w:t>Management</w:t>
      </w:r>
      <w:r w:rsidRPr="00B561FA">
        <w:rPr>
          <w:lang w:val="el-GR"/>
        </w:rPr>
        <w:t>) και δημιουργίας διαχείρισης ροών εργασιών (</w:t>
      </w:r>
      <w:r w:rsidRPr="00B561FA">
        <w:rPr>
          <w:lang w:val="en-US"/>
        </w:rPr>
        <w:t>Workflow</w:t>
      </w:r>
      <w:r w:rsidRPr="00B561FA">
        <w:rPr>
          <w:lang w:val="el-GR"/>
        </w:rPr>
        <w:t xml:space="preserve"> </w:t>
      </w:r>
      <w:r w:rsidRPr="00B561FA">
        <w:rPr>
          <w:lang w:val="en-US"/>
        </w:rPr>
        <w:t>Management</w:t>
      </w:r>
      <w:r w:rsidRPr="00B561FA">
        <w:rPr>
          <w:lang w:val="el-GR"/>
        </w:rPr>
        <w:t>)</w:t>
      </w:r>
      <w:r w:rsidRPr="00B173E5">
        <w:rPr>
          <w:lang w:val="el-GR"/>
        </w:rPr>
        <w:t xml:space="preserve"> εκ των οποίων το ένα (1) να είναι προϋπολογισμού ίσο</w:t>
      </w:r>
      <w:r w:rsidR="008B126C">
        <w:rPr>
          <w:lang w:val="el-GR"/>
        </w:rPr>
        <w:t>υ</w:t>
      </w:r>
      <w:r w:rsidRPr="00B173E5">
        <w:rPr>
          <w:lang w:val="el-GR"/>
        </w:rPr>
        <w:t xml:space="preserve"> ή μεγαλ</w:t>
      </w:r>
      <w:r>
        <w:rPr>
          <w:lang w:val="el-GR"/>
        </w:rPr>
        <w:t>ύτερο</w:t>
      </w:r>
      <w:r w:rsidR="008B126C">
        <w:rPr>
          <w:lang w:val="el-GR"/>
        </w:rPr>
        <w:t>υ</w:t>
      </w:r>
      <w:r>
        <w:rPr>
          <w:lang w:val="el-GR"/>
        </w:rPr>
        <w:t xml:space="preserve"> του </w:t>
      </w:r>
      <w:r w:rsidR="00FE03F4">
        <w:rPr>
          <w:lang w:val="el-GR"/>
        </w:rPr>
        <w:t>20</w:t>
      </w:r>
      <w:r>
        <w:rPr>
          <w:lang w:val="el-GR"/>
        </w:rPr>
        <w:t>% του έργου</w:t>
      </w:r>
      <w:r w:rsidRPr="00B173E5">
        <w:rPr>
          <w:lang w:val="el-GR"/>
        </w:rPr>
        <w:t xml:space="preserve"> </w:t>
      </w:r>
      <w:r w:rsidR="008B126C">
        <w:rPr>
          <w:lang w:val="el-GR"/>
        </w:rPr>
        <w:t xml:space="preserve">της παρούσας </w:t>
      </w:r>
      <w:r>
        <w:rPr>
          <w:lang w:val="el-GR"/>
        </w:rPr>
        <w:t>(</w:t>
      </w:r>
      <w:r w:rsidRPr="00B173E5">
        <w:rPr>
          <w:lang w:val="el-GR"/>
        </w:rPr>
        <w:t xml:space="preserve">μη συμπεριλαμβανομένου </w:t>
      </w:r>
      <w:r>
        <w:rPr>
          <w:lang w:val="el-GR"/>
        </w:rPr>
        <w:t xml:space="preserve">του </w:t>
      </w:r>
      <w:r w:rsidRPr="00B173E5">
        <w:rPr>
          <w:lang w:val="el-GR"/>
        </w:rPr>
        <w:t>ΦΠΑ</w:t>
      </w:r>
      <w:r>
        <w:rPr>
          <w:lang w:val="el-GR"/>
        </w:rPr>
        <w:t xml:space="preserve"> και </w:t>
      </w:r>
      <w:r w:rsidRPr="003F1E55">
        <w:rPr>
          <w:lang w:val="el-GR"/>
        </w:rPr>
        <w:t>των δικα</w:t>
      </w:r>
      <w:r>
        <w:rPr>
          <w:lang w:val="el-GR"/>
        </w:rPr>
        <w:t>ιωμάτων προαίρεσης)</w:t>
      </w:r>
      <w:r w:rsidR="00FE03F4">
        <w:rPr>
          <w:lang w:val="el-GR"/>
        </w:rPr>
        <w:t xml:space="preserve"> και</w:t>
      </w:r>
    </w:p>
    <w:p w14:paraId="2BCDF27A" w14:textId="0671ADEF" w:rsidR="001C4589" w:rsidRPr="00B173E5" w:rsidRDefault="001C4589" w:rsidP="00474644">
      <w:pPr>
        <w:pStyle w:val="aff"/>
        <w:numPr>
          <w:ilvl w:val="0"/>
          <w:numId w:val="44"/>
        </w:numPr>
        <w:suppressAutoHyphens w:val="0"/>
        <w:spacing w:before="120"/>
        <w:rPr>
          <w:lang w:val="el-GR"/>
        </w:rPr>
      </w:pPr>
      <w:r>
        <w:rPr>
          <w:b/>
          <w:bCs/>
          <w:lang w:val="el-GR"/>
        </w:rPr>
        <w:t>δύο</w:t>
      </w:r>
      <w:r w:rsidRPr="0002094A">
        <w:rPr>
          <w:b/>
          <w:bCs/>
          <w:lang w:val="el-GR"/>
        </w:rPr>
        <w:t xml:space="preserve"> (</w:t>
      </w:r>
      <w:r>
        <w:rPr>
          <w:b/>
          <w:bCs/>
          <w:lang w:val="el-GR"/>
        </w:rPr>
        <w:t>2</w:t>
      </w:r>
      <w:r w:rsidRPr="0002094A">
        <w:rPr>
          <w:b/>
          <w:bCs/>
          <w:lang w:val="el-GR"/>
        </w:rPr>
        <w:t>) ή περισσότερα</w:t>
      </w:r>
      <w:r w:rsidRPr="0002094A">
        <w:rPr>
          <w:lang w:val="el-GR"/>
        </w:rPr>
        <w:t xml:space="preserve"> έργα</w:t>
      </w:r>
      <w:r w:rsidRPr="00EE2322">
        <w:rPr>
          <w:lang w:val="el-GR"/>
        </w:rPr>
        <w:t xml:space="preserve"> </w:t>
      </w:r>
      <w:proofErr w:type="spellStart"/>
      <w:r w:rsidRPr="00EE2322">
        <w:rPr>
          <w:lang w:val="el-GR"/>
        </w:rPr>
        <w:t>ψηφιοποίησης</w:t>
      </w:r>
      <w:proofErr w:type="spellEnd"/>
      <w:r w:rsidRPr="00EE2322">
        <w:rPr>
          <w:lang w:val="el-GR"/>
        </w:rPr>
        <w:t xml:space="preserve">, τα οποία να περιλαμβάνουν σάρωση, καταχώριση </w:t>
      </w:r>
      <w:proofErr w:type="spellStart"/>
      <w:r w:rsidRPr="00EE2322">
        <w:rPr>
          <w:lang w:val="el-GR"/>
        </w:rPr>
        <w:t>μεταδεδομένων</w:t>
      </w:r>
      <w:proofErr w:type="spellEnd"/>
      <w:r w:rsidRPr="00EE2322">
        <w:rPr>
          <w:lang w:val="el-GR"/>
        </w:rPr>
        <w:t xml:space="preserve"> και διαχείριση ψηφιοποιημένου υλικού, όπου </w:t>
      </w:r>
      <w:r w:rsidR="00FE03F4">
        <w:rPr>
          <w:lang w:val="el-GR"/>
        </w:rPr>
        <w:t xml:space="preserve">το ένα τουλάχιστον να αφορά </w:t>
      </w:r>
      <w:proofErr w:type="spellStart"/>
      <w:r w:rsidRPr="00EE2322">
        <w:rPr>
          <w:lang w:val="el-GR"/>
        </w:rPr>
        <w:t>ψηφιοποίηση</w:t>
      </w:r>
      <w:proofErr w:type="spellEnd"/>
      <w:r w:rsidRPr="00EE2322">
        <w:rPr>
          <w:lang w:val="el-GR"/>
        </w:rPr>
        <w:t xml:space="preserve"> κατ’ ελάχιστον  </w:t>
      </w:r>
      <w:r w:rsidR="00C66337" w:rsidRPr="00C66337">
        <w:rPr>
          <w:lang w:val="el-GR"/>
        </w:rPr>
        <w:t>4</w:t>
      </w:r>
      <w:r w:rsidRPr="00EE2322">
        <w:rPr>
          <w:lang w:val="el-GR"/>
        </w:rPr>
        <w:t>.000.000 σελίδ</w:t>
      </w:r>
      <w:r w:rsidR="00FE03F4">
        <w:rPr>
          <w:lang w:val="el-GR"/>
        </w:rPr>
        <w:t>ων</w:t>
      </w:r>
      <w:r w:rsidRPr="00EE2322">
        <w:rPr>
          <w:lang w:val="el-GR"/>
        </w:rPr>
        <w:t xml:space="preserve"> και καταχώριση </w:t>
      </w:r>
      <w:proofErr w:type="spellStart"/>
      <w:r w:rsidRPr="00EE2322">
        <w:rPr>
          <w:lang w:val="el-GR"/>
        </w:rPr>
        <w:t>μεταδεδομένων</w:t>
      </w:r>
      <w:proofErr w:type="spellEnd"/>
      <w:r w:rsidRPr="00EE2322">
        <w:rPr>
          <w:lang w:val="el-GR"/>
        </w:rPr>
        <w:t xml:space="preserve"> </w:t>
      </w:r>
      <w:r w:rsidR="00C66337" w:rsidRPr="00C66337">
        <w:rPr>
          <w:lang w:val="el-GR"/>
        </w:rPr>
        <w:t>5</w:t>
      </w:r>
      <w:r w:rsidR="00C66337" w:rsidRPr="00EE2322">
        <w:rPr>
          <w:lang w:val="el-GR"/>
        </w:rPr>
        <w:t>0</w:t>
      </w:r>
      <w:r w:rsidRPr="00EE2322">
        <w:rPr>
          <w:lang w:val="el-GR"/>
        </w:rPr>
        <w:t>.000.000 πεδί</w:t>
      </w:r>
      <w:r w:rsidR="00FE03F4">
        <w:rPr>
          <w:lang w:val="el-GR"/>
        </w:rPr>
        <w:t>ων</w:t>
      </w:r>
      <w:r w:rsidRPr="00EE2322">
        <w:rPr>
          <w:lang w:val="el-GR"/>
        </w:rPr>
        <w:t>.</w:t>
      </w:r>
    </w:p>
    <w:p w14:paraId="16DBEDD1" w14:textId="77777777" w:rsidR="001C4589" w:rsidRDefault="001C4589" w:rsidP="001C4589">
      <w:pPr>
        <w:rPr>
          <w:lang w:val="el-GR"/>
        </w:rPr>
      </w:pPr>
    </w:p>
    <w:p w14:paraId="0E3F26F2" w14:textId="77777777" w:rsidR="001C4589" w:rsidRPr="006E6191" w:rsidRDefault="001C4589" w:rsidP="001C4589">
      <w:pPr>
        <w:pStyle w:val="4"/>
        <w:rPr>
          <w:lang w:val="el-GR" w:eastAsia="en-US"/>
        </w:rPr>
      </w:pPr>
      <w:bookmarkStart w:id="101" w:name="_Toc76724088"/>
      <w:bookmarkStart w:id="102" w:name="_Toc89441215"/>
      <w:bookmarkStart w:id="103" w:name="_Toc89441733"/>
      <w:bookmarkStart w:id="104" w:name="_Ref89952255"/>
      <w:bookmarkEnd w:id="100"/>
      <w:r w:rsidRPr="00CC2818">
        <w:rPr>
          <w:lang w:val="el-GR" w:eastAsia="en-US"/>
        </w:rPr>
        <w:t>Επαγγελματική Ικανότητα – Ομάδα Έργου</w:t>
      </w:r>
      <w:bookmarkEnd w:id="101"/>
      <w:bookmarkEnd w:id="102"/>
      <w:bookmarkEnd w:id="103"/>
      <w:bookmarkEnd w:id="104"/>
    </w:p>
    <w:p w14:paraId="27C5D859" w14:textId="7F82F055" w:rsidR="001C4589" w:rsidRDefault="001C4589" w:rsidP="001C4589">
      <w:pPr>
        <w:rPr>
          <w:lang w:val="el-GR"/>
        </w:rPr>
      </w:pPr>
      <w:bookmarkStart w:id="105" w:name="_Ref40965313"/>
      <w:r w:rsidRPr="00603221">
        <w:rPr>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w:t>
      </w:r>
      <w:r w:rsidR="00275D64">
        <w:rPr>
          <w:lang w:val="el-GR"/>
        </w:rPr>
        <w:t>,</w:t>
      </w:r>
      <w:r w:rsidRPr="00603221">
        <w:rPr>
          <w:lang w:val="el-GR"/>
        </w:rPr>
        <w:t xml:space="preserve"> η οποία να αποτελείται τουλάχιστον από: </w:t>
      </w:r>
    </w:p>
    <w:p w14:paraId="6C099E47" w14:textId="77777777" w:rsidR="001C4589" w:rsidRPr="00D56BF6" w:rsidRDefault="001C4589" w:rsidP="00474644">
      <w:pPr>
        <w:pStyle w:val="aff"/>
        <w:numPr>
          <w:ilvl w:val="0"/>
          <w:numId w:val="128"/>
        </w:numPr>
        <w:spacing w:after="0" w:line="276" w:lineRule="auto"/>
        <w:rPr>
          <w:lang w:val="el-GR"/>
        </w:rPr>
      </w:pPr>
      <w:r w:rsidRPr="00D56BF6">
        <w:rPr>
          <w:b/>
          <w:lang w:val="el-GR"/>
        </w:rPr>
        <w:t>έναν (1) Υπεύθυνο Έργου</w:t>
      </w:r>
      <w:r w:rsidRPr="00005954">
        <w:rPr>
          <w:lang w:val="el-GR"/>
        </w:rPr>
        <w:t>,</w:t>
      </w:r>
      <w:r>
        <w:rPr>
          <w:b/>
          <w:lang w:val="el-GR"/>
        </w:rPr>
        <w:t xml:space="preserve"> </w:t>
      </w:r>
      <w:r w:rsidRPr="00D56BF6">
        <w:rPr>
          <w:lang w:val="el-GR"/>
        </w:rPr>
        <w:t>πανεπιστημιακής εκπαίδευσης, με 10ετή τουλάχιστον επαγγελματική εμπειρία σε Διαχείριση Έργων Πληροφορικής,</w:t>
      </w:r>
    </w:p>
    <w:p w14:paraId="480A02BA" w14:textId="77777777" w:rsidR="001C4589" w:rsidRPr="00005954" w:rsidRDefault="001C4589" w:rsidP="00474644">
      <w:pPr>
        <w:pStyle w:val="aff"/>
        <w:numPr>
          <w:ilvl w:val="0"/>
          <w:numId w:val="128"/>
        </w:numPr>
        <w:spacing w:after="0" w:line="276" w:lineRule="auto"/>
        <w:rPr>
          <w:lang w:val="el-GR"/>
        </w:rPr>
      </w:pPr>
      <w:r w:rsidRPr="00D56BF6">
        <w:rPr>
          <w:b/>
          <w:lang w:val="el-GR"/>
        </w:rPr>
        <w:lastRenderedPageBreak/>
        <w:t>έναν (1) αναπληρωτή Υπεύθυνο Έργου</w:t>
      </w:r>
      <w:r w:rsidRPr="00005954">
        <w:rPr>
          <w:lang w:val="el-GR"/>
        </w:rPr>
        <w:t>, πανεπιστημιακής εκπαίδευσης με 5ετή τουλάχιστον επαγγελματική εμπειρία σε Διαχείριση Έργων Πληροφορικής,</w:t>
      </w:r>
    </w:p>
    <w:p w14:paraId="43177A01" w14:textId="77777777" w:rsidR="001C4589" w:rsidRPr="00F662A0" w:rsidRDefault="001C4589" w:rsidP="00474644">
      <w:pPr>
        <w:pStyle w:val="aff"/>
        <w:numPr>
          <w:ilvl w:val="0"/>
          <w:numId w:val="128"/>
        </w:numPr>
        <w:suppressAutoHyphens w:val="0"/>
        <w:autoSpaceDE w:val="0"/>
        <w:autoSpaceDN w:val="0"/>
        <w:adjustRightInd w:val="0"/>
        <w:spacing w:after="0" w:line="276" w:lineRule="auto"/>
        <w:rPr>
          <w:color w:val="000000"/>
          <w:lang w:val="el-GR" w:eastAsia="el-GR"/>
        </w:rPr>
      </w:pPr>
      <w:r w:rsidRPr="00561700">
        <w:rPr>
          <w:b/>
          <w:lang w:val="el-GR"/>
        </w:rPr>
        <w:t>ένα (1) Υπεύθυνο Υλοποίησης Εφαρμογών Διαχείρισης Εγγράφων</w:t>
      </w:r>
      <w:r w:rsidRPr="00561700">
        <w:rPr>
          <w:lang w:val="el-GR"/>
        </w:rPr>
        <w:t xml:space="preserve">, πανεπιστημιακής εκπαίδευσης με 8ετή αποδεδειγμένη εργασιακή εμπειρία (συμμετοχή σε αντίστοιχα έργα) σε έργα </w:t>
      </w:r>
      <w:proofErr w:type="spellStart"/>
      <w:r w:rsidRPr="00561700">
        <w:rPr>
          <w:lang w:val="el-GR"/>
        </w:rPr>
        <w:t>ψηφιοποίησης</w:t>
      </w:r>
      <w:proofErr w:type="spellEnd"/>
      <w:r w:rsidRPr="00561700">
        <w:rPr>
          <w:lang w:val="el-GR"/>
        </w:rPr>
        <w:t xml:space="preserve"> / διαχείρισης εγγράφων</w:t>
      </w:r>
      <w:r w:rsidRPr="00005954">
        <w:rPr>
          <w:lang w:val="el-GR"/>
        </w:rPr>
        <w:t>.</w:t>
      </w:r>
    </w:p>
    <w:p w14:paraId="76B0496F" w14:textId="00821A69" w:rsidR="001C4589" w:rsidRPr="00E403FA" w:rsidRDefault="001C4589" w:rsidP="00474644">
      <w:pPr>
        <w:pStyle w:val="aff"/>
        <w:numPr>
          <w:ilvl w:val="0"/>
          <w:numId w:val="128"/>
        </w:numPr>
        <w:suppressAutoHyphens w:val="0"/>
        <w:autoSpaceDE w:val="0"/>
        <w:autoSpaceDN w:val="0"/>
        <w:adjustRightInd w:val="0"/>
        <w:spacing w:after="0" w:line="276" w:lineRule="auto"/>
        <w:rPr>
          <w:lang w:val="el-GR"/>
        </w:rPr>
      </w:pPr>
      <w:r>
        <w:rPr>
          <w:b/>
          <w:bCs/>
          <w:color w:val="000000"/>
          <w:lang w:val="el-GR" w:eastAsia="el-GR"/>
        </w:rPr>
        <w:t>τρία</w:t>
      </w:r>
      <w:r w:rsidRPr="00E403FA">
        <w:rPr>
          <w:b/>
          <w:bCs/>
          <w:color w:val="000000"/>
          <w:lang w:val="el-GR" w:eastAsia="el-GR"/>
        </w:rPr>
        <w:t xml:space="preserve"> (</w:t>
      </w:r>
      <w:r>
        <w:rPr>
          <w:b/>
          <w:bCs/>
          <w:color w:val="000000"/>
          <w:lang w:val="el-GR" w:eastAsia="el-GR"/>
        </w:rPr>
        <w:t>3</w:t>
      </w:r>
      <w:r w:rsidRPr="00E403FA">
        <w:rPr>
          <w:b/>
          <w:bCs/>
          <w:color w:val="000000"/>
          <w:lang w:val="el-GR" w:eastAsia="el-GR"/>
        </w:rPr>
        <w:t>)</w:t>
      </w:r>
      <w:r>
        <w:rPr>
          <w:b/>
          <w:bCs/>
          <w:color w:val="000000"/>
          <w:lang w:val="el-GR" w:eastAsia="el-GR"/>
        </w:rPr>
        <w:t xml:space="preserve"> στελέχη σε ρόλο</w:t>
      </w:r>
      <w:r w:rsidRPr="00E403FA">
        <w:rPr>
          <w:b/>
          <w:bCs/>
          <w:color w:val="000000"/>
          <w:lang w:val="el-GR" w:eastAsia="el-GR"/>
        </w:rPr>
        <w:t xml:space="preserve"> </w:t>
      </w:r>
      <w:r>
        <w:rPr>
          <w:b/>
          <w:bCs/>
          <w:color w:val="000000"/>
          <w:lang w:val="el-GR" w:eastAsia="el-GR"/>
        </w:rPr>
        <w:t>Π</w:t>
      </w:r>
      <w:r w:rsidRPr="00E403FA">
        <w:rPr>
          <w:b/>
          <w:bCs/>
          <w:color w:val="000000"/>
          <w:lang w:val="el-GR" w:eastAsia="el-GR"/>
        </w:rPr>
        <w:t>ρογραμματιστ</w:t>
      </w:r>
      <w:r>
        <w:rPr>
          <w:b/>
          <w:bCs/>
          <w:color w:val="000000"/>
          <w:lang w:val="el-GR" w:eastAsia="el-GR"/>
        </w:rPr>
        <w:t xml:space="preserve">ή </w:t>
      </w:r>
      <w:r w:rsidR="00001062">
        <w:rPr>
          <w:b/>
          <w:bCs/>
          <w:color w:val="000000"/>
          <w:lang w:val="el-GR" w:eastAsia="el-GR"/>
        </w:rPr>
        <w:t>Εφαρμογών</w:t>
      </w:r>
      <w:r>
        <w:rPr>
          <w:b/>
          <w:bCs/>
          <w:color w:val="000000"/>
          <w:lang w:val="el-GR" w:eastAsia="el-GR"/>
        </w:rPr>
        <w:t xml:space="preserve"> (</w:t>
      </w:r>
      <w:r>
        <w:rPr>
          <w:b/>
          <w:bCs/>
          <w:color w:val="000000"/>
          <w:lang w:val="en-US" w:eastAsia="el-GR"/>
        </w:rPr>
        <w:t>Developer</w:t>
      </w:r>
      <w:r w:rsidRPr="00625FE1">
        <w:rPr>
          <w:b/>
          <w:bCs/>
          <w:color w:val="000000"/>
          <w:lang w:val="el-GR" w:eastAsia="el-GR"/>
        </w:rPr>
        <w:t xml:space="preserve">) </w:t>
      </w:r>
      <w:r w:rsidRPr="00F61C49">
        <w:rPr>
          <w:lang w:val="el-GR"/>
        </w:rPr>
        <w:t>πανεπιστημιακής ή τεχνολογικής εκπαίδευσης στην Πληροφορική,</w:t>
      </w:r>
      <w:r w:rsidRPr="00E403FA">
        <w:rPr>
          <w:color w:val="000000"/>
          <w:lang w:val="el-GR" w:eastAsia="el-GR"/>
        </w:rPr>
        <w:t xml:space="preserve"> καθένα εκ των οποίων να διαθέτει τουλάχιστον τετραετή (4ετή) γενική επαγγελματική εμπειρία στην </w:t>
      </w:r>
      <w:r>
        <w:rPr>
          <w:bCs/>
          <w:lang w:val="el-GR"/>
        </w:rPr>
        <w:t>ανάπτυξη εφαρμογών</w:t>
      </w:r>
      <w:r w:rsidRPr="00F61C49">
        <w:rPr>
          <w:bCs/>
          <w:lang w:val="el-GR"/>
        </w:rPr>
        <w:t xml:space="preserve"> </w:t>
      </w:r>
      <w:r w:rsidRPr="00E403FA">
        <w:rPr>
          <w:color w:val="000000"/>
          <w:lang w:val="el-GR" w:eastAsia="el-GR"/>
        </w:rPr>
        <w:t xml:space="preserve">και </w:t>
      </w:r>
      <w:r w:rsidRPr="00F61C49">
        <w:rPr>
          <w:bCs/>
          <w:lang w:val="el-GR"/>
        </w:rPr>
        <w:t xml:space="preserve">διετή (2ετή) </w:t>
      </w:r>
      <w:r w:rsidRPr="00E403FA">
        <w:rPr>
          <w:color w:val="000000"/>
          <w:lang w:val="el-GR" w:eastAsia="el-GR"/>
        </w:rPr>
        <w:t>εξειδικευμένη εμπειρία σε έργα πληροφορικής τα οποία αφορούσαν διαχείριση και διακίνηση εγγράφων (</w:t>
      </w:r>
      <w:proofErr w:type="spellStart"/>
      <w:r w:rsidRPr="00E403FA">
        <w:rPr>
          <w:color w:val="000000"/>
          <w:lang w:val="el-GR" w:eastAsia="el-GR"/>
        </w:rPr>
        <w:t>Document</w:t>
      </w:r>
      <w:proofErr w:type="spellEnd"/>
      <w:r w:rsidRPr="00E403FA">
        <w:rPr>
          <w:color w:val="000000"/>
          <w:lang w:val="el-GR" w:eastAsia="el-GR"/>
        </w:rPr>
        <w:t xml:space="preserve"> </w:t>
      </w:r>
      <w:proofErr w:type="spellStart"/>
      <w:r w:rsidRPr="00E403FA">
        <w:rPr>
          <w:color w:val="000000"/>
          <w:lang w:val="el-GR" w:eastAsia="el-GR"/>
        </w:rPr>
        <w:t>Management</w:t>
      </w:r>
      <w:proofErr w:type="spellEnd"/>
      <w:r w:rsidRPr="00E403FA">
        <w:rPr>
          <w:color w:val="000000"/>
          <w:lang w:val="el-GR" w:eastAsia="el-GR"/>
        </w:rPr>
        <w:t>) και ροής εργασιών (</w:t>
      </w:r>
      <w:proofErr w:type="spellStart"/>
      <w:r w:rsidRPr="00E403FA">
        <w:rPr>
          <w:color w:val="000000"/>
          <w:lang w:val="el-GR" w:eastAsia="el-GR"/>
        </w:rPr>
        <w:t>workflow</w:t>
      </w:r>
      <w:proofErr w:type="spellEnd"/>
      <w:r w:rsidRPr="00E403FA">
        <w:rPr>
          <w:color w:val="000000"/>
          <w:lang w:val="el-GR" w:eastAsia="el-GR"/>
        </w:rPr>
        <w:t xml:space="preserve"> </w:t>
      </w:r>
      <w:proofErr w:type="spellStart"/>
      <w:r w:rsidRPr="00E403FA">
        <w:rPr>
          <w:color w:val="000000"/>
          <w:lang w:val="el-GR" w:eastAsia="el-GR"/>
        </w:rPr>
        <w:t>Management</w:t>
      </w:r>
      <w:proofErr w:type="spellEnd"/>
      <w:r w:rsidRPr="00E403FA">
        <w:rPr>
          <w:color w:val="000000"/>
          <w:lang w:val="el-GR" w:eastAsia="el-GR"/>
        </w:rPr>
        <w:t>)</w:t>
      </w:r>
    </w:p>
    <w:p w14:paraId="63FE15B1" w14:textId="77777777" w:rsidR="001C4589" w:rsidRPr="00274B25" w:rsidRDefault="001C4589" w:rsidP="00474644">
      <w:pPr>
        <w:pStyle w:val="aff"/>
        <w:numPr>
          <w:ilvl w:val="0"/>
          <w:numId w:val="128"/>
        </w:numPr>
        <w:tabs>
          <w:tab w:val="left" w:pos="7230"/>
        </w:tabs>
        <w:spacing w:after="0"/>
        <w:ind w:left="336" w:hanging="336"/>
        <w:contextualSpacing w:val="0"/>
        <w:rPr>
          <w:lang w:val="el-GR"/>
        </w:rPr>
      </w:pPr>
      <w:r w:rsidRPr="00274B25">
        <w:rPr>
          <w:b/>
          <w:lang w:val="el-GR"/>
        </w:rPr>
        <w:t xml:space="preserve">ένα (1) </w:t>
      </w:r>
      <w:r>
        <w:rPr>
          <w:b/>
          <w:lang w:val="el-GR"/>
        </w:rPr>
        <w:t>στέλεχος ανάπτυξης</w:t>
      </w:r>
      <w:r w:rsidRPr="00274B25">
        <w:rPr>
          <w:b/>
          <w:lang w:val="el-GR"/>
        </w:rPr>
        <w:t xml:space="preserve"> Βάσης Δεδομένων (</w:t>
      </w:r>
      <w:r w:rsidRPr="00274B25">
        <w:rPr>
          <w:b/>
        </w:rPr>
        <w:t>Database</w:t>
      </w:r>
      <w:r w:rsidRPr="00274B25">
        <w:rPr>
          <w:b/>
          <w:lang w:val="el-GR"/>
        </w:rPr>
        <w:t xml:space="preserve"> </w:t>
      </w:r>
      <w:r w:rsidRPr="00274B25">
        <w:rPr>
          <w:b/>
        </w:rPr>
        <w:t>Expert</w:t>
      </w:r>
      <w:r w:rsidRPr="00274B25">
        <w:rPr>
          <w:b/>
          <w:lang w:val="el-GR"/>
        </w:rPr>
        <w:t>),</w:t>
      </w:r>
      <w:r w:rsidRPr="00274B25">
        <w:rPr>
          <w:lang w:val="el-GR"/>
        </w:rPr>
        <w:t xml:space="preserve"> πανεπιστημιακής ή τεχνολογικής εκπαίδευσης στην Πληροφορική, με </w:t>
      </w:r>
      <w:r>
        <w:rPr>
          <w:lang w:val="el-GR"/>
        </w:rPr>
        <w:t>10</w:t>
      </w:r>
      <w:r w:rsidRPr="00B945F0">
        <w:rPr>
          <w:lang w:val="el-GR"/>
        </w:rPr>
        <w:t>ετή</w:t>
      </w:r>
      <w:r w:rsidRPr="00274B25">
        <w:rPr>
          <w:lang w:val="el-GR"/>
        </w:rPr>
        <w:t xml:space="preserve"> τουλάχιστον </w:t>
      </w:r>
      <w:r>
        <w:rPr>
          <w:lang w:val="el-GR"/>
        </w:rPr>
        <w:t xml:space="preserve">αποδεδειγμένη </w:t>
      </w:r>
      <w:r w:rsidRPr="00274B25">
        <w:rPr>
          <w:lang w:val="el-GR"/>
        </w:rPr>
        <w:t>επαγγελματική εμπειρία</w:t>
      </w:r>
      <w:r>
        <w:rPr>
          <w:lang w:val="el-GR"/>
        </w:rPr>
        <w:t xml:space="preserve"> (συμμετοχή σε αντίστοιχα έργα)</w:t>
      </w:r>
      <w:r w:rsidRPr="00274B25">
        <w:rPr>
          <w:lang w:val="el-GR"/>
        </w:rPr>
        <w:t>:</w:t>
      </w:r>
    </w:p>
    <w:p w14:paraId="25931692" w14:textId="77777777" w:rsidR="001C4589" w:rsidRPr="00274B25" w:rsidRDefault="001C4589" w:rsidP="00474644">
      <w:pPr>
        <w:pStyle w:val="aff"/>
        <w:numPr>
          <w:ilvl w:val="0"/>
          <w:numId w:val="129"/>
        </w:numPr>
        <w:spacing w:after="0"/>
        <w:rPr>
          <w:lang w:val="el-GR"/>
        </w:rPr>
      </w:pPr>
      <w:r w:rsidRPr="00274B25">
        <w:rPr>
          <w:lang w:val="el-GR"/>
        </w:rPr>
        <w:t xml:space="preserve">στο σχεδιασμό και στην υλοποίηση Βάσεων Δεδομένων, </w:t>
      </w:r>
    </w:p>
    <w:p w14:paraId="16D5AEC4" w14:textId="77777777" w:rsidR="001C4589" w:rsidRPr="00EB663B" w:rsidRDefault="001C4589" w:rsidP="00474644">
      <w:pPr>
        <w:pStyle w:val="aff"/>
        <w:numPr>
          <w:ilvl w:val="0"/>
          <w:numId w:val="129"/>
        </w:numPr>
        <w:spacing w:after="60"/>
      </w:pPr>
      <w:r w:rsidRPr="00274B25">
        <w:rPr>
          <w:lang w:val="el-GR"/>
        </w:rPr>
        <w:t>στη διαχείριση Βάσεων Δεδομένων</w:t>
      </w:r>
    </w:p>
    <w:p w14:paraId="1E9E52DF" w14:textId="77777777" w:rsidR="001C4589" w:rsidRPr="00005954" w:rsidRDefault="001C4589" w:rsidP="00474644">
      <w:pPr>
        <w:pStyle w:val="aff"/>
        <w:numPr>
          <w:ilvl w:val="0"/>
          <w:numId w:val="128"/>
        </w:numPr>
        <w:spacing w:after="0" w:line="276" w:lineRule="auto"/>
        <w:rPr>
          <w:lang w:val="el-GR"/>
        </w:rPr>
      </w:pPr>
      <w:r>
        <w:rPr>
          <w:b/>
          <w:lang w:val="el-GR"/>
        </w:rPr>
        <w:t>τρία</w:t>
      </w:r>
      <w:r w:rsidRPr="00274B25">
        <w:rPr>
          <w:b/>
          <w:lang w:val="el-GR"/>
        </w:rPr>
        <w:t xml:space="preserve"> (</w:t>
      </w:r>
      <w:r>
        <w:rPr>
          <w:b/>
          <w:lang w:val="el-GR"/>
        </w:rPr>
        <w:t>3</w:t>
      </w:r>
      <w:r w:rsidRPr="00274B25">
        <w:rPr>
          <w:b/>
          <w:lang w:val="el-GR"/>
        </w:rPr>
        <w:t xml:space="preserve">) </w:t>
      </w:r>
      <w:r>
        <w:rPr>
          <w:b/>
          <w:lang w:val="el-GR"/>
        </w:rPr>
        <w:t>στελέχη</w:t>
      </w:r>
      <w:r w:rsidRPr="00274B25">
        <w:rPr>
          <w:b/>
          <w:lang w:val="el-GR"/>
        </w:rPr>
        <w:t xml:space="preserve"> </w:t>
      </w:r>
      <w:proofErr w:type="spellStart"/>
      <w:r w:rsidRPr="00274B25">
        <w:rPr>
          <w:b/>
          <w:lang w:val="el-GR"/>
        </w:rPr>
        <w:t>Ψηφιοποίησης</w:t>
      </w:r>
      <w:proofErr w:type="spellEnd"/>
      <w:r w:rsidRPr="00005954">
        <w:rPr>
          <w:lang w:val="el-GR"/>
        </w:rPr>
        <w:t xml:space="preserve">, πανεπιστημιακής ή τεχνολογικής εκπαίδευσης, με 3ετή τουλάχιστον αποδεδειγμένη εργασιακή εμπειρία (συμμετοχή σε αντίστοιχα έργα) σε έργα </w:t>
      </w:r>
      <w:proofErr w:type="spellStart"/>
      <w:r w:rsidRPr="00005954">
        <w:rPr>
          <w:lang w:val="el-GR"/>
        </w:rPr>
        <w:t>ψηφιοποίησης</w:t>
      </w:r>
      <w:proofErr w:type="spellEnd"/>
      <w:r>
        <w:rPr>
          <w:lang w:val="el-GR"/>
        </w:rPr>
        <w:t xml:space="preserve">, ως επικεφαλής των ομάδων </w:t>
      </w:r>
      <w:proofErr w:type="spellStart"/>
      <w:r>
        <w:rPr>
          <w:lang w:val="el-GR"/>
        </w:rPr>
        <w:t>ψηφιοποίησης</w:t>
      </w:r>
      <w:proofErr w:type="spellEnd"/>
    </w:p>
    <w:p w14:paraId="3ADDFB4C" w14:textId="77777777" w:rsidR="001C4589" w:rsidRPr="00005954" w:rsidRDefault="001C4589" w:rsidP="00474644">
      <w:pPr>
        <w:pStyle w:val="aff"/>
        <w:numPr>
          <w:ilvl w:val="0"/>
          <w:numId w:val="128"/>
        </w:numPr>
        <w:spacing w:after="0" w:line="276" w:lineRule="auto"/>
        <w:rPr>
          <w:lang w:val="el-GR"/>
        </w:rPr>
      </w:pPr>
      <w:r>
        <w:rPr>
          <w:b/>
          <w:lang w:val="el-GR"/>
        </w:rPr>
        <w:t>τρία</w:t>
      </w:r>
      <w:r w:rsidRPr="00274B25">
        <w:rPr>
          <w:b/>
          <w:lang w:val="el-GR"/>
        </w:rPr>
        <w:t xml:space="preserve"> (</w:t>
      </w:r>
      <w:r>
        <w:rPr>
          <w:b/>
          <w:lang w:val="el-GR"/>
        </w:rPr>
        <w:t>3</w:t>
      </w:r>
      <w:r w:rsidRPr="00274B25">
        <w:rPr>
          <w:b/>
          <w:lang w:val="el-GR"/>
        </w:rPr>
        <w:t xml:space="preserve">) </w:t>
      </w:r>
      <w:r>
        <w:rPr>
          <w:b/>
          <w:lang w:val="el-GR"/>
        </w:rPr>
        <w:t>στελέχη</w:t>
      </w:r>
      <w:r w:rsidRPr="00274B25">
        <w:rPr>
          <w:b/>
          <w:lang w:val="el-GR"/>
        </w:rPr>
        <w:t xml:space="preserve"> </w:t>
      </w:r>
      <w:r>
        <w:rPr>
          <w:b/>
          <w:lang w:val="el-GR"/>
        </w:rPr>
        <w:t>Τεκμηρίωσης</w:t>
      </w:r>
      <w:r w:rsidRPr="00005954">
        <w:rPr>
          <w:lang w:val="el-GR"/>
        </w:rPr>
        <w:t xml:space="preserve">, πανεπιστημιακής ή τεχνολογικής εκπαίδευσης, με 3ετή τουλάχιστον αποδεδειγμένη εργασιακή εμπειρία (συμμετοχή σε αντίστοιχα έργα) σε έργα </w:t>
      </w:r>
      <w:r>
        <w:rPr>
          <w:lang w:val="el-GR"/>
        </w:rPr>
        <w:t>τεκμηρίωσης, ως επικεφαλής των ομάδων καταχώρησης</w:t>
      </w:r>
    </w:p>
    <w:p w14:paraId="70FE549E" w14:textId="77777777" w:rsidR="001C4589" w:rsidRPr="00F662A0" w:rsidRDefault="001C4589" w:rsidP="00474644">
      <w:pPr>
        <w:pStyle w:val="aff"/>
        <w:numPr>
          <w:ilvl w:val="0"/>
          <w:numId w:val="128"/>
        </w:numPr>
        <w:spacing w:after="0" w:line="276" w:lineRule="auto"/>
        <w:rPr>
          <w:b/>
          <w:lang w:val="el-GR"/>
        </w:rPr>
      </w:pPr>
      <w:r w:rsidRPr="00274B25">
        <w:rPr>
          <w:b/>
          <w:lang w:val="el-GR"/>
        </w:rPr>
        <w:t xml:space="preserve">ένα (1) </w:t>
      </w:r>
      <w:r>
        <w:rPr>
          <w:b/>
          <w:lang w:val="el-GR"/>
        </w:rPr>
        <w:t>στέλεχος</w:t>
      </w:r>
      <w:r w:rsidRPr="00274B25">
        <w:rPr>
          <w:b/>
          <w:lang w:val="el-GR"/>
        </w:rPr>
        <w:t xml:space="preserve"> Ασφάλειας Πληροφοριακών Συστημάτων</w:t>
      </w:r>
      <w:r>
        <w:rPr>
          <w:lang w:val="el-GR"/>
        </w:rPr>
        <w:t xml:space="preserve"> </w:t>
      </w:r>
      <w:r w:rsidRPr="004929CF">
        <w:rPr>
          <w:lang w:val="el-GR"/>
        </w:rPr>
        <w:t xml:space="preserve">πανεπιστημιακής εκπαίδευσης στην Πληροφορική, κάτοχο μεταπτυχιακού τίτλου σπουδών στην Πληροφορική, με 5ετή τουλάχιστον </w:t>
      </w:r>
      <w:r w:rsidRPr="00F662A0">
        <w:rPr>
          <w:lang w:val="el-GR"/>
        </w:rPr>
        <w:t>αποδεδειγμένη επαγγελματική εμπειρία (συμμετοχή σε αντίστοιχα έργα) σε ασφάλεια πληροφοριακών συστημάτων.</w:t>
      </w:r>
    </w:p>
    <w:bookmarkEnd w:id="105"/>
    <w:p w14:paraId="5682FC2E" w14:textId="77777777" w:rsidR="000E6B11" w:rsidRPr="008E43C4" w:rsidRDefault="000E6B11" w:rsidP="003329FF">
      <w:pPr>
        <w:spacing w:after="0"/>
        <w:rPr>
          <w:rFonts w:cstheme="minorHAnsi"/>
          <w:highlight w:val="yellow"/>
          <w:lang w:val="el-GR"/>
        </w:rPr>
      </w:pPr>
    </w:p>
    <w:bookmarkEnd w:id="99"/>
    <w:p w14:paraId="6BE4634F" w14:textId="77777777" w:rsidR="0071303E" w:rsidRPr="00603221" w:rsidRDefault="0071303E" w:rsidP="00B8545D">
      <w:pPr>
        <w:rPr>
          <w:lang w:val="el-GR"/>
        </w:rPr>
      </w:pPr>
    </w:p>
    <w:p w14:paraId="33C2B840" w14:textId="1553E159" w:rsidR="008338F0" w:rsidRPr="001F4428" w:rsidRDefault="003355E7" w:rsidP="001C4589">
      <w:pPr>
        <w:pStyle w:val="3"/>
        <w:ind w:left="720"/>
        <w:jc w:val="left"/>
        <w:rPr>
          <w:lang w:val="el-GR"/>
        </w:rPr>
      </w:pPr>
      <w:bookmarkStart w:id="106" w:name="_Ref496541343"/>
      <w:bookmarkStart w:id="107" w:name="_Ref496541651"/>
      <w:bookmarkStart w:id="108" w:name="_Toc89441216"/>
      <w:bookmarkStart w:id="109" w:name="_Toc89441734"/>
      <w:r w:rsidRPr="001F4428">
        <w:rPr>
          <w:lang w:val="el-GR"/>
        </w:rPr>
        <w:t xml:space="preserve">Πρότυπα διασφάλισης ποιότητας </w:t>
      </w:r>
      <w:bookmarkEnd w:id="106"/>
      <w:bookmarkEnd w:id="107"/>
      <w:r w:rsidR="002D72CB">
        <w:rPr>
          <w:lang w:val="el-GR"/>
        </w:rPr>
        <w:t>και πρότυπα περιβαλλοντολογικής διαχείρισης</w:t>
      </w:r>
      <w:bookmarkEnd w:id="108"/>
      <w:bookmarkEnd w:id="109"/>
    </w:p>
    <w:p w14:paraId="3E90D702" w14:textId="77777777" w:rsidR="001C4589" w:rsidRPr="00F662A0" w:rsidRDefault="001C4589" w:rsidP="001C4589">
      <w:pPr>
        <w:spacing w:after="60"/>
        <w:rPr>
          <w:lang w:val="el-GR"/>
        </w:rPr>
      </w:pPr>
      <w:r w:rsidRPr="00F662A0">
        <w:rPr>
          <w:lang w:val="el-GR"/>
        </w:rPr>
        <w:t xml:space="preserve">Οι οικονομικοί φορείς για την παρούσα διαδικασία σύναψης σύμβασης οφείλουν να διαθέτουν 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σύμφωνα με το διεθνές πρότυπο </w:t>
      </w:r>
      <w:r w:rsidRPr="00F662A0">
        <w:rPr>
          <w:b/>
          <w:bCs/>
          <w:lang w:val="el-GR"/>
        </w:rPr>
        <w:t>ΙSO 9001:2015</w:t>
      </w:r>
      <w:r w:rsidRPr="00F662A0">
        <w:rPr>
          <w:lang w:val="el-GR"/>
        </w:rPr>
        <w:t xml:space="preserve"> ή ισοδύναμο. Επίσης να διαθέτουν το διεθνές πρότυπο </w:t>
      </w:r>
      <w:r w:rsidRPr="00F662A0">
        <w:rPr>
          <w:b/>
          <w:bCs/>
          <w:lang w:val="el-GR"/>
        </w:rPr>
        <w:t>ISO 27001</w:t>
      </w:r>
      <w:r w:rsidRPr="00F662A0">
        <w:rPr>
          <w:lang w:val="el-GR"/>
        </w:rPr>
        <w:t xml:space="preserve"> ή ισοδύναμο. </w:t>
      </w:r>
    </w:p>
    <w:p w14:paraId="5595416A" w14:textId="1A3BDEA0" w:rsidR="001C4589" w:rsidRPr="00F662A0" w:rsidRDefault="001C4589" w:rsidP="001C4589">
      <w:pPr>
        <w:spacing w:after="60"/>
        <w:rPr>
          <w:lang w:val="el-GR"/>
        </w:rPr>
      </w:pPr>
      <w:r w:rsidRPr="00F662A0">
        <w:rPr>
          <w:lang w:val="el-GR"/>
        </w:rPr>
        <w:t xml:space="preserve">Τα παραπάνω πιστοποιητικά θα πρέπει να είναι σε πεδίο εφαρμογής στην παροχή υπηρεσιών </w:t>
      </w:r>
      <w:proofErr w:type="spellStart"/>
      <w:r w:rsidRPr="00F662A0">
        <w:rPr>
          <w:lang w:val="el-GR"/>
        </w:rPr>
        <w:t>ψηφιοποίησης</w:t>
      </w:r>
      <w:proofErr w:type="spellEnd"/>
      <w:r w:rsidRPr="00F662A0">
        <w:rPr>
          <w:lang w:val="el-GR"/>
        </w:rPr>
        <w:t xml:space="preserve">, τεκμηρίωσης, συλλογής και καταχώρησης δεδομένων και </w:t>
      </w:r>
      <w:proofErr w:type="spellStart"/>
      <w:r w:rsidRPr="00F662A0">
        <w:rPr>
          <w:lang w:val="el-GR"/>
        </w:rPr>
        <w:t>μεταδεδομένων</w:t>
      </w:r>
      <w:proofErr w:type="spellEnd"/>
      <w:r w:rsidRPr="00F662A0">
        <w:rPr>
          <w:lang w:val="el-GR"/>
        </w:rPr>
        <w:t>, σάρωσης παντός τύπου εγγράφων, βιβλίων, χαρτών, σχεδίων, αντικειμένων δύο και τριών διαστάσεων και οπτικής αναγνώρισης χαρακτήρων καθώς και Ανάλυσης, σχεδιασμού, ανάπτυξης, εγκατάστασης, θέσης σε παραγωγική λειτουργία, διαχείρισης και υποστήριξης έργων πληροφορικής, ολοκληρωμένων πληροφοριακών συστημάτων, εφαρμογών ηλεκτρονικών υπολογιστών, εφαρμογών διαδικτύου, διενέργειας ελέγχων, εκπαίδευσης, υποστήριξης πιλοτικής και παραγωγικής λειτουργίας, και συντήρησης.</w:t>
      </w:r>
    </w:p>
    <w:p w14:paraId="59FB699B" w14:textId="77777777" w:rsidR="001C4589" w:rsidRPr="00F662A0" w:rsidRDefault="001C4589" w:rsidP="001C4589">
      <w:pPr>
        <w:spacing w:after="60"/>
        <w:rPr>
          <w:lang w:val="el-GR"/>
        </w:rPr>
      </w:pPr>
      <w:r w:rsidRPr="00F662A0">
        <w:rPr>
          <w:lang w:val="el-GR"/>
        </w:rPr>
        <w:t xml:space="preserve">Επιπλέον των ανωτέρω οι υποψήφιοι θα πρέπει να διαθέτουν πρότυπο </w:t>
      </w:r>
      <w:r w:rsidRPr="00F662A0">
        <w:rPr>
          <w:b/>
          <w:bCs/>
          <w:lang w:val="el-GR"/>
        </w:rPr>
        <w:t>ISO 22301</w:t>
      </w:r>
      <w:r w:rsidRPr="00F662A0">
        <w:rPr>
          <w:lang w:val="el-GR"/>
        </w:rPr>
        <w:t xml:space="preserve"> ή ισοδύναμο για επιχειρησιακή συνέχεια προς κάλυψη της Αναθέτουσας Αρχής και πρότυπο </w:t>
      </w:r>
      <w:r w:rsidRPr="00F662A0">
        <w:rPr>
          <w:b/>
          <w:bCs/>
          <w:lang w:val="el-GR"/>
        </w:rPr>
        <w:t>ISO 14001</w:t>
      </w:r>
      <w:r w:rsidRPr="00F662A0">
        <w:rPr>
          <w:lang w:val="el-GR"/>
        </w:rPr>
        <w:t xml:space="preserve"> για συμμόρφωση με τις περιβαλλοντολογικές απαιτήσεις κατά την εκτέλεση του έργου.</w:t>
      </w:r>
    </w:p>
    <w:p w14:paraId="43BF3E82" w14:textId="77777777" w:rsidR="002F5250" w:rsidRPr="00603221" w:rsidRDefault="002F5250" w:rsidP="00B8545D">
      <w:pPr>
        <w:rPr>
          <w:bCs/>
          <w:lang w:val="el-GR"/>
        </w:rPr>
      </w:pPr>
    </w:p>
    <w:p w14:paraId="1ACDD6DF" w14:textId="567C83A0" w:rsidR="008338F0" w:rsidRDefault="003355E7" w:rsidP="001C4589">
      <w:pPr>
        <w:pStyle w:val="3"/>
        <w:ind w:left="720"/>
        <w:jc w:val="left"/>
        <w:rPr>
          <w:lang w:val="el-GR"/>
        </w:rPr>
      </w:pPr>
      <w:bookmarkStart w:id="110" w:name="_Ref496541185"/>
      <w:bookmarkStart w:id="111" w:name="_Ref496541244"/>
      <w:bookmarkStart w:id="112" w:name="_Ref496541410"/>
      <w:bookmarkStart w:id="113" w:name="_Ref496541700"/>
      <w:bookmarkStart w:id="114" w:name="_Ref74505980"/>
      <w:bookmarkStart w:id="115" w:name="_Toc89441217"/>
      <w:bookmarkStart w:id="116" w:name="_Toc89441735"/>
      <w:r w:rsidRPr="00DD72A9">
        <w:rPr>
          <w:lang w:val="el-GR"/>
        </w:rPr>
        <w:lastRenderedPageBreak/>
        <w:t>Στήριξη στην ικανότητα τρίτων</w:t>
      </w:r>
      <w:bookmarkEnd w:id="110"/>
      <w:bookmarkEnd w:id="111"/>
      <w:bookmarkEnd w:id="112"/>
      <w:bookmarkEnd w:id="113"/>
      <w:r w:rsidRPr="00DD72A9">
        <w:rPr>
          <w:lang w:val="el-GR"/>
        </w:rPr>
        <w:t xml:space="preserve"> </w:t>
      </w:r>
      <w:r w:rsidR="0049631E" w:rsidRPr="00821852">
        <w:rPr>
          <w:lang w:val="el-GR"/>
        </w:rPr>
        <w:t>– Υπεργολαβία</w:t>
      </w:r>
      <w:bookmarkEnd w:id="114"/>
      <w:bookmarkEnd w:id="115"/>
      <w:bookmarkEnd w:id="116"/>
    </w:p>
    <w:p w14:paraId="65B8F417" w14:textId="77777777" w:rsidR="0049631E" w:rsidRPr="00A334BA" w:rsidRDefault="0049631E" w:rsidP="00821852">
      <w:pPr>
        <w:pStyle w:val="4"/>
        <w:rPr>
          <w:lang w:val="el-GR"/>
        </w:rPr>
      </w:pPr>
      <w:bookmarkStart w:id="117" w:name="_Toc89441218"/>
      <w:bookmarkStart w:id="118" w:name="_Toc89441736"/>
      <w:r w:rsidRPr="00A334BA">
        <w:rPr>
          <w:lang w:val="el-GR"/>
        </w:rPr>
        <w:t>Στήριξη στην ικανότητα τρίτων</w:t>
      </w:r>
      <w:bookmarkEnd w:id="117"/>
      <w:bookmarkEnd w:id="118"/>
    </w:p>
    <w:p w14:paraId="0378F059" w14:textId="28C069BE"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73198E">
        <w:rPr>
          <w:color w:val="0070C0"/>
          <w:u w:val="single"/>
          <w:lang w:val="el-GR"/>
        </w:rPr>
        <w:fldChar w:fldCharType="begin"/>
      </w:r>
      <w:r w:rsidR="00B622FA" w:rsidRPr="0073198E">
        <w:rPr>
          <w:color w:val="0070C0"/>
          <w:u w:val="single"/>
          <w:lang w:val="el-GR"/>
        </w:rPr>
        <w:instrText xml:space="preserve"> REF _Ref496541508 \r \h </w:instrText>
      </w:r>
      <w:r w:rsidR="00DF02B0" w:rsidRPr="0073198E">
        <w:rPr>
          <w:color w:val="0070C0"/>
          <w:u w:val="single"/>
          <w:lang w:val="el-GR"/>
        </w:rPr>
        <w:instrText xml:space="preserve"> \* MERGEFORMAT </w:instrText>
      </w:r>
      <w:r w:rsidR="00B622FA" w:rsidRPr="0073198E">
        <w:rPr>
          <w:color w:val="0070C0"/>
          <w:u w:val="single"/>
          <w:lang w:val="el-GR"/>
        </w:rPr>
      </w:r>
      <w:r w:rsidR="00B622FA" w:rsidRPr="0073198E">
        <w:rPr>
          <w:color w:val="0070C0"/>
          <w:u w:val="single"/>
          <w:lang w:val="el-GR"/>
        </w:rPr>
        <w:fldChar w:fldCharType="separate"/>
      </w:r>
      <w:r w:rsidR="00693CB6">
        <w:rPr>
          <w:color w:val="0070C0"/>
          <w:u w:val="single"/>
          <w:lang w:val="el-GR"/>
        </w:rPr>
        <w:t>2.2.5</w:t>
      </w:r>
      <w:r w:rsidR="00B622FA" w:rsidRPr="0073198E">
        <w:rPr>
          <w:color w:val="0070C0"/>
          <w:u w:val="single"/>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73198E">
        <w:rPr>
          <w:color w:val="0070C0"/>
          <w:u w:val="single"/>
          <w:lang w:val="el-GR"/>
        </w:rPr>
        <w:fldChar w:fldCharType="begin"/>
      </w:r>
      <w:r w:rsidR="006607CE" w:rsidRPr="0073198E">
        <w:rPr>
          <w:color w:val="0070C0"/>
          <w:u w:val="single"/>
          <w:lang w:val="el-GR"/>
        </w:rPr>
        <w:instrText xml:space="preserve"> REF _Ref496541556 \r \h  \* MERGEFORMAT </w:instrText>
      </w:r>
      <w:r w:rsidR="006607CE" w:rsidRPr="0073198E">
        <w:rPr>
          <w:color w:val="0070C0"/>
          <w:u w:val="single"/>
          <w:lang w:val="el-GR"/>
        </w:rPr>
      </w:r>
      <w:r w:rsidR="006607CE" w:rsidRPr="0073198E">
        <w:rPr>
          <w:color w:val="0070C0"/>
          <w:u w:val="single"/>
          <w:lang w:val="el-GR"/>
        </w:rPr>
        <w:fldChar w:fldCharType="separate"/>
      </w:r>
      <w:r w:rsidR="00693CB6">
        <w:rPr>
          <w:color w:val="0070C0"/>
          <w:u w:val="single"/>
          <w:lang w:val="el-GR"/>
        </w:rPr>
        <w:t>2.2.6</w:t>
      </w:r>
      <w:r w:rsidR="006607CE" w:rsidRPr="0073198E">
        <w:rPr>
          <w:color w:val="0070C0"/>
          <w:u w:val="single"/>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31022E82"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73198E">
        <w:rPr>
          <w:lang w:val="el-GR"/>
        </w:rPr>
        <w:t>.</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19"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B363441" w14:textId="77777777" w:rsidR="00695491" w:rsidRPr="00876B05"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p>
    <w:p w14:paraId="697F911B" w14:textId="77777777" w:rsidR="00695491" w:rsidRPr="00876B05" w:rsidRDefault="00695491" w:rsidP="00474644">
      <w:pPr>
        <w:numPr>
          <w:ilvl w:val="0"/>
          <w:numId w:val="18"/>
        </w:numPr>
        <w:suppressAutoHyphens w:val="0"/>
        <w:rPr>
          <w:lang w:val="el-GR"/>
        </w:rPr>
      </w:pPr>
      <w:r w:rsidRPr="00876B05">
        <w:rPr>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5DEE9D70" w14:textId="77777777" w:rsidR="00695491" w:rsidRDefault="00695491" w:rsidP="00695491">
      <w:pPr>
        <w:rPr>
          <w:lang w:val="el-GR"/>
        </w:rPr>
      </w:pP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19"/>
    <w:p w14:paraId="67DFCF77" w14:textId="7C5948F5"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73198E"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sidR="0073198E">
        <w:rPr>
          <w:bCs/>
          <w:lang w:val="el-GR" w:eastAsia="ar-SA"/>
        </w:rPr>
        <w:instrText xml:space="preserve"> \* MERGEFORMAT </w:instrText>
      </w:r>
      <w:r>
        <w:rPr>
          <w:bCs/>
          <w:lang w:val="el-GR" w:eastAsia="ar-SA"/>
        </w:rPr>
      </w:r>
      <w:r>
        <w:rPr>
          <w:bCs/>
          <w:lang w:val="el-GR" w:eastAsia="ar-SA"/>
        </w:rPr>
        <w:fldChar w:fldCharType="separate"/>
      </w:r>
      <w:r w:rsidR="00693CB6">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26E60B" w14:textId="77777777" w:rsidR="00C70B7E" w:rsidRDefault="00C70B7E">
      <w:pPr>
        <w:rPr>
          <w:lang w:val="el-GR"/>
        </w:rPr>
      </w:pPr>
    </w:p>
    <w:p w14:paraId="13454337" w14:textId="77777777" w:rsidR="00111D5A" w:rsidRPr="003C1E1A" w:rsidRDefault="00111D5A" w:rsidP="00111D5A">
      <w:pPr>
        <w:pStyle w:val="4"/>
        <w:rPr>
          <w:lang w:val="el-GR"/>
        </w:rPr>
      </w:pPr>
      <w:bookmarkStart w:id="120" w:name="_Toc89441219"/>
      <w:bookmarkStart w:id="121" w:name="_Toc89441737"/>
      <w:r w:rsidRPr="003C1E1A">
        <w:rPr>
          <w:lang w:val="el-GR"/>
        </w:rPr>
        <w:t>Υπεργολαβία</w:t>
      </w:r>
      <w:bookmarkEnd w:id="120"/>
      <w:bookmarkEnd w:id="121"/>
      <w:r w:rsidRPr="003C1E1A">
        <w:rPr>
          <w:lang w:val="el-GR"/>
        </w:rPr>
        <w:t xml:space="preserve"> </w:t>
      </w:r>
    </w:p>
    <w:p w14:paraId="633050B2" w14:textId="7FFAA09A"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876038">
        <w:rPr>
          <w:bCs/>
          <w:color w:val="0070C0"/>
          <w:u w:val="single"/>
          <w:lang w:val="el-GR"/>
        </w:rPr>
        <w:fldChar w:fldCharType="begin"/>
      </w:r>
      <w:r w:rsidR="00111D5A" w:rsidRPr="00876038">
        <w:rPr>
          <w:bCs/>
          <w:color w:val="0070C0"/>
          <w:u w:val="single"/>
          <w:lang w:val="el-GR"/>
        </w:rPr>
        <w:instrText xml:space="preserve"> REF _Ref496541356 \r \h </w:instrText>
      </w:r>
      <w:r w:rsidR="00876038" w:rsidRPr="00876038">
        <w:rPr>
          <w:bCs/>
          <w:color w:val="0070C0"/>
          <w:u w:val="single"/>
          <w:lang w:val="el-GR"/>
        </w:rPr>
        <w:instrText xml:space="preserve"> \* MERGEFORMAT </w:instrText>
      </w:r>
      <w:r w:rsidR="00111D5A" w:rsidRPr="00876038">
        <w:rPr>
          <w:bCs/>
          <w:color w:val="0070C0"/>
          <w:u w:val="single"/>
          <w:lang w:val="el-GR"/>
        </w:rPr>
      </w:r>
      <w:r w:rsidR="00111D5A" w:rsidRPr="00876038">
        <w:rPr>
          <w:bCs/>
          <w:color w:val="0070C0"/>
          <w:u w:val="single"/>
          <w:lang w:val="el-GR"/>
        </w:rPr>
        <w:fldChar w:fldCharType="separate"/>
      </w:r>
      <w:r w:rsidR="00693CB6">
        <w:rPr>
          <w:bCs/>
          <w:color w:val="0070C0"/>
          <w:u w:val="single"/>
          <w:lang w:val="el-GR"/>
        </w:rPr>
        <w:t>2.2.3</w:t>
      </w:r>
      <w:r w:rsidR="00111D5A" w:rsidRPr="00876038">
        <w:rPr>
          <w:bCs/>
          <w:color w:val="0070C0"/>
          <w:u w:val="single"/>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876038">
        <w:rPr>
          <w:bCs/>
          <w:color w:val="0070C0"/>
          <w:u w:val="single"/>
          <w:lang w:val="el-GR"/>
        </w:rPr>
        <w:fldChar w:fldCharType="begin"/>
      </w:r>
      <w:r w:rsidR="00111D5A" w:rsidRPr="00876038">
        <w:rPr>
          <w:bCs/>
          <w:color w:val="0070C0"/>
          <w:u w:val="single"/>
          <w:lang w:val="el-GR"/>
        </w:rPr>
        <w:instrText xml:space="preserve"> REF _Ref496541356 \r \h </w:instrText>
      </w:r>
      <w:r w:rsidR="00876038" w:rsidRPr="00876038">
        <w:rPr>
          <w:bCs/>
          <w:color w:val="0070C0"/>
          <w:u w:val="single"/>
          <w:lang w:val="el-GR"/>
        </w:rPr>
        <w:instrText xml:space="preserve"> \* MERGEFORMAT </w:instrText>
      </w:r>
      <w:r w:rsidR="00111D5A" w:rsidRPr="00876038">
        <w:rPr>
          <w:bCs/>
          <w:color w:val="0070C0"/>
          <w:u w:val="single"/>
          <w:lang w:val="el-GR"/>
        </w:rPr>
      </w:r>
      <w:r w:rsidR="00111D5A" w:rsidRPr="00876038">
        <w:rPr>
          <w:bCs/>
          <w:color w:val="0070C0"/>
          <w:u w:val="single"/>
          <w:lang w:val="el-GR"/>
        </w:rPr>
        <w:fldChar w:fldCharType="separate"/>
      </w:r>
      <w:r w:rsidR="00693CB6">
        <w:rPr>
          <w:bCs/>
          <w:color w:val="0070C0"/>
          <w:u w:val="single"/>
          <w:lang w:val="el-GR"/>
        </w:rPr>
        <w:t>2.2.3</w:t>
      </w:r>
      <w:r w:rsidR="00111D5A" w:rsidRPr="00876038">
        <w:rPr>
          <w:bCs/>
          <w:color w:val="0070C0"/>
          <w:u w:val="single"/>
          <w:lang w:val="el-GR"/>
        </w:rPr>
        <w:fldChar w:fldCharType="end"/>
      </w:r>
      <w:r>
        <w:rPr>
          <w:bCs/>
          <w:lang w:val="el-GR"/>
        </w:rPr>
        <w:t xml:space="preserve">.  </w:t>
      </w:r>
    </w:p>
    <w:p w14:paraId="4F94B3F3" w14:textId="77777777" w:rsidR="00C70B7E" w:rsidRPr="00603221" w:rsidRDefault="00C70B7E">
      <w:pPr>
        <w:rPr>
          <w:lang w:val="el-GR"/>
        </w:rPr>
      </w:pPr>
    </w:p>
    <w:p w14:paraId="16C851B7" w14:textId="5EEB29D5" w:rsidR="008338F0" w:rsidRDefault="003355E7" w:rsidP="00CB51B1">
      <w:pPr>
        <w:pStyle w:val="3"/>
        <w:ind w:left="720"/>
        <w:jc w:val="left"/>
        <w:rPr>
          <w:lang w:val="el-GR"/>
        </w:rPr>
      </w:pPr>
      <w:bookmarkStart w:id="122" w:name="_Toc89441220"/>
      <w:bookmarkStart w:id="123" w:name="_Toc89441738"/>
      <w:r w:rsidRPr="00603221">
        <w:rPr>
          <w:lang w:val="el-GR"/>
        </w:rPr>
        <w:lastRenderedPageBreak/>
        <w:t>Κανόνες απόδειξης ποιοτικής επιλογής</w:t>
      </w:r>
      <w:bookmarkEnd w:id="122"/>
      <w:bookmarkEnd w:id="123"/>
    </w:p>
    <w:p w14:paraId="1DF38431" w14:textId="27C11435"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693CB6">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693CB6">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93CB6">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693CB6">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2B3E6573"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693CB6">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93CB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693CB6">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93CB6">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693CB6">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693CB6">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167077A6"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93CB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693CB6">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93CB6">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4"/>
        <w:rPr>
          <w:rFonts w:cs="Tahoma"/>
          <w:i/>
          <w:color w:val="5B9BD5"/>
          <w:szCs w:val="22"/>
          <w:lang w:val="el-GR"/>
        </w:rPr>
      </w:pPr>
      <w:bookmarkStart w:id="124" w:name="_Ref74505997"/>
      <w:bookmarkStart w:id="125" w:name="_Toc89441221"/>
      <w:bookmarkStart w:id="126" w:name="_Toc89441739"/>
      <w:r w:rsidRPr="00603221">
        <w:rPr>
          <w:rFonts w:cs="Tahoma"/>
          <w:szCs w:val="22"/>
          <w:lang w:val="el-GR"/>
        </w:rPr>
        <w:t>Προκαταρκτική απόδειξη κατά την υποβολή προσφορών</w:t>
      </w:r>
      <w:bookmarkEnd w:id="124"/>
      <w:bookmarkEnd w:id="125"/>
      <w:bookmarkEnd w:id="126"/>
      <w:r w:rsidRPr="00603221">
        <w:rPr>
          <w:rFonts w:cs="Tahoma"/>
          <w:szCs w:val="22"/>
          <w:lang w:val="el-GR"/>
        </w:rPr>
        <w:t xml:space="preserve"> </w:t>
      </w:r>
    </w:p>
    <w:p w14:paraId="31F00A1A" w14:textId="255F59BB"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93CB6">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 </w:t>
      </w:r>
      <w:r w:rsidR="00512F24">
        <w:rPr>
          <w:lang w:val="el-GR"/>
        </w:rPr>
        <w:fldChar w:fldCharType="begin"/>
      </w:r>
      <w:r w:rsidR="00512F24">
        <w:rPr>
          <w:lang w:val="el-GR"/>
        </w:rPr>
        <w:instrText xml:space="preserve"> REF _Ref74510337 \r \h </w:instrText>
      </w:r>
      <w:r w:rsidR="00512F24">
        <w:rPr>
          <w:lang w:val="el-GR"/>
        </w:rPr>
      </w:r>
      <w:r w:rsidR="00512F24">
        <w:rPr>
          <w:lang w:val="el-GR"/>
        </w:rPr>
        <w:fldChar w:fldCharType="separate"/>
      </w:r>
      <w:r w:rsidR="00693CB6">
        <w:rPr>
          <w:lang w:val="el-GR"/>
        </w:rPr>
        <w:t>2.2.4</w:t>
      </w:r>
      <w:r w:rsidR="00512F24">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93CB6">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93CB6">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93CB6">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693CB6" w:rsidRPr="00693CB6">
        <w:rPr>
          <w:lang w:val="el-GR"/>
        </w:rPr>
        <w:t>ΕΥΡΩΠΑΙΚΟ ΕΝΙΑΙΟ ΕΓΓΡΑΦΟ ΣΥΜΒΑΣΗΣ (ΕΕΕΣ)</w:t>
      </w:r>
      <w:r w:rsidR="00AE32CA" w:rsidRPr="00603221">
        <w:rPr>
          <w:lang w:val="el-GR"/>
        </w:rPr>
        <w:fldChar w:fldCharType="end"/>
      </w:r>
      <w:r w:rsidR="00F64037">
        <w:rPr>
          <w:lang w:val="el-GR"/>
        </w:rPr>
        <w:t xml:space="preserve"> </w:t>
      </w:r>
      <w:r w:rsidR="003C334B">
        <w:rPr>
          <w:lang w:val="el-GR"/>
        </w:rPr>
        <w:fldChar w:fldCharType="begin"/>
      </w:r>
      <w:r w:rsidR="003C334B">
        <w:rPr>
          <w:lang w:val="el-GR"/>
        </w:rPr>
        <w:instrText xml:space="preserve"> REF _Ref84603755 \h </w:instrText>
      </w:r>
      <w:r w:rsidR="003C334B">
        <w:rPr>
          <w:lang w:val="el-GR"/>
        </w:rPr>
      </w:r>
      <w:r w:rsidR="003C334B">
        <w:rPr>
          <w:lang w:val="el-GR"/>
        </w:rPr>
        <w:fldChar w:fldCharType="separate"/>
      </w:r>
      <w:r w:rsidR="00693CB6" w:rsidRPr="00603221">
        <w:rPr>
          <w:color w:val="000099"/>
          <w:lang w:val="el-GR"/>
        </w:rPr>
        <w:t>ΠΑΡΑΡΤΗΜΑ ΙΙI – ΕΥΡΩΠΑΙΚΟ ΕΝΙΑΙΟ ΕΓΓΡΑΦΟ ΣΥΜΒΑΣΗΣ (ΕΕΕΣ)</w:t>
      </w:r>
      <w:r w:rsidR="003C334B">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6"/>
      </w:r>
      <w:r w:rsidR="00F64037">
        <w:rPr>
          <w:lang w:val="el-GR"/>
        </w:rPr>
        <w:t>.</w:t>
      </w: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w:t>
      </w:r>
      <w:r>
        <w:rPr>
          <w:lang w:val="el-GR"/>
        </w:rPr>
        <w:lastRenderedPageBreak/>
        <w:t xml:space="preserve">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http</w:instrText>
      </w:r>
      <w:r w:rsidR="00162752" w:rsidRPr="00A9667F">
        <w:rPr>
          <w:lang w:val="el-GR"/>
        </w:rPr>
        <w:instrText>://</w:instrText>
      </w:r>
      <w:r w:rsidR="00162752">
        <w:instrText>www</w:instrText>
      </w:r>
      <w:r w:rsidR="00162752" w:rsidRPr="00A9667F">
        <w:rPr>
          <w:lang w:val="el-GR"/>
        </w:rPr>
        <w:instrText>.</w:instrText>
      </w:r>
      <w:r w:rsidR="00162752">
        <w:instrText>eaadhsy</w:instrText>
      </w:r>
      <w:r w:rsidR="00162752" w:rsidRPr="00A9667F">
        <w:rPr>
          <w:lang w:val="el-GR"/>
        </w:rPr>
        <w:instrText>.</w:instrText>
      </w:r>
      <w:r w:rsidR="00162752">
        <w:instrText>gr</w:instrText>
      </w:r>
      <w:r w:rsidR="00162752" w:rsidRPr="00A9667F">
        <w:rPr>
          <w:lang w:val="el-GR"/>
        </w:rPr>
        <w:instrText xml:space="preserve">/" </w:instrText>
      </w:r>
      <w:r w:rsidR="00162752">
        <w:fldChar w:fldCharType="separate"/>
      </w:r>
      <w:r w:rsidR="00162752">
        <w:fldChar w:fldCharType="end"/>
      </w:r>
      <w:hyperlink r:id="rId24" w:history="1"/>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7135789E" w14:textId="60C7E944"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0A6330">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7"/>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Default="00C0210C" w:rsidP="00C0210C">
      <w:pPr>
        <w:pStyle w:val="4"/>
        <w:rPr>
          <w:rFonts w:ascii="Calibri" w:hAnsi="Calibri" w:cs="Calibri"/>
          <w:lang w:val="el-GR"/>
        </w:rPr>
      </w:pPr>
      <w:bookmarkStart w:id="127" w:name="_Toc74566838"/>
      <w:bookmarkStart w:id="128" w:name="_Toc74566839"/>
      <w:bookmarkStart w:id="129" w:name="_Toc74566840"/>
      <w:bookmarkStart w:id="130" w:name="_Toc74566841"/>
      <w:bookmarkStart w:id="131" w:name="_Toc74566842"/>
      <w:bookmarkStart w:id="132" w:name="_Toc74566843"/>
      <w:bookmarkStart w:id="133" w:name="_Toc74566844"/>
      <w:bookmarkStart w:id="134" w:name="_Toc74566845"/>
      <w:bookmarkStart w:id="135" w:name="_Toc74566846"/>
      <w:bookmarkStart w:id="136" w:name="_Toc74566847"/>
      <w:bookmarkStart w:id="137" w:name="_Toc74566848"/>
      <w:bookmarkStart w:id="138" w:name="_Toc74566849"/>
      <w:bookmarkStart w:id="139" w:name="_Hlk35420523"/>
      <w:bookmarkStart w:id="140" w:name="_Ref40957856"/>
      <w:bookmarkStart w:id="141" w:name="_Toc89441222"/>
      <w:bookmarkStart w:id="142" w:name="_Toc89441740"/>
      <w:bookmarkEnd w:id="127"/>
      <w:bookmarkEnd w:id="128"/>
      <w:bookmarkEnd w:id="129"/>
      <w:bookmarkEnd w:id="130"/>
      <w:bookmarkEnd w:id="131"/>
      <w:bookmarkEnd w:id="132"/>
      <w:bookmarkEnd w:id="133"/>
      <w:bookmarkEnd w:id="134"/>
      <w:bookmarkEnd w:id="135"/>
      <w:bookmarkEnd w:id="136"/>
      <w:bookmarkEnd w:id="137"/>
      <w:bookmarkEnd w:id="138"/>
      <w:r w:rsidRPr="00C0210C">
        <w:rPr>
          <w:rFonts w:cs="Tahoma"/>
          <w:szCs w:val="22"/>
          <w:lang w:val="el-GR"/>
        </w:rPr>
        <w:t>Αποδεικτικά μέσα</w:t>
      </w:r>
      <w:r>
        <w:rPr>
          <w:rFonts w:ascii="Calibri" w:hAnsi="Calibri"/>
          <w:lang w:val="el-GR"/>
        </w:rPr>
        <w:t xml:space="preserve"> </w:t>
      </w:r>
      <w:r>
        <w:rPr>
          <w:rStyle w:val="ab"/>
          <w:rFonts w:ascii="Calibri" w:hAnsi="Calibri"/>
          <w:lang w:val="el-GR"/>
        </w:rPr>
        <w:footnoteReference w:id="8"/>
      </w:r>
      <w:bookmarkEnd w:id="139"/>
      <w:r w:rsidRPr="0077634D">
        <w:rPr>
          <w:rFonts w:ascii="Calibri" w:hAnsi="Calibri"/>
          <w:lang w:val="el-GR"/>
        </w:rPr>
        <w:t xml:space="preserve">- </w:t>
      </w:r>
      <w:r w:rsidRPr="00C0210C">
        <w:rPr>
          <w:rFonts w:cs="Tahoma"/>
          <w:szCs w:val="22"/>
          <w:lang w:val="el-GR"/>
        </w:rPr>
        <w:t>Δικαιολογητικά προσωρινού αναδόχου</w:t>
      </w:r>
      <w:bookmarkEnd w:id="140"/>
      <w:bookmarkEnd w:id="141"/>
      <w:bookmarkEnd w:id="142"/>
    </w:p>
    <w:p w14:paraId="25E723E4" w14:textId="2D1148B7"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693CB6">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w:t>
      </w:r>
      <w:r>
        <w:rPr>
          <w:bCs/>
          <w:lang w:val="el-GR"/>
        </w:rPr>
        <w:lastRenderedPageBreak/>
        <w:t>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72211E71"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B3243E">
        <w:rPr>
          <w:bCs/>
          <w:lang w:val="el-GR"/>
        </w:rPr>
        <w:t xml:space="preserve">2.4.2.5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693CB6">
        <w:rPr>
          <w:bCs/>
          <w:lang w:val="el-GR"/>
        </w:rPr>
        <w:t>3.2</w:t>
      </w:r>
      <w:r>
        <w:rPr>
          <w:bCs/>
          <w:lang w:val="el-GR"/>
        </w:rPr>
        <w:fldChar w:fldCharType="end"/>
      </w:r>
      <w:r w:rsidRPr="00B76605">
        <w:rPr>
          <w:bCs/>
          <w:lang w:val="el-GR"/>
        </w:rPr>
        <w:t xml:space="preserve"> της παρούσας.</w:t>
      </w:r>
    </w:p>
    <w:p w14:paraId="014AEB59" w14:textId="6AB911BE" w:rsidR="00B9111A" w:rsidRPr="00BB06B6" w:rsidRDefault="001C5297"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3750BB35" w:rsidR="00B9111A" w:rsidRPr="00C229F3" w:rsidRDefault="00B9111A" w:rsidP="00B9111A">
      <w:pPr>
        <w:rPr>
          <w:lang w:val="el-GR"/>
        </w:rPr>
      </w:pPr>
      <w:r>
        <w:rPr>
          <w:b/>
          <w:bCs/>
          <w:lang w:val="el-GR"/>
        </w:rPr>
        <w:t>Β.</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sidR="0045419F">
        <w:rPr>
          <w:lang w:val="el-GR"/>
        </w:rPr>
        <w:instrText xml:space="preserve"> \* MERGEFORMAT </w:instrText>
      </w:r>
      <w:r>
        <w:rPr>
          <w:lang w:val="el-GR"/>
        </w:rPr>
      </w:r>
      <w:r>
        <w:rPr>
          <w:lang w:val="el-GR"/>
        </w:rPr>
        <w:fldChar w:fldCharType="separate"/>
      </w:r>
      <w:r w:rsidR="00693CB6">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23C1F598"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93CB6">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93CB6">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4B3A2E5F"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693CB6">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4EF93474"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693CB6">
        <w:rPr>
          <w:lang w:val="el-GR"/>
        </w:rPr>
        <w:t>2.2.3.1</w:t>
      </w:r>
      <w:r w:rsidRPr="00821852">
        <w:rPr>
          <w:lang w:val="el-GR"/>
        </w:rPr>
        <w:fldChar w:fldCharType="end"/>
      </w:r>
      <w:r w:rsidRPr="00C27CEC">
        <w:rPr>
          <w:color w:val="000000"/>
          <w:lang w:val="el-GR"/>
        </w:rPr>
        <w:t>,</w:t>
      </w:r>
    </w:p>
    <w:p w14:paraId="0FE55007" w14:textId="3D1A198B"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693CB6">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9"/>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59EBD99F" w:rsidR="00B9111A" w:rsidRPr="00821852" w:rsidRDefault="00C27CEC" w:rsidP="0045419F">
      <w:pPr>
        <w:ind w:left="270"/>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693CB6">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0BAF06CA" w:rsidR="00C27CEC" w:rsidRPr="00821852" w:rsidRDefault="00C27CEC" w:rsidP="0045419F">
      <w:pPr>
        <w:ind w:left="270"/>
        <w:rPr>
          <w:color w:val="000000"/>
          <w:lang w:val="el-GR"/>
        </w:rPr>
      </w:pPr>
      <w:r>
        <w:rPr>
          <w:b/>
          <w:bCs/>
          <w:color w:val="000000"/>
          <w:lang w:val="en-US"/>
        </w:rPr>
        <w:lastRenderedPageBreak/>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693CB6">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3A8A3F8A" w:rsidR="008E444E" w:rsidRDefault="008E444E" w:rsidP="0045419F">
      <w:pPr>
        <w:ind w:left="270"/>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693CB6">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7884239C"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693CB6">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45419F">
      <w:pPr>
        <w:ind w:left="270"/>
        <w:rPr>
          <w:b/>
          <w:lang w:val="el-GR"/>
        </w:rPr>
      </w:pPr>
      <w:bookmarkStart w:id="143"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43"/>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45419F">
      <w:pPr>
        <w:ind w:left="270"/>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45419F">
      <w:pPr>
        <w:ind w:left="270"/>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25B21B5A"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sidR="0045419F">
        <w:rPr>
          <w:color w:val="000000"/>
          <w:lang w:val="el-GR"/>
        </w:rPr>
        <w:instrText xml:space="preserve"> \* MERGEFORMAT </w:instrText>
      </w:r>
      <w:r>
        <w:rPr>
          <w:color w:val="000000"/>
          <w:lang w:val="el-GR"/>
        </w:rPr>
      </w:r>
      <w:r>
        <w:rPr>
          <w:color w:val="000000"/>
          <w:lang w:val="el-GR"/>
        </w:rPr>
        <w:fldChar w:fldCharType="separate"/>
      </w:r>
      <w:r w:rsidR="00693CB6">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150F5D6E"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sidR="0045419F">
        <w:rPr>
          <w:lang w:val="el-GR"/>
        </w:rPr>
        <w:instrText xml:space="preserve"> \* MERGEFORMAT </w:instrText>
      </w:r>
      <w:r>
        <w:rPr>
          <w:lang w:val="el-GR"/>
        </w:rPr>
      </w:r>
      <w:r>
        <w:rPr>
          <w:lang w:val="el-GR"/>
        </w:rPr>
        <w:fldChar w:fldCharType="separate"/>
      </w:r>
      <w:r w:rsidR="00693CB6">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4152E129" w:rsidR="00614898" w:rsidRPr="005609B2" w:rsidRDefault="00614898" w:rsidP="00614898">
      <w:pPr>
        <w:tabs>
          <w:tab w:val="left" w:pos="1980"/>
        </w:tabs>
        <w:rPr>
          <w:color w:val="000000"/>
          <w:lang w:val="el-GR"/>
        </w:rPr>
      </w:pPr>
      <w:proofErr w:type="spellStart"/>
      <w:r w:rsidRPr="00FA08C7">
        <w:rPr>
          <w:b/>
          <w:color w:val="000000"/>
          <w:lang w:val="el-GR"/>
        </w:rPr>
        <w:t>στ</w:t>
      </w:r>
      <w:proofErr w:type="spellEnd"/>
      <w:r w:rsidRPr="00FA08C7">
        <w:rPr>
          <w:b/>
          <w:color w:val="000000"/>
          <w:lang w:val="el-GR"/>
        </w:rPr>
        <w:t>)</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sidR="0045419F">
        <w:rPr>
          <w:color w:val="000000"/>
          <w:lang w:val="el-GR"/>
        </w:rPr>
        <w:instrText xml:space="preserve"> \* MERGEFORMAT </w:instrText>
      </w:r>
      <w:r>
        <w:rPr>
          <w:color w:val="000000"/>
          <w:lang w:val="el-GR"/>
        </w:rPr>
      </w:r>
      <w:r>
        <w:rPr>
          <w:color w:val="000000"/>
          <w:lang w:val="el-GR"/>
        </w:rPr>
        <w:fldChar w:fldCharType="separate"/>
      </w:r>
      <w:r w:rsidR="00693CB6">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693CB6">
        <w:rPr>
          <w:color w:val="000000"/>
          <w:lang w:val="el-GR"/>
        </w:rPr>
        <w:t>2.2.3.4</w:t>
      </w:r>
      <w:r>
        <w:rPr>
          <w:color w:val="000000"/>
          <w:lang w:val="el-GR"/>
        </w:rPr>
        <w:fldChar w:fldCharType="end"/>
      </w:r>
      <w:r>
        <w:rPr>
          <w:color w:val="000000"/>
          <w:lang w:val="el-GR"/>
        </w:rPr>
        <w:t xml:space="preserve"> της παρούσας ανωτέρω).</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1D575CEF" w:rsidR="00614898" w:rsidRDefault="00614898" w:rsidP="0045419F">
      <w:pPr>
        <w:tabs>
          <w:tab w:val="left" w:pos="1980"/>
        </w:tabs>
        <w:ind w:left="270"/>
        <w:rPr>
          <w:color w:val="000000"/>
          <w:lang w:val="el-GR"/>
        </w:rPr>
      </w:pPr>
      <w:proofErr w:type="spellStart"/>
      <w:r>
        <w:rPr>
          <w:b/>
          <w:bCs/>
          <w:color w:val="000000"/>
          <w:lang w:val="en-US"/>
        </w:rPr>
        <w:t>i</w:t>
      </w:r>
      <w:proofErr w:type="spellEnd"/>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693CB6">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6F3C3A73" w:rsidR="00614898" w:rsidRDefault="00614898" w:rsidP="0045419F">
      <w:pPr>
        <w:tabs>
          <w:tab w:val="left" w:pos="1980"/>
        </w:tabs>
        <w:ind w:left="270"/>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693CB6">
        <w:rPr>
          <w:color w:val="000000"/>
          <w:lang w:val="el-GR"/>
        </w:rPr>
        <w:t>2.2.3.4</w:t>
      </w:r>
      <w:r>
        <w:rPr>
          <w:color w:val="000000"/>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w:t>
      </w:r>
      <w:r w:rsidRPr="00A7211D">
        <w:rPr>
          <w:color w:val="000000"/>
          <w:lang w:val="el-GR"/>
        </w:rPr>
        <w:lastRenderedPageBreak/>
        <w:t xml:space="preserve">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lang w:val="el-GR"/>
        </w:rPr>
        <w:t>ελέγχουσες</w:t>
      </w:r>
      <w:proofErr w:type="spellEnd"/>
      <w:r w:rsidRPr="00A7211D">
        <w:rPr>
          <w:color w:val="000000"/>
          <w:lang w:val="el-GR"/>
        </w:rPr>
        <w:t xml:space="preserve">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693CB6">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45419F">
      <w:pPr>
        <w:tabs>
          <w:tab w:val="left" w:pos="1980"/>
        </w:tabs>
        <w:ind w:left="270"/>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45419F">
      <w:pPr>
        <w:tabs>
          <w:tab w:val="left" w:pos="1980"/>
        </w:tabs>
        <w:ind w:left="270"/>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45419F">
      <w:pPr>
        <w:tabs>
          <w:tab w:val="left" w:pos="1980"/>
        </w:tabs>
        <w:ind w:left="270"/>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45419F">
      <w:pPr>
        <w:tabs>
          <w:tab w:val="left" w:pos="1980"/>
        </w:tabs>
        <w:ind w:left="270"/>
        <w:rPr>
          <w:color w:val="000000"/>
          <w:lang w:val="el-GR"/>
        </w:rPr>
      </w:pPr>
      <w:r w:rsidRPr="00E24552">
        <w:rPr>
          <w:color w:val="000000"/>
          <w:lang w:val="el-GR"/>
        </w:rPr>
        <w:t>Ειδικότερα:</w:t>
      </w:r>
    </w:p>
    <w:p w14:paraId="5D433410" w14:textId="77777777" w:rsidR="00614898" w:rsidRPr="00E24552" w:rsidRDefault="00614898" w:rsidP="0045419F">
      <w:pPr>
        <w:tabs>
          <w:tab w:val="left" w:pos="1980"/>
        </w:tabs>
        <w:ind w:left="270"/>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45419F">
      <w:pPr>
        <w:tabs>
          <w:tab w:val="left" w:pos="1980"/>
        </w:tabs>
        <w:ind w:left="270"/>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45419F">
      <w:pPr>
        <w:tabs>
          <w:tab w:val="left" w:pos="1980"/>
        </w:tabs>
        <w:ind w:left="450"/>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45419F">
      <w:pPr>
        <w:tabs>
          <w:tab w:val="left" w:pos="1980"/>
        </w:tabs>
        <w:ind w:left="450"/>
        <w:rPr>
          <w:color w:val="000000"/>
          <w:lang w:val="el-GR"/>
        </w:rPr>
      </w:pPr>
      <w:proofErr w:type="spellStart"/>
      <w:r>
        <w:rPr>
          <w:color w:val="000000"/>
          <w:lang w:val="en-US"/>
        </w:rPr>
        <w:t>i</w:t>
      </w:r>
      <w:proofErr w:type="spellEnd"/>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45419F">
      <w:pPr>
        <w:tabs>
          <w:tab w:val="left" w:pos="1980"/>
        </w:tabs>
        <w:ind w:left="450"/>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45419F">
      <w:pPr>
        <w:tabs>
          <w:tab w:val="left" w:pos="1980"/>
        </w:tabs>
        <w:ind w:left="450"/>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45419F">
      <w:pPr>
        <w:tabs>
          <w:tab w:val="left" w:pos="1980"/>
        </w:tabs>
        <w:ind w:left="450"/>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77777777" w:rsidR="00614898" w:rsidRPr="007C1C9C" w:rsidRDefault="00614898" w:rsidP="0045419F">
      <w:pPr>
        <w:tabs>
          <w:tab w:val="left" w:pos="1980"/>
        </w:tabs>
        <w:ind w:left="450"/>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7C1C9C" w:rsidRDefault="00614898" w:rsidP="0045419F">
      <w:pPr>
        <w:tabs>
          <w:tab w:val="left" w:pos="1980"/>
        </w:tabs>
        <w:ind w:left="450"/>
        <w:rPr>
          <w:color w:val="000000"/>
          <w:lang w:val="el-GR"/>
        </w:rPr>
      </w:pPr>
      <w:proofErr w:type="spellStart"/>
      <w:r w:rsidRPr="007C1C9C">
        <w:rPr>
          <w:color w:val="000000"/>
          <w:lang w:val="el-GR"/>
        </w:rPr>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45419F">
      <w:pPr>
        <w:tabs>
          <w:tab w:val="left" w:pos="1980"/>
        </w:tabs>
        <w:ind w:left="450"/>
        <w:rPr>
          <w:color w:val="000000"/>
          <w:lang w:val="el-GR"/>
        </w:rPr>
      </w:pPr>
      <w:proofErr w:type="spellStart"/>
      <w:r w:rsidRPr="007C1C9C">
        <w:rPr>
          <w:color w:val="000000"/>
          <w:lang w:val="el-GR"/>
        </w:rPr>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45419F">
      <w:pPr>
        <w:tabs>
          <w:tab w:val="left" w:pos="1980"/>
        </w:tabs>
        <w:ind w:left="450"/>
        <w:rPr>
          <w:color w:val="000000"/>
          <w:lang w:val="el-GR"/>
        </w:rPr>
      </w:pPr>
      <w:r w:rsidRPr="007C1C9C">
        <w:rPr>
          <w:color w:val="000000"/>
          <w:lang w:val="el-GR"/>
        </w:rPr>
        <w:lastRenderedPageBreak/>
        <w:t xml:space="preserve">Όλα τα ανωτέρω έγγραφα πρέπει να είναι επικυρωμένα από την κατά </w:t>
      </w:r>
      <w:proofErr w:type="spellStart"/>
      <w:r w:rsidRPr="007C1C9C">
        <w:rPr>
          <w:color w:val="000000"/>
          <w:lang w:val="el-GR"/>
        </w:rPr>
        <w:t>νόμον</w:t>
      </w:r>
      <w:proofErr w:type="spellEnd"/>
      <w:r w:rsidRPr="007C1C9C">
        <w:rPr>
          <w:color w:val="000000"/>
          <w:lang w:val="el-GR"/>
        </w:rPr>
        <w:t xml:space="preserve">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45419F">
      <w:pPr>
        <w:ind w:left="450"/>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77777777" w:rsidR="00614898" w:rsidRDefault="00614898" w:rsidP="0045419F">
      <w:pPr>
        <w:ind w:left="450"/>
        <w:rPr>
          <w:color w:val="000000"/>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821852">
        <w:rPr>
          <w:color w:val="000000"/>
          <w:lang w:val="el-GR"/>
        </w:rPr>
        <w:t>εξωχώρια</w:t>
      </w:r>
      <w:proofErr w:type="spellEnd"/>
      <w:r w:rsidRPr="00821852">
        <w:rPr>
          <w:color w:val="000000"/>
          <w:lang w:val="el-GR"/>
        </w:rPr>
        <w:t xml:space="preserve"> εταιρεία, κατά την ανωτέρω έννοια και δεν εμπίπτει στις διατάξεις της παρ.4 </w:t>
      </w:r>
      <w:proofErr w:type="spellStart"/>
      <w:r w:rsidRPr="00821852">
        <w:rPr>
          <w:color w:val="000000"/>
          <w:lang w:val="el-GR"/>
        </w:rPr>
        <w:t>εδαφ</w:t>
      </w:r>
      <w:proofErr w:type="spellEnd"/>
      <w:r w:rsidRPr="00821852">
        <w:rPr>
          <w:color w:val="000000"/>
          <w:lang w:val="el-GR"/>
        </w:rPr>
        <w:t>. α &amp; β του άρθρου 4 του Ν. 3310/2005 όπως ισχύει.</w:t>
      </w:r>
      <w:r w:rsidRPr="00821852">
        <w:rPr>
          <w:color w:val="000000"/>
          <w:lang w:val="el-GR"/>
        </w:rPr>
        <w:cr/>
      </w:r>
    </w:p>
    <w:p w14:paraId="5ACB4F36" w14:textId="77777777" w:rsidR="004D042A" w:rsidRPr="00DD1A4B" w:rsidRDefault="004D042A">
      <w:pPr>
        <w:rPr>
          <w:b/>
          <w:bCs/>
          <w:lang w:val="el-GR"/>
        </w:rPr>
      </w:pPr>
    </w:p>
    <w:p w14:paraId="44AAA428" w14:textId="59DDF09F" w:rsidR="00A61AA7" w:rsidRPr="00603221" w:rsidRDefault="003355E7" w:rsidP="00A61AA7">
      <w:pPr>
        <w:rPr>
          <w:b/>
          <w:lang w:val="el-GR"/>
        </w:rPr>
      </w:pPr>
      <w:r w:rsidRPr="00603221">
        <w:rPr>
          <w:b/>
          <w:bCs/>
          <w:lang w:val="en-US"/>
        </w:rPr>
        <w:t>B</w:t>
      </w:r>
      <w:r w:rsidRPr="00603221">
        <w:rPr>
          <w:b/>
          <w:bCs/>
          <w:lang w:val="el-GR"/>
        </w:rPr>
        <w:t>.2.</w:t>
      </w:r>
      <w:r w:rsidRPr="00603221">
        <w:rPr>
          <w:b/>
          <w:lang w:val="el-GR"/>
        </w:rPr>
        <w:t xml:space="preserve"> Για την απόδειξη της απαίτησης της παραγράφου </w:t>
      </w:r>
      <w:bookmarkStart w:id="144" w:name="_Hlk84604811"/>
      <w:r w:rsidR="00211595" w:rsidRPr="00211595">
        <w:rPr>
          <w:b/>
          <w:color w:val="0070C0"/>
          <w:u w:val="single"/>
          <w:lang w:val="el-GR"/>
        </w:rPr>
        <w:fldChar w:fldCharType="begin"/>
      </w:r>
      <w:r w:rsidR="00211595" w:rsidRPr="00211595">
        <w:rPr>
          <w:b/>
          <w:color w:val="0070C0"/>
          <w:u w:val="single"/>
          <w:lang w:val="el-GR"/>
        </w:rPr>
        <w:instrText xml:space="preserve"> REF _Ref74510337 \r \h  \* MERGEFORMAT </w:instrText>
      </w:r>
      <w:r w:rsidR="00211595" w:rsidRPr="00211595">
        <w:rPr>
          <w:b/>
          <w:color w:val="0070C0"/>
          <w:u w:val="single"/>
          <w:lang w:val="el-GR"/>
        </w:rPr>
      </w:r>
      <w:r w:rsidR="00211595" w:rsidRPr="00211595">
        <w:rPr>
          <w:b/>
          <w:color w:val="0070C0"/>
          <w:u w:val="single"/>
          <w:lang w:val="el-GR"/>
        </w:rPr>
        <w:fldChar w:fldCharType="separate"/>
      </w:r>
      <w:r w:rsidR="00693CB6">
        <w:rPr>
          <w:b/>
          <w:color w:val="0070C0"/>
          <w:u w:val="single"/>
          <w:lang w:val="el-GR"/>
        </w:rPr>
        <w:t>2.2.4</w:t>
      </w:r>
      <w:r w:rsidR="00211595" w:rsidRPr="00211595">
        <w:rPr>
          <w:b/>
          <w:color w:val="0070C0"/>
          <w:u w:val="single"/>
          <w:lang w:val="el-GR"/>
        </w:rPr>
        <w:fldChar w:fldCharType="end"/>
      </w:r>
      <w:r w:rsidR="00211595" w:rsidRPr="00211595">
        <w:rPr>
          <w:b/>
          <w:color w:val="0070C0"/>
          <w:u w:val="single"/>
          <w:lang w:val="el-GR"/>
        </w:rPr>
        <w:t xml:space="preserve"> (</w:t>
      </w:r>
      <w:r w:rsidR="00211595" w:rsidRPr="00211595">
        <w:rPr>
          <w:b/>
          <w:color w:val="0070C0"/>
          <w:u w:val="single"/>
          <w:lang w:val="el-GR"/>
        </w:rPr>
        <w:fldChar w:fldCharType="begin"/>
      </w:r>
      <w:r w:rsidR="00211595" w:rsidRPr="00211595">
        <w:rPr>
          <w:b/>
          <w:color w:val="0070C0"/>
          <w:u w:val="single"/>
          <w:lang w:val="el-GR"/>
        </w:rPr>
        <w:instrText xml:space="preserve"> REF _Ref74510337 \h  \* MERGEFORMAT </w:instrText>
      </w:r>
      <w:r w:rsidR="00211595" w:rsidRPr="00211595">
        <w:rPr>
          <w:b/>
          <w:color w:val="0070C0"/>
          <w:u w:val="single"/>
          <w:lang w:val="el-GR"/>
        </w:rPr>
      </w:r>
      <w:r w:rsidR="00211595" w:rsidRPr="00211595">
        <w:rPr>
          <w:b/>
          <w:color w:val="0070C0"/>
          <w:u w:val="single"/>
          <w:lang w:val="el-GR"/>
        </w:rPr>
        <w:fldChar w:fldCharType="separate"/>
      </w:r>
      <w:r w:rsidR="00693CB6" w:rsidRPr="00693CB6" w:rsidDel="00893E05">
        <w:rPr>
          <w:b/>
          <w:color w:val="0070C0"/>
          <w:u w:val="single"/>
          <w:lang w:val="el-GR"/>
        </w:rPr>
        <w:t>Καταλληλόλητα άσκησης επαγγελματικής δραστηριότητας</w:t>
      </w:r>
      <w:r w:rsidR="00211595" w:rsidRPr="00211595">
        <w:rPr>
          <w:b/>
          <w:color w:val="0070C0"/>
          <w:u w:val="single"/>
          <w:lang w:val="el-GR"/>
        </w:rPr>
        <w:fldChar w:fldCharType="end"/>
      </w:r>
      <w:r w:rsidR="00211595" w:rsidRPr="00211595">
        <w:rPr>
          <w:b/>
          <w:color w:val="0070C0"/>
          <w:u w:val="single"/>
          <w:lang w:val="el-GR"/>
        </w:rPr>
        <w:t>)</w:t>
      </w:r>
      <w:bookmarkEnd w:id="144"/>
      <w:r w:rsidRPr="00603221">
        <w:rPr>
          <w:b/>
          <w:lang w:val="el-GR"/>
        </w:rPr>
        <w:t xml:space="preserve"> </w:t>
      </w:r>
      <w:bookmarkStart w:id="145" w:name="_Hlk67663604"/>
      <w:r w:rsidR="00A61AA7" w:rsidRPr="00603221">
        <w:rPr>
          <w:b/>
          <w:lang w:val="el-GR"/>
        </w:rPr>
        <w:t xml:space="preserve">οι οικονομικοί φορείς </w:t>
      </w:r>
      <w:bookmarkEnd w:id="145"/>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9667F"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2BB3CF99"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A16565">
              <w:rPr>
                <w:rFonts w:cs="Tahoma"/>
                <w:b/>
                <w:bCs/>
                <w:sz w:val="22"/>
                <w:szCs w:val="22"/>
              </w:rPr>
              <w:t>.</w:t>
            </w:r>
            <w:r w:rsidR="00915C7C" w:rsidRPr="00603221">
              <w:rPr>
                <w:rFonts w:cs="Tahoma"/>
                <w:b/>
                <w:bCs/>
                <w:sz w:val="22"/>
                <w:szCs w:val="22"/>
              </w:rPr>
              <w:t xml:space="preserve"> </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A9667F"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29E6C30D" w:rsidR="00282306" w:rsidRPr="0041248A" w:rsidRDefault="00282306" w:rsidP="00282306">
      <w:pPr>
        <w:rPr>
          <w:bCs/>
          <w:lang w:val="el-GR"/>
        </w:rPr>
      </w:pPr>
      <w:bookmarkStart w:id="146" w:name="_Hlk35424944"/>
      <w:r w:rsidRPr="0041248A">
        <w:rPr>
          <w:bCs/>
          <w:lang w:val="el-GR"/>
        </w:rPr>
        <w:t xml:space="preserve">Επισημαίνεται ότι, τα δικαιολογητικά που αφορούν στην απόδειξη της απαίτησης της </w:t>
      </w:r>
      <w:r w:rsidR="00A16565" w:rsidRPr="00A16565">
        <w:rPr>
          <w:bCs/>
          <w:color w:val="0070C0"/>
          <w:u w:val="single"/>
          <w:lang w:val="el-GR"/>
        </w:rPr>
        <w:fldChar w:fldCharType="begin"/>
      </w:r>
      <w:r w:rsidR="00A16565" w:rsidRPr="00A16565">
        <w:rPr>
          <w:bCs/>
          <w:color w:val="0070C0"/>
          <w:u w:val="single"/>
          <w:lang w:val="el-GR"/>
        </w:rPr>
        <w:instrText xml:space="preserve"> REF _Ref74510337 \r \h  \* MERGEFORMAT </w:instrText>
      </w:r>
      <w:r w:rsidR="00A16565" w:rsidRPr="00A16565">
        <w:rPr>
          <w:bCs/>
          <w:color w:val="0070C0"/>
          <w:u w:val="single"/>
          <w:lang w:val="el-GR"/>
        </w:rPr>
      </w:r>
      <w:r w:rsidR="00A16565" w:rsidRPr="00A16565">
        <w:rPr>
          <w:bCs/>
          <w:color w:val="0070C0"/>
          <w:u w:val="single"/>
          <w:lang w:val="el-GR"/>
        </w:rPr>
        <w:fldChar w:fldCharType="separate"/>
      </w:r>
      <w:r w:rsidR="00693CB6">
        <w:rPr>
          <w:bCs/>
          <w:color w:val="0070C0"/>
          <w:u w:val="single"/>
          <w:lang w:val="el-GR"/>
        </w:rPr>
        <w:t>2.2.4</w:t>
      </w:r>
      <w:r w:rsidR="00A16565" w:rsidRPr="00A16565">
        <w:rPr>
          <w:bCs/>
          <w:color w:val="0070C0"/>
          <w:u w:val="single"/>
          <w:lang w:val="el-GR"/>
        </w:rPr>
        <w:fldChar w:fldCharType="end"/>
      </w:r>
      <w:r w:rsidR="00A16565" w:rsidRPr="00A16565">
        <w:rPr>
          <w:bCs/>
          <w:color w:val="0070C0"/>
          <w:u w:val="single"/>
          <w:lang w:val="el-GR"/>
        </w:rPr>
        <w:t xml:space="preserve"> (</w:t>
      </w:r>
      <w:r w:rsidR="00A16565" w:rsidRPr="00A16565">
        <w:rPr>
          <w:bCs/>
          <w:color w:val="0070C0"/>
          <w:u w:val="single"/>
          <w:lang w:val="el-GR"/>
        </w:rPr>
        <w:fldChar w:fldCharType="begin"/>
      </w:r>
      <w:r w:rsidR="00A16565" w:rsidRPr="00A16565">
        <w:rPr>
          <w:bCs/>
          <w:color w:val="0070C0"/>
          <w:u w:val="single"/>
          <w:lang w:val="el-GR"/>
        </w:rPr>
        <w:instrText xml:space="preserve"> REF _Ref74510337 \h  \* MERGEFORMAT </w:instrText>
      </w:r>
      <w:r w:rsidR="00A16565" w:rsidRPr="00A16565">
        <w:rPr>
          <w:bCs/>
          <w:color w:val="0070C0"/>
          <w:u w:val="single"/>
          <w:lang w:val="el-GR"/>
        </w:rPr>
      </w:r>
      <w:r w:rsidR="00A16565" w:rsidRPr="00A16565">
        <w:rPr>
          <w:bCs/>
          <w:color w:val="0070C0"/>
          <w:u w:val="single"/>
          <w:lang w:val="el-GR"/>
        </w:rPr>
        <w:fldChar w:fldCharType="separate"/>
      </w:r>
      <w:r w:rsidR="00693CB6" w:rsidRPr="00693CB6" w:rsidDel="00893E05">
        <w:rPr>
          <w:bCs/>
          <w:color w:val="0070C0"/>
          <w:u w:val="single"/>
          <w:lang w:val="el-GR"/>
        </w:rPr>
        <w:t>Καταλληλόλητα άσκησης επαγγελματικής δραστηριότητας</w:t>
      </w:r>
      <w:r w:rsidR="00A16565" w:rsidRPr="00A16565">
        <w:rPr>
          <w:bCs/>
          <w:color w:val="0070C0"/>
          <w:u w:val="single"/>
          <w:lang w:val="el-GR"/>
        </w:rPr>
        <w:fldChar w:fldCharType="end"/>
      </w:r>
      <w:r w:rsidR="00A16565" w:rsidRPr="00A16565">
        <w:rPr>
          <w:bCs/>
          <w:color w:val="0070C0"/>
          <w:u w:val="single"/>
          <w:lang w:val="el-GR"/>
        </w:rPr>
        <w:t>)</w:t>
      </w:r>
      <w:r w:rsidR="00A16565">
        <w:rPr>
          <w:bCs/>
          <w:lang w:val="el-GR"/>
        </w:rPr>
        <w:t xml:space="preserve">, </w:t>
      </w:r>
      <w:r w:rsidRPr="0041248A">
        <w:rPr>
          <w:bCs/>
          <w:lang w:val="el-GR"/>
        </w:rPr>
        <w:t>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46"/>
    <w:p w14:paraId="36F608EF" w14:textId="77777777" w:rsidR="00270326" w:rsidRPr="00603221" w:rsidRDefault="00270326">
      <w:pPr>
        <w:rPr>
          <w:lang w:val="el-GR"/>
        </w:rPr>
      </w:pPr>
    </w:p>
    <w:p w14:paraId="17C17E23" w14:textId="66E3C635" w:rsidR="00270326" w:rsidRPr="00603221" w:rsidRDefault="003355E7">
      <w:pPr>
        <w:rPr>
          <w:b/>
          <w:lang w:val="el-GR"/>
        </w:rPr>
      </w:pPr>
      <w:r w:rsidRPr="00603221">
        <w:rPr>
          <w:b/>
          <w:bCs/>
          <w:lang w:val="el-GR"/>
        </w:rPr>
        <w:lastRenderedPageBreak/>
        <w:t>Β.3.</w:t>
      </w:r>
      <w:r w:rsidRPr="00603221">
        <w:rPr>
          <w:b/>
          <w:lang w:val="el-GR"/>
        </w:rPr>
        <w:t xml:space="preserve"> Για την απόδειξη της οικονομικής και χρηματοοικονομικής επάρκειας της παραγράφου </w:t>
      </w:r>
      <w:bookmarkStart w:id="147" w:name="_Hlk67663592"/>
      <w:r w:rsidR="00EC39D6" w:rsidRPr="00EC39D6">
        <w:rPr>
          <w:b/>
          <w:color w:val="0070C0"/>
          <w:u w:val="single"/>
          <w:lang w:val="el-GR"/>
        </w:rPr>
        <w:fldChar w:fldCharType="begin"/>
      </w:r>
      <w:r w:rsidR="00EC39D6" w:rsidRPr="00EC39D6">
        <w:rPr>
          <w:b/>
          <w:color w:val="0070C0"/>
          <w:u w:val="single"/>
          <w:lang w:val="el-GR"/>
        </w:rPr>
        <w:instrText xml:space="preserve"> REF _Ref496541309 \n \h  \* MERGEFORMAT </w:instrText>
      </w:r>
      <w:r w:rsidR="00EC39D6" w:rsidRPr="00EC39D6">
        <w:rPr>
          <w:b/>
          <w:color w:val="0070C0"/>
          <w:u w:val="single"/>
          <w:lang w:val="el-GR"/>
        </w:rPr>
      </w:r>
      <w:r w:rsidR="00EC39D6" w:rsidRPr="00EC39D6">
        <w:rPr>
          <w:b/>
          <w:color w:val="0070C0"/>
          <w:u w:val="single"/>
          <w:lang w:val="el-GR"/>
        </w:rPr>
        <w:fldChar w:fldCharType="separate"/>
      </w:r>
      <w:r w:rsidR="00693CB6">
        <w:rPr>
          <w:b/>
          <w:color w:val="0070C0"/>
          <w:u w:val="single"/>
          <w:lang w:val="el-GR"/>
        </w:rPr>
        <w:t>2.2.5</w:t>
      </w:r>
      <w:r w:rsidR="00EC39D6" w:rsidRPr="00EC39D6">
        <w:rPr>
          <w:b/>
          <w:color w:val="0070C0"/>
          <w:u w:val="single"/>
          <w:lang w:val="el-GR"/>
        </w:rPr>
        <w:fldChar w:fldCharType="end"/>
      </w:r>
      <w:r w:rsidR="00EC39D6">
        <w:rPr>
          <w:b/>
          <w:lang w:val="el-GR"/>
        </w:rPr>
        <w:t xml:space="preserve"> </w:t>
      </w:r>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9667F" w14:paraId="364D20BB" w14:textId="77777777" w:rsidTr="009C5EA6">
        <w:trPr>
          <w:trHeight w:val="711"/>
        </w:trPr>
        <w:tc>
          <w:tcPr>
            <w:tcW w:w="675" w:type="dxa"/>
            <w:shd w:val="clear" w:color="auto" w:fill="D9D9D9"/>
          </w:tcPr>
          <w:bookmarkEnd w:id="147"/>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76B526EC"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w:t>
            </w:r>
            <w:r w:rsidRPr="00E024AE">
              <w:rPr>
                <w:b/>
                <w:lang w:val="el-GR" w:eastAsia="el-GR"/>
              </w:rPr>
              <w:t>τρεις (201</w:t>
            </w:r>
            <w:r w:rsidR="00E024AE" w:rsidRPr="00E024AE">
              <w:rPr>
                <w:b/>
                <w:lang w:val="el-GR" w:eastAsia="el-GR"/>
              </w:rPr>
              <w:t>8</w:t>
            </w:r>
            <w:r w:rsidRPr="00E024AE">
              <w:rPr>
                <w:b/>
                <w:lang w:val="el-GR" w:eastAsia="el-GR"/>
              </w:rPr>
              <w:t>-201</w:t>
            </w:r>
            <w:r w:rsidR="00E024AE" w:rsidRPr="00E024AE">
              <w:rPr>
                <w:b/>
                <w:lang w:val="el-GR" w:eastAsia="el-GR"/>
              </w:rPr>
              <w:t>9</w:t>
            </w:r>
            <w:r w:rsidRPr="00E024AE">
              <w:rPr>
                <w:b/>
                <w:lang w:val="el-GR" w:eastAsia="el-GR"/>
              </w:rPr>
              <w:t>-20</w:t>
            </w:r>
            <w:r w:rsidR="00E024AE" w:rsidRPr="00E024AE">
              <w:rPr>
                <w:b/>
                <w:lang w:val="el-GR" w:eastAsia="el-GR"/>
              </w:rPr>
              <w:t>20</w:t>
            </w:r>
            <w:r w:rsidRPr="00E024AE">
              <w:rPr>
                <w:b/>
                <w:lang w:val="el-GR" w:eastAsia="el-GR"/>
              </w:rPr>
              <w:t>)</w:t>
            </w:r>
            <w:r w:rsidR="00916110" w:rsidRPr="00E024AE">
              <w:rPr>
                <w:b/>
                <w:lang w:val="el-GR" w:eastAsia="el-GR"/>
              </w:rPr>
              <w:t>,</w:t>
            </w:r>
            <w:r w:rsidR="00E024AE" w:rsidRPr="00E024AE">
              <w:rPr>
                <w:b/>
                <w:lang w:val="el-GR" w:eastAsia="el-GR"/>
              </w:rPr>
              <w:t xml:space="preserve"> </w:t>
            </w:r>
            <w:r w:rsidR="00966FED" w:rsidRPr="00E024AE">
              <w:rPr>
                <w:b/>
                <w:lang w:val="el-GR" w:eastAsia="el-GR"/>
              </w:rPr>
              <w:t xml:space="preserve">κατ’ ελάχιστον ίσο με το 200% </w:t>
            </w:r>
            <w:r w:rsidRPr="00E024AE">
              <w:rPr>
                <w:b/>
                <w:lang w:val="el-GR" w:eastAsia="el-GR"/>
              </w:rPr>
              <w:t>του προϋπολογισμού του υπό ανάθεση Έργου, για το οπο</w:t>
            </w:r>
            <w:r w:rsidR="00621A10" w:rsidRPr="00E024AE">
              <w:rPr>
                <w:b/>
                <w:lang w:val="el-GR" w:eastAsia="el-GR"/>
              </w:rPr>
              <w:t>ίο</w:t>
            </w:r>
            <w:r w:rsidRPr="00E024AE">
              <w:rPr>
                <w:b/>
                <w:lang w:val="el-GR" w:eastAsia="el-GR"/>
              </w:rPr>
              <w:t xml:space="preserve"> υποβάλλει προσφορά</w:t>
            </w:r>
            <w:r w:rsidR="008C4C77">
              <w:rPr>
                <w:b/>
                <w:lang w:val="el-GR" w:eastAsia="el-GR"/>
              </w:rPr>
              <w:t xml:space="preserve"> </w:t>
            </w:r>
            <w:r w:rsidR="008C4C77" w:rsidRPr="008C4C77">
              <w:rPr>
                <w:b/>
                <w:lang w:val="el-GR" w:eastAsia="el-GR"/>
              </w:rPr>
              <w:t>(μη συμπεριλαμβανομένου των δικαιωμάτων προαίρεσης).</w:t>
            </w:r>
            <w:r w:rsidRPr="00E024AE">
              <w:rPr>
                <w:b/>
                <w:lang w:val="el-GR" w:eastAsia="el-GR"/>
              </w:rPr>
              <w:t>.</w:t>
            </w:r>
            <w:r w:rsidRPr="00603221">
              <w:rPr>
                <w:lang w:val="el-GR"/>
              </w:rPr>
              <w:t xml:space="preserve">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A9667F"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17F906D1"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E024AE" w:rsidRPr="00E024AE">
              <w:rPr>
                <w:bCs/>
                <w:color w:val="0070C0"/>
                <w:u w:val="single"/>
                <w:lang w:val="el-GR"/>
              </w:rPr>
              <w:fldChar w:fldCharType="begin"/>
            </w:r>
            <w:r w:rsidR="00E024AE" w:rsidRPr="00E024AE">
              <w:rPr>
                <w:bCs/>
                <w:color w:val="0070C0"/>
                <w:u w:val="single"/>
                <w:lang w:val="el-GR"/>
              </w:rPr>
              <w:instrText xml:space="preserve"> REF _Ref496541309 \n \h  \* MERGEFORMAT </w:instrText>
            </w:r>
            <w:r w:rsidR="00E024AE" w:rsidRPr="00E024AE">
              <w:rPr>
                <w:bCs/>
                <w:color w:val="0070C0"/>
                <w:u w:val="single"/>
                <w:lang w:val="el-GR"/>
              </w:rPr>
            </w:r>
            <w:r w:rsidR="00E024AE" w:rsidRPr="00E024AE">
              <w:rPr>
                <w:bCs/>
                <w:color w:val="0070C0"/>
                <w:u w:val="single"/>
                <w:lang w:val="el-GR"/>
              </w:rPr>
              <w:fldChar w:fldCharType="separate"/>
            </w:r>
            <w:r w:rsidR="00693CB6">
              <w:rPr>
                <w:bCs/>
                <w:color w:val="0070C0"/>
                <w:u w:val="single"/>
                <w:lang w:val="el-GR"/>
              </w:rPr>
              <w:t>2.2.5</w:t>
            </w:r>
            <w:r w:rsidR="00E024AE" w:rsidRPr="00E024AE">
              <w:rPr>
                <w:bCs/>
                <w:color w:val="0070C0"/>
                <w:u w:val="single"/>
                <w:lang w:val="el-GR"/>
              </w:rPr>
              <w:fldChar w:fldCharType="end"/>
            </w:r>
            <w:r w:rsidRPr="00821852">
              <w:rPr>
                <w:lang w:val="el-GR" w:eastAsia="en-US"/>
              </w:rPr>
              <w:t xml:space="preserve">. </w:t>
            </w:r>
          </w:p>
          <w:p w14:paraId="7759C793"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29E57B6B"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DE32F3">
        <w:rPr>
          <w:b/>
          <w:color w:val="0070C0"/>
          <w:u w:val="single"/>
          <w:lang w:val="el-GR"/>
        </w:rPr>
        <w:fldChar w:fldCharType="begin"/>
      </w:r>
      <w:r w:rsidR="00B622FA" w:rsidRPr="00DE32F3">
        <w:rPr>
          <w:b/>
          <w:color w:val="0070C0"/>
          <w:u w:val="single"/>
          <w:lang w:val="el-GR"/>
        </w:rPr>
        <w:instrText xml:space="preserve"> REF _Ref496541556 \r \h </w:instrText>
      </w:r>
      <w:r w:rsidR="00DF02B0" w:rsidRPr="00DE32F3">
        <w:rPr>
          <w:b/>
          <w:color w:val="0070C0"/>
          <w:u w:val="single"/>
          <w:lang w:val="el-GR"/>
        </w:rPr>
        <w:instrText xml:space="preserve"> \* MERGEFORMAT </w:instrText>
      </w:r>
      <w:r w:rsidR="00B622FA" w:rsidRPr="00DE32F3">
        <w:rPr>
          <w:b/>
          <w:color w:val="0070C0"/>
          <w:u w:val="single"/>
          <w:lang w:val="el-GR"/>
        </w:rPr>
      </w:r>
      <w:r w:rsidR="00B622FA" w:rsidRPr="00DE32F3">
        <w:rPr>
          <w:b/>
          <w:color w:val="0070C0"/>
          <w:u w:val="single"/>
          <w:lang w:val="el-GR"/>
        </w:rPr>
        <w:fldChar w:fldCharType="separate"/>
      </w:r>
      <w:r w:rsidR="00693CB6">
        <w:rPr>
          <w:b/>
          <w:color w:val="0070C0"/>
          <w:u w:val="single"/>
          <w:lang w:val="el-GR"/>
        </w:rPr>
        <w:t>2.2.6</w:t>
      </w:r>
      <w:r w:rsidR="00B622FA" w:rsidRPr="00DE32F3">
        <w:rPr>
          <w:b/>
          <w:color w:val="0070C0"/>
          <w:u w:val="single"/>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A9667F"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5115687B"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DE32F3" w:rsidRPr="00DE32F3">
              <w:rPr>
                <w:rFonts w:cs="Tahoma"/>
                <w:b/>
                <w:sz w:val="22"/>
                <w:szCs w:val="22"/>
              </w:rPr>
              <w:t xml:space="preserve"> </w:t>
            </w:r>
            <w:r w:rsidR="002A37B5" w:rsidRPr="00DE32F3">
              <w:rPr>
                <w:rFonts w:cs="Tahoma"/>
                <w:b/>
                <w:color w:val="0070C0"/>
                <w:sz w:val="22"/>
                <w:szCs w:val="22"/>
              </w:rPr>
              <w:fldChar w:fldCharType="begin"/>
            </w:r>
            <w:r w:rsidR="002A37B5" w:rsidRPr="00DE32F3">
              <w:rPr>
                <w:rFonts w:cs="Tahoma"/>
                <w:b/>
                <w:color w:val="0070C0"/>
                <w:sz w:val="22"/>
                <w:szCs w:val="22"/>
              </w:rPr>
              <w:instrText xml:space="preserve"> REF _Ref40965350 \r \h </w:instrText>
            </w:r>
            <w:r w:rsidR="00DE32F3">
              <w:rPr>
                <w:rFonts w:cs="Tahoma"/>
                <w:b/>
                <w:color w:val="0070C0"/>
                <w:sz w:val="22"/>
                <w:szCs w:val="22"/>
              </w:rPr>
              <w:instrText xml:space="preserve"> \* MERGEFORMAT </w:instrText>
            </w:r>
            <w:r w:rsidR="002A37B5" w:rsidRPr="00DE32F3">
              <w:rPr>
                <w:rFonts w:cs="Tahoma"/>
                <w:b/>
                <w:color w:val="0070C0"/>
                <w:sz w:val="22"/>
                <w:szCs w:val="22"/>
              </w:rPr>
            </w:r>
            <w:r w:rsidR="002A37B5" w:rsidRPr="00DE32F3">
              <w:rPr>
                <w:rFonts w:cs="Tahoma"/>
                <w:b/>
                <w:color w:val="0070C0"/>
                <w:sz w:val="22"/>
                <w:szCs w:val="22"/>
              </w:rPr>
              <w:fldChar w:fldCharType="separate"/>
            </w:r>
            <w:r w:rsidR="00693CB6">
              <w:rPr>
                <w:rFonts w:cs="Tahoma"/>
                <w:b/>
                <w:color w:val="0070C0"/>
                <w:sz w:val="22"/>
                <w:szCs w:val="22"/>
              </w:rPr>
              <w:t>2.2.6.1</w:t>
            </w:r>
            <w:r w:rsidR="002A37B5" w:rsidRPr="00DE32F3">
              <w:rPr>
                <w:rFonts w:cs="Tahoma"/>
                <w:b/>
                <w:color w:val="0070C0"/>
                <w:sz w:val="22"/>
                <w:szCs w:val="22"/>
              </w:rPr>
              <w:fldChar w:fldCharType="end"/>
            </w:r>
            <w:r w:rsidR="002A37B5">
              <w:rPr>
                <w:rFonts w:cs="Tahoma"/>
                <w:b/>
                <w:sz w:val="22"/>
                <w:szCs w:val="22"/>
              </w:rPr>
              <w:t>.</w:t>
            </w:r>
            <w:r w:rsidR="009D3802" w:rsidRPr="00603221">
              <w:rPr>
                <w:rFonts w:cs="Tahoma"/>
                <w:b/>
                <w:bCs/>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A9667F"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55A828CA"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w:t>
            </w:r>
            <w:r w:rsidRPr="00DE32F3">
              <w:rPr>
                <w:rFonts w:cs="Tahoma"/>
                <w:sz w:val="22"/>
                <w:szCs w:val="22"/>
              </w:rPr>
              <w:t>επιτυχώς 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A9667F"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A9667F"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rsidP="00A624DE">
            <w:pPr>
              <w:numPr>
                <w:ilvl w:val="0"/>
                <w:numId w:val="9"/>
              </w:numPr>
              <w:suppressAutoHyphens w:val="0"/>
              <w:ind w:left="419" w:hanging="357"/>
              <w:rPr>
                <w:lang w:val="el-GR"/>
              </w:rPr>
            </w:pPr>
            <w:r w:rsidRPr="00603221">
              <w:rPr>
                <w:lang w:val="el-GR"/>
              </w:rPr>
              <w:lastRenderedPageBreak/>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076C7CC" w14:textId="77777777" w:rsidR="007340CA" w:rsidRPr="00603221" w:rsidRDefault="007340CA" w:rsidP="00A624DE">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57DBB48D" w14:textId="77777777" w:rsidR="007340CA" w:rsidRPr="00603221" w:rsidRDefault="007340CA" w:rsidP="009C5EA6">
            <w:pPr>
              <w:pStyle w:val="Tabletext"/>
              <w:spacing w:line="276" w:lineRule="auto"/>
              <w:jc w:val="both"/>
              <w:rPr>
                <w:rFonts w:cs="Tahoma"/>
                <w:sz w:val="22"/>
                <w:szCs w:val="22"/>
              </w:rPr>
            </w:pPr>
          </w:p>
        </w:tc>
      </w:tr>
      <w:tr w:rsidR="00135A3A" w:rsidRPr="00A9667F"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4D3BF8B1" w14:textId="2D6DCC31" w:rsidR="00135A3A" w:rsidRDefault="00135A3A" w:rsidP="003668E8">
            <w:pPr>
              <w:autoSpaceDE w:val="0"/>
              <w:autoSpaceDN w:val="0"/>
              <w:adjustRightInd w:val="0"/>
              <w:spacing w:after="0"/>
              <w:rPr>
                <w:b/>
                <w:bCs/>
                <w:color w:val="0070C0"/>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8C4C77">
              <w:rPr>
                <w:b/>
                <w:bCs/>
                <w:lang w:val="el-GR" w:eastAsia="el-GR"/>
              </w:rPr>
              <w:fldChar w:fldCharType="begin"/>
            </w:r>
            <w:r w:rsidR="008C4C77">
              <w:rPr>
                <w:b/>
                <w:bCs/>
                <w:lang w:val="el-GR" w:eastAsia="el-GR"/>
              </w:rPr>
              <w:instrText xml:space="preserve"> REF _Ref89952255 \r \h </w:instrText>
            </w:r>
            <w:r w:rsidR="008C4C77">
              <w:rPr>
                <w:b/>
                <w:bCs/>
                <w:lang w:val="el-GR" w:eastAsia="el-GR"/>
              </w:rPr>
            </w:r>
            <w:r w:rsidR="008C4C77">
              <w:rPr>
                <w:b/>
                <w:bCs/>
                <w:lang w:val="el-GR" w:eastAsia="el-GR"/>
              </w:rPr>
              <w:fldChar w:fldCharType="separate"/>
            </w:r>
            <w:r w:rsidR="00693CB6">
              <w:rPr>
                <w:b/>
                <w:bCs/>
                <w:lang w:val="el-GR" w:eastAsia="el-GR"/>
              </w:rPr>
              <w:t>2.2.6.2</w:t>
            </w:r>
            <w:r w:rsidR="008C4C77">
              <w:rPr>
                <w:b/>
                <w:bCs/>
                <w:lang w:val="el-GR" w:eastAsia="el-GR"/>
              </w:rPr>
              <w:fldChar w:fldCharType="end"/>
            </w:r>
            <w:r w:rsidR="008C4C77">
              <w:rPr>
                <w:b/>
                <w:bCs/>
                <w:color w:val="0070C0"/>
                <w:u w:val="single"/>
                <w:lang w:val="el-GR" w:eastAsia="el-GR"/>
              </w:rPr>
              <w:t>.</w:t>
            </w:r>
            <w:r w:rsidRPr="00F37C15">
              <w:rPr>
                <w:b/>
                <w:bCs/>
                <w:color w:val="0070C0"/>
                <w:lang w:val="el-GR" w:eastAsia="el-GR"/>
              </w:rPr>
              <w:t xml:space="preserve"> </w:t>
            </w:r>
          </w:p>
          <w:p w14:paraId="3AB2658D" w14:textId="77777777" w:rsidR="00F37C15" w:rsidRPr="00603221" w:rsidRDefault="00F37C15" w:rsidP="00135A3A">
            <w:pPr>
              <w:autoSpaceDE w:val="0"/>
              <w:autoSpaceDN w:val="0"/>
              <w:adjustRightInd w:val="0"/>
              <w:spacing w:after="0"/>
              <w:jc w:val="left"/>
              <w:rPr>
                <w:b/>
                <w:bCs/>
                <w:lang w:val="el-GR" w:eastAsia="el-GR"/>
              </w:rPr>
            </w:pPr>
          </w:p>
          <w:p w14:paraId="41DF397C" w14:textId="77777777" w:rsidR="00135A3A" w:rsidRPr="00603221" w:rsidRDefault="00135A3A" w:rsidP="00135A3A">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A9667F"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A9667F"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A9667F"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A9667F"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A9667F"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A9667F"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A9667F"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A9667F"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A9667F"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A9667F"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A9667F"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A9667F"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lastRenderedPageBreak/>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A9667F"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A9667F"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A9667F"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A9667F"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28CFF864"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FB3C71">
              <w:rPr>
                <w:color w:val="0070C0"/>
                <w:u w:val="single"/>
                <w:lang w:val="el-GR"/>
              </w:rPr>
              <w:fldChar w:fldCharType="begin"/>
            </w:r>
            <w:r w:rsidRPr="00FB3C71">
              <w:rPr>
                <w:color w:val="0070C0"/>
                <w:u w:val="single"/>
                <w:lang w:val="el-GR"/>
              </w:rPr>
              <w:instrText xml:space="preserve"> REF _Ref496624509 \h  \* MERGEFORMAT </w:instrText>
            </w:r>
            <w:r w:rsidRPr="00FB3C71">
              <w:rPr>
                <w:color w:val="0070C0"/>
                <w:u w:val="single"/>
                <w:lang w:val="el-GR"/>
              </w:rPr>
            </w:r>
            <w:r w:rsidRPr="00FB3C71">
              <w:rPr>
                <w:color w:val="0070C0"/>
                <w:u w:val="single"/>
                <w:lang w:val="el-GR"/>
              </w:rPr>
              <w:fldChar w:fldCharType="separate"/>
            </w:r>
            <w:r w:rsidR="00693CB6" w:rsidRPr="00693CB6">
              <w:rPr>
                <w:color w:val="0070C0"/>
                <w:u w:val="single"/>
                <w:lang w:val="el-GR"/>
              </w:rPr>
              <w:t xml:space="preserve">ΠΑΡΑΡΤΗΜΑ </w:t>
            </w:r>
            <w:r w:rsidR="00693CB6" w:rsidRPr="00693CB6">
              <w:rPr>
                <w:color w:val="0070C0"/>
                <w:u w:val="single"/>
              </w:rPr>
              <w:t>ΙV</w:t>
            </w:r>
            <w:r w:rsidR="00693CB6" w:rsidRPr="00693CB6">
              <w:rPr>
                <w:color w:val="0070C0"/>
                <w:u w:val="single"/>
                <w:lang w:val="el-GR"/>
              </w:rPr>
              <w:t xml:space="preserve"> – Υπόδειγμα Βιογραφικού Σημειώματος</w:t>
            </w:r>
            <w:r w:rsidRPr="00FB3C71">
              <w:rPr>
                <w:color w:val="0070C0"/>
                <w:u w:val="single"/>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30B237B0"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w:t>
      </w:r>
      <w:r w:rsidRPr="002D72CB">
        <w:rPr>
          <w:b/>
          <w:color w:val="000000"/>
          <w:lang w:val="el-GR"/>
        </w:rPr>
        <w:t>ποιότητας και πρότυπα περιβαλλοντικής διαχείρισης</w:t>
      </w:r>
      <w:r w:rsidRPr="002D72CB">
        <w:rPr>
          <w:b/>
          <w:lang w:val="el-GR"/>
        </w:rPr>
        <w:t xml:space="preserve"> της</w:t>
      </w:r>
      <w:r w:rsidRPr="00603221">
        <w:rPr>
          <w:b/>
          <w:lang w:val="el-GR"/>
        </w:rPr>
        <w:t xml:space="preserve"> παραγράφου </w:t>
      </w:r>
      <w:r w:rsidR="006607CE" w:rsidRPr="00FB3C71">
        <w:rPr>
          <w:b/>
          <w:color w:val="0070C0"/>
          <w:u w:val="single"/>
          <w:lang w:val="el-GR"/>
        </w:rPr>
        <w:fldChar w:fldCharType="begin"/>
      </w:r>
      <w:r w:rsidR="006607CE" w:rsidRPr="00FB3C71">
        <w:rPr>
          <w:b/>
          <w:color w:val="0070C0"/>
          <w:u w:val="single"/>
          <w:lang w:val="el-GR"/>
        </w:rPr>
        <w:instrText xml:space="preserve"> REF _Ref496541651 \r \h </w:instrText>
      </w:r>
      <w:r w:rsidR="00DF02B0" w:rsidRPr="00FB3C71">
        <w:rPr>
          <w:b/>
          <w:color w:val="0070C0"/>
          <w:u w:val="single"/>
          <w:lang w:val="el-GR"/>
        </w:rPr>
        <w:instrText xml:space="preserve"> \* MERGEFORMAT </w:instrText>
      </w:r>
      <w:r w:rsidR="006607CE" w:rsidRPr="00FB3C71">
        <w:rPr>
          <w:b/>
          <w:color w:val="0070C0"/>
          <w:u w:val="single"/>
          <w:lang w:val="el-GR"/>
        </w:rPr>
      </w:r>
      <w:r w:rsidR="006607CE" w:rsidRPr="00FB3C71">
        <w:rPr>
          <w:b/>
          <w:color w:val="0070C0"/>
          <w:u w:val="single"/>
          <w:lang w:val="el-GR"/>
        </w:rPr>
        <w:fldChar w:fldCharType="separate"/>
      </w:r>
      <w:r w:rsidR="00693CB6">
        <w:rPr>
          <w:b/>
          <w:color w:val="0070C0"/>
          <w:u w:val="single"/>
          <w:lang w:val="el-GR"/>
        </w:rPr>
        <w:t>2.2.7</w:t>
      </w:r>
      <w:r w:rsidR="006607CE" w:rsidRPr="00FB3C71">
        <w:rPr>
          <w:b/>
          <w:color w:val="0070C0"/>
          <w:u w:val="single"/>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A9667F"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1DFEDACB" w:rsidR="008129E2" w:rsidRPr="00603221"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03221">
              <w:rPr>
                <w:b/>
                <w:bCs/>
                <w:lang w:val="el-GR"/>
              </w:rPr>
              <w:t xml:space="preserve"> </w:t>
            </w:r>
            <w:r w:rsidR="009E6D09">
              <w:rPr>
                <w:b/>
                <w:bCs/>
                <w:lang w:val="el-GR"/>
              </w:rPr>
              <w:t xml:space="preserve">στα πεδία εφαρμογής σύμφωνα με </w:t>
            </w:r>
            <w:r w:rsidR="008129E2" w:rsidRPr="009E6D09">
              <w:rPr>
                <w:b/>
                <w:bCs/>
                <w:lang w:val="el-GR"/>
              </w:rPr>
              <w:t xml:space="preserve">την παρ. </w:t>
            </w:r>
            <w:r w:rsidR="006607CE" w:rsidRPr="009E6D09">
              <w:rPr>
                <w:b/>
                <w:bCs/>
                <w:color w:val="0070C0"/>
                <w:u w:val="single"/>
              </w:rPr>
              <w:fldChar w:fldCharType="begin"/>
            </w:r>
            <w:r w:rsidR="006607CE" w:rsidRPr="009E6D09">
              <w:rPr>
                <w:b/>
                <w:bCs/>
                <w:color w:val="0070C0"/>
                <w:u w:val="single"/>
                <w:lang w:val="el-GR"/>
              </w:rPr>
              <w:instrText xml:space="preserve"> </w:instrText>
            </w:r>
            <w:r w:rsidR="006607CE" w:rsidRPr="009E6D09">
              <w:rPr>
                <w:b/>
                <w:bCs/>
                <w:color w:val="0070C0"/>
                <w:u w:val="single"/>
              </w:rPr>
              <w:instrText>REF</w:instrText>
            </w:r>
            <w:r w:rsidR="006607CE" w:rsidRPr="009E6D09">
              <w:rPr>
                <w:b/>
                <w:bCs/>
                <w:color w:val="0070C0"/>
                <w:u w:val="single"/>
                <w:lang w:val="el-GR"/>
              </w:rPr>
              <w:instrText xml:space="preserve"> _</w:instrText>
            </w:r>
            <w:r w:rsidR="006607CE" w:rsidRPr="009E6D09">
              <w:rPr>
                <w:b/>
                <w:bCs/>
                <w:color w:val="0070C0"/>
                <w:u w:val="single"/>
              </w:rPr>
              <w:instrText>Ref</w:instrText>
            </w:r>
            <w:r w:rsidR="006607CE" w:rsidRPr="009E6D09">
              <w:rPr>
                <w:b/>
                <w:bCs/>
                <w:color w:val="0070C0"/>
                <w:u w:val="single"/>
                <w:lang w:val="el-GR"/>
              </w:rPr>
              <w:instrText>496541651 \</w:instrText>
            </w:r>
            <w:r w:rsidR="006607CE" w:rsidRPr="009E6D09">
              <w:rPr>
                <w:b/>
                <w:bCs/>
                <w:color w:val="0070C0"/>
                <w:u w:val="single"/>
              </w:rPr>
              <w:instrText>r</w:instrText>
            </w:r>
            <w:r w:rsidR="006607CE" w:rsidRPr="009E6D09">
              <w:rPr>
                <w:b/>
                <w:bCs/>
                <w:color w:val="0070C0"/>
                <w:u w:val="single"/>
                <w:lang w:val="el-GR"/>
              </w:rPr>
              <w:instrText xml:space="preserve"> \</w:instrText>
            </w:r>
            <w:r w:rsidR="006607CE" w:rsidRPr="009E6D09">
              <w:rPr>
                <w:b/>
                <w:bCs/>
                <w:color w:val="0070C0"/>
                <w:u w:val="single"/>
              </w:rPr>
              <w:instrText>h</w:instrText>
            </w:r>
            <w:r w:rsidR="006607CE" w:rsidRPr="009E6D09">
              <w:rPr>
                <w:b/>
                <w:bCs/>
                <w:color w:val="0070C0"/>
                <w:u w:val="single"/>
                <w:lang w:val="el-GR"/>
              </w:rPr>
              <w:instrText xml:space="preserve">  \* </w:instrText>
            </w:r>
            <w:r w:rsidR="006607CE" w:rsidRPr="009E6D09">
              <w:rPr>
                <w:b/>
                <w:bCs/>
                <w:color w:val="0070C0"/>
                <w:u w:val="single"/>
              </w:rPr>
              <w:instrText>MERGEFORMAT</w:instrText>
            </w:r>
            <w:r w:rsidR="006607CE" w:rsidRPr="009E6D09">
              <w:rPr>
                <w:b/>
                <w:bCs/>
                <w:color w:val="0070C0"/>
                <w:u w:val="single"/>
                <w:lang w:val="el-GR"/>
              </w:rPr>
              <w:instrText xml:space="preserve"> </w:instrText>
            </w:r>
            <w:r w:rsidR="006607CE" w:rsidRPr="009E6D09">
              <w:rPr>
                <w:b/>
                <w:bCs/>
                <w:color w:val="0070C0"/>
                <w:u w:val="single"/>
              </w:rPr>
            </w:r>
            <w:r w:rsidR="006607CE" w:rsidRPr="009E6D09">
              <w:rPr>
                <w:b/>
                <w:bCs/>
                <w:color w:val="0070C0"/>
                <w:u w:val="single"/>
              </w:rPr>
              <w:fldChar w:fldCharType="separate"/>
            </w:r>
            <w:r w:rsidR="00693CB6" w:rsidRPr="00693CB6">
              <w:rPr>
                <w:b/>
                <w:bCs/>
                <w:color w:val="0070C0"/>
                <w:u w:val="single"/>
                <w:lang w:val="el-GR"/>
              </w:rPr>
              <w:t>2.2.7</w:t>
            </w:r>
            <w:r w:rsidR="006607CE" w:rsidRPr="009E6D09">
              <w:rPr>
                <w:b/>
                <w:bCs/>
                <w:color w:val="0070C0"/>
                <w:u w:val="single"/>
              </w:rPr>
              <w:fldChar w:fldCharType="end"/>
            </w:r>
            <w:r w:rsidR="009E6D09" w:rsidRPr="009E6D09">
              <w:rPr>
                <w:b/>
                <w:bCs/>
                <w:color w:val="0070C0"/>
                <w:lang w:val="el-GR"/>
              </w:rPr>
              <w:t>.</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A9667F"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5D4AE92F"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w:t>
      </w:r>
      <w:r w:rsidRPr="00374B84">
        <w:rPr>
          <w:lang w:val="el-GR"/>
        </w:rPr>
        <w:lastRenderedPageBreak/>
        <w:t>και τις μεταβολές της στο ΓΕΜΗ,</w:t>
      </w:r>
      <w:r w:rsidR="00275D6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lastRenderedPageBreak/>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603221" w:rsidRDefault="00AC2E76">
      <w:pPr>
        <w:rPr>
          <w:b/>
          <w:bCs/>
          <w:lang w:val="el-GR"/>
        </w:rPr>
      </w:pPr>
    </w:p>
    <w:p w14:paraId="095D4BB6" w14:textId="585EC308" w:rsidR="002B2F6A" w:rsidRDefault="003355E7" w:rsidP="002B2F6A">
      <w:pPr>
        <w:rPr>
          <w:lang w:val="el-GR"/>
        </w:rPr>
      </w:pPr>
      <w:r w:rsidRPr="00603221">
        <w:rPr>
          <w:b/>
          <w:bCs/>
          <w:lang w:val="el-GR"/>
        </w:rPr>
        <w:t>Β.</w:t>
      </w:r>
      <w:r w:rsidR="002D4241">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rsidRPr="002B2F6A">
        <w:rPr>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31504BAD"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r w:rsidR="002D4241">
        <w:rPr>
          <w:color w:val="000000"/>
          <w:lang w:val="el-GR"/>
        </w:rPr>
        <w:t>καταλληλόλητας</w:t>
      </w:r>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32DE6CA2" w14:textId="77777777" w:rsidR="002D4241" w:rsidRDefault="002D4241" w:rsidP="002B2F6A">
      <w:pPr>
        <w:rPr>
          <w:color w:val="000000"/>
          <w:lang w:val="el-GR"/>
        </w:rPr>
      </w:pPr>
    </w:p>
    <w:p w14:paraId="0148A76D" w14:textId="53778F66" w:rsidR="00EB1543" w:rsidRPr="00603221" w:rsidRDefault="00EB1543" w:rsidP="00EB1543">
      <w:pPr>
        <w:rPr>
          <w:color w:val="000000"/>
          <w:lang w:val="el-GR"/>
        </w:rPr>
      </w:pPr>
      <w:r w:rsidRPr="00603221">
        <w:rPr>
          <w:b/>
          <w:bCs/>
          <w:lang w:val="el-GR"/>
        </w:rPr>
        <w:t>Β.</w:t>
      </w:r>
      <w:r w:rsidR="002D4241">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20899C7E" w:rsidR="002B2F6A" w:rsidRPr="00611572" w:rsidRDefault="002B2F6A" w:rsidP="002B2F6A">
      <w:pPr>
        <w:rPr>
          <w:b/>
          <w:bCs/>
          <w:lang w:val="el-GR"/>
        </w:rPr>
      </w:pPr>
      <w:r>
        <w:rPr>
          <w:b/>
          <w:bCs/>
          <w:lang w:val="el-GR"/>
        </w:rPr>
        <w:t>Β.1</w:t>
      </w:r>
      <w:r w:rsidR="002D4241">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631888">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rsidP="00631888">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B6793B2" w:rsidR="00C33C73" w:rsidRPr="00603221" w:rsidRDefault="00C33C73" w:rsidP="003A109E">
      <w:pPr>
        <w:pStyle w:val="2"/>
        <w:rPr>
          <w:rFonts w:cs="Tahoma"/>
          <w:lang w:val="el-GR"/>
        </w:rPr>
      </w:pPr>
      <w:r w:rsidRPr="00603221">
        <w:rPr>
          <w:rFonts w:cs="Tahoma"/>
          <w:lang w:val="el-GR"/>
        </w:rPr>
        <w:lastRenderedPageBreak/>
        <w:tab/>
      </w:r>
      <w:bookmarkStart w:id="148" w:name="_Toc89441223"/>
      <w:bookmarkStart w:id="149" w:name="_Toc89441741"/>
      <w:r w:rsidRPr="00603221">
        <w:rPr>
          <w:rFonts w:cs="Tahoma"/>
          <w:lang w:val="el-GR"/>
        </w:rPr>
        <w:t>Κριτήρια Ανάθεσης</w:t>
      </w:r>
      <w:bookmarkEnd w:id="148"/>
      <w:bookmarkEnd w:id="149"/>
      <w:r w:rsidRPr="00603221">
        <w:rPr>
          <w:rFonts w:cs="Tahoma"/>
          <w:lang w:val="el-GR"/>
        </w:rPr>
        <w:t xml:space="preserve"> </w:t>
      </w:r>
    </w:p>
    <w:p w14:paraId="6A9A94FD" w14:textId="77E6D429" w:rsidR="008338F0" w:rsidRPr="0001612B" w:rsidRDefault="003355E7" w:rsidP="0001612B">
      <w:pPr>
        <w:pStyle w:val="3"/>
        <w:ind w:left="720"/>
        <w:jc w:val="left"/>
        <w:rPr>
          <w:lang w:val="el-GR"/>
        </w:rPr>
      </w:pPr>
      <w:bookmarkStart w:id="150" w:name="_Ref496542191"/>
      <w:bookmarkStart w:id="151" w:name="_Toc89441224"/>
      <w:bookmarkStart w:id="152" w:name="_Toc89441742"/>
      <w:r w:rsidRPr="0001612B">
        <w:rPr>
          <w:lang w:val="el-GR"/>
        </w:rPr>
        <w:t>Κριτήριο ανάθεσης</w:t>
      </w:r>
      <w:bookmarkEnd w:id="150"/>
      <w:bookmarkEnd w:id="151"/>
      <w:bookmarkEnd w:id="152"/>
    </w:p>
    <w:p w14:paraId="7A79F2CB" w14:textId="7144D7ED" w:rsidR="008338F0" w:rsidRPr="00603221" w:rsidRDefault="003355E7">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p w14:paraId="45DEDD7B" w14:textId="77777777" w:rsidR="00AE3E98" w:rsidRPr="00603221" w:rsidRDefault="00AE3E98">
      <w:pPr>
        <w:spacing w:after="40"/>
        <w:rPr>
          <w:i/>
          <w:color w:val="5B9BD5"/>
          <w:lang w:val="el-GR"/>
        </w:rPr>
      </w:pP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3143"/>
        <w:gridCol w:w="1714"/>
        <w:gridCol w:w="3130"/>
      </w:tblGrid>
      <w:tr w:rsidR="002D4241" w:rsidRPr="000A1F30" w14:paraId="60ADD549" w14:textId="77777777" w:rsidTr="003026C0">
        <w:trPr>
          <w:trHeight w:val="175"/>
          <w:jc w:val="center"/>
        </w:trPr>
        <w:tc>
          <w:tcPr>
            <w:tcW w:w="5000" w:type="pct"/>
            <w:gridSpan w:val="4"/>
            <w:shd w:val="clear" w:color="auto" w:fill="B3B3B3"/>
          </w:tcPr>
          <w:p w14:paraId="209A7601" w14:textId="77777777" w:rsidR="002D4241" w:rsidRPr="000A1F30" w:rsidRDefault="002D4241" w:rsidP="003026C0">
            <w:pPr>
              <w:numPr>
                <w:ilvl w:val="12"/>
                <w:numId w:val="0"/>
              </w:numPr>
              <w:jc w:val="center"/>
              <w:rPr>
                <w:b/>
                <w:lang w:val="el-GR"/>
              </w:rPr>
            </w:pPr>
            <w:r w:rsidRPr="000A1F30">
              <w:rPr>
                <w:b/>
                <w:lang w:val="el-GR"/>
              </w:rPr>
              <w:t xml:space="preserve">ΠΙΝΑΚΑΣ ΚΡΙΤΗΡΙΩΝ ΑΞΙΟΛΟΓΗΣΗΣ </w:t>
            </w:r>
          </w:p>
        </w:tc>
      </w:tr>
      <w:tr w:rsidR="002D4241" w:rsidRPr="00A9667F" w14:paraId="0BB6A8F2" w14:textId="77777777" w:rsidTr="003026C0">
        <w:trPr>
          <w:trHeight w:val="566"/>
          <w:jc w:val="center"/>
        </w:trPr>
        <w:tc>
          <w:tcPr>
            <w:tcW w:w="639" w:type="pct"/>
            <w:shd w:val="clear" w:color="auto" w:fill="B3B3B3"/>
          </w:tcPr>
          <w:p w14:paraId="07DC31F5" w14:textId="77777777" w:rsidR="002D4241" w:rsidRDefault="002D4241" w:rsidP="003026C0">
            <w:pPr>
              <w:suppressAutoHyphens w:val="0"/>
              <w:jc w:val="center"/>
              <w:rPr>
                <w:b/>
                <w:lang w:val="el-GR"/>
              </w:rPr>
            </w:pPr>
            <w:r w:rsidRPr="000A1F30">
              <w:rPr>
                <w:b/>
                <w:lang w:val="el-GR"/>
              </w:rPr>
              <w:t xml:space="preserve">Κριτήριο </w:t>
            </w:r>
          </w:p>
          <w:p w14:paraId="25752EB7" w14:textId="77777777" w:rsidR="002D4241" w:rsidRPr="000A1F30" w:rsidRDefault="002D4241" w:rsidP="003026C0">
            <w:pPr>
              <w:suppressAutoHyphens w:val="0"/>
              <w:jc w:val="center"/>
              <w:rPr>
                <w:b/>
                <w:lang w:val="el-GR"/>
              </w:rPr>
            </w:pPr>
            <w:r>
              <w:rPr>
                <w:b/>
                <w:lang w:val="el-GR"/>
              </w:rPr>
              <w:t>(</w:t>
            </w:r>
            <w:proofErr w:type="spellStart"/>
            <w:r>
              <w:rPr>
                <w:b/>
                <w:lang w:val="el-GR"/>
              </w:rPr>
              <w:t>Κν</w:t>
            </w:r>
            <w:proofErr w:type="spellEnd"/>
            <w:r>
              <w:rPr>
                <w:b/>
                <w:lang w:val="el-GR"/>
              </w:rPr>
              <w:t>)</w:t>
            </w:r>
          </w:p>
        </w:tc>
        <w:tc>
          <w:tcPr>
            <w:tcW w:w="1716" w:type="pct"/>
            <w:shd w:val="clear" w:color="auto" w:fill="B3B3B3"/>
          </w:tcPr>
          <w:p w14:paraId="1B8DEA7D" w14:textId="77777777" w:rsidR="002D4241" w:rsidRPr="000A1F30" w:rsidRDefault="002D4241" w:rsidP="003026C0">
            <w:pPr>
              <w:numPr>
                <w:ilvl w:val="12"/>
                <w:numId w:val="0"/>
              </w:numPr>
              <w:jc w:val="center"/>
              <w:rPr>
                <w:b/>
                <w:lang w:val="el-GR"/>
              </w:rPr>
            </w:pPr>
            <w:r w:rsidRPr="000A1F30">
              <w:rPr>
                <w:b/>
                <w:lang w:val="el-GR"/>
              </w:rPr>
              <w:t>Περιγραφή</w:t>
            </w:r>
          </w:p>
        </w:tc>
        <w:tc>
          <w:tcPr>
            <w:tcW w:w="936" w:type="pct"/>
            <w:shd w:val="clear" w:color="auto" w:fill="B3B3B3"/>
          </w:tcPr>
          <w:p w14:paraId="2E69863E" w14:textId="5315FC1F" w:rsidR="002D4241" w:rsidRPr="000A1F30" w:rsidRDefault="00275D64" w:rsidP="003026C0">
            <w:pPr>
              <w:numPr>
                <w:ilvl w:val="12"/>
                <w:numId w:val="0"/>
              </w:numPr>
              <w:jc w:val="center"/>
              <w:rPr>
                <w:b/>
                <w:lang w:val="el-GR"/>
              </w:rPr>
            </w:pPr>
            <w:r w:rsidRPr="000A1F30">
              <w:rPr>
                <w:b/>
                <w:lang w:val="el-GR"/>
              </w:rPr>
              <w:t>Συντελεστής</w:t>
            </w:r>
            <w:r w:rsidR="002D4241" w:rsidRPr="000A1F30">
              <w:rPr>
                <w:b/>
                <w:lang w:val="el-GR"/>
              </w:rPr>
              <w:t xml:space="preserve"> Βαρύτητας</w:t>
            </w:r>
            <w:r w:rsidR="002D4241">
              <w:rPr>
                <w:b/>
                <w:lang w:val="el-GR"/>
              </w:rPr>
              <w:t xml:space="preserve"> (</w:t>
            </w:r>
            <w:proofErr w:type="spellStart"/>
            <w:r w:rsidR="002D4241">
              <w:rPr>
                <w:b/>
                <w:lang w:val="el-GR"/>
              </w:rPr>
              <w:t>σν</w:t>
            </w:r>
            <w:proofErr w:type="spellEnd"/>
            <w:r w:rsidR="002D4241">
              <w:rPr>
                <w:b/>
                <w:lang w:val="el-GR"/>
              </w:rPr>
              <w:t>)</w:t>
            </w:r>
          </w:p>
        </w:tc>
        <w:tc>
          <w:tcPr>
            <w:tcW w:w="1709" w:type="pct"/>
            <w:shd w:val="clear" w:color="auto" w:fill="B3B3B3"/>
          </w:tcPr>
          <w:p w14:paraId="214FC148" w14:textId="77777777" w:rsidR="002D4241" w:rsidRPr="000A1F30" w:rsidRDefault="002D4241" w:rsidP="003026C0">
            <w:pPr>
              <w:numPr>
                <w:ilvl w:val="12"/>
                <w:numId w:val="0"/>
              </w:numPr>
              <w:jc w:val="center"/>
              <w:rPr>
                <w:b/>
                <w:lang w:val="el-GR"/>
              </w:rPr>
            </w:pPr>
            <w:r w:rsidRPr="000A1F30">
              <w:rPr>
                <w:b/>
                <w:lang w:val="el-GR"/>
              </w:rPr>
              <w:t>Παραπομπή σε παρ. απαίτησης της διακήρυξης</w:t>
            </w:r>
          </w:p>
        </w:tc>
      </w:tr>
      <w:tr w:rsidR="002D4241" w:rsidRPr="000A1F30" w14:paraId="27C49130" w14:textId="77777777" w:rsidTr="003026C0">
        <w:trPr>
          <w:trHeight w:val="391"/>
          <w:jc w:val="center"/>
        </w:trPr>
        <w:tc>
          <w:tcPr>
            <w:tcW w:w="5000" w:type="pct"/>
            <w:gridSpan w:val="4"/>
            <w:shd w:val="clear" w:color="auto" w:fill="F4B083" w:themeFill="accent2" w:themeFillTint="99"/>
            <w:vAlign w:val="center"/>
          </w:tcPr>
          <w:p w14:paraId="797C11D2" w14:textId="77777777" w:rsidR="002D4241" w:rsidRPr="000A1F30" w:rsidRDefault="002D4241" w:rsidP="003026C0">
            <w:pPr>
              <w:numPr>
                <w:ilvl w:val="12"/>
                <w:numId w:val="0"/>
              </w:numPr>
              <w:jc w:val="left"/>
              <w:rPr>
                <w:b/>
                <w:lang w:val="el-GR"/>
              </w:rPr>
            </w:pPr>
            <w:r w:rsidRPr="000A1F30">
              <w:rPr>
                <w:b/>
                <w:lang w:val="el-GR"/>
              </w:rPr>
              <w:t xml:space="preserve">Ομάδα Α </w:t>
            </w:r>
          </w:p>
        </w:tc>
      </w:tr>
      <w:tr w:rsidR="002D4241" w:rsidRPr="000A1F30" w14:paraId="6D57BEE0" w14:textId="77777777" w:rsidTr="003026C0">
        <w:trPr>
          <w:trHeight w:val="58"/>
          <w:jc w:val="center"/>
        </w:trPr>
        <w:tc>
          <w:tcPr>
            <w:tcW w:w="639" w:type="pct"/>
            <w:shd w:val="clear" w:color="auto" w:fill="B3B3B3"/>
            <w:vAlign w:val="center"/>
          </w:tcPr>
          <w:p w14:paraId="3B02A77E" w14:textId="77777777" w:rsidR="002D4241" w:rsidRPr="000A1F30" w:rsidRDefault="002D4241" w:rsidP="003026C0">
            <w:pPr>
              <w:suppressAutoHyphens w:val="0"/>
              <w:jc w:val="left"/>
              <w:rPr>
                <w:b/>
                <w:lang w:val="el-GR"/>
              </w:rPr>
            </w:pPr>
            <w:r w:rsidRPr="000A1F30">
              <w:rPr>
                <w:b/>
                <w:lang w:val="el-GR"/>
              </w:rPr>
              <w:t>Α.</w:t>
            </w:r>
          </w:p>
        </w:tc>
        <w:tc>
          <w:tcPr>
            <w:tcW w:w="1716" w:type="pct"/>
            <w:shd w:val="clear" w:color="auto" w:fill="B3B3B3"/>
            <w:vAlign w:val="center"/>
          </w:tcPr>
          <w:p w14:paraId="6FE06A6E" w14:textId="77777777" w:rsidR="002D4241" w:rsidRPr="000940AF" w:rsidRDefault="002D4241" w:rsidP="003026C0">
            <w:pPr>
              <w:numPr>
                <w:ilvl w:val="12"/>
                <w:numId w:val="0"/>
              </w:numPr>
              <w:jc w:val="center"/>
              <w:rPr>
                <w:b/>
                <w:lang w:val="el-GR"/>
              </w:rPr>
            </w:pPr>
            <w:r w:rsidRPr="000A1F30">
              <w:rPr>
                <w:b/>
                <w:lang w:val="el-GR"/>
              </w:rPr>
              <w:t>Τεχνική Λύση</w:t>
            </w:r>
          </w:p>
        </w:tc>
        <w:tc>
          <w:tcPr>
            <w:tcW w:w="936" w:type="pct"/>
            <w:shd w:val="clear" w:color="auto" w:fill="B3B3B3"/>
            <w:vAlign w:val="center"/>
          </w:tcPr>
          <w:p w14:paraId="0F60001D" w14:textId="77777777" w:rsidR="002D4241" w:rsidRPr="000A1F30" w:rsidRDefault="002D4241" w:rsidP="003026C0">
            <w:pPr>
              <w:numPr>
                <w:ilvl w:val="12"/>
                <w:numId w:val="0"/>
              </w:numPr>
              <w:jc w:val="center"/>
              <w:rPr>
                <w:lang w:val="el-GR"/>
              </w:rPr>
            </w:pPr>
            <w:r>
              <w:rPr>
                <w:b/>
                <w:lang w:val="el-GR"/>
              </w:rPr>
              <w:t>40</w:t>
            </w:r>
            <w:r w:rsidRPr="000A1F30">
              <w:rPr>
                <w:b/>
                <w:lang w:val="el-GR"/>
              </w:rPr>
              <w:t>%</w:t>
            </w:r>
          </w:p>
        </w:tc>
        <w:tc>
          <w:tcPr>
            <w:tcW w:w="1709" w:type="pct"/>
            <w:shd w:val="clear" w:color="auto" w:fill="B3B3B3"/>
            <w:vAlign w:val="center"/>
          </w:tcPr>
          <w:p w14:paraId="70F11FA4" w14:textId="77777777" w:rsidR="002D4241" w:rsidRPr="000A1F30" w:rsidRDefault="002D4241" w:rsidP="003026C0">
            <w:pPr>
              <w:numPr>
                <w:ilvl w:val="12"/>
                <w:numId w:val="0"/>
              </w:numPr>
              <w:jc w:val="center"/>
              <w:rPr>
                <w:lang w:val="el-GR"/>
              </w:rPr>
            </w:pPr>
          </w:p>
        </w:tc>
      </w:tr>
      <w:tr w:rsidR="002D4241" w:rsidRPr="00275D64" w14:paraId="29379D36" w14:textId="77777777" w:rsidTr="003026C0">
        <w:trPr>
          <w:trHeight w:val="495"/>
          <w:jc w:val="center"/>
        </w:trPr>
        <w:tc>
          <w:tcPr>
            <w:tcW w:w="639" w:type="pct"/>
            <w:vAlign w:val="center"/>
          </w:tcPr>
          <w:p w14:paraId="5A429195" w14:textId="77777777" w:rsidR="002D4241" w:rsidRPr="000A1F30" w:rsidRDefault="002D4241" w:rsidP="003026C0">
            <w:pPr>
              <w:tabs>
                <w:tab w:val="num" w:pos="317"/>
              </w:tabs>
              <w:suppressAutoHyphens w:val="0"/>
              <w:ind w:left="142"/>
              <w:jc w:val="left"/>
              <w:rPr>
                <w:b/>
                <w:lang w:val="el-GR"/>
              </w:rPr>
            </w:pPr>
            <w:r w:rsidRPr="000A1F30">
              <w:rPr>
                <w:b/>
                <w:lang w:val="el-GR"/>
              </w:rPr>
              <w:t>Α.1</w:t>
            </w:r>
          </w:p>
        </w:tc>
        <w:tc>
          <w:tcPr>
            <w:tcW w:w="1716" w:type="pct"/>
          </w:tcPr>
          <w:p w14:paraId="46D7E4DC" w14:textId="77777777" w:rsidR="002D4241" w:rsidRPr="008C762B" w:rsidRDefault="002D4241" w:rsidP="003026C0">
            <w:pPr>
              <w:numPr>
                <w:ilvl w:val="12"/>
                <w:numId w:val="0"/>
              </w:numPr>
              <w:jc w:val="left"/>
              <w:rPr>
                <w:lang w:val="el-GR"/>
              </w:rPr>
            </w:pPr>
            <w:r w:rsidRPr="008C762B">
              <w:rPr>
                <w:lang w:val="el-GR"/>
              </w:rPr>
              <w:t>Αντίληψη και κατανόηση του έργου από τον υποψήφιο Ανάδοχο</w:t>
            </w:r>
          </w:p>
        </w:tc>
        <w:tc>
          <w:tcPr>
            <w:tcW w:w="936" w:type="pct"/>
            <w:vAlign w:val="center"/>
          </w:tcPr>
          <w:p w14:paraId="63739CB1" w14:textId="77777777" w:rsidR="002D4241" w:rsidRPr="008C762B" w:rsidRDefault="002D4241" w:rsidP="003026C0">
            <w:pPr>
              <w:numPr>
                <w:ilvl w:val="12"/>
                <w:numId w:val="0"/>
              </w:numPr>
              <w:jc w:val="center"/>
              <w:rPr>
                <w:lang w:val="el-GR"/>
              </w:rPr>
            </w:pPr>
            <w:r>
              <w:rPr>
                <w:lang w:val="el-GR"/>
              </w:rPr>
              <w:t>10</w:t>
            </w:r>
            <w:r w:rsidRPr="008C762B">
              <w:rPr>
                <w:lang w:val="el-GR"/>
              </w:rPr>
              <w:t>%</w:t>
            </w:r>
          </w:p>
        </w:tc>
        <w:tc>
          <w:tcPr>
            <w:tcW w:w="1709" w:type="pct"/>
            <w:vAlign w:val="center"/>
          </w:tcPr>
          <w:p w14:paraId="654F2B28" w14:textId="17773F02" w:rsidR="002D4241" w:rsidRPr="003668E8" w:rsidRDefault="002D4241" w:rsidP="003026C0">
            <w:pPr>
              <w:numPr>
                <w:ilvl w:val="12"/>
                <w:numId w:val="0"/>
              </w:numPr>
              <w:jc w:val="center"/>
              <w:rPr>
                <w:lang w:val="en-US"/>
              </w:rPr>
            </w:pPr>
            <w:r w:rsidRPr="00876154">
              <w:rPr>
                <w:lang w:val="el-GR"/>
              </w:rPr>
              <w:t>ΠΑΡΑΡΤΗΜΑ</w:t>
            </w:r>
            <w:r w:rsidRPr="003668E8">
              <w:rPr>
                <w:lang w:val="en-US"/>
              </w:rPr>
              <w:t xml:space="preserve"> </w:t>
            </w:r>
            <w:r w:rsidRPr="00876154">
              <w:rPr>
                <w:lang w:val="el-GR"/>
              </w:rPr>
              <w:t>Ι</w:t>
            </w:r>
            <w:r w:rsidRPr="003668E8">
              <w:rPr>
                <w:lang w:val="en-US"/>
              </w:rPr>
              <w:t xml:space="preserve">: </w:t>
            </w:r>
            <w:r w:rsidR="00275D64">
              <w:rPr>
                <w:lang w:val="en-US"/>
              </w:rPr>
              <w:fldChar w:fldCharType="begin"/>
            </w:r>
            <w:r w:rsidR="00275D64">
              <w:rPr>
                <w:lang w:val="en-US"/>
              </w:rPr>
              <w:instrText xml:space="preserve"> REF _Ref89952391 \r \h </w:instrText>
            </w:r>
            <w:r w:rsidR="00275D64">
              <w:rPr>
                <w:lang w:val="en-US"/>
              </w:rPr>
            </w:r>
            <w:r w:rsidR="00275D64">
              <w:rPr>
                <w:lang w:val="en-US"/>
              </w:rPr>
              <w:fldChar w:fldCharType="separate"/>
            </w:r>
            <w:r w:rsidR="00693CB6">
              <w:rPr>
                <w:lang w:val="en-US"/>
              </w:rPr>
              <w:t>1</w:t>
            </w:r>
            <w:r w:rsidR="00275D64">
              <w:rPr>
                <w:lang w:val="en-US"/>
              </w:rPr>
              <w:fldChar w:fldCharType="end"/>
            </w:r>
            <w:r w:rsidRPr="003668E8">
              <w:rPr>
                <w:lang w:val="en-US"/>
              </w:rPr>
              <w:t xml:space="preserve">, </w:t>
            </w:r>
            <w:r w:rsidRPr="00C85E77">
              <w:rPr>
                <w:color w:val="0070C0"/>
                <w:lang w:val="el-GR"/>
              </w:rPr>
              <w:fldChar w:fldCharType="begin"/>
            </w:r>
            <w:r w:rsidRPr="003668E8">
              <w:rPr>
                <w:color w:val="0070C0"/>
                <w:lang w:val="en-US"/>
              </w:rPr>
              <w:instrText xml:space="preserve"> REF _Ref71628644 \r \h </w:instrText>
            </w:r>
            <w:r w:rsidRPr="00C85E77">
              <w:rPr>
                <w:color w:val="0070C0"/>
                <w:lang w:val="el-GR"/>
              </w:rPr>
            </w:r>
            <w:r w:rsidRPr="00C85E77">
              <w:rPr>
                <w:color w:val="0070C0"/>
                <w:lang w:val="el-GR"/>
              </w:rPr>
              <w:fldChar w:fldCharType="separate"/>
            </w:r>
            <w:r w:rsidR="00693CB6">
              <w:rPr>
                <w:color w:val="0070C0"/>
                <w:lang w:val="en-US"/>
              </w:rPr>
              <w:t>2</w:t>
            </w:r>
            <w:r w:rsidRPr="00C85E77">
              <w:rPr>
                <w:color w:val="0070C0"/>
                <w:lang w:val="el-GR"/>
              </w:rPr>
              <w:fldChar w:fldCharType="end"/>
            </w:r>
          </w:p>
        </w:tc>
      </w:tr>
      <w:tr w:rsidR="002D4241" w:rsidRPr="000B4742" w14:paraId="54AB37B5" w14:textId="77777777" w:rsidTr="003026C0">
        <w:trPr>
          <w:jc w:val="center"/>
        </w:trPr>
        <w:tc>
          <w:tcPr>
            <w:tcW w:w="639" w:type="pct"/>
            <w:vAlign w:val="center"/>
          </w:tcPr>
          <w:p w14:paraId="5596E7DF" w14:textId="77777777" w:rsidR="002D4241" w:rsidRPr="000A1F30" w:rsidRDefault="002D4241" w:rsidP="003026C0">
            <w:pPr>
              <w:suppressAutoHyphens w:val="0"/>
              <w:ind w:left="142"/>
              <w:jc w:val="left"/>
              <w:rPr>
                <w:b/>
                <w:lang w:val="el-GR"/>
              </w:rPr>
            </w:pPr>
            <w:r w:rsidRPr="000A1F30">
              <w:rPr>
                <w:b/>
                <w:lang w:val="el-GR"/>
              </w:rPr>
              <w:t>Α.2</w:t>
            </w:r>
          </w:p>
        </w:tc>
        <w:tc>
          <w:tcPr>
            <w:tcW w:w="1716" w:type="pct"/>
            <w:vAlign w:val="center"/>
          </w:tcPr>
          <w:p w14:paraId="194A4C40" w14:textId="77777777" w:rsidR="002D4241" w:rsidRPr="008C762B" w:rsidRDefault="002D4241" w:rsidP="003026C0">
            <w:pPr>
              <w:jc w:val="left"/>
              <w:rPr>
                <w:lang w:val="el-GR"/>
              </w:rPr>
            </w:pPr>
            <w:r w:rsidRPr="008C762B">
              <w:rPr>
                <w:lang w:val="el-GR"/>
              </w:rPr>
              <w:t>Αρχιτεκτονική προτεινόμενης λύσης</w:t>
            </w:r>
          </w:p>
        </w:tc>
        <w:tc>
          <w:tcPr>
            <w:tcW w:w="936" w:type="pct"/>
            <w:vAlign w:val="center"/>
          </w:tcPr>
          <w:p w14:paraId="525BFEDA" w14:textId="77777777" w:rsidR="002D4241" w:rsidRPr="008C762B" w:rsidRDefault="002D4241" w:rsidP="003026C0">
            <w:pPr>
              <w:numPr>
                <w:ilvl w:val="12"/>
                <w:numId w:val="0"/>
              </w:numPr>
              <w:jc w:val="center"/>
              <w:rPr>
                <w:lang w:val="el-GR"/>
              </w:rPr>
            </w:pPr>
            <w:r>
              <w:rPr>
                <w:lang w:val="el-GR"/>
              </w:rPr>
              <w:t>5</w:t>
            </w:r>
            <w:r w:rsidRPr="008C762B">
              <w:rPr>
                <w:lang w:val="el-GR"/>
              </w:rPr>
              <w:t>%</w:t>
            </w:r>
          </w:p>
        </w:tc>
        <w:tc>
          <w:tcPr>
            <w:tcW w:w="1709" w:type="pct"/>
            <w:vAlign w:val="center"/>
          </w:tcPr>
          <w:p w14:paraId="2E4CD59A" w14:textId="53E88AF4" w:rsidR="002D4241" w:rsidRPr="00876154" w:rsidRDefault="002D4241" w:rsidP="003026C0">
            <w:pPr>
              <w:numPr>
                <w:ilvl w:val="12"/>
                <w:numId w:val="0"/>
              </w:numPr>
              <w:jc w:val="center"/>
              <w:rPr>
                <w:lang w:val="el-GR"/>
              </w:rPr>
            </w:pPr>
            <w:r w:rsidRPr="00876154">
              <w:rPr>
                <w:lang w:val="el-GR"/>
              </w:rPr>
              <w:t xml:space="preserve">ΠΑΡΑΡΤΗΜΑ Ι: </w:t>
            </w:r>
            <w:r w:rsidRPr="00C85E77">
              <w:rPr>
                <w:color w:val="0070C0"/>
                <w:lang w:val="el-GR"/>
              </w:rPr>
              <w:fldChar w:fldCharType="begin"/>
            </w:r>
            <w:r w:rsidRPr="00C85E77">
              <w:rPr>
                <w:color w:val="0070C0"/>
                <w:lang w:val="el-GR"/>
              </w:rPr>
              <w:instrText xml:space="preserve"> REF _Ref71628652 \r \h </w:instrText>
            </w:r>
            <w:r w:rsidRPr="00C85E77">
              <w:rPr>
                <w:color w:val="0070C0"/>
                <w:lang w:val="el-GR"/>
              </w:rPr>
            </w:r>
            <w:r w:rsidRPr="00C85E77">
              <w:rPr>
                <w:color w:val="0070C0"/>
                <w:lang w:val="el-GR"/>
              </w:rPr>
              <w:fldChar w:fldCharType="separate"/>
            </w:r>
            <w:r w:rsidR="00693CB6">
              <w:rPr>
                <w:color w:val="0070C0"/>
                <w:lang w:val="el-GR"/>
              </w:rPr>
              <w:t>3</w:t>
            </w:r>
            <w:r w:rsidRPr="00C85E77">
              <w:rPr>
                <w:color w:val="0070C0"/>
                <w:lang w:val="el-GR"/>
              </w:rPr>
              <w:fldChar w:fldCharType="end"/>
            </w:r>
          </w:p>
        </w:tc>
      </w:tr>
      <w:tr w:rsidR="002D4241" w:rsidRPr="000B4742" w14:paraId="086501E8" w14:textId="77777777" w:rsidTr="003026C0">
        <w:trPr>
          <w:jc w:val="center"/>
        </w:trPr>
        <w:tc>
          <w:tcPr>
            <w:tcW w:w="639" w:type="pct"/>
            <w:vAlign w:val="center"/>
          </w:tcPr>
          <w:p w14:paraId="4784EE86" w14:textId="77777777" w:rsidR="002D4241" w:rsidRPr="000A1F30" w:rsidRDefault="002D4241" w:rsidP="003026C0">
            <w:pPr>
              <w:suppressAutoHyphens w:val="0"/>
              <w:ind w:left="142"/>
              <w:jc w:val="left"/>
              <w:rPr>
                <w:b/>
                <w:lang w:val="el-GR"/>
              </w:rPr>
            </w:pPr>
            <w:r w:rsidRPr="000A1F30">
              <w:rPr>
                <w:b/>
                <w:lang w:val="el-GR"/>
              </w:rPr>
              <w:t>Α.3</w:t>
            </w:r>
          </w:p>
        </w:tc>
        <w:tc>
          <w:tcPr>
            <w:tcW w:w="1716" w:type="pct"/>
          </w:tcPr>
          <w:p w14:paraId="51BF675D" w14:textId="77777777" w:rsidR="002D4241" w:rsidRPr="008C762B" w:rsidRDefault="002D4241" w:rsidP="003026C0">
            <w:pPr>
              <w:jc w:val="left"/>
              <w:rPr>
                <w:lang w:val="el-GR"/>
              </w:rPr>
            </w:pPr>
            <w:r w:rsidRPr="008C762B">
              <w:rPr>
                <w:lang w:val="el-GR"/>
              </w:rPr>
              <w:t xml:space="preserve">Τεχνικά και τεχνολογικά χαρακτηριστικά </w:t>
            </w:r>
            <w:r w:rsidRPr="00D048E6">
              <w:rPr>
                <w:lang w:val="el-GR"/>
              </w:rPr>
              <w:t>ΠΣ Διαχείρισης Εγγράφων</w:t>
            </w:r>
            <w:r>
              <w:rPr>
                <w:lang w:val="el-GR"/>
              </w:rPr>
              <w:t xml:space="preserve">, λοιπών </w:t>
            </w:r>
            <w:r w:rsidRPr="000A1F30">
              <w:rPr>
                <w:lang w:val="el-GR"/>
              </w:rPr>
              <w:t xml:space="preserve">εφαρμογών </w:t>
            </w:r>
            <w:r w:rsidRPr="008C762B">
              <w:rPr>
                <w:lang w:val="el-GR"/>
              </w:rPr>
              <w:t xml:space="preserve">και </w:t>
            </w:r>
            <w:proofErr w:type="spellStart"/>
            <w:r w:rsidRPr="008C762B">
              <w:rPr>
                <w:lang w:val="el-GR"/>
              </w:rPr>
              <w:t>διαλειτουργικότητας</w:t>
            </w:r>
            <w:proofErr w:type="spellEnd"/>
          </w:p>
        </w:tc>
        <w:tc>
          <w:tcPr>
            <w:tcW w:w="936" w:type="pct"/>
            <w:vAlign w:val="center"/>
          </w:tcPr>
          <w:p w14:paraId="36ED4F13" w14:textId="77777777" w:rsidR="002D4241" w:rsidRPr="008C762B" w:rsidRDefault="002D4241" w:rsidP="003026C0">
            <w:pPr>
              <w:numPr>
                <w:ilvl w:val="12"/>
                <w:numId w:val="0"/>
              </w:numPr>
              <w:jc w:val="center"/>
              <w:rPr>
                <w:lang w:val="el-GR"/>
              </w:rPr>
            </w:pPr>
            <w:r>
              <w:rPr>
                <w:lang w:val="el-GR"/>
              </w:rPr>
              <w:t>25</w:t>
            </w:r>
            <w:r w:rsidRPr="008C762B">
              <w:rPr>
                <w:lang w:val="el-GR"/>
              </w:rPr>
              <w:t>%</w:t>
            </w:r>
          </w:p>
        </w:tc>
        <w:tc>
          <w:tcPr>
            <w:tcW w:w="1709" w:type="pct"/>
            <w:vAlign w:val="center"/>
          </w:tcPr>
          <w:p w14:paraId="48FF6225" w14:textId="4E67F9B5" w:rsidR="002D4241" w:rsidRPr="00EE6CFF" w:rsidRDefault="002D4241" w:rsidP="003026C0">
            <w:pPr>
              <w:numPr>
                <w:ilvl w:val="12"/>
                <w:numId w:val="0"/>
              </w:numPr>
              <w:jc w:val="center"/>
              <w:rPr>
                <w:lang w:val="el-GR"/>
              </w:rPr>
            </w:pPr>
            <w:r w:rsidRPr="00876154">
              <w:rPr>
                <w:lang w:val="el-GR"/>
              </w:rPr>
              <w:t>ΠΑΡΑΡΤΗΜΑ Ι:</w:t>
            </w:r>
            <w:r w:rsidR="00C85E77">
              <w:rPr>
                <w:lang w:val="el-GR"/>
              </w:rPr>
              <w:t xml:space="preserve"> </w:t>
            </w:r>
            <w:r w:rsidRPr="00C85E77">
              <w:rPr>
                <w:color w:val="0070C0"/>
                <w:lang w:val="el-GR"/>
              </w:rPr>
              <w:fldChar w:fldCharType="begin"/>
            </w:r>
            <w:r w:rsidRPr="00C85E77">
              <w:rPr>
                <w:color w:val="0070C0"/>
                <w:lang w:val="el-GR"/>
              </w:rPr>
              <w:instrText xml:space="preserve"> REF _Ref71628660 \r \h </w:instrText>
            </w:r>
            <w:r w:rsidRPr="00C85E77">
              <w:rPr>
                <w:color w:val="0070C0"/>
                <w:lang w:val="el-GR"/>
              </w:rPr>
            </w:r>
            <w:r w:rsidRPr="00C85E77">
              <w:rPr>
                <w:color w:val="0070C0"/>
                <w:lang w:val="el-GR"/>
              </w:rPr>
              <w:fldChar w:fldCharType="separate"/>
            </w:r>
            <w:r w:rsidR="00693CB6">
              <w:rPr>
                <w:color w:val="0070C0"/>
                <w:lang w:val="el-GR"/>
              </w:rPr>
              <w:t>4</w:t>
            </w:r>
            <w:r w:rsidRPr="00C85E77">
              <w:rPr>
                <w:color w:val="0070C0"/>
                <w:lang w:val="el-GR"/>
              </w:rPr>
              <w:fldChar w:fldCharType="end"/>
            </w:r>
            <w:r>
              <w:rPr>
                <w:lang w:val="en-US"/>
              </w:rPr>
              <w:t xml:space="preserve"> </w:t>
            </w:r>
            <w:r>
              <w:rPr>
                <w:lang w:val="el-GR"/>
              </w:rPr>
              <w:t xml:space="preserve">και </w:t>
            </w:r>
            <w:r w:rsidRPr="00C85E77">
              <w:rPr>
                <w:color w:val="0070C0"/>
                <w:lang w:val="en-US"/>
              </w:rPr>
              <w:fldChar w:fldCharType="begin"/>
            </w:r>
            <w:r w:rsidRPr="00C85E77">
              <w:rPr>
                <w:color w:val="0070C0"/>
                <w:lang w:val="el-GR"/>
              </w:rPr>
              <w:instrText xml:space="preserve"> REF _Ref71628716 \r \h </w:instrText>
            </w:r>
            <w:r w:rsidRPr="00C85E77">
              <w:rPr>
                <w:color w:val="0070C0"/>
                <w:lang w:val="en-US"/>
              </w:rPr>
            </w:r>
            <w:r w:rsidRPr="00C85E77">
              <w:rPr>
                <w:color w:val="0070C0"/>
                <w:lang w:val="en-US"/>
              </w:rPr>
              <w:fldChar w:fldCharType="separate"/>
            </w:r>
            <w:r w:rsidR="00693CB6">
              <w:rPr>
                <w:color w:val="0070C0"/>
                <w:lang w:val="el-GR"/>
              </w:rPr>
              <w:t>5</w:t>
            </w:r>
            <w:r w:rsidRPr="00C85E77">
              <w:rPr>
                <w:color w:val="0070C0"/>
                <w:lang w:val="en-US"/>
              </w:rPr>
              <w:fldChar w:fldCharType="end"/>
            </w:r>
          </w:p>
        </w:tc>
      </w:tr>
      <w:tr w:rsidR="002D4241" w:rsidRPr="000B4742" w14:paraId="6FF19E93" w14:textId="77777777" w:rsidTr="003026C0">
        <w:trPr>
          <w:trHeight w:val="461"/>
          <w:jc w:val="center"/>
        </w:trPr>
        <w:tc>
          <w:tcPr>
            <w:tcW w:w="5000" w:type="pct"/>
            <w:gridSpan w:val="4"/>
            <w:shd w:val="clear" w:color="auto" w:fill="F4B083" w:themeFill="accent2" w:themeFillTint="99"/>
            <w:vAlign w:val="center"/>
          </w:tcPr>
          <w:p w14:paraId="2606DA4E" w14:textId="77777777" w:rsidR="002D4241" w:rsidRPr="00876154" w:rsidRDefault="002D4241" w:rsidP="003026C0">
            <w:pPr>
              <w:spacing w:line="276" w:lineRule="auto"/>
              <w:ind w:left="29"/>
              <w:jc w:val="left"/>
              <w:rPr>
                <w:lang w:val="el-GR"/>
              </w:rPr>
            </w:pPr>
            <w:r w:rsidRPr="00876154">
              <w:rPr>
                <w:b/>
                <w:lang w:val="el-GR"/>
              </w:rPr>
              <w:t>ΟΜΑΔΑ Β</w:t>
            </w:r>
            <w:r w:rsidRPr="00876154">
              <w:rPr>
                <w:b/>
                <w:lang w:val="el-GR"/>
              </w:rPr>
              <w:tab/>
            </w:r>
          </w:p>
        </w:tc>
      </w:tr>
      <w:tr w:rsidR="002D4241" w:rsidRPr="000B4742" w14:paraId="27714AE6" w14:textId="77777777" w:rsidTr="003026C0">
        <w:trPr>
          <w:trHeight w:val="277"/>
          <w:jc w:val="center"/>
        </w:trPr>
        <w:tc>
          <w:tcPr>
            <w:tcW w:w="639" w:type="pct"/>
            <w:shd w:val="clear" w:color="auto" w:fill="B3B3B3"/>
            <w:vAlign w:val="center"/>
          </w:tcPr>
          <w:p w14:paraId="235D6F1B" w14:textId="77777777" w:rsidR="002D4241" w:rsidRPr="000A1F30" w:rsidRDefault="002D4241" w:rsidP="003026C0">
            <w:pPr>
              <w:suppressAutoHyphens w:val="0"/>
              <w:spacing w:line="276" w:lineRule="auto"/>
              <w:jc w:val="left"/>
              <w:rPr>
                <w:b/>
                <w:lang w:val="el-GR"/>
              </w:rPr>
            </w:pPr>
            <w:r w:rsidRPr="000A1F30">
              <w:rPr>
                <w:b/>
                <w:lang w:val="el-GR"/>
              </w:rPr>
              <w:t>Β.</w:t>
            </w:r>
          </w:p>
        </w:tc>
        <w:tc>
          <w:tcPr>
            <w:tcW w:w="1716" w:type="pct"/>
            <w:shd w:val="clear" w:color="auto" w:fill="B3B3B3"/>
            <w:vAlign w:val="center"/>
          </w:tcPr>
          <w:p w14:paraId="527C2278" w14:textId="77777777" w:rsidR="002D4241" w:rsidRPr="000A1F30" w:rsidRDefault="002D4241" w:rsidP="003026C0">
            <w:pPr>
              <w:numPr>
                <w:ilvl w:val="12"/>
                <w:numId w:val="0"/>
              </w:numPr>
              <w:spacing w:line="276" w:lineRule="auto"/>
              <w:jc w:val="center"/>
              <w:rPr>
                <w:b/>
                <w:lang w:val="el-GR"/>
              </w:rPr>
            </w:pPr>
            <w:r w:rsidRPr="000A1F30">
              <w:rPr>
                <w:b/>
                <w:lang w:val="el-GR"/>
              </w:rPr>
              <w:t>Προσφερόμενες Υπηρεσίες</w:t>
            </w:r>
          </w:p>
        </w:tc>
        <w:tc>
          <w:tcPr>
            <w:tcW w:w="936" w:type="pct"/>
            <w:shd w:val="clear" w:color="auto" w:fill="B3B3B3"/>
            <w:vAlign w:val="center"/>
          </w:tcPr>
          <w:p w14:paraId="7F433041" w14:textId="77777777" w:rsidR="002D4241" w:rsidRPr="000A1F30" w:rsidRDefault="002D4241" w:rsidP="003026C0">
            <w:pPr>
              <w:numPr>
                <w:ilvl w:val="12"/>
                <w:numId w:val="0"/>
              </w:numPr>
              <w:spacing w:line="276" w:lineRule="auto"/>
              <w:jc w:val="center"/>
              <w:rPr>
                <w:b/>
                <w:lang w:val="el-GR"/>
              </w:rPr>
            </w:pPr>
            <w:r>
              <w:rPr>
                <w:b/>
                <w:lang w:val="el-GR"/>
              </w:rPr>
              <w:t>50</w:t>
            </w:r>
            <w:r w:rsidRPr="000A1F30">
              <w:rPr>
                <w:b/>
                <w:lang w:val="el-GR"/>
              </w:rPr>
              <w:t>%</w:t>
            </w:r>
          </w:p>
        </w:tc>
        <w:tc>
          <w:tcPr>
            <w:tcW w:w="1709" w:type="pct"/>
            <w:shd w:val="clear" w:color="auto" w:fill="B3B3B3"/>
            <w:vAlign w:val="center"/>
          </w:tcPr>
          <w:p w14:paraId="4F9F2593" w14:textId="77777777" w:rsidR="002D4241" w:rsidRPr="00876154" w:rsidRDefault="002D4241" w:rsidP="003026C0">
            <w:pPr>
              <w:numPr>
                <w:ilvl w:val="12"/>
                <w:numId w:val="0"/>
              </w:numPr>
              <w:spacing w:line="276" w:lineRule="auto"/>
              <w:jc w:val="center"/>
              <w:rPr>
                <w:lang w:val="el-GR"/>
              </w:rPr>
            </w:pPr>
          </w:p>
        </w:tc>
      </w:tr>
      <w:tr w:rsidR="002D4241" w:rsidRPr="000B4742" w14:paraId="06A90393" w14:textId="77777777" w:rsidTr="003026C0">
        <w:trPr>
          <w:jc w:val="center"/>
        </w:trPr>
        <w:tc>
          <w:tcPr>
            <w:tcW w:w="639" w:type="pct"/>
            <w:vAlign w:val="center"/>
          </w:tcPr>
          <w:p w14:paraId="405332DF" w14:textId="77777777" w:rsidR="002D4241" w:rsidRPr="000A1F30" w:rsidRDefault="002D4241" w:rsidP="003026C0">
            <w:pPr>
              <w:suppressAutoHyphens w:val="0"/>
              <w:spacing w:line="276" w:lineRule="auto"/>
              <w:jc w:val="left"/>
              <w:rPr>
                <w:b/>
                <w:lang w:val="el-GR"/>
              </w:rPr>
            </w:pPr>
            <w:r w:rsidRPr="000A1F30">
              <w:rPr>
                <w:b/>
                <w:lang w:val="el-GR"/>
              </w:rPr>
              <w:t>Β.1</w:t>
            </w:r>
          </w:p>
        </w:tc>
        <w:tc>
          <w:tcPr>
            <w:tcW w:w="1716" w:type="pct"/>
          </w:tcPr>
          <w:p w14:paraId="52D35C45" w14:textId="77777777" w:rsidR="002D4241" w:rsidRPr="000A1F30" w:rsidRDefault="002D4241" w:rsidP="003026C0">
            <w:pPr>
              <w:numPr>
                <w:ilvl w:val="12"/>
                <w:numId w:val="0"/>
              </w:numPr>
              <w:spacing w:line="276" w:lineRule="auto"/>
              <w:jc w:val="left"/>
              <w:rPr>
                <w:lang w:val="el-GR"/>
              </w:rPr>
            </w:pPr>
            <w:r w:rsidRPr="000A1F30">
              <w:rPr>
                <w:lang w:val="el-GR"/>
              </w:rPr>
              <w:t xml:space="preserve">Μεθοδολογία υλοποίησης και προσαρμογή στις τεχνολογικές απαιτήσεις και προδιαγραφές </w:t>
            </w:r>
          </w:p>
        </w:tc>
        <w:tc>
          <w:tcPr>
            <w:tcW w:w="936" w:type="pct"/>
            <w:vAlign w:val="center"/>
          </w:tcPr>
          <w:p w14:paraId="118792F1" w14:textId="77777777" w:rsidR="002D4241" w:rsidRPr="000A1F30" w:rsidRDefault="002D4241" w:rsidP="003026C0">
            <w:pPr>
              <w:numPr>
                <w:ilvl w:val="12"/>
                <w:numId w:val="0"/>
              </w:numPr>
              <w:spacing w:line="276" w:lineRule="auto"/>
              <w:jc w:val="center"/>
              <w:rPr>
                <w:lang w:val="el-GR"/>
              </w:rPr>
            </w:pPr>
            <w:r>
              <w:rPr>
                <w:lang w:val="el-GR"/>
              </w:rPr>
              <w:t>5</w:t>
            </w:r>
            <w:r w:rsidRPr="000A1F30">
              <w:rPr>
                <w:lang w:val="el-GR"/>
              </w:rPr>
              <w:t>%</w:t>
            </w:r>
          </w:p>
        </w:tc>
        <w:tc>
          <w:tcPr>
            <w:tcW w:w="1709" w:type="pct"/>
            <w:vAlign w:val="center"/>
          </w:tcPr>
          <w:p w14:paraId="191CF328" w14:textId="63F4F3FB" w:rsidR="002D4241" w:rsidRPr="00876154" w:rsidRDefault="002D4241" w:rsidP="003026C0">
            <w:pPr>
              <w:numPr>
                <w:ilvl w:val="12"/>
                <w:numId w:val="0"/>
              </w:numPr>
              <w:spacing w:line="276" w:lineRule="auto"/>
              <w:jc w:val="left"/>
              <w:rPr>
                <w:lang w:val="el-GR"/>
              </w:rPr>
            </w:pPr>
            <w:r w:rsidRPr="00876154">
              <w:rPr>
                <w:lang w:val="el-GR"/>
              </w:rPr>
              <w:t>ΠΑΡΑΡΤΗΜΑ Ι:</w:t>
            </w:r>
            <w:r>
              <w:rPr>
                <w:lang w:val="en-US"/>
              </w:rPr>
              <w:t xml:space="preserve"> </w:t>
            </w:r>
            <w:r w:rsidRPr="00C85E77">
              <w:rPr>
                <w:color w:val="0070C0"/>
                <w:u w:val="single"/>
                <w:lang w:val="el-GR"/>
              </w:rPr>
              <w:fldChar w:fldCharType="begin"/>
            </w:r>
            <w:r w:rsidRPr="00C85E77">
              <w:rPr>
                <w:color w:val="0070C0"/>
                <w:u w:val="single"/>
                <w:lang w:val="el-GR"/>
              </w:rPr>
              <w:instrText xml:space="preserve"> REF _Ref71628704 \r \h </w:instrText>
            </w:r>
            <w:r w:rsidR="00C85E77" w:rsidRPr="00C85E77">
              <w:rPr>
                <w:color w:val="0070C0"/>
                <w:u w:val="single"/>
                <w:lang w:val="el-GR"/>
              </w:rPr>
              <w:instrText xml:space="preserve"> \* MERGEFORMAT </w:instrText>
            </w:r>
            <w:r w:rsidRPr="00C85E77">
              <w:rPr>
                <w:color w:val="0070C0"/>
                <w:u w:val="single"/>
                <w:lang w:val="el-GR"/>
              </w:rPr>
            </w:r>
            <w:r w:rsidRPr="00C85E77">
              <w:rPr>
                <w:color w:val="0070C0"/>
                <w:u w:val="single"/>
                <w:lang w:val="el-GR"/>
              </w:rPr>
              <w:fldChar w:fldCharType="separate"/>
            </w:r>
            <w:r w:rsidR="00693CB6">
              <w:rPr>
                <w:color w:val="0070C0"/>
                <w:u w:val="single"/>
                <w:lang w:val="el-GR"/>
              </w:rPr>
              <w:t>6</w:t>
            </w:r>
            <w:r w:rsidRPr="00C85E77">
              <w:rPr>
                <w:color w:val="0070C0"/>
                <w:u w:val="single"/>
                <w:lang w:val="el-GR"/>
              </w:rPr>
              <w:fldChar w:fldCharType="end"/>
            </w:r>
            <w:r w:rsidRPr="00876154">
              <w:rPr>
                <w:lang w:val="el-GR"/>
              </w:rPr>
              <w:t xml:space="preserve"> και </w:t>
            </w:r>
            <w:r w:rsidRPr="00C85E77">
              <w:rPr>
                <w:color w:val="0070C0"/>
                <w:u w:val="single"/>
                <w:lang w:val="el-GR"/>
              </w:rPr>
              <w:fldChar w:fldCharType="begin"/>
            </w:r>
            <w:r w:rsidRPr="00C85E77">
              <w:rPr>
                <w:color w:val="0070C0"/>
                <w:u w:val="single"/>
                <w:lang w:val="el-GR"/>
              </w:rPr>
              <w:instrText xml:space="preserve"> REF _Ref71628724 \r \h </w:instrText>
            </w:r>
            <w:r w:rsidR="00C85E77" w:rsidRPr="00C85E77">
              <w:rPr>
                <w:color w:val="0070C0"/>
                <w:u w:val="single"/>
                <w:lang w:val="el-GR"/>
              </w:rPr>
              <w:instrText xml:space="preserve"> \* MERGEFORMAT </w:instrText>
            </w:r>
            <w:r w:rsidRPr="00C85E77">
              <w:rPr>
                <w:color w:val="0070C0"/>
                <w:u w:val="single"/>
                <w:lang w:val="el-GR"/>
              </w:rPr>
            </w:r>
            <w:r w:rsidRPr="00C85E77">
              <w:rPr>
                <w:color w:val="0070C0"/>
                <w:u w:val="single"/>
                <w:lang w:val="el-GR"/>
              </w:rPr>
              <w:fldChar w:fldCharType="separate"/>
            </w:r>
            <w:r w:rsidR="00693CB6">
              <w:rPr>
                <w:color w:val="0070C0"/>
                <w:u w:val="single"/>
                <w:lang w:val="el-GR"/>
              </w:rPr>
              <w:t>7</w:t>
            </w:r>
            <w:r w:rsidRPr="00C85E77">
              <w:rPr>
                <w:color w:val="0070C0"/>
                <w:u w:val="single"/>
                <w:lang w:val="el-GR"/>
              </w:rPr>
              <w:fldChar w:fldCharType="end"/>
            </w:r>
          </w:p>
        </w:tc>
      </w:tr>
      <w:tr w:rsidR="002D4241" w:rsidRPr="000353CB" w14:paraId="4056CDAA" w14:textId="77777777" w:rsidTr="003026C0">
        <w:trPr>
          <w:jc w:val="center"/>
        </w:trPr>
        <w:tc>
          <w:tcPr>
            <w:tcW w:w="639" w:type="pct"/>
            <w:vAlign w:val="center"/>
          </w:tcPr>
          <w:p w14:paraId="1CFAE12A" w14:textId="77777777" w:rsidR="002D4241" w:rsidRPr="000158D7" w:rsidRDefault="002D4241" w:rsidP="003026C0">
            <w:pPr>
              <w:suppressAutoHyphens w:val="0"/>
              <w:spacing w:line="276" w:lineRule="auto"/>
              <w:jc w:val="left"/>
              <w:rPr>
                <w:b/>
                <w:lang w:val="el-GR"/>
              </w:rPr>
            </w:pPr>
            <w:r w:rsidRPr="000158D7">
              <w:rPr>
                <w:b/>
                <w:lang w:val="el-GR"/>
              </w:rPr>
              <w:t>Β.2</w:t>
            </w:r>
          </w:p>
        </w:tc>
        <w:tc>
          <w:tcPr>
            <w:tcW w:w="1716" w:type="pct"/>
          </w:tcPr>
          <w:p w14:paraId="5F9CDC07" w14:textId="77777777" w:rsidR="002D4241" w:rsidRPr="000158D7" w:rsidRDefault="002D4241" w:rsidP="003026C0">
            <w:pPr>
              <w:numPr>
                <w:ilvl w:val="12"/>
                <w:numId w:val="0"/>
              </w:numPr>
              <w:spacing w:line="276" w:lineRule="auto"/>
              <w:jc w:val="left"/>
              <w:rPr>
                <w:lang w:val="el-GR"/>
              </w:rPr>
            </w:pPr>
            <w:r w:rsidRPr="000158D7">
              <w:rPr>
                <w:lang w:val="el-GR"/>
              </w:rPr>
              <w:t>Υπηρεσίες εγκατάστασης στο G-</w:t>
            </w:r>
            <w:proofErr w:type="spellStart"/>
            <w:r w:rsidRPr="000158D7">
              <w:rPr>
                <w:lang w:val="el-GR"/>
              </w:rPr>
              <w:t>Cloud</w:t>
            </w:r>
            <w:proofErr w:type="spellEnd"/>
          </w:p>
        </w:tc>
        <w:tc>
          <w:tcPr>
            <w:tcW w:w="936" w:type="pct"/>
            <w:vAlign w:val="center"/>
          </w:tcPr>
          <w:p w14:paraId="1FB1D53B" w14:textId="77777777" w:rsidR="002D4241" w:rsidRPr="000158D7" w:rsidRDefault="002D4241" w:rsidP="003026C0">
            <w:pPr>
              <w:numPr>
                <w:ilvl w:val="12"/>
                <w:numId w:val="0"/>
              </w:numPr>
              <w:spacing w:line="276" w:lineRule="auto"/>
              <w:jc w:val="center"/>
              <w:rPr>
                <w:lang w:val="el-GR"/>
              </w:rPr>
            </w:pPr>
            <w:r w:rsidRPr="000158D7">
              <w:rPr>
                <w:lang w:val="el-GR"/>
              </w:rPr>
              <w:t>5%</w:t>
            </w:r>
          </w:p>
        </w:tc>
        <w:tc>
          <w:tcPr>
            <w:tcW w:w="1709" w:type="pct"/>
            <w:vAlign w:val="center"/>
          </w:tcPr>
          <w:p w14:paraId="044E065D" w14:textId="65E4AC47" w:rsidR="002D4241" w:rsidRPr="000158D7" w:rsidRDefault="002D4241" w:rsidP="003026C0">
            <w:pPr>
              <w:numPr>
                <w:ilvl w:val="12"/>
                <w:numId w:val="0"/>
              </w:numPr>
              <w:spacing w:line="276" w:lineRule="auto"/>
              <w:jc w:val="left"/>
              <w:rPr>
                <w:lang w:val="el-GR"/>
              </w:rPr>
            </w:pPr>
            <w:r w:rsidRPr="000158D7">
              <w:rPr>
                <w:lang w:val="el-GR"/>
              </w:rPr>
              <w:t xml:space="preserve">ΠΑΡΑΡΤΗΜΑ Ι: </w:t>
            </w:r>
            <w:r w:rsidRPr="00C85E77">
              <w:rPr>
                <w:bCs/>
                <w:color w:val="0070C0"/>
                <w:u w:val="single"/>
                <w:lang w:val="el-GR"/>
              </w:rPr>
              <w:fldChar w:fldCharType="begin"/>
            </w:r>
            <w:r w:rsidRPr="00C85E77">
              <w:rPr>
                <w:bCs/>
                <w:color w:val="0070C0"/>
                <w:u w:val="single"/>
                <w:lang w:val="el-GR"/>
              </w:rPr>
              <w:instrText xml:space="preserve"> REF _Ref68183834 \r \h  \* MERGEFORMAT </w:instrText>
            </w:r>
            <w:r w:rsidRPr="00C85E77">
              <w:rPr>
                <w:bCs/>
                <w:color w:val="0070C0"/>
                <w:u w:val="single"/>
                <w:lang w:val="el-GR"/>
              </w:rPr>
            </w:r>
            <w:r w:rsidRPr="00C85E77">
              <w:rPr>
                <w:bCs/>
                <w:color w:val="0070C0"/>
                <w:u w:val="single"/>
                <w:lang w:val="el-GR"/>
              </w:rPr>
              <w:fldChar w:fldCharType="separate"/>
            </w:r>
            <w:r w:rsidR="00693CB6">
              <w:rPr>
                <w:bCs/>
                <w:color w:val="0070C0"/>
                <w:u w:val="single"/>
                <w:lang w:val="el-GR"/>
              </w:rPr>
              <w:t>5.1</w:t>
            </w:r>
            <w:r w:rsidRPr="00C85E77">
              <w:rPr>
                <w:bCs/>
                <w:color w:val="0070C0"/>
                <w:u w:val="single"/>
                <w:lang w:val="el-GR"/>
              </w:rPr>
              <w:fldChar w:fldCharType="end"/>
            </w:r>
            <w:r w:rsidRPr="000158D7">
              <w:rPr>
                <w:bCs/>
                <w:lang w:val="el-GR"/>
              </w:rPr>
              <w:t xml:space="preserve"> </w:t>
            </w:r>
            <w:r w:rsidRPr="000158D7">
              <w:rPr>
                <w:lang w:val="el-GR"/>
              </w:rPr>
              <w:t xml:space="preserve">και </w:t>
            </w:r>
            <w:r w:rsidRPr="00C85E77">
              <w:rPr>
                <w:color w:val="0070C0"/>
                <w:u w:val="single"/>
                <w:lang w:val="el-GR"/>
              </w:rPr>
              <w:fldChar w:fldCharType="begin"/>
            </w:r>
            <w:r w:rsidRPr="00C85E77">
              <w:rPr>
                <w:color w:val="0070C0"/>
                <w:u w:val="single"/>
                <w:lang w:val="el-GR"/>
              </w:rPr>
              <w:instrText xml:space="preserve"> REF _Ref69333431 \r \h  \* MERGEFORMAT </w:instrText>
            </w:r>
            <w:r w:rsidRPr="00C85E77">
              <w:rPr>
                <w:color w:val="0070C0"/>
                <w:u w:val="single"/>
                <w:lang w:val="el-GR"/>
              </w:rPr>
            </w:r>
            <w:r w:rsidRPr="00C85E77">
              <w:rPr>
                <w:color w:val="0070C0"/>
                <w:u w:val="single"/>
                <w:lang w:val="el-GR"/>
              </w:rPr>
              <w:fldChar w:fldCharType="separate"/>
            </w:r>
            <w:r w:rsidR="00693CB6">
              <w:rPr>
                <w:color w:val="0070C0"/>
                <w:u w:val="single"/>
                <w:lang w:val="el-GR"/>
              </w:rPr>
              <w:t>6.6</w:t>
            </w:r>
            <w:r w:rsidRPr="00C85E77">
              <w:rPr>
                <w:color w:val="0070C0"/>
                <w:u w:val="single"/>
                <w:lang w:val="el-GR"/>
              </w:rPr>
              <w:fldChar w:fldCharType="end"/>
            </w:r>
            <w:r w:rsidRPr="00C85E77">
              <w:rPr>
                <w:color w:val="0070C0"/>
                <w:u w:val="single"/>
                <w:lang w:val="el-GR" w:eastAsia="el-GR"/>
              </w:rPr>
              <w:t>.</w:t>
            </w:r>
          </w:p>
        </w:tc>
      </w:tr>
      <w:tr w:rsidR="002D4241" w:rsidRPr="000B4742" w14:paraId="5AC65899" w14:textId="77777777" w:rsidTr="003026C0">
        <w:trPr>
          <w:jc w:val="center"/>
        </w:trPr>
        <w:tc>
          <w:tcPr>
            <w:tcW w:w="639" w:type="pct"/>
            <w:vAlign w:val="center"/>
          </w:tcPr>
          <w:p w14:paraId="5D1CCF38" w14:textId="77777777" w:rsidR="002D4241" w:rsidRPr="000A1F30" w:rsidRDefault="002D4241" w:rsidP="003026C0">
            <w:pPr>
              <w:suppressAutoHyphens w:val="0"/>
              <w:spacing w:line="276" w:lineRule="auto"/>
              <w:jc w:val="left"/>
              <w:rPr>
                <w:b/>
                <w:lang w:val="el-GR"/>
              </w:rPr>
            </w:pPr>
            <w:r>
              <w:rPr>
                <w:b/>
                <w:lang w:val="el-GR"/>
              </w:rPr>
              <w:t>Β.3</w:t>
            </w:r>
          </w:p>
        </w:tc>
        <w:tc>
          <w:tcPr>
            <w:tcW w:w="1716" w:type="pct"/>
          </w:tcPr>
          <w:p w14:paraId="354676BA" w14:textId="77777777" w:rsidR="002D4241" w:rsidRPr="00784227" w:rsidRDefault="002D4241" w:rsidP="003026C0">
            <w:pPr>
              <w:numPr>
                <w:ilvl w:val="12"/>
                <w:numId w:val="0"/>
              </w:numPr>
              <w:spacing w:line="276" w:lineRule="auto"/>
              <w:jc w:val="left"/>
              <w:rPr>
                <w:lang w:val="el-GR"/>
              </w:rPr>
            </w:pPr>
            <w:r>
              <w:rPr>
                <w:lang w:val="el-GR"/>
              </w:rPr>
              <w:t xml:space="preserve">Υπηρεσίες </w:t>
            </w:r>
            <w:proofErr w:type="spellStart"/>
            <w:r>
              <w:rPr>
                <w:lang w:val="el-GR"/>
              </w:rPr>
              <w:t>Ψηφιοποίησης</w:t>
            </w:r>
            <w:proofErr w:type="spellEnd"/>
            <w:r>
              <w:rPr>
                <w:lang w:val="el-GR"/>
              </w:rPr>
              <w:t xml:space="preserve"> (σάρωση)</w:t>
            </w:r>
          </w:p>
        </w:tc>
        <w:tc>
          <w:tcPr>
            <w:tcW w:w="936" w:type="pct"/>
            <w:vAlign w:val="center"/>
          </w:tcPr>
          <w:p w14:paraId="6B45A02C" w14:textId="77777777" w:rsidR="002D4241" w:rsidRDefault="002D4241" w:rsidP="003026C0">
            <w:pPr>
              <w:numPr>
                <w:ilvl w:val="12"/>
                <w:numId w:val="0"/>
              </w:numPr>
              <w:spacing w:line="276" w:lineRule="auto"/>
              <w:jc w:val="center"/>
              <w:rPr>
                <w:lang w:val="el-GR"/>
              </w:rPr>
            </w:pPr>
            <w:r>
              <w:rPr>
                <w:lang w:val="el-GR"/>
              </w:rPr>
              <w:t>10%</w:t>
            </w:r>
          </w:p>
        </w:tc>
        <w:tc>
          <w:tcPr>
            <w:tcW w:w="1709" w:type="pct"/>
            <w:vAlign w:val="center"/>
          </w:tcPr>
          <w:p w14:paraId="691EB9AF" w14:textId="1A40854E" w:rsidR="002D4241" w:rsidRPr="00876154" w:rsidRDefault="002D4241" w:rsidP="003026C0">
            <w:pPr>
              <w:numPr>
                <w:ilvl w:val="12"/>
                <w:numId w:val="0"/>
              </w:numPr>
              <w:spacing w:line="276" w:lineRule="auto"/>
              <w:jc w:val="left"/>
              <w:rPr>
                <w:lang w:val="el-GR"/>
              </w:rPr>
            </w:pPr>
            <w:r w:rsidRPr="00876154">
              <w:rPr>
                <w:lang w:val="el-GR"/>
              </w:rPr>
              <w:t xml:space="preserve">ΠΑΡΑΡΤΗΜΑ Ι: </w:t>
            </w:r>
            <w:r>
              <w:rPr>
                <w:lang w:val="el-GR"/>
              </w:rPr>
              <w:fldChar w:fldCharType="begin"/>
            </w:r>
            <w:r>
              <w:rPr>
                <w:lang w:val="el-GR"/>
              </w:rPr>
              <w:instrText xml:space="preserve"> REF _Ref71628736 \r \h </w:instrText>
            </w:r>
            <w:r>
              <w:rPr>
                <w:lang w:val="el-GR"/>
              </w:rPr>
            </w:r>
            <w:r>
              <w:rPr>
                <w:lang w:val="el-GR"/>
              </w:rPr>
              <w:fldChar w:fldCharType="separate"/>
            </w:r>
            <w:r w:rsidR="00693CB6">
              <w:rPr>
                <w:lang w:val="el-GR"/>
              </w:rPr>
              <w:t>6.4</w:t>
            </w:r>
            <w:r>
              <w:rPr>
                <w:lang w:val="el-GR"/>
              </w:rPr>
              <w:fldChar w:fldCharType="end"/>
            </w:r>
          </w:p>
        </w:tc>
      </w:tr>
      <w:tr w:rsidR="002D4241" w:rsidRPr="00A9667F" w14:paraId="6F0D2561" w14:textId="77777777" w:rsidTr="003026C0">
        <w:trPr>
          <w:jc w:val="center"/>
        </w:trPr>
        <w:tc>
          <w:tcPr>
            <w:tcW w:w="639" w:type="pct"/>
            <w:vAlign w:val="center"/>
          </w:tcPr>
          <w:p w14:paraId="0641C040" w14:textId="77777777" w:rsidR="002D4241" w:rsidRDefault="002D4241" w:rsidP="003026C0">
            <w:pPr>
              <w:suppressAutoHyphens w:val="0"/>
              <w:spacing w:line="276" w:lineRule="auto"/>
              <w:jc w:val="left"/>
              <w:rPr>
                <w:b/>
                <w:lang w:val="el-GR"/>
              </w:rPr>
            </w:pPr>
            <w:r w:rsidRPr="000A1F30">
              <w:rPr>
                <w:b/>
                <w:lang w:val="el-GR"/>
              </w:rPr>
              <w:t>Β.</w:t>
            </w:r>
            <w:r>
              <w:rPr>
                <w:b/>
                <w:lang w:val="el-GR"/>
              </w:rPr>
              <w:t>4</w:t>
            </w:r>
          </w:p>
        </w:tc>
        <w:tc>
          <w:tcPr>
            <w:tcW w:w="1716" w:type="pct"/>
          </w:tcPr>
          <w:p w14:paraId="2379027C" w14:textId="77777777" w:rsidR="002D4241" w:rsidRDefault="002D4241" w:rsidP="003026C0">
            <w:pPr>
              <w:numPr>
                <w:ilvl w:val="12"/>
                <w:numId w:val="0"/>
              </w:numPr>
              <w:spacing w:line="276" w:lineRule="auto"/>
              <w:jc w:val="left"/>
              <w:rPr>
                <w:lang w:val="el-GR"/>
              </w:rPr>
            </w:pPr>
            <w:r>
              <w:rPr>
                <w:lang w:val="el-GR"/>
              </w:rPr>
              <w:t xml:space="preserve">Υπηρεσίες </w:t>
            </w:r>
            <w:proofErr w:type="spellStart"/>
            <w:r>
              <w:rPr>
                <w:lang w:val="el-GR"/>
              </w:rPr>
              <w:t>Ψηφιοποίησης</w:t>
            </w:r>
            <w:proofErr w:type="spellEnd"/>
            <w:r>
              <w:rPr>
                <w:lang w:val="el-GR"/>
              </w:rPr>
              <w:t xml:space="preserve"> (καταχώριση </w:t>
            </w:r>
            <w:proofErr w:type="spellStart"/>
            <w:r>
              <w:rPr>
                <w:lang w:val="el-GR"/>
              </w:rPr>
              <w:t>μεταδεδομένων</w:t>
            </w:r>
            <w:proofErr w:type="spellEnd"/>
            <w:r>
              <w:rPr>
                <w:lang w:val="el-GR"/>
              </w:rPr>
              <w:t xml:space="preserve"> σάρωσης) και </w:t>
            </w:r>
          </w:p>
          <w:p w14:paraId="74612177" w14:textId="77777777" w:rsidR="002D4241" w:rsidRDefault="002D4241" w:rsidP="003026C0">
            <w:pPr>
              <w:numPr>
                <w:ilvl w:val="12"/>
                <w:numId w:val="0"/>
              </w:numPr>
              <w:spacing w:line="276" w:lineRule="auto"/>
              <w:jc w:val="left"/>
              <w:rPr>
                <w:lang w:val="el-GR"/>
              </w:rPr>
            </w:pPr>
            <w:r>
              <w:rPr>
                <w:lang w:val="el-GR"/>
              </w:rPr>
              <w:t xml:space="preserve">Υπηρεσίες </w:t>
            </w:r>
            <w:r w:rsidRPr="00D048E6">
              <w:rPr>
                <w:lang w:val="el-GR"/>
              </w:rPr>
              <w:t>Καταχώρηση</w:t>
            </w:r>
            <w:r>
              <w:rPr>
                <w:lang w:val="el-GR"/>
              </w:rPr>
              <w:t>ς</w:t>
            </w:r>
            <w:r w:rsidRPr="00D048E6">
              <w:rPr>
                <w:lang w:val="el-GR"/>
              </w:rPr>
              <w:t xml:space="preserve"> / επαλήθευση</w:t>
            </w:r>
            <w:r>
              <w:rPr>
                <w:lang w:val="el-GR"/>
              </w:rPr>
              <w:t>ς</w:t>
            </w:r>
            <w:r w:rsidRPr="00D048E6">
              <w:rPr>
                <w:lang w:val="el-GR"/>
              </w:rPr>
              <w:t xml:space="preserve"> δεδομένων</w:t>
            </w:r>
          </w:p>
        </w:tc>
        <w:tc>
          <w:tcPr>
            <w:tcW w:w="936" w:type="pct"/>
            <w:vAlign w:val="center"/>
          </w:tcPr>
          <w:p w14:paraId="4D4DCAF1" w14:textId="77777777" w:rsidR="002D4241" w:rsidRDefault="002D4241" w:rsidP="003026C0">
            <w:pPr>
              <w:numPr>
                <w:ilvl w:val="12"/>
                <w:numId w:val="0"/>
              </w:numPr>
              <w:spacing w:line="276" w:lineRule="auto"/>
              <w:jc w:val="center"/>
              <w:rPr>
                <w:lang w:val="el-GR"/>
              </w:rPr>
            </w:pPr>
            <w:r>
              <w:rPr>
                <w:lang w:val="el-GR"/>
              </w:rPr>
              <w:t>10%</w:t>
            </w:r>
          </w:p>
        </w:tc>
        <w:tc>
          <w:tcPr>
            <w:tcW w:w="1709" w:type="pct"/>
            <w:vAlign w:val="center"/>
          </w:tcPr>
          <w:p w14:paraId="3C6F4B01" w14:textId="0EE91AD4" w:rsidR="002D4241" w:rsidRDefault="002D4241" w:rsidP="003026C0">
            <w:pPr>
              <w:numPr>
                <w:ilvl w:val="12"/>
                <w:numId w:val="0"/>
              </w:numPr>
              <w:spacing w:line="276" w:lineRule="auto"/>
              <w:jc w:val="left"/>
              <w:rPr>
                <w:lang w:val="el-GR"/>
              </w:rPr>
            </w:pPr>
            <w:r w:rsidRPr="00876154">
              <w:rPr>
                <w:lang w:val="el-GR"/>
              </w:rPr>
              <w:t xml:space="preserve">ΠΑΡΑΡΤΗΜΑ Ι: </w:t>
            </w:r>
            <w:r w:rsidRPr="00C85E77">
              <w:rPr>
                <w:color w:val="0070C0"/>
                <w:u w:val="single"/>
                <w:lang w:val="el-GR"/>
              </w:rPr>
              <w:fldChar w:fldCharType="begin"/>
            </w:r>
            <w:r w:rsidRPr="00C85E77">
              <w:rPr>
                <w:color w:val="0070C0"/>
                <w:u w:val="single"/>
                <w:lang w:val="el-GR"/>
              </w:rPr>
              <w:instrText xml:space="preserve"> REF _Ref71628736 \r \h </w:instrText>
            </w:r>
            <w:r w:rsidR="00C85E77">
              <w:rPr>
                <w:color w:val="0070C0"/>
                <w:u w:val="single"/>
                <w:lang w:val="el-GR"/>
              </w:rPr>
              <w:instrText xml:space="preserve"> \* MERGEFORMAT </w:instrText>
            </w:r>
            <w:r w:rsidRPr="00C85E77">
              <w:rPr>
                <w:color w:val="0070C0"/>
                <w:u w:val="single"/>
                <w:lang w:val="el-GR"/>
              </w:rPr>
            </w:r>
            <w:r w:rsidRPr="00C85E77">
              <w:rPr>
                <w:color w:val="0070C0"/>
                <w:u w:val="single"/>
                <w:lang w:val="el-GR"/>
              </w:rPr>
              <w:fldChar w:fldCharType="separate"/>
            </w:r>
            <w:r w:rsidR="00693CB6">
              <w:rPr>
                <w:color w:val="0070C0"/>
                <w:u w:val="single"/>
                <w:lang w:val="el-GR"/>
              </w:rPr>
              <w:t>6.4</w:t>
            </w:r>
            <w:r w:rsidRPr="00C85E77">
              <w:rPr>
                <w:color w:val="0070C0"/>
                <w:u w:val="single"/>
                <w:lang w:val="el-GR"/>
              </w:rPr>
              <w:fldChar w:fldCharType="end"/>
            </w:r>
            <w:r w:rsidRPr="00C85E77">
              <w:rPr>
                <w:color w:val="0070C0"/>
                <w:lang w:val="el-GR"/>
              </w:rPr>
              <w:t xml:space="preserve"> </w:t>
            </w:r>
            <w:r>
              <w:rPr>
                <w:lang w:val="el-GR"/>
              </w:rPr>
              <w:t>(</w:t>
            </w:r>
            <w:proofErr w:type="spellStart"/>
            <w:r>
              <w:rPr>
                <w:lang w:val="el-GR"/>
              </w:rPr>
              <w:t>μεταδεδομένα</w:t>
            </w:r>
            <w:proofErr w:type="spellEnd"/>
            <w:r>
              <w:rPr>
                <w:lang w:val="el-GR"/>
              </w:rPr>
              <w:t xml:space="preserve"> σάρωσης)</w:t>
            </w:r>
          </w:p>
          <w:p w14:paraId="149D3BD5" w14:textId="47CA4FE2" w:rsidR="002D4241" w:rsidRPr="00876154" w:rsidRDefault="002D4241" w:rsidP="003026C0">
            <w:pPr>
              <w:numPr>
                <w:ilvl w:val="12"/>
                <w:numId w:val="0"/>
              </w:numPr>
              <w:spacing w:line="276" w:lineRule="auto"/>
              <w:jc w:val="left"/>
              <w:rPr>
                <w:lang w:val="el-GR"/>
              </w:rPr>
            </w:pPr>
            <w:r w:rsidRPr="00876154">
              <w:rPr>
                <w:lang w:val="el-GR"/>
              </w:rPr>
              <w:t xml:space="preserve">ΠΑΡΑΡΤΗΜΑ Ι: </w:t>
            </w:r>
            <w:r w:rsidRPr="00C85E77">
              <w:rPr>
                <w:color w:val="0070C0"/>
                <w:u w:val="single"/>
                <w:lang w:val="el-GR"/>
              </w:rPr>
              <w:fldChar w:fldCharType="begin"/>
            </w:r>
            <w:r w:rsidRPr="00C85E77">
              <w:rPr>
                <w:color w:val="0070C0"/>
                <w:u w:val="single"/>
                <w:lang w:val="el-GR"/>
              </w:rPr>
              <w:instrText xml:space="preserve"> REF _Ref71628747 \r \h </w:instrText>
            </w:r>
            <w:r w:rsidRPr="00C85E77">
              <w:rPr>
                <w:color w:val="0070C0"/>
                <w:u w:val="single"/>
                <w:lang w:val="el-GR"/>
              </w:rPr>
            </w:r>
            <w:r w:rsidRPr="00C85E77">
              <w:rPr>
                <w:color w:val="0070C0"/>
                <w:u w:val="single"/>
                <w:lang w:val="el-GR"/>
              </w:rPr>
              <w:fldChar w:fldCharType="separate"/>
            </w:r>
            <w:r w:rsidR="00693CB6">
              <w:rPr>
                <w:color w:val="0070C0"/>
                <w:u w:val="single"/>
                <w:lang w:val="el-GR"/>
              </w:rPr>
              <w:t>6.5</w:t>
            </w:r>
            <w:r w:rsidRPr="00C85E77">
              <w:rPr>
                <w:color w:val="0070C0"/>
                <w:u w:val="single"/>
                <w:lang w:val="el-GR"/>
              </w:rPr>
              <w:fldChar w:fldCharType="end"/>
            </w:r>
            <w:r>
              <w:rPr>
                <w:lang w:val="el-GR"/>
              </w:rPr>
              <w:t xml:space="preserve"> (δεδομένα καταχώρισης)</w:t>
            </w:r>
          </w:p>
        </w:tc>
      </w:tr>
      <w:tr w:rsidR="002D4241" w:rsidRPr="000B4742" w14:paraId="15E6AD73" w14:textId="77777777" w:rsidTr="003026C0">
        <w:trPr>
          <w:jc w:val="center"/>
        </w:trPr>
        <w:tc>
          <w:tcPr>
            <w:tcW w:w="639" w:type="pct"/>
            <w:vAlign w:val="center"/>
          </w:tcPr>
          <w:p w14:paraId="665FF39F" w14:textId="77777777" w:rsidR="002D4241" w:rsidRPr="000A1F30" w:rsidRDefault="002D4241" w:rsidP="003026C0">
            <w:pPr>
              <w:suppressAutoHyphens w:val="0"/>
              <w:spacing w:line="276" w:lineRule="auto"/>
              <w:jc w:val="left"/>
              <w:rPr>
                <w:b/>
                <w:lang w:val="el-GR"/>
              </w:rPr>
            </w:pPr>
            <w:r w:rsidRPr="000A1F30">
              <w:rPr>
                <w:b/>
                <w:lang w:val="el-GR"/>
              </w:rPr>
              <w:t>Β.</w:t>
            </w:r>
            <w:r>
              <w:rPr>
                <w:b/>
                <w:lang w:val="el-GR"/>
              </w:rPr>
              <w:t>5</w:t>
            </w:r>
          </w:p>
        </w:tc>
        <w:tc>
          <w:tcPr>
            <w:tcW w:w="1716" w:type="pct"/>
          </w:tcPr>
          <w:p w14:paraId="0A11FE7F" w14:textId="77777777" w:rsidR="002D4241" w:rsidRPr="000A1F30" w:rsidRDefault="002D4241" w:rsidP="003026C0">
            <w:pPr>
              <w:numPr>
                <w:ilvl w:val="12"/>
                <w:numId w:val="0"/>
              </w:numPr>
              <w:spacing w:line="276" w:lineRule="auto"/>
              <w:jc w:val="left"/>
              <w:rPr>
                <w:lang w:val="el-GR"/>
              </w:rPr>
            </w:pPr>
            <w:r w:rsidRPr="000A1F30">
              <w:rPr>
                <w:lang w:val="el-GR"/>
              </w:rPr>
              <w:t xml:space="preserve">Υπηρεσίες Εκπαίδευσης </w:t>
            </w:r>
          </w:p>
        </w:tc>
        <w:tc>
          <w:tcPr>
            <w:tcW w:w="936" w:type="pct"/>
            <w:vAlign w:val="center"/>
          </w:tcPr>
          <w:p w14:paraId="6F5CF88B" w14:textId="77777777" w:rsidR="002D4241" w:rsidRPr="000A1F30" w:rsidRDefault="002D4241" w:rsidP="003026C0">
            <w:pPr>
              <w:numPr>
                <w:ilvl w:val="12"/>
                <w:numId w:val="0"/>
              </w:numPr>
              <w:spacing w:line="276" w:lineRule="auto"/>
              <w:jc w:val="center"/>
              <w:rPr>
                <w:lang w:val="el-GR"/>
              </w:rPr>
            </w:pPr>
            <w:r>
              <w:rPr>
                <w:lang w:val="el-GR"/>
              </w:rPr>
              <w:t>5</w:t>
            </w:r>
            <w:r w:rsidRPr="000A1F30">
              <w:rPr>
                <w:lang w:val="el-GR"/>
              </w:rPr>
              <w:t>%</w:t>
            </w:r>
          </w:p>
        </w:tc>
        <w:tc>
          <w:tcPr>
            <w:tcW w:w="1709" w:type="pct"/>
            <w:vAlign w:val="center"/>
          </w:tcPr>
          <w:p w14:paraId="5CB7E55B" w14:textId="179DB8C8" w:rsidR="002D4241" w:rsidRPr="00876154" w:rsidRDefault="002D4241" w:rsidP="003026C0">
            <w:pPr>
              <w:numPr>
                <w:ilvl w:val="12"/>
                <w:numId w:val="0"/>
              </w:numPr>
              <w:spacing w:line="276" w:lineRule="auto"/>
              <w:jc w:val="left"/>
              <w:rPr>
                <w:lang w:val="el-GR"/>
              </w:rPr>
            </w:pPr>
            <w:r w:rsidRPr="00876154">
              <w:rPr>
                <w:lang w:val="el-GR"/>
              </w:rPr>
              <w:t xml:space="preserve">ΠΑΡΑΡΤΗΜΑ Ι: </w:t>
            </w:r>
            <w:r w:rsidRPr="00684D18">
              <w:rPr>
                <w:color w:val="0070C0"/>
                <w:lang w:val="el-GR"/>
              </w:rPr>
              <w:fldChar w:fldCharType="begin"/>
            </w:r>
            <w:r w:rsidRPr="00684D18">
              <w:rPr>
                <w:color w:val="0070C0"/>
                <w:lang w:val="el-GR"/>
              </w:rPr>
              <w:instrText xml:space="preserve"> REF _Ref71626336 \r \h </w:instrText>
            </w:r>
            <w:r w:rsidRPr="00684D18">
              <w:rPr>
                <w:color w:val="0070C0"/>
                <w:lang w:val="el-GR"/>
              </w:rPr>
            </w:r>
            <w:r w:rsidRPr="00684D18">
              <w:rPr>
                <w:color w:val="0070C0"/>
                <w:lang w:val="el-GR"/>
              </w:rPr>
              <w:fldChar w:fldCharType="separate"/>
            </w:r>
            <w:r w:rsidR="00693CB6">
              <w:rPr>
                <w:color w:val="0070C0"/>
                <w:lang w:val="el-GR"/>
              </w:rPr>
              <w:t>6.6</w:t>
            </w:r>
            <w:r w:rsidRPr="00684D18">
              <w:rPr>
                <w:color w:val="0070C0"/>
                <w:lang w:val="el-GR"/>
              </w:rPr>
              <w:fldChar w:fldCharType="end"/>
            </w:r>
          </w:p>
        </w:tc>
      </w:tr>
      <w:tr w:rsidR="002D4241" w:rsidRPr="000B4742" w14:paraId="7194093C" w14:textId="77777777" w:rsidTr="003026C0">
        <w:trPr>
          <w:jc w:val="center"/>
        </w:trPr>
        <w:tc>
          <w:tcPr>
            <w:tcW w:w="639" w:type="pct"/>
            <w:vAlign w:val="center"/>
          </w:tcPr>
          <w:p w14:paraId="4D98E301" w14:textId="77777777" w:rsidR="002D4241" w:rsidRPr="000A1F30" w:rsidRDefault="002D4241" w:rsidP="003026C0">
            <w:pPr>
              <w:suppressAutoHyphens w:val="0"/>
              <w:spacing w:line="276" w:lineRule="auto"/>
              <w:jc w:val="left"/>
              <w:rPr>
                <w:b/>
                <w:lang w:val="el-GR"/>
              </w:rPr>
            </w:pPr>
            <w:r w:rsidRPr="000A1F30">
              <w:rPr>
                <w:b/>
                <w:lang w:val="el-GR"/>
              </w:rPr>
              <w:t>Β.</w:t>
            </w:r>
            <w:r>
              <w:rPr>
                <w:b/>
                <w:lang w:val="el-GR"/>
              </w:rPr>
              <w:t>6</w:t>
            </w:r>
          </w:p>
        </w:tc>
        <w:tc>
          <w:tcPr>
            <w:tcW w:w="1716" w:type="pct"/>
          </w:tcPr>
          <w:p w14:paraId="7D49691D" w14:textId="77777777" w:rsidR="002D4241" w:rsidRPr="000A1F30" w:rsidRDefault="002D4241" w:rsidP="003026C0">
            <w:pPr>
              <w:numPr>
                <w:ilvl w:val="12"/>
                <w:numId w:val="0"/>
              </w:numPr>
              <w:spacing w:line="276" w:lineRule="auto"/>
              <w:jc w:val="left"/>
              <w:rPr>
                <w:lang w:val="el-GR"/>
              </w:rPr>
            </w:pPr>
            <w:r>
              <w:rPr>
                <w:lang w:val="el-GR"/>
              </w:rPr>
              <w:t>Υπηρεσίες</w:t>
            </w:r>
            <w:r w:rsidRPr="000A1F30">
              <w:rPr>
                <w:lang w:val="el-GR"/>
              </w:rPr>
              <w:t xml:space="preserve"> Πιλοτικής </w:t>
            </w:r>
            <w:r>
              <w:rPr>
                <w:lang w:val="en-US"/>
              </w:rPr>
              <w:t xml:space="preserve">&amp; </w:t>
            </w:r>
            <w:r w:rsidRPr="000A1F30">
              <w:rPr>
                <w:lang w:val="el-GR"/>
              </w:rPr>
              <w:t xml:space="preserve">Δοκιμαστικής </w:t>
            </w:r>
            <w:r>
              <w:rPr>
                <w:lang w:val="en-US"/>
              </w:rPr>
              <w:t xml:space="preserve"> </w:t>
            </w:r>
            <w:r w:rsidRPr="000A1F30">
              <w:rPr>
                <w:lang w:val="el-GR"/>
              </w:rPr>
              <w:t>Λειτουργίας</w:t>
            </w:r>
          </w:p>
        </w:tc>
        <w:tc>
          <w:tcPr>
            <w:tcW w:w="936" w:type="pct"/>
            <w:vAlign w:val="center"/>
          </w:tcPr>
          <w:p w14:paraId="04526FE1" w14:textId="77777777" w:rsidR="002D4241" w:rsidRPr="000A1F30" w:rsidRDefault="002D4241" w:rsidP="003026C0">
            <w:pPr>
              <w:numPr>
                <w:ilvl w:val="12"/>
                <w:numId w:val="0"/>
              </w:numPr>
              <w:spacing w:line="276" w:lineRule="auto"/>
              <w:jc w:val="center"/>
              <w:rPr>
                <w:lang w:val="el-GR"/>
              </w:rPr>
            </w:pPr>
            <w:r>
              <w:rPr>
                <w:lang w:val="el-GR"/>
              </w:rPr>
              <w:t>5</w:t>
            </w:r>
            <w:r w:rsidRPr="000A1F30">
              <w:rPr>
                <w:lang w:val="el-GR"/>
              </w:rPr>
              <w:t>%</w:t>
            </w:r>
          </w:p>
        </w:tc>
        <w:tc>
          <w:tcPr>
            <w:tcW w:w="1709" w:type="pct"/>
            <w:vAlign w:val="center"/>
          </w:tcPr>
          <w:p w14:paraId="699AC568" w14:textId="6EF0576F" w:rsidR="002D4241" w:rsidRPr="00876154" w:rsidRDefault="002D4241" w:rsidP="003026C0">
            <w:pPr>
              <w:numPr>
                <w:ilvl w:val="12"/>
                <w:numId w:val="0"/>
              </w:numPr>
              <w:spacing w:line="276" w:lineRule="auto"/>
              <w:jc w:val="left"/>
              <w:rPr>
                <w:lang w:val="el-GR"/>
              </w:rPr>
            </w:pPr>
            <w:r w:rsidRPr="00876154">
              <w:rPr>
                <w:lang w:val="el-GR"/>
              </w:rPr>
              <w:t xml:space="preserve">ΠΑΡΑΡΤΗΜΑ Ι: </w:t>
            </w:r>
            <w:r w:rsidRPr="00684D18">
              <w:rPr>
                <w:color w:val="0070C0"/>
                <w:lang w:val="el-GR"/>
              </w:rPr>
              <w:fldChar w:fldCharType="begin"/>
            </w:r>
            <w:r w:rsidRPr="00684D18">
              <w:rPr>
                <w:color w:val="0070C0"/>
                <w:lang w:val="el-GR"/>
              </w:rPr>
              <w:instrText xml:space="preserve"> REF _Ref71628759 \r \h </w:instrText>
            </w:r>
            <w:r w:rsidRPr="00684D18">
              <w:rPr>
                <w:color w:val="0070C0"/>
                <w:lang w:val="el-GR"/>
              </w:rPr>
            </w:r>
            <w:r w:rsidRPr="00684D18">
              <w:rPr>
                <w:color w:val="0070C0"/>
                <w:lang w:val="el-GR"/>
              </w:rPr>
              <w:fldChar w:fldCharType="separate"/>
            </w:r>
            <w:r w:rsidR="00693CB6">
              <w:rPr>
                <w:color w:val="0070C0"/>
                <w:lang w:val="el-GR"/>
              </w:rPr>
              <w:t>6.8</w:t>
            </w:r>
            <w:r w:rsidRPr="00684D18">
              <w:rPr>
                <w:color w:val="0070C0"/>
                <w:lang w:val="el-GR"/>
              </w:rPr>
              <w:fldChar w:fldCharType="end"/>
            </w:r>
            <w:r>
              <w:rPr>
                <w:lang w:val="en-US"/>
              </w:rPr>
              <w:t xml:space="preserve"> </w:t>
            </w:r>
            <w:r w:rsidRPr="00876154">
              <w:rPr>
                <w:lang w:val="el-GR"/>
              </w:rPr>
              <w:t xml:space="preserve">και </w:t>
            </w:r>
            <w:r w:rsidRPr="00684D18">
              <w:rPr>
                <w:color w:val="0070C0"/>
                <w:lang w:val="el-GR"/>
              </w:rPr>
              <w:fldChar w:fldCharType="begin"/>
            </w:r>
            <w:r w:rsidRPr="00684D18">
              <w:rPr>
                <w:color w:val="0070C0"/>
                <w:lang w:val="el-GR"/>
              </w:rPr>
              <w:instrText xml:space="preserve"> REF _Ref70516126 \r \h </w:instrText>
            </w:r>
            <w:r w:rsidRPr="00684D18">
              <w:rPr>
                <w:color w:val="0070C0"/>
                <w:lang w:val="el-GR"/>
              </w:rPr>
            </w:r>
            <w:r w:rsidRPr="00684D18">
              <w:rPr>
                <w:color w:val="0070C0"/>
                <w:lang w:val="el-GR"/>
              </w:rPr>
              <w:fldChar w:fldCharType="separate"/>
            </w:r>
            <w:r w:rsidR="00693CB6">
              <w:rPr>
                <w:color w:val="0070C0"/>
                <w:lang w:val="el-GR"/>
              </w:rPr>
              <w:t>6.9</w:t>
            </w:r>
            <w:r w:rsidRPr="00684D18">
              <w:rPr>
                <w:color w:val="0070C0"/>
                <w:lang w:val="el-GR"/>
              </w:rPr>
              <w:fldChar w:fldCharType="end"/>
            </w:r>
          </w:p>
        </w:tc>
      </w:tr>
      <w:tr w:rsidR="002D4241" w:rsidRPr="00D51D4E" w14:paraId="0823AAA7" w14:textId="77777777" w:rsidTr="003026C0">
        <w:trPr>
          <w:jc w:val="center"/>
        </w:trPr>
        <w:tc>
          <w:tcPr>
            <w:tcW w:w="639" w:type="pct"/>
            <w:vAlign w:val="center"/>
          </w:tcPr>
          <w:p w14:paraId="5733368F" w14:textId="77777777" w:rsidR="002D4241" w:rsidRPr="000A1F30" w:rsidRDefault="002D4241" w:rsidP="003026C0">
            <w:pPr>
              <w:suppressAutoHyphens w:val="0"/>
              <w:spacing w:line="276" w:lineRule="auto"/>
              <w:jc w:val="left"/>
              <w:rPr>
                <w:b/>
                <w:lang w:val="el-GR"/>
              </w:rPr>
            </w:pPr>
            <w:r>
              <w:rPr>
                <w:b/>
                <w:lang w:val="el-GR"/>
              </w:rPr>
              <w:lastRenderedPageBreak/>
              <w:t>Β.7</w:t>
            </w:r>
          </w:p>
        </w:tc>
        <w:tc>
          <w:tcPr>
            <w:tcW w:w="1716" w:type="pct"/>
          </w:tcPr>
          <w:p w14:paraId="62C0FE37" w14:textId="77777777" w:rsidR="002D4241" w:rsidRPr="000A1F30" w:rsidRDefault="002D4241" w:rsidP="003026C0">
            <w:pPr>
              <w:numPr>
                <w:ilvl w:val="12"/>
                <w:numId w:val="0"/>
              </w:numPr>
              <w:spacing w:line="276" w:lineRule="auto"/>
              <w:jc w:val="left"/>
              <w:rPr>
                <w:lang w:val="el-GR"/>
              </w:rPr>
            </w:pPr>
            <w:r w:rsidRPr="000A1F30">
              <w:rPr>
                <w:lang w:val="el-GR"/>
              </w:rPr>
              <w:t>Υπηρεσίες Εγγύησης, Συντήρησης και Τήρησης Επιπέδου Υπηρεσιών</w:t>
            </w:r>
          </w:p>
        </w:tc>
        <w:tc>
          <w:tcPr>
            <w:tcW w:w="936" w:type="pct"/>
            <w:vAlign w:val="center"/>
          </w:tcPr>
          <w:p w14:paraId="20E55DE6" w14:textId="77777777" w:rsidR="002D4241" w:rsidRPr="000A1F30" w:rsidRDefault="002D4241" w:rsidP="003026C0">
            <w:pPr>
              <w:numPr>
                <w:ilvl w:val="12"/>
                <w:numId w:val="0"/>
              </w:numPr>
              <w:spacing w:line="276" w:lineRule="auto"/>
              <w:jc w:val="center"/>
              <w:rPr>
                <w:lang w:val="el-GR"/>
              </w:rPr>
            </w:pPr>
            <w:r>
              <w:rPr>
                <w:lang w:val="el-GR"/>
              </w:rPr>
              <w:t>5</w:t>
            </w:r>
            <w:r w:rsidRPr="000A1F30">
              <w:rPr>
                <w:lang w:val="el-GR"/>
              </w:rPr>
              <w:t>%</w:t>
            </w:r>
          </w:p>
        </w:tc>
        <w:tc>
          <w:tcPr>
            <w:tcW w:w="1709" w:type="pct"/>
            <w:vAlign w:val="center"/>
          </w:tcPr>
          <w:p w14:paraId="1A4FF2D6" w14:textId="6F0A6DFC" w:rsidR="002D4241" w:rsidRPr="00876154" w:rsidRDefault="002D4241" w:rsidP="003026C0">
            <w:pPr>
              <w:numPr>
                <w:ilvl w:val="12"/>
                <w:numId w:val="0"/>
              </w:numPr>
              <w:spacing w:line="276" w:lineRule="auto"/>
              <w:jc w:val="left"/>
              <w:rPr>
                <w:lang w:val="el-GR"/>
              </w:rPr>
            </w:pPr>
            <w:r w:rsidRPr="00876154">
              <w:rPr>
                <w:lang w:val="el-GR"/>
              </w:rPr>
              <w:t xml:space="preserve">ΠΑΡΑΡΤΗΜΑ Ι: </w:t>
            </w:r>
            <w:r w:rsidRPr="00C85E77">
              <w:rPr>
                <w:color w:val="0070C0"/>
                <w:lang w:val="el-GR"/>
              </w:rPr>
              <w:fldChar w:fldCharType="begin"/>
            </w:r>
            <w:r w:rsidRPr="00C85E77">
              <w:rPr>
                <w:color w:val="0070C0"/>
                <w:lang w:val="el-GR"/>
              </w:rPr>
              <w:instrText xml:space="preserve"> REF _Ref71628773 \r \h </w:instrText>
            </w:r>
            <w:r w:rsidRPr="00C85E77">
              <w:rPr>
                <w:color w:val="0070C0"/>
                <w:lang w:val="el-GR"/>
              </w:rPr>
            </w:r>
            <w:r w:rsidRPr="00C85E77">
              <w:rPr>
                <w:color w:val="0070C0"/>
                <w:lang w:val="el-GR"/>
              </w:rPr>
              <w:fldChar w:fldCharType="separate"/>
            </w:r>
            <w:r w:rsidR="00693CB6">
              <w:rPr>
                <w:color w:val="0070C0"/>
                <w:lang w:val="el-GR"/>
              </w:rPr>
              <w:t>6.10</w:t>
            </w:r>
            <w:r w:rsidRPr="00C85E77">
              <w:rPr>
                <w:color w:val="0070C0"/>
                <w:lang w:val="el-GR"/>
              </w:rPr>
              <w:fldChar w:fldCharType="end"/>
            </w:r>
            <w:r>
              <w:rPr>
                <w:lang w:val="el-GR"/>
              </w:rPr>
              <w:t xml:space="preserve"> και</w:t>
            </w:r>
            <w:r w:rsidRPr="00876154">
              <w:rPr>
                <w:lang w:val="el-GR"/>
              </w:rPr>
              <w:t xml:space="preserve"> </w:t>
            </w:r>
            <w:r w:rsidRPr="00C85E77">
              <w:rPr>
                <w:color w:val="0070C0"/>
                <w:lang w:val="el-GR"/>
              </w:rPr>
              <w:fldChar w:fldCharType="begin"/>
            </w:r>
            <w:r w:rsidRPr="00C85E77">
              <w:rPr>
                <w:color w:val="0070C0"/>
                <w:lang w:val="el-GR"/>
              </w:rPr>
              <w:instrText xml:space="preserve"> REF _Ref71628782 \r \h </w:instrText>
            </w:r>
            <w:r w:rsidRPr="00C85E77">
              <w:rPr>
                <w:color w:val="0070C0"/>
                <w:lang w:val="el-GR"/>
              </w:rPr>
            </w:r>
            <w:r w:rsidRPr="00C85E77">
              <w:rPr>
                <w:color w:val="0070C0"/>
                <w:lang w:val="el-GR"/>
              </w:rPr>
              <w:fldChar w:fldCharType="separate"/>
            </w:r>
            <w:r w:rsidR="00693CB6">
              <w:rPr>
                <w:color w:val="0070C0"/>
                <w:lang w:val="el-GR"/>
              </w:rPr>
              <w:t>7.3</w:t>
            </w:r>
            <w:r w:rsidRPr="00C85E77">
              <w:rPr>
                <w:color w:val="0070C0"/>
                <w:lang w:val="el-GR"/>
              </w:rPr>
              <w:fldChar w:fldCharType="end"/>
            </w:r>
          </w:p>
        </w:tc>
      </w:tr>
      <w:tr w:rsidR="002D4241" w:rsidRPr="00D51D4E" w14:paraId="2AC45A8F" w14:textId="77777777" w:rsidTr="003026C0">
        <w:trPr>
          <w:jc w:val="center"/>
        </w:trPr>
        <w:tc>
          <w:tcPr>
            <w:tcW w:w="639" w:type="pct"/>
            <w:vAlign w:val="center"/>
          </w:tcPr>
          <w:p w14:paraId="5B5670E7" w14:textId="77777777" w:rsidR="002D4241" w:rsidRPr="000A1F30" w:rsidRDefault="002D4241" w:rsidP="003026C0">
            <w:pPr>
              <w:suppressAutoHyphens w:val="0"/>
              <w:spacing w:line="276" w:lineRule="auto"/>
              <w:jc w:val="left"/>
              <w:rPr>
                <w:b/>
                <w:lang w:val="el-GR"/>
              </w:rPr>
            </w:pPr>
            <w:r>
              <w:rPr>
                <w:b/>
                <w:lang w:val="el-GR"/>
              </w:rPr>
              <w:t>Β.8</w:t>
            </w:r>
          </w:p>
        </w:tc>
        <w:tc>
          <w:tcPr>
            <w:tcW w:w="1716" w:type="pct"/>
          </w:tcPr>
          <w:p w14:paraId="1E363C84" w14:textId="77777777" w:rsidR="002D4241" w:rsidRPr="000A1F30" w:rsidRDefault="002D4241" w:rsidP="003026C0">
            <w:pPr>
              <w:numPr>
                <w:ilvl w:val="12"/>
                <w:numId w:val="0"/>
              </w:numPr>
              <w:spacing w:line="276" w:lineRule="auto"/>
              <w:jc w:val="left"/>
              <w:rPr>
                <w:lang w:val="el-GR"/>
              </w:rPr>
            </w:pPr>
            <w:r>
              <w:rPr>
                <w:lang w:val="el-GR"/>
              </w:rPr>
              <w:t>Μελέτη Ασφαλείας</w:t>
            </w:r>
          </w:p>
        </w:tc>
        <w:tc>
          <w:tcPr>
            <w:tcW w:w="936" w:type="pct"/>
            <w:vAlign w:val="center"/>
          </w:tcPr>
          <w:p w14:paraId="21BC4B54" w14:textId="77777777" w:rsidR="002D4241" w:rsidRDefault="002D4241" w:rsidP="003026C0">
            <w:pPr>
              <w:numPr>
                <w:ilvl w:val="12"/>
                <w:numId w:val="0"/>
              </w:numPr>
              <w:spacing w:line="276" w:lineRule="auto"/>
              <w:jc w:val="center"/>
              <w:rPr>
                <w:lang w:val="el-GR"/>
              </w:rPr>
            </w:pPr>
            <w:r>
              <w:rPr>
                <w:lang w:val="el-GR"/>
              </w:rPr>
              <w:t xml:space="preserve">5% </w:t>
            </w:r>
          </w:p>
        </w:tc>
        <w:tc>
          <w:tcPr>
            <w:tcW w:w="1709" w:type="pct"/>
            <w:vAlign w:val="center"/>
          </w:tcPr>
          <w:p w14:paraId="4FA291E8" w14:textId="361612E3" w:rsidR="002D4241" w:rsidRPr="00610C5A" w:rsidRDefault="002D4241" w:rsidP="003026C0">
            <w:pPr>
              <w:numPr>
                <w:ilvl w:val="12"/>
                <w:numId w:val="0"/>
              </w:numPr>
              <w:spacing w:line="276" w:lineRule="auto"/>
              <w:jc w:val="left"/>
              <w:rPr>
                <w:lang w:val="en-US"/>
              </w:rPr>
            </w:pPr>
            <w:r w:rsidRPr="00876154">
              <w:rPr>
                <w:lang w:val="el-GR"/>
              </w:rPr>
              <w:t>ΠΑΡΑΡΤΗΜΑ Ι:</w:t>
            </w:r>
            <w:r>
              <w:rPr>
                <w:lang w:val="en-US"/>
              </w:rPr>
              <w:t xml:space="preserve"> </w:t>
            </w:r>
            <w:r w:rsidR="00762BDA" w:rsidRPr="00762BDA">
              <w:rPr>
                <w:color w:val="0070C0"/>
                <w:u w:val="single"/>
                <w:lang w:val="en-US"/>
              </w:rPr>
              <w:fldChar w:fldCharType="begin"/>
            </w:r>
            <w:r w:rsidR="00762BDA" w:rsidRPr="00762BDA">
              <w:rPr>
                <w:color w:val="0070C0"/>
                <w:u w:val="single"/>
                <w:lang w:val="en-US"/>
              </w:rPr>
              <w:instrText xml:space="preserve"> REF _Ref71629721 \r \h </w:instrText>
            </w:r>
            <w:r w:rsidR="00762BDA">
              <w:rPr>
                <w:color w:val="0070C0"/>
                <w:u w:val="single"/>
                <w:lang w:val="en-US"/>
              </w:rPr>
              <w:instrText xml:space="preserve"> \* MERGEFORMAT </w:instrText>
            </w:r>
            <w:r w:rsidR="00762BDA" w:rsidRPr="00762BDA">
              <w:rPr>
                <w:color w:val="0070C0"/>
                <w:u w:val="single"/>
                <w:lang w:val="en-US"/>
              </w:rPr>
            </w:r>
            <w:r w:rsidR="00762BDA" w:rsidRPr="00762BDA">
              <w:rPr>
                <w:color w:val="0070C0"/>
                <w:u w:val="single"/>
                <w:lang w:val="en-US"/>
              </w:rPr>
              <w:fldChar w:fldCharType="separate"/>
            </w:r>
            <w:r w:rsidR="00693CB6">
              <w:rPr>
                <w:color w:val="0070C0"/>
                <w:u w:val="single"/>
                <w:lang w:val="en-US"/>
              </w:rPr>
              <w:t>6.2</w:t>
            </w:r>
            <w:r w:rsidR="00762BDA" w:rsidRPr="00762BDA">
              <w:rPr>
                <w:color w:val="0070C0"/>
                <w:u w:val="single"/>
                <w:lang w:val="en-US"/>
              </w:rPr>
              <w:fldChar w:fldCharType="end"/>
            </w:r>
          </w:p>
        </w:tc>
      </w:tr>
      <w:tr w:rsidR="002D4241" w:rsidRPr="000B4742" w14:paraId="3933A0B1" w14:textId="77777777" w:rsidTr="003026C0">
        <w:trPr>
          <w:trHeight w:val="461"/>
          <w:jc w:val="center"/>
        </w:trPr>
        <w:tc>
          <w:tcPr>
            <w:tcW w:w="5000" w:type="pct"/>
            <w:gridSpan w:val="4"/>
            <w:shd w:val="clear" w:color="auto" w:fill="F4B083" w:themeFill="accent2" w:themeFillTint="99"/>
          </w:tcPr>
          <w:p w14:paraId="49D2DB4B" w14:textId="77777777" w:rsidR="002D4241" w:rsidRPr="000B4742" w:rsidRDefault="002D4241" w:rsidP="003026C0">
            <w:pPr>
              <w:ind w:left="180"/>
              <w:jc w:val="left"/>
              <w:rPr>
                <w:lang w:val="el-GR"/>
              </w:rPr>
            </w:pPr>
            <w:r w:rsidRPr="000B4742">
              <w:rPr>
                <w:b/>
                <w:lang w:val="el-GR"/>
              </w:rPr>
              <w:t xml:space="preserve">Ομάδα Γ </w:t>
            </w:r>
          </w:p>
        </w:tc>
      </w:tr>
      <w:tr w:rsidR="002D4241" w:rsidRPr="000B4742" w14:paraId="5C560E1B" w14:textId="77777777" w:rsidTr="003026C0">
        <w:trPr>
          <w:trHeight w:val="175"/>
          <w:jc w:val="center"/>
        </w:trPr>
        <w:tc>
          <w:tcPr>
            <w:tcW w:w="639" w:type="pct"/>
            <w:shd w:val="clear" w:color="auto" w:fill="B3B3B3"/>
            <w:vAlign w:val="center"/>
          </w:tcPr>
          <w:p w14:paraId="0CA874FB" w14:textId="77777777" w:rsidR="002D4241" w:rsidRPr="000A1F30" w:rsidRDefault="002D4241" w:rsidP="003026C0">
            <w:pPr>
              <w:suppressAutoHyphens w:val="0"/>
              <w:jc w:val="left"/>
              <w:rPr>
                <w:b/>
                <w:lang w:val="el-GR"/>
              </w:rPr>
            </w:pPr>
            <w:r w:rsidRPr="000A1F30">
              <w:rPr>
                <w:b/>
                <w:lang w:val="el-GR"/>
              </w:rPr>
              <w:t>Γ.</w:t>
            </w:r>
          </w:p>
        </w:tc>
        <w:tc>
          <w:tcPr>
            <w:tcW w:w="1716" w:type="pct"/>
            <w:shd w:val="clear" w:color="auto" w:fill="B3B3B3"/>
            <w:vAlign w:val="center"/>
          </w:tcPr>
          <w:p w14:paraId="359C6A05" w14:textId="77777777" w:rsidR="002D4241" w:rsidRPr="001446FA" w:rsidRDefault="002D4241" w:rsidP="003026C0">
            <w:pPr>
              <w:numPr>
                <w:ilvl w:val="12"/>
                <w:numId w:val="0"/>
              </w:numPr>
              <w:jc w:val="center"/>
              <w:rPr>
                <w:b/>
                <w:lang w:val="el-GR"/>
              </w:rPr>
            </w:pPr>
            <w:r w:rsidRPr="000A1F30">
              <w:rPr>
                <w:b/>
                <w:lang w:val="el-GR"/>
              </w:rPr>
              <w:t>Μεθοδολογία Οργάνωσης/Διοίκησης και Υλοποίησης Έργου</w:t>
            </w:r>
          </w:p>
        </w:tc>
        <w:tc>
          <w:tcPr>
            <w:tcW w:w="936" w:type="pct"/>
            <w:shd w:val="clear" w:color="auto" w:fill="B3B3B3"/>
            <w:vAlign w:val="center"/>
          </w:tcPr>
          <w:p w14:paraId="4C9C1B6E" w14:textId="77777777" w:rsidR="002D4241" w:rsidRPr="000A1F30" w:rsidRDefault="002D4241" w:rsidP="003026C0">
            <w:pPr>
              <w:numPr>
                <w:ilvl w:val="12"/>
                <w:numId w:val="0"/>
              </w:numPr>
              <w:jc w:val="center"/>
              <w:rPr>
                <w:lang w:val="el-GR"/>
              </w:rPr>
            </w:pPr>
            <w:r>
              <w:rPr>
                <w:b/>
                <w:lang w:val="el-GR"/>
              </w:rPr>
              <w:t>10</w:t>
            </w:r>
            <w:r w:rsidRPr="000A1F30">
              <w:rPr>
                <w:b/>
                <w:lang w:val="el-GR"/>
              </w:rPr>
              <w:t>%</w:t>
            </w:r>
          </w:p>
        </w:tc>
        <w:tc>
          <w:tcPr>
            <w:tcW w:w="1709" w:type="pct"/>
            <w:shd w:val="clear" w:color="auto" w:fill="B3B3B3"/>
            <w:vAlign w:val="center"/>
          </w:tcPr>
          <w:p w14:paraId="1BD52E18" w14:textId="77777777" w:rsidR="002D4241" w:rsidRPr="000B4742" w:rsidRDefault="002D4241" w:rsidP="003026C0">
            <w:pPr>
              <w:numPr>
                <w:ilvl w:val="12"/>
                <w:numId w:val="0"/>
              </w:numPr>
              <w:jc w:val="center"/>
              <w:rPr>
                <w:highlight w:val="yellow"/>
                <w:lang w:val="el-GR"/>
              </w:rPr>
            </w:pPr>
          </w:p>
        </w:tc>
      </w:tr>
      <w:tr w:rsidR="002D4241" w:rsidRPr="00D51D4E" w14:paraId="2A1B234A" w14:textId="77777777" w:rsidTr="003026C0">
        <w:trPr>
          <w:jc w:val="center"/>
        </w:trPr>
        <w:tc>
          <w:tcPr>
            <w:tcW w:w="639" w:type="pct"/>
            <w:vAlign w:val="center"/>
          </w:tcPr>
          <w:p w14:paraId="6C681545" w14:textId="77777777" w:rsidR="002D4241" w:rsidRPr="000A1F30" w:rsidRDefault="002D4241" w:rsidP="003026C0">
            <w:pPr>
              <w:suppressAutoHyphens w:val="0"/>
              <w:ind w:left="142"/>
              <w:jc w:val="left"/>
              <w:rPr>
                <w:b/>
                <w:lang w:val="el-GR"/>
              </w:rPr>
            </w:pPr>
            <w:r w:rsidRPr="000A1F30">
              <w:rPr>
                <w:b/>
                <w:lang w:val="el-GR"/>
              </w:rPr>
              <w:t>Γ.1</w:t>
            </w:r>
          </w:p>
        </w:tc>
        <w:tc>
          <w:tcPr>
            <w:tcW w:w="1716" w:type="pct"/>
          </w:tcPr>
          <w:p w14:paraId="7004F4BF" w14:textId="77777777" w:rsidR="002D4241" w:rsidRPr="000A1F30" w:rsidRDefault="002D4241" w:rsidP="003026C0">
            <w:pPr>
              <w:numPr>
                <w:ilvl w:val="12"/>
                <w:numId w:val="0"/>
              </w:numPr>
              <w:jc w:val="left"/>
              <w:rPr>
                <w:lang w:val="el-GR"/>
              </w:rPr>
            </w:pPr>
            <w:r w:rsidRPr="000A1F30">
              <w:rPr>
                <w:lang w:val="el-GR"/>
              </w:rPr>
              <w:t>Οργάνωση Υλοποίησης Έργου (Φάσεις, Χρονοδιάγραμμα, Παραδοτέα)</w:t>
            </w:r>
          </w:p>
        </w:tc>
        <w:tc>
          <w:tcPr>
            <w:tcW w:w="936" w:type="pct"/>
            <w:vAlign w:val="center"/>
          </w:tcPr>
          <w:p w14:paraId="092E26D2" w14:textId="77777777" w:rsidR="002D4241" w:rsidRPr="000A1F30" w:rsidRDefault="002D4241" w:rsidP="003026C0">
            <w:pPr>
              <w:numPr>
                <w:ilvl w:val="12"/>
                <w:numId w:val="0"/>
              </w:numPr>
              <w:jc w:val="center"/>
              <w:rPr>
                <w:lang w:val="el-GR"/>
              </w:rPr>
            </w:pPr>
            <w:r>
              <w:rPr>
                <w:lang w:val="el-GR"/>
              </w:rPr>
              <w:t>5</w:t>
            </w:r>
            <w:r w:rsidRPr="000A1F30">
              <w:rPr>
                <w:lang w:val="el-GR"/>
              </w:rPr>
              <w:t>%</w:t>
            </w:r>
          </w:p>
        </w:tc>
        <w:tc>
          <w:tcPr>
            <w:tcW w:w="1709" w:type="pct"/>
            <w:vAlign w:val="center"/>
          </w:tcPr>
          <w:p w14:paraId="4A93FB43" w14:textId="49E3384B" w:rsidR="002D4241" w:rsidRPr="00876154" w:rsidRDefault="002D4241" w:rsidP="003026C0">
            <w:pPr>
              <w:numPr>
                <w:ilvl w:val="12"/>
                <w:numId w:val="0"/>
              </w:numPr>
              <w:jc w:val="center"/>
              <w:rPr>
                <w:lang w:val="el-GR"/>
              </w:rPr>
            </w:pPr>
            <w:r w:rsidRPr="00876154">
              <w:rPr>
                <w:lang w:val="el-GR"/>
              </w:rPr>
              <w:t xml:space="preserve">ΠΑΡΑΡΤΗΜΑ Ι: </w:t>
            </w:r>
            <w:r w:rsidRPr="00C85E77">
              <w:rPr>
                <w:color w:val="0070C0"/>
                <w:lang w:val="el-GR"/>
              </w:rPr>
              <w:fldChar w:fldCharType="begin"/>
            </w:r>
            <w:r w:rsidRPr="00C85E77">
              <w:rPr>
                <w:color w:val="0070C0"/>
                <w:lang w:val="el-GR"/>
              </w:rPr>
              <w:instrText xml:space="preserve"> REF _Ref71628791 \r \h </w:instrText>
            </w:r>
            <w:r w:rsidRPr="00C85E77">
              <w:rPr>
                <w:color w:val="0070C0"/>
                <w:lang w:val="el-GR"/>
              </w:rPr>
            </w:r>
            <w:r w:rsidRPr="00C85E77">
              <w:rPr>
                <w:color w:val="0070C0"/>
                <w:lang w:val="el-GR"/>
              </w:rPr>
              <w:fldChar w:fldCharType="separate"/>
            </w:r>
            <w:r w:rsidR="00693CB6">
              <w:rPr>
                <w:color w:val="0070C0"/>
                <w:lang w:val="el-GR"/>
              </w:rPr>
              <w:t>7.1</w:t>
            </w:r>
            <w:r w:rsidRPr="00C85E77">
              <w:rPr>
                <w:color w:val="0070C0"/>
                <w:lang w:val="el-GR"/>
              </w:rPr>
              <w:fldChar w:fldCharType="end"/>
            </w:r>
            <w:r w:rsidRPr="00D51D4E">
              <w:rPr>
                <w:lang w:val="el-GR"/>
              </w:rPr>
              <w:t xml:space="preserve"> </w:t>
            </w:r>
            <w:r w:rsidRPr="00876154">
              <w:rPr>
                <w:lang w:val="el-GR"/>
              </w:rPr>
              <w:t xml:space="preserve">και </w:t>
            </w:r>
            <w:r w:rsidRPr="00C85E77">
              <w:rPr>
                <w:color w:val="0070C0"/>
                <w:lang w:val="el-GR"/>
              </w:rPr>
              <w:fldChar w:fldCharType="begin"/>
            </w:r>
            <w:r w:rsidRPr="00C85E77">
              <w:rPr>
                <w:color w:val="0070C0"/>
                <w:lang w:val="el-GR"/>
              </w:rPr>
              <w:instrText xml:space="preserve"> REF _Ref71628797 \r \h </w:instrText>
            </w:r>
            <w:r w:rsidRPr="00C85E77">
              <w:rPr>
                <w:color w:val="0070C0"/>
                <w:lang w:val="el-GR"/>
              </w:rPr>
            </w:r>
            <w:r w:rsidRPr="00C85E77">
              <w:rPr>
                <w:color w:val="0070C0"/>
                <w:lang w:val="el-GR"/>
              </w:rPr>
              <w:fldChar w:fldCharType="separate"/>
            </w:r>
            <w:r w:rsidR="00693CB6">
              <w:rPr>
                <w:color w:val="0070C0"/>
                <w:lang w:val="el-GR"/>
              </w:rPr>
              <w:t>7.2</w:t>
            </w:r>
            <w:r w:rsidRPr="00C85E77">
              <w:rPr>
                <w:color w:val="0070C0"/>
                <w:lang w:val="el-GR"/>
              </w:rPr>
              <w:fldChar w:fldCharType="end"/>
            </w:r>
          </w:p>
        </w:tc>
      </w:tr>
      <w:tr w:rsidR="002D4241" w:rsidRPr="000B4742" w14:paraId="3FA8AF7A" w14:textId="77777777" w:rsidTr="003026C0">
        <w:trPr>
          <w:jc w:val="center"/>
        </w:trPr>
        <w:tc>
          <w:tcPr>
            <w:tcW w:w="639" w:type="pct"/>
            <w:vAlign w:val="center"/>
          </w:tcPr>
          <w:p w14:paraId="6E25A193" w14:textId="77777777" w:rsidR="002D4241" w:rsidRPr="000A1F30" w:rsidRDefault="002D4241" w:rsidP="003026C0">
            <w:pPr>
              <w:suppressAutoHyphens w:val="0"/>
              <w:ind w:left="142"/>
              <w:jc w:val="left"/>
              <w:rPr>
                <w:b/>
                <w:lang w:val="el-GR"/>
              </w:rPr>
            </w:pPr>
            <w:r w:rsidRPr="000A1F30">
              <w:rPr>
                <w:b/>
                <w:lang w:val="el-GR"/>
              </w:rPr>
              <w:t>Γ.2</w:t>
            </w:r>
          </w:p>
        </w:tc>
        <w:tc>
          <w:tcPr>
            <w:tcW w:w="1716" w:type="pct"/>
          </w:tcPr>
          <w:p w14:paraId="34B4807C" w14:textId="77777777" w:rsidR="002D4241" w:rsidRPr="000A1F30" w:rsidRDefault="002D4241" w:rsidP="003026C0">
            <w:pPr>
              <w:numPr>
                <w:ilvl w:val="12"/>
                <w:numId w:val="0"/>
              </w:numPr>
              <w:jc w:val="left"/>
              <w:rPr>
                <w:lang w:val="el-GR"/>
              </w:rPr>
            </w:pPr>
            <w:r w:rsidRPr="00847BC7">
              <w:rPr>
                <w:lang w:val="el-GR"/>
              </w:rPr>
              <w:t>Σχήμα Διοίκησης - Μεθοδολογία Διοίκησης και Διασφάλισης Ποιότητας</w:t>
            </w:r>
          </w:p>
        </w:tc>
        <w:tc>
          <w:tcPr>
            <w:tcW w:w="936" w:type="pct"/>
            <w:vAlign w:val="center"/>
          </w:tcPr>
          <w:p w14:paraId="0BB1E719" w14:textId="77777777" w:rsidR="002D4241" w:rsidRPr="000A1F30" w:rsidRDefault="002D4241" w:rsidP="003026C0">
            <w:pPr>
              <w:numPr>
                <w:ilvl w:val="12"/>
                <w:numId w:val="0"/>
              </w:numPr>
              <w:jc w:val="center"/>
              <w:rPr>
                <w:lang w:val="el-GR"/>
              </w:rPr>
            </w:pPr>
            <w:r>
              <w:rPr>
                <w:lang w:val="el-GR"/>
              </w:rPr>
              <w:t>5</w:t>
            </w:r>
            <w:r w:rsidRPr="000A1F30">
              <w:rPr>
                <w:lang w:val="el-GR"/>
              </w:rPr>
              <w:t>%</w:t>
            </w:r>
          </w:p>
        </w:tc>
        <w:tc>
          <w:tcPr>
            <w:tcW w:w="1709" w:type="pct"/>
            <w:vAlign w:val="center"/>
          </w:tcPr>
          <w:p w14:paraId="42FB5996" w14:textId="1F1528E0" w:rsidR="002D4241" w:rsidRPr="00876154" w:rsidRDefault="002D4241" w:rsidP="003026C0">
            <w:pPr>
              <w:numPr>
                <w:ilvl w:val="12"/>
                <w:numId w:val="0"/>
              </w:numPr>
              <w:jc w:val="center"/>
              <w:rPr>
                <w:lang w:val="el-GR"/>
              </w:rPr>
            </w:pPr>
            <w:r w:rsidRPr="00876154">
              <w:rPr>
                <w:lang w:val="el-GR"/>
              </w:rPr>
              <w:t xml:space="preserve">ΠΑΡΑΡΤΗΜΑ Ι: </w:t>
            </w:r>
            <w:r w:rsidRPr="00C85E77">
              <w:rPr>
                <w:color w:val="0070C0"/>
                <w:lang w:val="el-GR"/>
              </w:rPr>
              <w:fldChar w:fldCharType="begin"/>
            </w:r>
            <w:r w:rsidRPr="00C85E77">
              <w:rPr>
                <w:color w:val="0070C0"/>
                <w:lang w:val="el-GR"/>
              </w:rPr>
              <w:instrText xml:space="preserve"> REF _Ref71628810 \r \h </w:instrText>
            </w:r>
            <w:r w:rsidRPr="00C85E77">
              <w:rPr>
                <w:color w:val="0070C0"/>
                <w:lang w:val="el-GR"/>
              </w:rPr>
            </w:r>
            <w:r w:rsidRPr="00C85E77">
              <w:rPr>
                <w:color w:val="0070C0"/>
                <w:lang w:val="el-GR"/>
              </w:rPr>
              <w:fldChar w:fldCharType="separate"/>
            </w:r>
            <w:r w:rsidR="00693CB6">
              <w:rPr>
                <w:color w:val="0070C0"/>
                <w:lang w:val="el-GR"/>
              </w:rPr>
              <w:t>7.4</w:t>
            </w:r>
            <w:r w:rsidRPr="00C85E77">
              <w:rPr>
                <w:color w:val="0070C0"/>
                <w:lang w:val="el-GR"/>
              </w:rPr>
              <w:fldChar w:fldCharType="end"/>
            </w:r>
            <w:r w:rsidRPr="00876154">
              <w:rPr>
                <w:lang w:val="el-GR"/>
              </w:rPr>
              <w:t xml:space="preserve"> και </w:t>
            </w:r>
            <w:r w:rsidRPr="00C85E77">
              <w:rPr>
                <w:color w:val="0070C0"/>
                <w:lang w:val="el-GR"/>
              </w:rPr>
              <w:fldChar w:fldCharType="begin"/>
            </w:r>
            <w:r w:rsidRPr="00C85E77">
              <w:rPr>
                <w:color w:val="0070C0"/>
                <w:lang w:val="el-GR"/>
              </w:rPr>
              <w:instrText xml:space="preserve"> REF _Ref71628816 \r \h </w:instrText>
            </w:r>
            <w:r w:rsidRPr="00C85E77">
              <w:rPr>
                <w:color w:val="0070C0"/>
                <w:lang w:val="el-GR"/>
              </w:rPr>
            </w:r>
            <w:r w:rsidRPr="00C85E77">
              <w:rPr>
                <w:color w:val="0070C0"/>
                <w:lang w:val="el-GR"/>
              </w:rPr>
              <w:fldChar w:fldCharType="separate"/>
            </w:r>
            <w:r w:rsidR="00693CB6">
              <w:rPr>
                <w:color w:val="0070C0"/>
                <w:lang w:val="el-GR"/>
              </w:rPr>
              <w:t>7.5</w:t>
            </w:r>
            <w:r w:rsidRPr="00C85E77">
              <w:rPr>
                <w:color w:val="0070C0"/>
                <w:lang w:val="el-GR"/>
              </w:rPr>
              <w:fldChar w:fldCharType="end"/>
            </w:r>
          </w:p>
        </w:tc>
      </w:tr>
      <w:tr w:rsidR="002D4241" w:rsidRPr="000A1F30" w14:paraId="61CCBC59" w14:textId="77777777" w:rsidTr="003026C0">
        <w:trPr>
          <w:jc w:val="center"/>
        </w:trPr>
        <w:tc>
          <w:tcPr>
            <w:tcW w:w="2355" w:type="pct"/>
            <w:gridSpan w:val="2"/>
            <w:shd w:val="clear" w:color="auto" w:fill="C0C0C0"/>
          </w:tcPr>
          <w:p w14:paraId="4560A8F2" w14:textId="77777777" w:rsidR="002D4241" w:rsidRPr="000A1F30" w:rsidRDefault="002D4241" w:rsidP="003026C0">
            <w:pPr>
              <w:numPr>
                <w:ilvl w:val="12"/>
                <w:numId w:val="0"/>
              </w:numPr>
              <w:rPr>
                <w:b/>
                <w:lang w:val="el-GR"/>
              </w:rPr>
            </w:pPr>
            <w:r w:rsidRPr="000A1F30">
              <w:rPr>
                <w:b/>
                <w:lang w:val="el-GR"/>
              </w:rPr>
              <w:t xml:space="preserve">ΣΥΝΟΛΟ </w:t>
            </w:r>
          </w:p>
        </w:tc>
        <w:tc>
          <w:tcPr>
            <w:tcW w:w="936" w:type="pct"/>
            <w:shd w:val="clear" w:color="auto" w:fill="C0C0C0"/>
          </w:tcPr>
          <w:p w14:paraId="283E2CA6" w14:textId="77777777" w:rsidR="002D4241" w:rsidRPr="000A1F30" w:rsidRDefault="002D4241" w:rsidP="003026C0">
            <w:pPr>
              <w:numPr>
                <w:ilvl w:val="12"/>
                <w:numId w:val="0"/>
              </w:numPr>
              <w:jc w:val="center"/>
              <w:rPr>
                <w:b/>
                <w:lang w:val="el-GR"/>
              </w:rPr>
            </w:pPr>
            <w:r w:rsidRPr="000A1F30">
              <w:rPr>
                <w:b/>
                <w:lang w:val="el-GR"/>
              </w:rPr>
              <w:t>100%</w:t>
            </w:r>
          </w:p>
        </w:tc>
        <w:tc>
          <w:tcPr>
            <w:tcW w:w="1709" w:type="pct"/>
            <w:shd w:val="clear" w:color="auto" w:fill="C0C0C0"/>
          </w:tcPr>
          <w:p w14:paraId="7443A2E2" w14:textId="77777777" w:rsidR="002D4241" w:rsidRPr="000A1F30" w:rsidRDefault="002D4241" w:rsidP="003026C0">
            <w:pPr>
              <w:numPr>
                <w:ilvl w:val="12"/>
                <w:numId w:val="0"/>
              </w:numPr>
              <w:jc w:val="center"/>
              <w:rPr>
                <w:b/>
                <w:lang w:val="el-GR"/>
              </w:rPr>
            </w:pPr>
          </w:p>
        </w:tc>
      </w:tr>
    </w:tbl>
    <w:p w14:paraId="11E39679" w14:textId="77777777" w:rsidR="00AE3E98" w:rsidRPr="00603221" w:rsidRDefault="00AE3E98">
      <w:pPr>
        <w:spacing w:after="40"/>
        <w:rPr>
          <w:i/>
          <w:color w:val="5B9BD5"/>
          <w:lang w:val="el-GR"/>
        </w:rPr>
      </w:pPr>
    </w:p>
    <w:p w14:paraId="578F7D6D" w14:textId="77777777" w:rsidR="001F4428" w:rsidRDefault="001F4428" w:rsidP="000B187C">
      <w:pPr>
        <w:rPr>
          <w:i/>
          <w:color w:val="5B9BD5"/>
          <w:lang w:val="el-GR"/>
        </w:rPr>
      </w:pPr>
    </w:p>
    <w:p w14:paraId="36CB9E95" w14:textId="77777777" w:rsidR="00B11217" w:rsidRPr="00033BA0" w:rsidRDefault="00B11217" w:rsidP="00B11217">
      <w:pPr>
        <w:spacing w:before="120"/>
        <w:rPr>
          <w:b/>
          <w:i/>
          <w:lang w:val="el-GR"/>
        </w:rPr>
      </w:pPr>
      <w:r w:rsidRPr="00033BA0">
        <w:rPr>
          <w:b/>
          <w:i/>
          <w:lang w:val="el-GR"/>
        </w:rPr>
        <w:t xml:space="preserve">Επεξήγηση Κριτηρίων: </w:t>
      </w:r>
    </w:p>
    <w:p w14:paraId="3C8F87C1" w14:textId="77777777" w:rsidR="00B11217" w:rsidRPr="00033BA0" w:rsidRDefault="00B11217" w:rsidP="00B11217">
      <w:pPr>
        <w:spacing w:before="120" w:line="360" w:lineRule="auto"/>
        <w:rPr>
          <w:lang w:val="el-GR"/>
        </w:rPr>
      </w:pPr>
      <w:r w:rsidRPr="00033BA0">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2D4241" w:rsidRPr="000A1F30" w14:paraId="275FCD93" w14:textId="77777777" w:rsidTr="003026C0">
        <w:tc>
          <w:tcPr>
            <w:tcW w:w="9855" w:type="dxa"/>
            <w:shd w:val="clear" w:color="auto" w:fill="E6E6E6"/>
          </w:tcPr>
          <w:p w14:paraId="376135F5" w14:textId="1DCB17BE" w:rsidR="002D4241" w:rsidRPr="000A1F30" w:rsidRDefault="002D4241" w:rsidP="003026C0">
            <w:pPr>
              <w:spacing w:before="120"/>
              <w:rPr>
                <w:u w:val="single"/>
                <w:lang w:val="el-GR"/>
              </w:rPr>
            </w:pPr>
            <w:r w:rsidRPr="000A1F30">
              <w:rPr>
                <w:u w:val="single"/>
                <w:lang w:val="el-GR"/>
              </w:rPr>
              <w:br w:type="page"/>
            </w:r>
            <w:r w:rsidRPr="000A1F30">
              <w:rPr>
                <w:b/>
                <w:lang w:val="el-GR"/>
              </w:rPr>
              <w:t xml:space="preserve">Ομάδα Α </w:t>
            </w:r>
            <w:r w:rsidR="00237AF3">
              <w:rPr>
                <w:b/>
                <w:lang w:val="el-GR"/>
              </w:rPr>
              <w:t>–</w:t>
            </w:r>
            <w:r w:rsidRPr="000A1F30">
              <w:rPr>
                <w:b/>
                <w:lang w:val="el-GR"/>
              </w:rPr>
              <w:t xml:space="preserve"> </w:t>
            </w:r>
            <w:r w:rsidR="00237AF3">
              <w:rPr>
                <w:b/>
                <w:lang w:val="el-GR"/>
              </w:rPr>
              <w:t>Τεχνική Λύση</w:t>
            </w:r>
          </w:p>
        </w:tc>
      </w:tr>
      <w:tr w:rsidR="002D4241" w:rsidRPr="00A9667F" w14:paraId="6C72B058" w14:textId="77777777" w:rsidTr="003026C0">
        <w:tc>
          <w:tcPr>
            <w:tcW w:w="9855" w:type="dxa"/>
            <w:shd w:val="clear" w:color="auto" w:fill="auto"/>
          </w:tcPr>
          <w:p w14:paraId="215E4484" w14:textId="77777777" w:rsidR="002D4241" w:rsidRPr="0043750D" w:rsidRDefault="002D4241" w:rsidP="003026C0">
            <w:pPr>
              <w:spacing w:line="276" w:lineRule="auto"/>
              <w:rPr>
                <w:lang w:val="el-GR"/>
              </w:rPr>
            </w:pPr>
            <w:r w:rsidRPr="000A1F30">
              <w:rPr>
                <w:b/>
                <w:lang w:val="el-GR"/>
              </w:rPr>
              <w:t>Α.1</w:t>
            </w:r>
            <w:r w:rsidRPr="000A1F30">
              <w:rPr>
                <w:lang w:val="el-GR"/>
              </w:rPr>
              <w:t xml:space="preserve">. Αντίληψη και κατανόηση του έργου από τον </w:t>
            </w:r>
            <w:r w:rsidRPr="00DF3354">
              <w:rPr>
                <w:lang w:val="el-GR"/>
              </w:rPr>
              <w:t>υποψήφιο Ανάδοχο</w:t>
            </w:r>
          </w:p>
          <w:p w14:paraId="387733B3" w14:textId="77777777" w:rsidR="002D4241" w:rsidRPr="00DF3354" w:rsidRDefault="002D4241" w:rsidP="003026C0">
            <w:pPr>
              <w:spacing w:line="276" w:lineRule="auto"/>
              <w:rPr>
                <w:b/>
                <w:u w:val="single"/>
                <w:lang w:val="el-GR"/>
              </w:rPr>
            </w:pPr>
          </w:p>
          <w:p w14:paraId="50073943" w14:textId="77777777" w:rsidR="002D4241" w:rsidRPr="000A1F30" w:rsidRDefault="002D4241" w:rsidP="003026C0">
            <w:pPr>
              <w:spacing w:line="276" w:lineRule="auto"/>
              <w:rPr>
                <w:rFonts w:eastAsia="SimSun"/>
                <w:lang w:val="el-GR"/>
              </w:rPr>
            </w:pPr>
            <w:r w:rsidRPr="000A1F30">
              <w:rPr>
                <w:rFonts w:eastAsia="SimSun"/>
                <w:lang w:val="el-GR"/>
              </w:rPr>
              <w:t xml:space="preserve">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w:t>
            </w:r>
            <w:r>
              <w:rPr>
                <w:rFonts w:eastAsia="SimSun"/>
                <w:lang w:val="el-GR"/>
              </w:rPr>
              <w:t xml:space="preserve">τον </w:t>
            </w:r>
            <w:r w:rsidRPr="000A1F30">
              <w:rPr>
                <w:rFonts w:eastAsia="SimSun"/>
                <w:lang w:val="el-GR"/>
              </w:rPr>
              <w:t xml:space="preserve">εξοπλισμό </w:t>
            </w:r>
            <w:r>
              <w:rPr>
                <w:rFonts w:eastAsia="SimSun"/>
                <w:lang w:val="el-GR"/>
              </w:rPr>
              <w:t xml:space="preserve">που θα διαθέσει για την </w:t>
            </w:r>
            <w:proofErr w:type="spellStart"/>
            <w:r>
              <w:rPr>
                <w:rFonts w:eastAsia="SimSun"/>
                <w:lang w:val="el-GR"/>
              </w:rPr>
              <w:t>ψηφιοποίηση</w:t>
            </w:r>
            <w:proofErr w:type="spellEnd"/>
            <w:r>
              <w:rPr>
                <w:rFonts w:eastAsia="SimSun"/>
                <w:lang w:val="el-GR"/>
              </w:rPr>
              <w:t>, το προσφερόμενο</w:t>
            </w:r>
            <w:r w:rsidRPr="000A1F30">
              <w:rPr>
                <w:rFonts w:eastAsia="SimSun"/>
                <w:lang w:val="el-GR"/>
              </w:rPr>
              <w:t xml:space="preserve"> λογισμικό</w:t>
            </w:r>
            <w:r>
              <w:rPr>
                <w:rFonts w:eastAsia="SimSun"/>
                <w:lang w:val="el-GR"/>
              </w:rPr>
              <w:t xml:space="preserve"> και τις απαιτήσεις σε </w:t>
            </w:r>
            <w:r w:rsidRPr="000A1F30">
              <w:rPr>
                <w:rFonts w:eastAsia="SimSun"/>
                <w:lang w:val="el-GR"/>
              </w:rPr>
              <w:t xml:space="preserve"> </w:t>
            </w:r>
            <w:r>
              <w:rPr>
                <w:rFonts w:eastAsia="SimSun"/>
                <w:lang w:val="el-GR"/>
              </w:rPr>
              <w:t>κεντρικό εξοπλισμό (</w:t>
            </w:r>
            <w:r w:rsidRPr="00B323D9">
              <w:rPr>
                <w:rFonts w:eastAsia="SimSun"/>
                <w:lang w:val="el-GR"/>
              </w:rPr>
              <w:t>τον οποίο θα διαθέσει ο Φορέας</w:t>
            </w:r>
            <w:r>
              <w:rPr>
                <w:rFonts w:eastAsia="SimSun"/>
                <w:lang w:val="el-GR"/>
              </w:rPr>
              <w:t xml:space="preserve">) </w:t>
            </w:r>
            <w:r w:rsidRPr="000A1F30">
              <w:rPr>
                <w:rFonts w:eastAsia="SimSun"/>
                <w:lang w:val="el-GR"/>
              </w:rPr>
              <w:t>που αποδεικνύουν την αντίληψη του έργου.</w:t>
            </w:r>
          </w:p>
          <w:p w14:paraId="402C9402" w14:textId="77777777" w:rsidR="002D4241" w:rsidRPr="000A1F30" w:rsidRDefault="002D4241" w:rsidP="003026C0">
            <w:pPr>
              <w:spacing w:line="276" w:lineRule="auto"/>
              <w:rPr>
                <w:rFonts w:eastAsia="SimSun"/>
                <w:lang w:val="el-GR"/>
              </w:rPr>
            </w:pPr>
            <w:r w:rsidRPr="000A1F30">
              <w:rPr>
                <w:rFonts w:eastAsia="SimSun"/>
                <w:lang w:val="el-GR"/>
              </w:rPr>
              <w:t>Αξιολογούνται:</w:t>
            </w:r>
          </w:p>
          <w:p w14:paraId="0936F44F" w14:textId="77777777" w:rsidR="002D4241" w:rsidRPr="000A1F30" w:rsidRDefault="002D4241" w:rsidP="00474644">
            <w:pPr>
              <w:pStyle w:val="aff"/>
              <w:numPr>
                <w:ilvl w:val="0"/>
                <w:numId w:val="131"/>
              </w:numPr>
              <w:spacing w:line="276" w:lineRule="auto"/>
              <w:rPr>
                <w:rFonts w:eastAsia="SimSun"/>
                <w:lang w:val="el-GR"/>
              </w:rPr>
            </w:pPr>
            <w:r w:rsidRPr="000A1F30">
              <w:rPr>
                <w:rFonts w:eastAsia="SimSun"/>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74108B81" w14:textId="2AC988D0" w:rsidR="002D4241" w:rsidRPr="000A1F30" w:rsidRDefault="002D4241" w:rsidP="00474644">
            <w:pPr>
              <w:pStyle w:val="aff"/>
              <w:numPr>
                <w:ilvl w:val="0"/>
                <w:numId w:val="131"/>
              </w:numPr>
              <w:spacing w:line="276" w:lineRule="auto"/>
              <w:rPr>
                <w:lang w:val="el-GR"/>
              </w:rPr>
            </w:pPr>
            <w:r w:rsidRPr="000A1F30">
              <w:rPr>
                <w:rFonts w:eastAsia="SimSun"/>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w:t>
            </w:r>
            <w:r w:rsidRPr="000A1F30">
              <w:rPr>
                <w:lang w:val="el-GR"/>
              </w:rPr>
              <w:t xml:space="preserve"> της έκτασης του αντικειμένου του έργου, όπως τεκμηριώνεται στην προσφορά,</w:t>
            </w:r>
          </w:p>
          <w:p w14:paraId="39C4D2CB" w14:textId="77777777" w:rsidR="002D4241" w:rsidRPr="000B4742" w:rsidRDefault="002D4241" w:rsidP="00474644">
            <w:pPr>
              <w:pStyle w:val="aff"/>
              <w:numPr>
                <w:ilvl w:val="0"/>
                <w:numId w:val="131"/>
              </w:numPr>
              <w:spacing w:line="276" w:lineRule="auto"/>
              <w:rPr>
                <w:lang w:val="el-GR"/>
              </w:rPr>
            </w:pPr>
            <w:r w:rsidRPr="000A1F30">
              <w:rPr>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ED78432" w14:textId="77777777" w:rsidR="002D4241" w:rsidRPr="000A1F30" w:rsidRDefault="002D4241" w:rsidP="003026C0">
            <w:pPr>
              <w:spacing w:line="276" w:lineRule="auto"/>
              <w:rPr>
                <w:lang w:val="el-GR"/>
              </w:rPr>
            </w:pPr>
          </w:p>
          <w:p w14:paraId="3CF752D2" w14:textId="77777777" w:rsidR="002D4241" w:rsidRPr="000A1F30" w:rsidRDefault="002D4241" w:rsidP="003026C0">
            <w:pPr>
              <w:spacing w:line="276" w:lineRule="auto"/>
              <w:rPr>
                <w:lang w:val="el-GR"/>
              </w:rPr>
            </w:pPr>
            <w:r w:rsidRPr="000A1F30">
              <w:rPr>
                <w:b/>
                <w:lang w:val="el-GR"/>
              </w:rPr>
              <w:lastRenderedPageBreak/>
              <w:t>Α.2.</w:t>
            </w:r>
            <w:r w:rsidRPr="000A1F30">
              <w:rPr>
                <w:lang w:val="el-GR"/>
              </w:rPr>
              <w:t xml:space="preserve"> Προτεινόμενη Αρχιτεκτονική – Τεχνικά &amp; Τεχνολογικά χαρακτηριστικά της λύσης</w:t>
            </w:r>
          </w:p>
          <w:p w14:paraId="77312843" w14:textId="3A68F424" w:rsidR="002D4241" w:rsidRPr="000A1F30" w:rsidRDefault="002D4241" w:rsidP="003026C0">
            <w:pPr>
              <w:spacing w:line="276" w:lineRule="auto"/>
              <w:rPr>
                <w:lang w:val="el-GR"/>
              </w:rPr>
            </w:pPr>
            <w:r w:rsidRPr="000A1F30">
              <w:rPr>
                <w:bCs/>
                <w:lang w:val="el-GR"/>
              </w:rPr>
              <w:t xml:space="preserve">Αξιολογείται </w:t>
            </w:r>
            <w:r w:rsidRPr="000A1F30">
              <w:rPr>
                <w:lang w:val="el-GR"/>
              </w:rPr>
              <w:t xml:space="preserve">ο </w:t>
            </w:r>
            <w:r w:rsidRPr="000A1F30">
              <w:rPr>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 πληροφοριακό σύστημα που ζητείται, καθώς και η</w:t>
            </w:r>
            <w:r w:rsidRPr="000A1F30">
              <w:rPr>
                <w:bCs/>
                <w:lang w:val="el-GR"/>
              </w:rPr>
              <w:t xml:space="preserve"> κάλυψη των απαιτήσεων της Παραγράφου </w:t>
            </w:r>
            <w:r>
              <w:rPr>
                <w:bCs/>
                <w:lang w:val="el-GR"/>
              </w:rPr>
              <w:fldChar w:fldCharType="begin"/>
            </w:r>
            <w:r>
              <w:rPr>
                <w:bCs/>
                <w:lang w:val="el-GR"/>
              </w:rPr>
              <w:instrText xml:space="preserve"> REF _Ref71628850 \r \h </w:instrText>
            </w:r>
            <w:r>
              <w:rPr>
                <w:bCs/>
                <w:lang w:val="el-GR"/>
              </w:rPr>
            </w:r>
            <w:r>
              <w:rPr>
                <w:bCs/>
                <w:lang w:val="el-GR"/>
              </w:rPr>
              <w:fldChar w:fldCharType="separate"/>
            </w:r>
            <w:r w:rsidR="00693CB6">
              <w:rPr>
                <w:bCs/>
                <w:lang w:val="el-GR"/>
              </w:rPr>
              <w:t>3</w:t>
            </w:r>
            <w:r>
              <w:rPr>
                <w:bCs/>
                <w:lang w:val="el-GR"/>
              </w:rPr>
              <w:fldChar w:fldCharType="end"/>
            </w:r>
            <w:r w:rsidRPr="00EE6CFF">
              <w:rPr>
                <w:bCs/>
                <w:lang w:val="el-GR"/>
              </w:rPr>
              <w:t xml:space="preserve"> </w:t>
            </w:r>
            <w:r>
              <w:rPr>
                <w:lang w:val="el-GR"/>
              </w:rPr>
              <w:t>του ΠΑΡΑΡΤΗΜΑΤΟΣ Ι</w:t>
            </w:r>
            <w:r w:rsidRPr="000A1F30">
              <w:rPr>
                <w:lang w:val="el-GR"/>
              </w:rPr>
              <w:t xml:space="preserve"> </w:t>
            </w:r>
            <w:r w:rsidRPr="005601EB">
              <w:rPr>
                <w:lang w:val="el-GR" w:eastAsia="el-GR"/>
              </w:rPr>
              <w:t>και των σχετικών Πινάκων Συμμόρφωσης.</w:t>
            </w:r>
          </w:p>
          <w:p w14:paraId="33E29AB6" w14:textId="77777777" w:rsidR="002D4241" w:rsidRPr="000A1F30" w:rsidRDefault="002D4241" w:rsidP="003026C0">
            <w:pPr>
              <w:spacing w:line="276" w:lineRule="auto"/>
              <w:rPr>
                <w:lang w:val="el-GR"/>
              </w:rPr>
            </w:pPr>
          </w:p>
          <w:p w14:paraId="17560213" w14:textId="77777777" w:rsidR="002D4241" w:rsidRPr="000A1F30" w:rsidRDefault="002D4241" w:rsidP="003026C0">
            <w:pPr>
              <w:spacing w:line="276" w:lineRule="auto"/>
              <w:rPr>
                <w:lang w:val="el-GR"/>
              </w:rPr>
            </w:pPr>
            <w:r w:rsidRPr="000A1F30">
              <w:rPr>
                <w:b/>
                <w:lang w:val="el-GR"/>
              </w:rPr>
              <w:t>Α.3</w:t>
            </w:r>
            <w:r w:rsidRPr="000A1F30">
              <w:rPr>
                <w:lang w:val="el-GR"/>
              </w:rPr>
              <w:t xml:space="preserve"> Τεχνικά και τεχνολογικά χαρακτηριστικά των εφαρμογών </w:t>
            </w:r>
            <w:r w:rsidRPr="008C762B">
              <w:rPr>
                <w:lang w:val="el-GR"/>
              </w:rPr>
              <w:t xml:space="preserve">και </w:t>
            </w:r>
            <w:proofErr w:type="spellStart"/>
            <w:r w:rsidRPr="008C762B">
              <w:rPr>
                <w:lang w:val="el-GR"/>
              </w:rPr>
              <w:t>διαλειτουργικότητας</w:t>
            </w:r>
            <w:proofErr w:type="spellEnd"/>
            <w:r w:rsidRPr="008C762B">
              <w:rPr>
                <w:lang w:val="el-GR"/>
              </w:rPr>
              <w:t xml:space="preserve"> προτεινόμενης λύσης</w:t>
            </w:r>
          </w:p>
          <w:p w14:paraId="599A5117" w14:textId="466D1786" w:rsidR="002D4241" w:rsidRPr="000A1F30" w:rsidRDefault="002D4241" w:rsidP="003026C0">
            <w:pPr>
              <w:spacing w:line="276" w:lineRule="auto"/>
              <w:rPr>
                <w:lang w:val="el-GR"/>
              </w:rPr>
            </w:pPr>
            <w:r w:rsidRPr="000A1F30">
              <w:rPr>
                <w:lang w:val="el-GR"/>
              </w:rPr>
              <w:t>Αξιολογείται η κάλυψη των απαιτήσεων τ</w:t>
            </w:r>
            <w:r>
              <w:rPr>
                <w:lang w:val="el-GR"/>
              </w:rPr>
              <w:t>ων Παρ.</w:t>
            </w:r>
            <w:r w:rsidRPr="000A1F30">
              <w:rPr>
                <w:lang w:val="el-GR"/>
              </w:rPr>
              <w:t xml:space="preserve">: </w:t>
            </w:r>
            <w:r>
              <w:rPr>
                <w:lang w:val="el-GR"/>
              </w:rPr>
              <w:fldChar w:fldCharType="begin"/>
            </w:r>
            <w:r>
              <w:rPr>
                <w:lang w:val="el-GR"/>
              </w:rPr>
              <w:instrText xml:space="preserve"> REF _Ref71628904 \r \h </w:instrText>
            </w:r>
            <w:r>
              <w:rPr>
                <w:lang w:val="el-GR"/>
              </w:rPr>
            </w:r>
            <w:r>
              <w:rPr>
                <w:lang w:val="el-GR"/>
              </w:rPr>
              <w:fldChar w:fldCharType="separate"/>
            </w:r>
            <w:r w:rsidR="00693CB6">
              <w:rPr>
                <w:lang w:val="el-GR"/>
              </w:rPr>
              <w:t>4</w:t>
            </w:r>
            <w:r>
              <w:rPr>
                <w:lang w:val="el-GR"/>
              </w:rPr>
              <w:fldChar w:fldCharType="end"/>
            </w:r>
            <w:r w:rsidRPr="00EE6CFF">
              <w:rPr>
                <w:lang w:val="el-GR"/>
              </w:rPr>
              <w:t xml:space="preserve"> </w:t>
            </w:r>
            <w:r>
              <w:rPr>
                <w:lang w:val="el-GR"/>
              </w:rPr>
              <w:t>και</w:t>
            </w:r>
            <w:r w:rsidRPr="00876154">
              <w:rPr>
                <w:lang w:val="el-GR"/>
              </w:rPr>
              <w:t xml:space="preserve"> </w:t>
            </w:r>
            <w:r>
              <w:rPr>
                <w:lang w:val="en-US"/>
              </w:rPr>
              <w:fldChar w:fldCharType="begin"/>
            </w:r>
            <w:r>
              <w:rPr>
                <w:lang w:val="el-GR"/>
              </w:rPr>
              <w:instrText xml:space="preserve"> REF _Ref71628716 \r \h </w:instrText>
            </w:r>
            <w:r>
              <w:rPr>
                <w:lang w:val="en-US"/>
              </w:rPr>
            </w:r>
            <w:r>
              <w:rPr>
                <w:lang w:val="en-US"/>
              </w:rPr>
              <w:fldChar w:fldCharType="separate"/>
            </w:r>
            <w:r w:rsidR="00693CB6">
              <w:rPr>
                <w:lang w:val="el-GR"/>
              </w:rPr>
              <w:t>5</w:t>
            </w:r>
            <w:r>
              <w:rPr>
                <w:lang w:val="en-US"/>
              </w:rPr>
              <w:fldChar w:fldCharType="end"/>
            </w:r>
            <w:r>
              <w:rPr>
                <w:lang w:val="el-GR"/>
              </w:rPr>
              <w:t xml:space="preserve"> του ΠΑΡΑΡΤΗΜΑΤΟΣ Ι </w:t>
            </w:r>
            <w:r w:rsidRPr="002B7E82">
              <w:rPr>
                <w:lang w:val="el-GR" w:eastAsia="el-GR"/>
              </w:rPr>
              <w:t>καθώς και των Πινάκων Συμμόρφωσης</w:t>
            </w:r>
            <w:r>
              <w:rPr>
                <w:lang w:val="el-GR" w:eastAsia="el-GR"/>
              </w:rPr>
              <w:t xml:space="preserve"> </w:t>
            </w:r>
            <w:r>
              <w:rPr>
                <w:lang w:val="el-GR" w:eastAsia="el-GR"/>
              </w:rPr>
              <w:fldChar w:fldCharType="begin"/>
            </w:r>
            <w:r>
              <w:rPr>
                <w:lang w:val="el-GR" w:eastAsia="el-GR"/>
              </w:rPr>
              <w:instrText xml:space="preserve"> REF _Ref71629141 \r \h </w:instrText>
            </w:r>
            <w:r>
              <w:rPr>
                <w:lang w:val="el-GR" w:eastAsia="el-GR"/>
              </w:rPr>
            </w:r>
            <w:r>
              <w:rPr>
                <w:lang w:val="el-GR" w:eastAsia="el-GR"/>
              </w:rPr>
              <w:fldChar w:fldCharType="separate"/>
            </w:r>
            <w:r w:rsidR="00693CB6">
              <w:rPr>
                <w:lang w:val="el-GR" w:eastAsia="el-GR"/>
              </w:rPr>
              <w:t>A</w:t>
            </w:r>
            <w:r>
              <w:rPr>
                <w:lang w:val="el-GR" w:eastAsia="el-GR"/>
              </w:rPr>
              <w:fldChar w:fldCharType="end"/>
            </w:r>
            <w:r>
              <w:rPr>
                <w:lang w:val="el-GR" w:eastAsia="el-GR"/>
              </w:rPr>
              <w:t>.</w:t>
            </w:r>
          </w:p>
          <w:p w14:paraId="1025D66B" w14:textId="77777777" w:rsidR="002D4241" w:rsidRPr="001B71BB" w:rsidRDefault="002D4241" w:rsidP="003026C0">
            <w:pPr>
              <w:spacing w:line="276" w:lineRule="auto"/>
              <w:rPr>
                <w:lang w:val="en-US"/>
              </w:rPr>
            </w:pPr>
            <w:r w:rsidRPr="000A1F30">
              <w:rPr>
                <w:lang w:val="el-GR"/>
              </w:rPr>
              <w:t>Επιπλέον αξιολογούνται</w:t>
            </w:r>
            <w:r w:rsidRPr="000A1F30">
              <w:rPr>
                <w:lang w:val="en-US"/>
              </w:rPr>
              <w:t>:</w:t>
            </w:r>
          </w:p>
          <w:p w14:paraId="169F9267" w14:textId="77777777" w:rsidR="002D4241" w:rsidRPr="00B97831" w:rsidRDefault="002D4241" w:rsidP="00474644">
            <w:pPr>
              <w:pStyle w:val="aff"/>
              <w:numPr>
                <w:ilvl w:val="0"/>
                <w:numId w:val="131"/>
              </w:numPr>
              <w:spacing w:before="120" w:after="0"/>
              <w:contextualSpacing w:val="0"/>
              <w:rPr>
                <w:lang w:val="el-GR"/>
              </w:rPr>
            </w:pPr>
            <w:r w:rsidRPr="00B97831">
              <w:rPr>
                <w:lang w:val="el-GR"/>
              </w:rPr>
              <w:t>Η κάλυψη των λειτουργικών και τεχνικών απαιτήσεων του Έργου</w:t>
            </w:r>
            <w:r>
              <w:rPr>
                <w:lang w:val="el-GR"/>
              </w:rPr>
              <w:t>,</w:t>
            </w:r>
          </w:p>
          <w:p w14:paraId="02C0307F" w14:textId="77777777" w:rsidR="002D4241" w:rsidRDefault="002D4241" w:rsidP="00474644">
            <w:pPr>
              <w:pStyle w:val="aff"/>
              <w:numPr>
                <w:ilvl w:val="0"/>
                <w:numId w:val="131"/>
              </w:numPr>
              <w:spacing w:after="0"/>
              <w:rPr>
                <w:lang w:val="el-GR"/>
              </w:rPr>
            </w:pPr>
            <w:r>
              <w:rPr>
                <w:lang w:val="el-GR"/>
              </w:rPr>
              <w:t xml:space="preserve">η </w:t>
            </w:r>
            <w:r w:rsidRPr="002B7BB0">
              <w:rPr>
                <w:lang w:val="el-GR"/>
              </w:rPr>
              <w:t xml:space="preserve">αναλυτική και τεκμηριωμένη περιγραφή </w:t>
            </w:r>
            <w:r>
              <w:rPr>
                <w:lang w:val="el-GR"/>
              </w:rPr>
              <w:t>των παρεχόμενων υπηρεσιών,</w:t>
            </w:r>
          </w:p>
          <w:p w14:paraId="221118A8" w14:textId="77777777" w:rsidR="002D4241" w:rsidRPr="000A1F30" w:rsidRDefault="002D4241" w:rsidP="00474644">
            <w:pPr>
              <w:pStyle w:val="aff"/>
              <w:numPr>
                <w:ilvl w:val="0"/>
                <w:numId w:val="131"/>
              </w:numPr>
              <w:spacing w:line="276" w:lineRule="auto"/>
              <w:rPr>
                <w:lang w:val="el-GR"/>
              </w:rPr>
            </w:pPr>
            <w:r w:rsidRPr="000A1F30">
              <w:rPr>
                <w:lang w:val="el-GR"/>
              </w:rPr>
              <w:t>η μεθοδολογία και τα μέτρα για την εξασφάλιση της εμπιστευτικότητας, ακεραιότητας και διαθεσιμότητας (</w:t>
            </w:r>
            <w:r w:rsidRPr="000A1F30">
              <w:t>confidentiality</w:t>
            </w:r>
            <w:r w:rsidRPr="000A1F30">
              <w:rPr>
                <w:lang w:val="el-GR"/>
              </w:rPr>
              <w:t xml:space="preserve">, </w:t>
            </w:r>
            <w:r w:rsidRPr="000A1F30">
              <w:t>integrity</w:t>
            </w:r>
            <w:r w:rsidRPr="000A1F30">
              <w:rPr>
                <w:lang w:val="el-GR"/>
              </w:rPr>
              <w:t xml:space="preserve">, </w:t>
            </w:r>
            <w:r w:rsidRPr="000A1F30">
              <w:t>availability</w:t>
            </w:r>
            <w:r w:rsidRPr="000A1F30">
              <w:rPr>
                <w:lang w:val="el-GR"/>
              </w:rPr>
              <w:t>) των δεδομένων,</w:t>
            </w:r>
          </w:p>
          <w:p w14:paraId="04EBB86F" w14:textId="77777777" w:rsidR="002D4241" w:rsidRPr="002B7BB0" w:rsidRDefault="002D4241" w:rsidP="00474644">
            <w:pPr>
              <w:pStyle w:val="aff"/>
              <w:numPr>
                <w:ilvl w:val="0"/>
                <w:numId w:val="131"/>
              </w:numPr>
              <w:spacing w:after="0"/>
              <w:rPr>
                <w:lang w:val="el-GR"/>
              </w:rPr>
            </w:pPr>
            <w:r>
              <w:rPr>
                <w:lang w:val="el-GR"/>
              </w:rPr>
              <w:t xml:space="preserve">η </w:t>
            </w:r>
            <w:r w:rsidRPr="00B97831">
              <w:rPr>
                <w:lang w:val="el-GR"/>
              </w:rPr>
              <w:t xml:space="preserve">τεκμηριωμένη και ολοκληρωμένη πρόταση σχετικά με την υλοποίηση της διασύνδεσης με τρίτα συστήματα (χρήση ανοιχτών προτύπων, διεθνώς καθιερωμένων τεχνολογιών </w:t>
            </w:r>
            <w:proofErr w:type="spellStart"/>
            <w:r w:rsidRPr="00B97831">
              <w:rPr>
                <w:lang w:val="el-GR"/>
              </w:rPr>
              <w:t>κλπ</w:t>
            </w:r>
            <w:proofErr w:type="spellEnd"/>
            <w:r w:rsidRPr="00B97831">
              <w:rPr>
                <w:lang w:val="el-GR"/>
              </w:rPr>
              <w:t>)</w:t>
            </w:r>
            <w:r>
              <w:rPr>
                <w:lang w:val="el-GR"/>
              </w:rPr>
              <w:t>,</w:t>
            </w:r>
          </w:p>
          <w:p w14:paraId="620F24CF" w14:textId="77777777" w:rsidR="002D4241" w:rsidRPr="000A1F30" w:rsidRDefault="002D4241" w:rsidP="00474644">
            <w:pPr>
              <w:pStyle w:val="aff"/>
              <w:numPr>
                <w:ilvl w:val="0"/>
                <w:numId w:val="131"/>
              </w:numPr>
              <w:spacing w:line="276" w:lineRule="auto"/>
              <w:rPr>
                <w:lang w:val="el-GR"/>
              </w:rPr>
            </w:pPr>
            <w:r w:rsidRPr="000A1F30">
              <w:rPr>
                <w:bCs/>
                <w:lang w:val="el-GR"/>
              </w:rPr>
              <w:t xml:space="preserve">η τεκμηριωμένη και ολοκληρωμένη πρόταση σχετικά με τη </w:t>
            </w:r>
            <w:r w:rsidRPr="000A1F30">
              <w:rPr>
                <w:lang w:val="el-GR"/>
              </w:rPr>
              <w:t>σχεδιαστική προσέγγιση τ</w:t>
            </w:r>
            <w:r>
              <w:rPr>
                <w:lang w:val="el-GR"/>
              </w:rPr>
              <w:t>ου πληροφοριακού συστήματος</w:t>
            </w:r>
            <w:r w:rsidRPr="000A1F30">
              <w:rPr>
                <w:lang w:val="el-GR"/>
              </w:rPr>
              <w:t>, καθώς και το πλάνο δοκιμών χρηστικότητας και σχεδιαστικών αναπροσαρμογών που θα ακολουθήσει ο Ανάδοχος για να διασφαλίσει το επιθυμητό επίπεδο χρηστικότητας,</w:t>
            </w:r>
          </w:p>
          <w:p w14:paraId="7A03F2A9" w14:textId="77777777" w:rsidR="002D4241" w:rsidRPr="00854D4A" w:rsidRDefault="002D4241" w:rsidP="00474644">
            <w:pPr>
              <w:pStyle w:val="aff"/>
              <w:numPr>
                <w:ilvl w:val="0"/>
                <w:numId w:val="131"/>
              </w:numPr>
              <w:spacing w:after="0"/>
              <w:rPr>
                <w:lang w:val="el-GR"/>
              </w:rPr>
            </w:pPr>
            <w:r>
              <w:rPr>
                <w:lang w:val="el-GR"/>
              </w:rPr>
              <w:t>ε</w:t>
            </w:r>
            <w:r w:rsidRPr="002B7BB0">
              <w:rPr>
                <w:lang w:val="el-GR"/>
              </w:rPr>
              <w:t xml:space="preserve">πιπλέον </w:t>
            </w:r>
            <w:r>
              <w:rPr>
                <w:lang w:val="el-GR"/>
              </w:rPr>
              <w:t xml:space="preserve">λειτουργικότητα </w:t>
            </w:r>
            <w:r w:rsidRPr="002B7BB0">
              <w:rPr>
                <w:lang w:val="el-GR"/>
              </w:rPr>
              <w:t>που προσφέρ</w:t>
            </w:r>
            <w:r>
              <w:rPr>
                <w:lang w:val="el-GR"/>
              </w:rPr>
              <w:t>εται</w:t>
            </w:r>
            <w:r w:rsidRPr="002B7BB0">
              <w:rPr>
                <w:lang w:val="el-GR"/>
              </w:rPr>
              <w:t xml:space="preserve"> πέραν </w:t>
            </w:r>
            <w:r>
              <w:rPr>
                <w:lang w:val="el-GR"/>
              </w:rPr>
              <w:t>της</w:t>
            </w:r>
            <w:r w:rsidRPr="002B7BB0">
              <w:rPr>
                <w:lang w:val="el-GR"/>
              </w:rPr>
              <w:t xml:space="preserve"> ζητούμεν</w:t>
            </w:r>
            <w:r>
              <w:rPr>
                <w:lang w:val="el-GR"/>
              </w:rPr>
              <w:t>ης</w:t>
            </w:r>
            <w:r w:rsidRPr="002B7BB0">
              <w:rPr>
                <w:lang w:val="el-GR"/>
              </w:rPr>
              <w:t xml:space="preserve"> στην παρούσα, </w:t>
            </w:r>
            <w:r>
              <w:rPr>
                <w:lang w:val="el-GR"/>
              </w:rPr>
              <w:t>η</w:t>
            </w:r>
            <w:r w:rsidRPr="002B7BB0">
              <w:rPr>
                <w:lang w:val="el-GR"/>
              </w:rPr>
              <w:t xml:space="preserve"> οποί</w:t>
            </w:r>
            <w:r>
              <w:rPr>
                <w:lang w:val="el-GR"/>
              </w:rPr>
              <w:t>α</w:t>
            </w:r>
            <w:r w:rsidRPr="002B7BB0">
              <w:rPr>
                <w:lang w:val="el-GR"/>
              </w:rPr>
              <w:t xml:space="preserve"> κρίνεται ότι συμβάλ</w:t>
            </w:r>
            <w:r>
              <w:rPr>
                <w:lang w:val="el-GR"/>
              </w:rPr>
              <w:t>ει</w:t>
            </w:r>
            <w:r w:rsidRPr="002B7BB0">
              <w:rPr>
                <w:lang w:val="el-GR"/>
              </w:rPr>
              <w:t xml:space="preserve"> στην εξυπηρέτηση των στόχων του Έργου</w:t>
            </w:r>
            <w:r>
              <w:rPr>
                <w:lang w:val="el-GR"/>
              </w:rPr>
              <w:t>.</w:t>
            </w:r>
          </w:p>
          <w:p w14:paraId="048138F5" w14:textId="77777777" w:rsidR="002D4241" w:rsidRPr="000A1F30" w:rsidRDefault="002D4241" w:rsidP="003026C0">
            <w:pPr>
              <w:spacing w:line="276" w:lineRule="auto"/>
              <w:rPr>
                <w:lang w:val="el-GR"/>
              </w:rPr>
            </w:pPr>
          </w:p>
        </w:tc>
      </w:tr>
      <w:tr w:rsidR="002D4241" w:rsidRPr="000A1F30" w14:paraId="77B8F4E8" w14:textId="77777777" w:rsidTr="003026C0">
        <w:tc>
          <w:tcPr>
            <w:tcW w:w="9855" w:type="dxa"/>
            <w:shd w:val="clear" w:color="auto" w:fill="E6E6E6"/>
          </w:tcPr>
          <w:p w14:paraId="06E419A8" w14:textId="77777777" w:rsidR="002D4241" w:rsidRPr="000A1F30" w:rsidRDefault="002D4241" w:rsidP="003026C0">
            <w:pPr>
              <w:spacing w:before="120"/>
              <w:rPr>
                <w:b/>
                <w:lang w:val="el-GR"/>
              </w:rPr>
            </w:pPr>
            <w:r w:rsidRPr="000A1F30">
              <w:rPr>
                <w:u w:val="single"/>
                <w:lang w:val="el-GR"/>
              </w:rPr>
              <w:lastRenderedPageBreak/>
              <w:br w:type="page"/>
            </w:r>
            <w:r w:rsidRPr="000A1F30">
              <w:rPr>
                <w:b/>
                <w:lang w:val="el-GR"/>
              </w:rPr>
              <w:t>Ομάδα Β - Προσφερόμενες Υπηρεσίες</w:t>
            </w:r>
          </w:p>
        </w:tc>
      </w:tr>
      <w:tr w:rsidR="002D4241" w:rsidRPr="00A9667F" w14:paraId="21A70F52" w14:textId="77777777" w:rsidTr="003026C0">
        <w:tc>
          <w:tcPr>
            <w:tcW w:w="9855" w:type="dxa"/>
            <w:shd w:val="clear" w:color="auto" w:fill="auto"/>
          </w:tcPr>
          <w:p w14:paraId="0D984EF0" w14:textId="77777777" w:rsidR="002D4241" w:rsidRPr="000A1F30" w:rsidRDefault="002D4241" w:rsidP="003026C0">
            <w:pPr>
              <w:spacing w:before="240" w:line="276" w:lineRule="auto"/>
              <w:rPr>
                <w:lang w:val="el-GR"/>
              </w:rPr>
            </w:pPr>
            <w:r w:rsidRPr="000A1F30">
              <w:rPr>
                <w:b/>
                <w:lang w:val="el-GR"/>
              </w:rPr>
              <w:t>Β.1</w:t>
            </w:r>
            <w:r w:rsidRPr="000A1F30">
              <w:rPr>
                <w:lang w:val="el-GR"/>
              </w:rPr>
              <w:t xml:space="preserve"> Μεθοδολογία υλοποίησης και προσαρμογή στις τεχνολογικές απαιτήσεις και προδιαγραφές</w:t>
            </w:r>
          </w:p>
          <w:p w14:paraId="2718FAF8" w14:textId="3893B57B" w:rsidR="002D4241" w:rsidRDefault="002D4241" w:rsidP="003026C0">
            <w:pPr>
              <w:numPr>
                <w:ilvl w:val="12"/>
                <w:numId w:val="0"/>
              </w:numPr>
              <w:spacing w:line="276" w:lineRule="auto"/>
              <w:jc w:val="left"/>
              <w:rPr>
                <w:lang w:val="el-GR"/>
              </w:rPr>
            </w:pPr>
            <w:r w:rsidRPr="000A1F30">
              <w:rPr>
                <w:lang w:val="el-GR"/>
              </w:rPr>
              <w:t xml:space="preserve">Αξιολογείται η κάλυψη των απαιτήσεων </w:t>
            </w:r>
            <w:r w:rsidRPr="005601EB">
              <w:rPr>
                <w:lang w:val="el-GR"/>
              </w:rPr>
              <w:t>των Παρ.</w:t>
            </w:r>
            <w:r>
              <w:rPr>
                <w:lang w:val="el-GR"/>
              </w:rPr>
              <w:t xml:space="preserve"> </w:t>
            </w:r>
            <w:r>
              <w:rPr>
                <w:lang w:val="el-GR"/>
              </w:rPr>
              <w:fldChar w:fldCharType="begin"/>
            </w:r>
            <w:r>
              <w:rPr>
                <w:lang w:val="el-GR"/>
              </w:rPr>
              <w:instrText xml:space="preserve"> REF _Ref71628989 \r \h </w:instrText>
            </w:r>
            <w:r>
              <w:rPr>
                <w:lang w:val="el-GR"/>
              </w:rPr>
            </w:r>
            <w:r>
              <w:rPr>
                <w:lang w:val="el-GR"/>
              </w:rPr>
              <w:fldChar w:fldCharType="separate"/>
            </w:r>
            <w:r w:rsidR="00693CB6">
              <w:rPr>
                <w:lang w:val="el-GR"/>
              </w:rPr>
              <w:t>6</w:t>
            </w:r>
            <w:r>
              <w:rPr>
                <w:lang w:val="el-GR"/>
              </w:rPr>
              <w:fldChar w:fldCharType="end"/>
            </w:r>
            <w:r>
              <w:rPr>
                <w:lang w:val="el-GR"/>
              </w:rPr>
              <w:t xml:space="preserve"> και </w:t>
            </w:r>
            <w:r>
              <w:rPr>
                <w:lang w:val="el-GR"/>
              </w:rPr>
              <w:fldChar w:fldCharType="begin"/>
            </w:r>
            <w:r>
              <w:rPr>
                <w:lang w:val="el-GR"/>
              </w:rPr>
              <w:instrText xml:space="preserve"> REF _Ref71629012 \r \h </w:instrText>
            </w:r>
            <w:r>
              <w:rPr>
                <w:lang w:val="el-GR"/>
              </w:rPr>
            </w:r>
            <w:r>
              <w:rPr>
                <w:lang w:val="el-GR"/>
              </w:rPr>
              <w:fldChar w:fldCharType="separate"/>
            </w:r>
            <w:r w:rsidR="00693CB6">
              <w:rPr>
                <w:lang w:val="el-GR"/>
              </w:rPr>
              <w:t>7</w:t>
            </w:r>
            <w:r>
              <w:rPr>
                <w:lang w:val="el-GR"/>
              </w:rPr>
              <w:fldChar w:fldCharType="end"/>
            </w:r>
            <w:r>
              <w:rPr>
                <w:lang w:val="el-GR"/>
              </w:rPr>
              <w:t xml:space="preserve"> του ΠΑΡΑΡΤΗΜΑΤΟΣ Ι</w:t>
            </w:r>
            <w:r w:rsidRPr="000A1F30">
              <w:rPr>
                <w:lang w:val="el-GR"/>
              </w:rPr>
              <w:t xml:space="preserve"> καθώς και η αναλυτική εξειδίκευση των παραδοτέων </w:t>
            </w:r>
            <w:r>
              <w:rPr>
                <w:lang w:val="el-GR"/>
              </w:rPr>
              <w:t xml:space="preserve">της </w:t>
            </w:r>
            <w:r>
              <w:rPr>
                <w:lang w:val="el-GR"/>
              </w:rPr>
              <w:fldChar w:fldCharType="begin"/>
            </w:r>
            <w:r>
              <w:rPr>
                <w:lang w:val="el-GR"/>
              </w:rPr>
              <w:instrText xml:space="preserve"> REF _Ref71619918 \h </w:instrText>
            </w:r>
            <w:r>
              <w:rPr>
                <w:lang w:val="el-GR"/>
              </w:rPr>
            </w:r>
            <w:r>
              <w:rPr>
                <w:lang w:val="el-GR"/>
              </w:rPr>
              <w:fldChar w:fldCharType="separate"/>
            </w:r>
            <w:r w:rsidR="00693CB6" w:rsidRPr="00EF2204">
              <w:rPr>
                <w:rFonts w:eastAsia="SimSun"/>
                <w:lang w:val="el-GR"/>
              </w:rPr>
              <w:t xml:space="preserve">Φάση 2: </w:t>
            </w:r>
            <w:r w:rsidR="00693CB6">
              <w:rPr>
                <w:rFonts w:eastAsia="SimSun"/>
                <w:lang w:val="el-GR"/>
              </w:rPr>
              <w:t>Προμήθεια και εγκατάσταση έτοιμου Λογισμικού – Ανάπτυξη Εφαρμογών</w:t>
            </w:r>
            <w:r>
              <w:rPr>
                <w:lang w:val="el-GR"/>
              </w:rPr>
              <w:fldChar w:fldCharType="end"/>
            </w:r>
            <w:r w:rsidRPr="000A1F30">
              <w:rPr>
                <w:lang w:val="el-GR"/>
              </w:rPr>
              <w:t>.</w:t>
            </w:r>
          </w:p>
          <w:p w14:paraId="0460D543" w14:textId="77777777" w:rsidR="002D4241" w:rsidRDefault="002D4241" w:rsidP="003026C0">
            <w:pPr>
              <w:numPr>
                <w:ilvl w:val="12"/>
                <w:numId w:val="0"/>
              </w:numPr>
              <w:spacing w:line="276" w:lineRule="auto"/>
              <w:jc w:val="left"/>
              <w:rPr>
                <w:lang w:val="el-GR"/>
              </w:rPr>
            </w:pPr>
          </w:p>
          <w:p w14:paraId="11E224AA" w14:textId="77777777" w:rsidR="002D4241" w:rsidRPr="000158D7" w:rsidRDefault="002D4241" w:rsidP="003026C0">
            <w:pPr>
              <w:spacing w:line="276" w:lineRule="auto"/>
              <w:rPr>
                <w:lang w:val="el-GR"/>
              </w:rPr>
            </w:pPr>
            <w:r w:rsidRPr="000158D7">
              <w:rPr>
                <w:b/>
                <w:lang w:val="el-GR"/>
              </w:rPr>
              <w:t xml:space="preserve">Β.2 </w:t>
            </w:r>
            <w:r w:rsidRPr="000158D7">
              <w:rPr>
                <w:lang w:val="el-GR"/>
              </w:rPr>
              <w:t>Υπηρεσίες εγκατάστασης στο G-</w:t>
            </w:r>
            <w:proofErr w:type="spellStart"/>
            <w:r w:rsidRPr="000158D7">
              <w:rPr>
                <w:lang w:val="el-GR"/>
              </w:rPr>
              <w:t>Cloud</w:t>
            </w:r>
            <w:proofErr w:type="spellEnd"/>
          </w:p>
          <w:p w14:paraId="2BA53F83" w14:textId="77777777" w:rsidR="002D4241" w:rsidRPr="000158D7" w:rsidRDefault="002D4241" w:rsidP="003026C0">
            <w:pPr>
              <w:spacing w:line="276" w:lineRule="auto"/>
              <w:rPr>
                <w:lang w:val="el-GR"/>
              </w:rPr>
            </w:pPr>
            <w:r w:rsidRPr="000158D7">
              <w:rPr>
                <w:lang w:val="el-GR"/>
              </w:rPr>
              <w:t>Αξιολογούνται:</w:t>
            </w:r>
          </w:p>
          <w:p w14:paraId="7D824F71" w14:textId="4724D716" w:rsidR="002D4241" w:rsidRPr="000158D7" w:rsidRDefault="002D4241" w:rsidP="00474644">
            <w:pPr>
              <w:pStyle w:val="aff"/>
              <w:numPr>
                <w:ilvl w:val="0"/>
                <w:numId w:val="130"/>
              </w:numPr>
              <w:suppressAutoHyphens w:val="0"/>
              <w:spacing w:before="120" w:line="276" w:lineRule="auto"/>
              <w:rPr>
                <w:lang w:val="el-GR"/>
              </w:rPr>
            </w:pPr>
            <w:r w:rsidRPr="000158D7">
              <w:rPr>
                <w:bCs/>
                <w:lang w:val="el-GR"/>
              </w:rPr>
              <w:t xml:space="preserve">Η τεκμηρίωση κάλυψης των λειτουργικών απαιτήσεων της Παραγράφου </w:t>
            </w:r>
            <w:r w:rsidRPr="000158D7">
              <w:rPr>
                <w:bCs/>
                <w:lang w:val="el-GR"/>
              </w:rPr>
              <w:fldChar w:fldCharType="begin"/>
            </w:r>
            <w:r w:rsidRPr="000158D7">
              <w:rPr>
                <w:bCs/>
                <w:lang w:val="el-GR"/>
              </w:rPr>
              <w:instrText xml:space="preserve"> REF _Ref68183834 \r \h </w:instrText>
            </w:r>
            <w:r>
              <w:rPr>
                <w:bCs/>
                <w:lang w:val="el-GR"/>
              </w:rPr>
              <w:instrText xml:space="preserve"> \* MERGEFORMAT </w:instrText>
            </w:r>
            <w:r w:rsidRPr="000158D7">
              <w:rPr>
                <w:bCs/>
                <w:lang w:val="el-GR"/>
              </w:rPr>
            </w:r>
            <w:r w:rsidRPr="000158D7">
              <w:rPr>
                <w:bCs/>
                <w:lang w:val="el-GR"/>
              </w:rPr>
              <w:fldChar w:fldCharType="separate"/>
            </w:r>
            <w:r w:rsidR="00693CB6">
              <w:rPr>
                <w:bCs/>
                <w:lang w:val="el-GR"/>
              </w:rPr>
              <w:t>5.1</w:t>
            </w:r>
            <w:r w:rsidRPr="000158D7">
              <w:rPr>
                <w:bCs/>
                <w:lang w:val="el-GR"/>
              </w:rPr>
              <w:fldChar w:fldCharType="end"/>
            </w:r>
            <w:r w:rsidRPr="000158D7">
              <w:rPr>
                <w:bCs/>
                <w:lang w:val="el-GR"/>
              </w:rPr>
              <w:t xml:space="preserve"> </w:t>
            </w:r>
            <w:r w:rsidRPr="000158D7">
              <w:rPr>
                <w:lang w:val="el-GR"/>
              </w:rPr>
              <w:t xml:space="preserve">και </w:t>
            </w:r>
            <w:r w:rsidRPr="000158D7">
              <w:rPr>
                <w:lang w:val="el-GR"/>
              </w:rPr>
              <w:fldChar w:fldCharType="begin"/>
            </w:r>
            <w:r w:rsidRPr="000158D7">
              <w:rPr>
                <w:lang w:val="el-GR"/>
              </w:rPr>
              <w:instrText xml:space="preserve"> REF _Ref69333431 \r \h  \* MERGEFORMAT </w:instrText>
            </w:r>
            <w:r w:rsidRPr="000158D7">
              <w:rPr>
                <w:lang w:val="el-GR"/>
              </w:rPr>
            </w:r>
            <w:r w:rsidRPr="000158D7">
              <w:rPr>
                <w:lang w:val="el-GR"/>
              </w:rPr>
              <w:fldChar w:fldCharType="separate"/>
            </w:r>
            <w:r w:rsidR="00693CB6">
              <w:rPr>
                <w:lang w:val="el-GR"/>
              </w:rPr>
              <w:t>6.6</w:t>
            </w:r>
            <w:r w:rsidRPr="000158D7">
              <w:rPr>
                <w:lang w:val="el-GR"/>
              </w:rPr>
              <w:fldChar w:fldCharType="end"/>
            </w:r>
            <w:r w:rsidRPr="000158D7">
              <w:rPr>
                <w:lang w:val="el-GR" w:eastAsia="el-GR"/>
              </w:rPr>
              <w:t>.</w:t>
            </w:r>
          </w:p>
          <w:p w14:paraId="0B2E8D80" w14:textId="77777777" w:rsidR="002D4241" w:rsidRDefault="002D4241" w:rsidP="003026C0">
            <w:pPr>
              <w:numPr>
                <w:ilvl w:val="12"/>
                <w:numId w:val="0"/>
              </w:numPr>
              <w:spacing w:line="276" w:lineRule="auto"/>
              <w:jc w:val="left"/>
              <w:rPr>
                <w:lang w:val="el-GR"/>
              </w:rPr>
            </w:pPr>
          </w:p>
          <w:p w14:paraId="13F72D43" w14:textId="77777777" w:rsidR="002D4241" w:rsidRDefault="002D4241" w:rsidP="003026C0">
            <w:pPr>
              <w:spacing w:line="276" w:lineRule="auto"/>
              <w:rPr>
                <w:lang w:val="el-GR"/>
              </w:rPr>
            </w:pPr>
            <w:r>
              <w:rPr>
                <w:b/>
                <w:lang w:val="el-GR"/>
              </w:rPr>
              <w:t>Β</w:t>
            </w:r>
            <w:r w:rsidRPr="006F21C0">
              <w:rPr>
                <w:b/>
                <w:lang w:val="el-GR"/>
              </w:rPr>
              <w:t>.</w:t>
            </w:r>
            <w:r>
              <w:rPr>
                <w:b/>
                <w:lang w:val="el-GR"/>
              </w:rPr>
              <w:t>3</w:t>
            </w:r>
            <w:r w:rsidRPr="00D61C7D">
              <w:rPr>
                <w:b/>
                <w:lang w:val="el-GR"/>
              </w:rPr>
              <w:t xml:space="preserve"> </w:t>
            </w:r>
            <w:r w:rsidRPr="000A1F30">
              <w:rPr>
                <w:lang w:val="el-GR"/>
              </w:rPr>
              <w:t xml:space="preserve">Υπηρεσίες </w:t>
            </w:r>
            <w:proofErr w:type="spellStart"/>
            <w:r>
              <w:rPr>
                <w:lang w:val="el-GR"/>
              </w:rPr>
              <w:t>Ψηφιοποίησης</w:t>
            </w:r>
            <w:proofErr w:type="spellEnd"/>
            <w:r>
              <w:rPr>
                <w:lang w:val="el-GR"/>
              </w:rPr>
              <w:t xml:space="preserve"> (σάρωση)</w:t>
            </w:r>
          </w:p>
          <w:p w14:paraId="0C901AF1" w14:textId="77777777" w:rsidR="002D4241" w:rsidRPr="000A1F30" w:rsidRDefault="002D4241" w:rsidP="003026C0">
            <w:pPr>
              <w:spacing w:line="276" w:lineRule="auto"/>
              <w:rPr>
                <w:lang w:val="el-GR"/>
              </w:rPr>
            </w:pPr>
            <w:r w:rsidRPr="000A1F30">
              <w:rPr>
                <w:lang w:val="el-GR"/>
              </w:rPr>
              <w:t>Αξιολογούνται:</w:t>
            </w:r>
          </w:p>
          <w:p w14:paraId="0F663A7D" w14:textId="77777777" w:rsidR="002D4241" w:rsidRDefault="002D4241" w:rsidP="00474644">
            <w:pPr>
              <w:pStyle w:val="aff"/>
              <w:numPr>
                <w:ilvl w:val="0"/>
                <w:numId w:val="132"/>
              </w:numPr>
              <w:suppressAutoHyphens w:val="0"/>
              <w:spacing w:after="0" w:line="276" w:lineRule="auto"/>
              <w:rPr>
                <w:lang w:val="el-GR"/>
              </w:rPr>
            </w:pPr>
            <w:r w:rsidRPr="00D61C7D">
              <w:rPr>
                <w:lang w:val="el-GR"/>
              </w:rPr>
              <w:t xml:space="preserve">Η </w:t>
            </w:r>
            <w:r w:rsidRPr="00F8777F">
              <w:rPr>
                <w:lang w:val="el-GR"/>
              </w:rPr>
              <w:t xml:space="preserve">μεθοδολογία που θα ακολουθηθεί για την </w:t>
            </w:r>
            <w:r>
              <w:rPr>
                <w:lang w:val="el-GR"/>
              </w:rPr>
              <w:t>σάρωση</w:t>
            </w:r>
            <w:r w:rsidRPr="00F8777F">
              <w:rPr>
                <w:lang w:val="el-GR"/>
              </w:rPr>
              <w:t xml:space="preserve"> των </w:t>
            </w:r>
            <w:r>
              <w:rPr>
                <w:lang w:val="el-GR"/>
              </w:rPr>
              <w:t>εγγράφων</w:t>
            </w:r>
            <w:r w:rsidRPr="00F8777F">
              <w:rPr>
                <w:lang w:val="el-GR"/>
              </w:rPr>
              <w:t xml:space="preserve"> και τη διασφάλιση της πληρότητας των εισαγόμενων </w:t>
            </w:r>
            <w:r>
              <w:rPr>
                <w:lang w:val="el-GR"/>
              </w:rPr>
              <w:t>εγγράφων</w:t>
            </w:r>
            <w:r w:rsidRPr="00F8777F">
              <w:rPr>
                <w:lang w:val="el-GR"/>
              </w:rPr>
              <w:t xml:space="preserve"> στην </w:t>
            </w:r>
            <w:r w:rsidRPr="002B7E82">
              <w:rPr>
                <w:lang w:val="el-GR"/>
              </w:rPr>
              <w:t xml:space="preserve">προβλεπόμενη βάση δεδομένων. </w:t>
            </w:r>
          </w:p>
          <w:p w14:paraId="5FDE83F5" w14:textId="11F218FB" w:rsidR="002D4241" w:rsidRDefault="002D4241" w:rsidP="00474644">
            <w:pPr>
              <w:pStyle w:val="aff"/>
              <w:numPr>
                <w:ilvl w:val="0"/>
                <w:numId w:val="132"/>
              </w:numPr>
              <w:suppressAutoHyphens w:val="0"/>
              <w:spacing w:before="120" w:line="276" w:lineRule="auto"/>
              <w:rPr>
                <w:lang w:val="el-GR"/>
              </w:rPr>
            </w:pPr>
            <w:r w:rsidRPr="002B7E82">
              <w:rPr>
                <w:bCs/>
                <w:lang w:val="el-GR"/>
              </w:rPr>
              <w:lastRenderedPageBreak/>
              <w:t xml:space="preserve">Η τεκμηρίωση κάλυψης των λειτουργικών απαιτήσεων της Παραγράφου </w:t>
            </w:r>
            <w:r>
              <w:rPr>
                <w:bCs/>
                <w:lang w:val="el-GR"/>
              </w:rPr>
              <w:fldChar w:fldCharType="begin"/>
            </w:r>
            <w:r>
              <w:rPr>
                <w:bCs/>
                <w:lang w:val="el-GR"/>
              </w:rPr>
              <w:instrText xml:space="preserve"> REF _Ref71629089 \r \h </w:instrText>
            </w:r>
            <w:r>
              <w:rPr>
                <w:bCs/>
                <w:lang w:val="el-GR"/>
              </w:rPr>
            </w:r>
            <w:r>
              <w:rPr>
                <w:bCs/>
                <w:lang w:val="el-GR"/>
              </w:rPr>
              <w:fldChar w:fldCharType="separate"/>
            </w:r>
            <w:r w:rsidR="00693CB6">
              <w:rPr>
                <w:bCs/>
                <w:lang w:val="el-GR"/>
              </w:rPr>
              <w:t>6.4</w:t>
            </w:r>
            <w:r>
              <w:rPr>
                <w:bCs/>
                <w:lang w:val="el-GR"/>
              </w:rPr>
              <w:fldChar w:fldCharType="end"/>
            </w:r>
            <w:r w:rsidRPr="002B7E82">
              <w:rPr>
                <w:lang w:val="el-GR" w:eastAsia="el-GR"/>
              </w:rPr>
              <w:t xml:space="preserve"> καθώς και των Πινάκων Συμμόρφωσης</w:t>
            </w:r>
            <w:r>
              <w:rPr>
                <w:lang w:val="el-GR" w:eastAsia="el-GR"/>
              </w:rPr>
              <w:t xml:space="preserve"> </w:t>
            </w:r>
            <w:r>
              <w:rPr>
                <w:lang w:val="el-GR" w:eastAsia="el-GR"/>
              </w:rPr>
              <w:fldChar w:fldCharType="begin"/>
            </w:r>
            <w:r>
              <w:rPr>
                <w:lang w:val="el-GR" w:eastAsia="el-GR"/>
              </w:rPr>
              <w:instrText xml:space="preserve"> REF _Ref71629104 \r \h </w:instrText>
            </w:r>
            <w:r>
              <w:rPr>
                <w:lang w:val="el-GR" w:eastAsia="el-GR"/>
              </w:rPr>
            </w:r>
            <w:r>
              <w:rPr>
                <w:lang w:val="el-GR" w:eastAsia="el-GR"/>
              </w:rPr>
              <w:fldChar w:fldCharType="separate"/>
            </w:r>
            <w:r w:rsidR="00693CB6">
              <w:rPr>
                <w:lang w:val="el-GR" w:eastAsia="el-GR"/>
              </w:rPr>
              <w:t>B</w:t>
            </w:r>
            <w:r>
              <w:rPr>
                <w:lang w:val="el-GR" w:eastAsia="el-GR"/>
              </w:rPr>
              <w:fldChar w:fldCharType="end"/>
            </w:r>
            <w:r w:rsidRPr="002B7E82">
              <w:rPr>
                <w:lang w:val="el-GR" w:eastAsia="el-GR"/>
              </w:rPr>
              <w:t>.</w:t>
            </w:r>
          </w:p>
          <w:p w14:paraId="767930D5" w14:textId="77777777" w:rsidR="002D4241" w:rsidRPr="000A1F30" w:rsidRDefault="002D4241" w:rsidP="003026C0">
            <w:pPr>
              <w:numPr>
                <w:ilvl w:val="12"/>
                <w:numId w:val="0"/>
              </w:numPr>
              <w:spacing w:line="276" w:lineRule="auto"/>
              <w:jc w:val="left"/>
              <w:rPr>
                <w:lang w:val="el-GR"/>
              </w:rPr>
            </w:pPr>
          </w:p>
          <w:p w14:paraId="22534BA0" w14:textId="77777777" w:rsidR="002D4241" w:rsidRPr="000A1F30" w:rsidRDefault="002D4241" w:rsidP="003026C0">
            <w:pPr>
              <w:spacing w:line="276" w:lineRule="auto"/>
              <w:rPr>
                <w:b/>
                <w:lang w:val="el-GR"/>
              </w:rPr>
            </w:pPr>
            <w:r w:rsidRPr="000A1F30">
              <w:rPr>
                <w:b/>
                <w:lang w:val="el-GR"/>
              </w:rPr>
              <w:t>Β.</w:t>
            </w:r>
            <w:r>
              <w:rPr>
                <w:b/>
                <w:lang w:val="el-GR"/>
              </w:rPr>
              <w:t xml:space="preserve">4 </w:t>
            </w:r>
            <w:r>
              <w:rPr>
                <w:lang w:val="el-GR"/>
              </w:rPr>
              <w:t xml:space="preserve">Υπηρεσίες </w:t>
            </w:r>
            <w:proofErr w:type="spellStart"/>
            <w:r>
              <w:rPr>
                <w:lang w:val="el-GR"/>
              </w:rPr>
              <w:t>Ψηφιοποίησης</w:t>
            </w:r>
            <w:proofErr w:type="spellEnd"/>
            <w:r>
              <w:rPr>
                <w:lang w:val="el-GR"/>
              </w:rPr>
              <w:t xml:space="preserve"> (καταχώριση </w:t>
            </w:r>
            <w:proofErr w:type="spellStart"/>
            <w:r>
              <w:rPr>
                <w:lang w:val="el-GR"/>
              </w:rPr>
              <w:t>μεταδεδομένων</w:t>
            </w:r>
            <w:proofErr w:type="spellEnd"/>
            <w:r>
              <w:rPr>
                <w:lang w:val="el-GR"/>
              </w:rPr>
              <w:t xml:space="preserve"> σάρωσης) και </w:t>
            </w:r>
            <w:r w:rsidRPr="000A1F30">
              <w:rPr>
                <w:lang w:val="el-GR"/>
              </w:rPr>
              <w:t xml:space="preserve">Υπηρεσίες </w:t>
            </w:r>
            <w:r w:rsidRPr="00D048E6">
              <w:rPr>
                <w:lang w:val="el-GR"/>
              </w:rPr>
              <w:t>Καταχώρηση</w:t>
            </w:r>
            <w:r>
              <w:rPr>
                <w:lang w:val="el-GR"/>
              </w:rPr>
              <w:t>ς</w:t>
            </w:r>
            <w:r w:rsidRPr="00D048E6">
              <w:rPr>
                <w:lang w:val="el-GR"/>
              </w:rPr>
              <w:t xml:space="preserve"> / επαλήθευση</w:t>
            </w:r>
            <w:r>
              <w:rPr>
                <w:lang w:val="el-GR"/>
              </w:rPr>
              <w:t>ς</w:t>
            </w:r>
            <w:r w:rsidRPr="00D048E6">
              <w:rPr>
                <w:lang w:val="el-GR"/>
              </w:rPr>
              <w:t xml:space="preserve"> δεδομένων</w:t>
            </w:r>
          </w:p>
          <w:p w14:paraId="7088F07F" w14:textId="77777777" w:rsidR="002D4241" w:rsidRDefault="002D4241" w:rsidP="003026C0">
            <w:pPr>
              <w:spacing w:line="276" w:lineRule="auto"/>
              <w:rPr>
                <w:lang w:val="el-GR"/>
              </w:rPr>
            </w:pPr>
            <w:r>
              <w:rPr>
                <w:lang w:val="el-GR"/>
              </w:rPr>
              <w:t xml:space="preserve">Α) Υπηρεσίες </w:t>
            </w:r>
            <w:proofErr w:type="spellStart"/>
            <w:r>
              <w:rPr>
                <w:lang w:val="el-GR"/>
              </w:rPr>
              <w:t>Ψηφιοποίησης</w:t>
            </w:r>
            <w:proofErr w:type="spellEnd"/>
            <w:r>
              <w:rPr>
                <w:lang w:val="el-GR"/>
              </w:rPr>
              <w:t xml:space="preserve"> (καταχώριση </w:t>
            </w:r>
            <w:proofErr w:type="spellStart"/>
            <w:r>
              <w:rPr>
                <w:lang w:val="el-GR"/>
              </w:rPr>
              <w:t>μεταδεδομένων</w:t>
            </w:r>
            <w:proofErr w:type="spellEnd"/>
            <w:r>
              <w:rPr>
                <w:lang w:val="el-GR"/>
              </w:rPr>
              <w:t xml:space="preserve"> σάρωσης)</w:t>
            </w:r>
          </w:p>
          <w:p w14:paraId="507F1AE4" w14:textId="77777777" w:rsidR="002D4241" w:rsidRDefault="002D4241" w:rsidP="003026C0">
            <w:pPr>
              <w:spacing w:line="276" w:lineRule="auto"/>
              <w:rPr>
                <w:lang w:val="el-GR"/>
              </w:rPr>
            </w:pPr>
            <w:r>
              <w:rPr>
                <w:lang w:val="el-GR"/>
              </w:rPr>
              <w:t>Αξιολογούνται</w:t>
            </w:r>
          </w:p>
          <w:p w14:paraId="37378641" w14:textId="77777777" w:rsidR="002D4241" w:rsidRPr="002B7E82" w:rsidRDefault="002D4241" w:rsidP="00474644">
            <w:pPr>
              <w:pStyle w:val="aff"/>
              <w:numPr>
                <w:ilvl w:val="0"/>
                <w:numId w:val="132"/>
              </w:numPr>
              <w:suppressAutoHyphens w:val="0"/>
              <w:spacing w:after="0" w:line="276" w:lineRule="auto"/>
              <w:rPr>
                <w:lang w:val="el-GR"/>
              </w:rPr>
            </w:pPr>
            <w:r>
              <w:rPr>
                <w:lang w:val="el-GR"/>
              </w:rPr>
              <w:t xml:space="preserve">Η μεθοδολογία καταχώρησης </w:t>
            </w:r>
            <w:proofErr w:type="spellStart"/>
            <w:r>
              <w:rPr>
                <w:lang w:val="el-GR"/>
              </w:rPr>
              <w:t>μεταδεδομένων</w:t>
            </w:r>
            <w:proofErr w:type="spellEnd"/>
            <w:r>
              <w:rPr>
                <w:lang w:val="el-GR"/>
              </w:rPr>
              <w:t xml:space="preserve"> και η μεθοδολογία ελέγχου των καταχωρήσεων.</w:t>
            </w:r>
          </w:p>
          <w:p w14:paraId="682634E4" w14:textId="43C090EE" w:rsidR="002D4241" w:rsidRDefault="002D4241" w:rsidP="00474644">
            <w:pPr>
              <w:pStyle w:val="aff"/>
              <w:numPr>
                <w:ilvl w:val="0"/>
                <w:numId w:val="132"/>
              </w:numPr>
              <w:suppressAutoHyphens w:val="0"/>
              <w:spacing w:before="120" w:line="276" w:lineRule="auto"/>
              <w:rPr>
                <w:lang w:val="el-GR"/>
              </w:rPr>
            </w:pPr>
            <w:r w:rsidRPr="002B7E82">
              <w:rPr>
                <w:bCs/>
                <w:lang w:val="el-GR"/>
              </w:rPr>
              <w:t xml:space="preserve">Η τεκμηρίωση κάλυψης των λειτουργικών απαιτήσεων της Παραγράφου </w:t>
            </w:r>
            <w:r>
              <w:rPr>
                <w:bCs/>
                <w:lang w:val="el-GR"/>
              </w:rPr>
              <w:fldChar w:fldCharType="begin"/>
            </w:r>
            <w:r>
              <w:rPr>
                <w:bCs/>
                <w:lang w:val="el-GR"/>
              </w:rPr>
              <w:instrText xml:space="preserve"> REF _Ref71629089 \r \h </w:instrText>
            </w:r>
            <w:r>
              <w:rPr>
                <w:bCs/>
                <w:lang w:val="el-GR"/>
              </w:rPr>
            </w:r>
            <w:r>
              <w:rPr>
                <w:bCs/>
                <w:lang w:val="el-GR"/>
              </w:rPr>
              <w:fldChar w:fldCharType="separate"/>
            </w:r>
            <w:r w:rsidR="00693CB6">
              <w:rPr>
                <w:bCs/>
                <w:lang w:val="el-GR"/>
              </w:rPr>
              <w:t>6.4</w:t>
            </w:r>
            <w:r>
              <w:rPr>
                <w:bCs/>
                <w:lang w:val="el-GR"/>
              </w:rPr>
              <w:fldChar w:fldCharType="end"/>
            </w:r>
            <w:r w:rsidRPr="002B7E82">
              <w:rPr>
                <w:lang w:val="el-GR" w:eastAsia="el-GR"/>
              </w:rPr>
              <w:t xml:space="preserve"> καθώς και των Πινάκων Συμμόρφωσης</w:t>
            </w:r>
            <w:r>
              <w:rPr>
                <w:lang w:val="el-GR" w:eastAsia="el-GR"/>
              </w:rPr>
              <w:t xml:space="preserve"> </w:t>
            </w:r>
            <w:r>
              <w:rPr>
                <w:lang w:val="el-GR" w:eastAsia="el-GR"/>
              </w:rPr>
              <w:fldChar w:fldCharType="begin"/>
            </w:r>
            <w:r>
              <w:rPr>
                <w:lang w:val="el-GR" w:eastAsia="el-GR"/>
              </w:rPr>
              <w:instrText xml:space="preserve"> REF _Ref71629104 \r \h </w:instrText>
            </w:r>
            <w:r>
              <w:rPr>
                <w:lang w:val="el-GR" w:eastAsia="el-GR"/>
              </w:rPr>
            </w:r>
            <w:r>
              <w:rPr>
                <w:lang w:val="el-GR" w:eastAsia="el-GR"/>
              </w:rPr>
              <w:fldChar w:fldCharType="separate"/>
            </w:r>
            <w:r w:rsidR="00693CB6">
              <w:rPr>
                <w:lang w:val="el-GR" w:eastAsia="el-GR"/>
              </w:rPr>
              <w:t>B</w:t>
            </w:r>
            <w:r>
              <w:rPr>
                <w:lang w:val="el-GR" w:eastAsia="el-GR"/>
              </w:rPr>
              <w:fldChar w:fldCharType="end"/>
            </w:r>
            <w:r w:rsidRPr="002B7E82">
              <w:rPr>
                <w:lang w:val="el-GR" w:eastAsia="el-GR"/>
              </w:rPr>
              <w:t>.</w:t>
            </w:r>
          </w:p>
          <w:p w14:paraId="1CC80165" w14:textId="77777777" w:rsidR="002D4241" w:rsidRPr="00854D4A" w:rsidRDefault="002D4241" w:rsidP="00474644">
            <w:pPr>
              <w:pStyle w:val="aff"/>
              <w:numPr>
                <w:ilvl w:val="0"/>
                <w:numId w:val="132"/>
              </w:numPr>
              <w:spacing w:after="0"/>
              <w:rPr>
                <w:lang w:val="el-GR"/>
              </w:rPr>
            </w:pPr>
            <w:r>
              <w:rPr>
                <w:lang w:val="el-GR"/>
              </w:rPr>
              <w:t>ε</w:t>
            </w:r>
            <w:r w:rsidRPr="002B7BB0">
              <w:rPr>
                <w:lang w:val="el-GR"/>
              </w:rPr>
              <w:t xml:space="preserve">πιπλέον </w:t>
            </w:r>
            <w:r>
              <w:rPr>
                <w:lang w:val="el-GR"/>
              </w:rPr>
              <w:t xml:space="preserve">υπηρεσίες </w:t>
            </w:r>
            <w:r w:rsidRPr="002B7BB0">
              <w:rPr>
                <w:lang w:val="el-GR"/>
              </w:rPr>
              <w:t>που προσφέρονται πέραν των ζητούμενων στην παρούσα, οι οποίες κρίνεται ότι συμβάλουν στην εξυπηρέτηση των στόχων του Έργου</w:t>
            </w:r>
            <w:r>
              <w:rPr>
                <w:lang w:val="el-GR"/>
              </w:rPr>
              <w:t>.</w:t>
            </w:r>
          </w:p>
          <w:p w14:paraId="3FEA4F1E" w14:textId="77777777" w:rsidR="002D4241" w:rsidRDefault="002D4241" w:rsidP="003026C0">
            <w:pPr>
              <w:pStyle w:val="aff"/>
              <w:suppressAutoHyphens w:val="0"/>
              <w:spacing w:before="120" w:line="276" w:lineRule="auto"/>
              <w:rPr>
                <w:lang w:val="el-GR"/>
              </w:rPr>
            </w:pPr>
          </w:p>
          <w:p w14:paraId="1AE9FA0F" w14:textId="77777777" w:rsidR="002D4241" w:rsidRDefault="002D4241" w:rsidP="003026C0">
            <w:pPr>
              <w:spacing w:line="276" w:lineRule="auto"/>
              <w:rPr>
                <w:lang w:val="el-GR"/>
              </w:rPr>
            </w:pPr>
            <w:r>
              <w:rPr>
                <w:lang w:val="el-GR"/>
              </w:rPr>
              <w:t xml:space="preserve">Β) </w:t>
            </w:r>
            <w:r w:rsidRPr="000A1F30">
              <w:rPr>
                <w:lang w:val="el-GR"/>
              </w:rPr>
              <w:t xml:space="preserve">Υπηρεσίες </w:t>
            </w:r>
            <w:r w:rsidRPr="00D048E6">
              <w:rPr>
                <w:lang w:val="el-GR"/>
              </w:rPr>
              <w:t>Καταχώρηση</w:t>
            </w:r>
            <w:r>
              <w:rPr>
                <w:lang w:val="el-GR"/>
              </w:rPr>
              <w:t>ς</w:t>
            </w:r>
            <w:r w:rsidRPr="00D048E6">
              <w:rPr>
                <w:lang w:val="el-GR"/>
              </w:rPr>
              <w:t xml:space="preserve"> / επαλήθευση</w:t>
            </w:r>
            <w:r>
              <w:rPr>
                <w:lang w:val="el-GR"/>
              </w:rPr>
              <w:t>ς</w:t>
            </w:r>
            <w:r w:rsidRPr="00D048E6">
              <w:rPr>
                <w:lang w:val="el-GR"/>
              </w:rPr>
              <w:t xml:space="preserve"> δεδομένων</w:t>
            </w:r>
          </w:p>
          <w:p w14:paraId="1D2AC1DB" w14:textId="77777777" w:rsidR="002D4241" w:rsidRPr="000A1F30" w:rsidRDefault="002D4241" w:rsidP="003026C0">
            <w:pPr>
              <w:spacing w:line="276" w:lineRule="auto"/>
              <w:rPr>
                <w:lang w:val="el-GR"/>
              </w:rPr>
            </w:pPr>
            <w:r w:rsidRPr="000A1F30">
              <w:rPr>
                <w:lang w:val="el-GR"/>
              </w:rPr>
              <w:t>Αξιολογούνται:</w:t>
            </w:r>
          </w:p>
          <w:p w14:paraId="0C5BAF13" w14:textId="5592CB93" w:rsidR="002D4241" w:rsidRPr="00307D31" w:rsidRDefault="002D4241" w:rsidP="00474644">
            <w:pPr>
              <w:pStyle w:val="aff"/>
              <w:numPr>
                <w:ilvl w:val="0"/>
                <w:numId w:val="132"/>
              </w:numPr>
              <w:suppressAutoHyphens w:val="0"/>
              <w:spacing w:before="120" w:line="276" w:lineRule="auto"/>
              <w:rPr>
                <w:lang w:val="el-GR"/>
              </w:rPr>
            </w:pPr>
            <w:r w:rsidRPr="00307D31">
              <w:rPr>
                <w:bCs/>
                <w:lang w:val="el-GR"/>
              </w:rPr>
              <w:t xml:space="preserve">Η τεκμηρίωση κάλυψης των λειτουργικών απαιτήσεων της Παραγράφου </w:t>
            </w:r>
            <w:r w:rsidRPr="00307D31">
              <w:rPr>
                <w:bCs/>
                <w:lang w:val="el-GR"/>
              </w:rPr>
              <w:fldChar w:fldCharType="begin"/>
            </w:r>
            <w:r w:rsidRPr="00307D31">
              <w:rPr>
                <w:bCs/>
                <w:lang w:val="el-GR"/>
              </w:rPr>
              <w:instrText xml:space="preserve"> REF _Ref71629156 \r \h </w:instrText>
            </w:r>
            <w:r w:rsidRPr="00307D31">
              <w:rPr>
                <w:bCs/>
                <w:lang w:val="el-GR"/>
              </w:rPr>
            </w:r>
            <w:r w:rsidRPr="00307D31">
              <w:rPr>
                <w:bCs/>
                <w:lang w:val="el-GR"/>
              </w:rPr>
              <w:fldChar w:fldCharType="separate"/>
            </w:r>
            <w:r w:rsidR="00693CB6">
              <w:rPr>
                <w:bCs/>
                <w:lang w:val="el-GR"/>
              </w:rPr>
              <w:t>6.5</w:t>
            </w:r>
            <w:r w:rsidRPr="00307D31">
              <w:rPr>
                <w:bCs/>
                <w:lang w:val="el-GR"/>
              </w:rPr>
              <w:fldChar w:fldCharType="end"/>
            </w:r>
            <w:r w:rsidRPr="00307D31">
              <w:rPr>
                <w:lang w:val="el-GR" w:eastAsia="el-GR"/>
              </w:rPr>
              <w:t xml:space="preserve"> καθώς και των Πινάκων Συμμόρφωσης </w:t>
            </w:r>
            <w:r w:rsidRPr="00307D31">
              <w:rPr>
                <w:lang w:val="el-GR" w:eastAsia="el-GR"/>
              </w:rPr>
              <w:fldChar w:fldCharType="begin"/>
            </w:r>
            <w:r w:rsidRPr="00307D31">
              <w:rPr>
                <w:lang w:val="el-GR" w:eastAsia="el-GR"/>
              </w:rPr>
              <w:instrText xml:space="preserve"> REF _Ref71629165 \r \h </w:instrText>
            </w:r>
            <w:r w:rsidRPr="00307D31">
              <w:rPr>
                <w:lang w:val="el-GR" w:eastAsia="el-GR"/>
              </w:rPr>
            </w:r>
            <w:r w:rsidRPr="00307D31">
              <w:rPr>
                <w:lang w:val="el-GR" w:eastAsia="el-GR"/>
              </w:rPr>
              <w:fldChar w:fldCharType="separate"/>
            </w:r>
            <w:r w:rsidR="00693CB6">
              <w:rPr>
                <w:lang w:val="el-GR" w:eastAsia="el-GR"/>
              </w:rPr>
              <w:t>C</w:t>
            </w:r>
            <w:r w:rsidRPr="00307D31">
              <w:rPr>
                <w:lang w:val="el-GR" w:eastAsia="el-GR"/>
              </w:rPr>
              <w:fldChar w:fldCharType="end"/>
            </w:r>
            <w:r w:rsidRPr="00307D31">
              <w:rPr>
                <w:lang w:val="el-GR" w:eastAsia="el-GR"/>
              </w:rPr>
              <w:t>.</w:t>
            </w:r>
          </w:p>
          <w:p w14:paraId="34582E71" w14:textId="77777777" w:rsidR="002D4241" w:rsidRPr="00C714EF" w:rsidRDefault="002D4241" w:rsidP="00474644">
            <w:pPr>
              <w:pStyle w:val="aff"/>
              <w:numPr>
                <w:ilvl w:val="0"/>
                <w:numId w:val="132"/>
              </w:numPr>
              <w:suppressAutoHyphens w:val="0"/>
              <w:spacing w:before="120" w:line="276" w:lineRule="auto"/>
              <w:rPr>
                <w:lang w:val="el-GR"/>
              </w:rPr>
            </w:pPr>
            <w:r w:rsidRPr="00C714EF">
              <w:rPr>
                <w:lang w:val="el-GR"/>
              </w:rPr>
              <w:t>Η μεθοδολογία που θα ακολουθηθεί για την καταχώρηση των δεδομένων και τη διασφάλιση της πληρότητας των εισαγόμενων στοιχείων στην προβλεπόμενη βάση δεδομένων</w:t>
            </w:r>
          </w:p>
          <w:p w14:paraId="35FA63EB" w14:textId="77777777" w:rsidR="002D4241" w:rsidRPr="00854D4A" w:rsidRDefault="002D4241" w:rsidP="00474644">
            <w:pPr>
              <w:pStyle w:val="aff"/>
              <w:numPr>
                <w:ilvl w:val="0"/>
                <w:numId w:val="132"/>
              </w:numPr>
              <w:spacing w:after="0"/>
              <w:rPr>
                <w:lang w:val="el-GR"/>
              </w:rPr>
            </w:pPr>
            <w:r>
              <w:rPr>
                <w:lang w:val="el-GR"/>
              </w:rPr>
              <w:t>ε</w:t>
            </w:r>
            <w:r w:rsidRPr="002B7BB0">
              <w:rPr>
                <w:lang w:val="el-GR"/>
              </w:rPr>
              <w:t xml:space="preserve">πιπλέον </w:t>
            </w:r>
            <w:r>
              <w:rPr>
                <w:lang w:val="el-GR"/>
              </w:rPr>
              <w:t xml:space="preserve">υπηρεσίες </w:t>
            </w:r>
            <w:r w:rsidRPr="002B7BB0">
              <w:rPr>
                <w:lang w:val="el-GR"/>
              </w:rPr>
              <w:t>που προσφέρονται πέραν των ζητούμενων στην παρούσα, οι οποίες κρίνεται ότι συμβάλουν στην εξυπηρέτηση των στόχων του Έργου</w:t>
            </w:r>
            <w:r>
              <w:rPr>
                <w:lang w:val="el-GR"/>
              </w:rPr>
              <w:t>.</w:t>
            </w:r>
          </w:p>
          <w:p w14:paraId="61D7F10E" w14:textId="77777777" w:rsidR="002D4241" w:rsidRPr="00307D31" w:rsidRDefault="002D4241" w:rsidP="003026C0">
            <w:pPr>
              <w:pStyle w:val="aff"/>
              <w:suppressAutoHyphens w:val="0"/>
              <w:spacing w:before="120" w:line="276" w:lineRule="auto"/>
              <w:rPr>
                <w:lang w:val="el-GR"/>
              </w:rPr>
            </w:pPr>
          </w:p>
          <w:p w14:paraId="34479940" w14:textId="77777777" w:rsidR="002D4241" w:rsidRPr="000A1F30" w:rsidRDefault="002D4241" w:rsidP="003026C0">
            <w:pPr>
              <w:spacing w:line="276" w:lineRule="auto"/>
              <w:rPr>
                <w:lang w:val="el-GR"/>
              </w:rPr>
            </w:pPr>
          </w:p>
          <w:p w14:paraId="39CF0D0F" w14:textId="77777777" w:rsidR="002D4241" w:rsidRPr="000A1F30" w:rsidRDefault="002D4241" w:rsidP="003026C0">
            <w:pPr>
              <w:spacing w:line="276" w:lineRule="auto"/>
              <w:rPr>
                <w:b/>
                <w:lang w:val="el-GR"/>
              </w:rPr>
            </w:pPr>
            <w:r w:rsidRPr="000A1F30">
              <w:rPr>
                <w:b/>
                <w:lang w:val="el-GR"/>
              </w:rPr>
              <w:t>Β.</w:t>
            </w:r>
            <w:r>
              <w:rPr>
                <w:b/>
                <w:lang w:val="el-GR"/>
              </w:rPr>
              <w:t>5</w:t>
            </w:r>
            <w:r w:rsidRPr="000A1F30">
              <w:rPr>
                <w:b/>
                <w:lang w:val="el-GR"/>
              </w:rPr>
              <w:t xml:space="preserve"> </w:t>
            </w:r>
            <w:r w:rsidRPr="000A1F30">
              <w:rPr>
                <w:lang w:val="el-GR"/>
              </w:rPr>
              <w:t>Υπηρεσίες Εκπαίδευσης</w:t>
            </w:r>
          </w:p>
          <w:p w14:paraId="5734C600" w14:textId="77777777" w:rsidR="002D4241" w:rsidRPr="000A1F30" w:rsidRDefault="002D4241" w:rsidP="003026C0">
            <w:pPr>
              <w:spacing w:line="276" w:lineRule="auto"/>
              <w:rPr>
                <w:lang w:val="el-GR"/>
              </w:rPr>
            </w:pPr>
            <w:r w:rsidRPr="000A1F30">
              <w:rPr>
                <w:lang w:val="el-GR"/>
              </w:rPr>
              <w:t>Αξιολογούνται:</w:t>
            </w:r>
          </w:p>
          <w:p w14:paraId="1E9CC7C4" w14:textId="77777777" w:rsidR="002D4241" w:rsidRPr="000A1F30" w:rsidRDefault="002D4241" w:rsidP="00474644">
            <w:pPr>
              <w:pStyle w:val="aff"/>
              <w:numPr>
                <w:ilvl w:val="0"/>
                <w:numId w:val="132"/>
              </w:numPr>
              <w:spacing w:line="276" w:lineRule="auto"/>
              <w:rPr>
                <w:lang w:val="el-GR"/>
              </w:rPr>
            </w:pPr>
            <w:r w:rsidRPr="000A1F30">
              <w:rPr>
                <w:lang w:val="el-GR"/>
              </w:rPr>
              <w:t>Η μεθοδολογική προσέγγιση, οργάνωση και προετοιμασία της εκπαίδευσης ανά κατηγορία εκπαιδευομένων</w:t>
            </w:r>
          </w:p>
          <w:p w14:paraId="7FA874E7" w14:textId="77777777" w:rsidR="002D4241" w:rsidRPr="000A1F30" w:rsidRDefault="002D4241" w:rsidP="00474644">
            <w:pPr>
              <w:pStyle w:val="aff"/>
              <w:numPr>
                <w:ilvl w:val="0"/>
                <w:numId w:val="132"/>
              </w:numPr>
              <w:spacing w:line="276" w:lineRule="auto"/>
              <w:rPr>
                <w:lang w:val="el-GR"/>
              </w:rPr>
            </w:pPr>
            <w:r w:rsidRPr="000A1F30">
              <w:rPr>
                <w:lang w:val="el-GR"/>
              </w:rPr>
              <w:t>Το αντικείμενο της εκπαίδευσης ανά κατηγορία εκπαιδευομένων</w:t>
            </w:r>
          </w:p>
          <w:p w14:paraId="7C99C5CA" w14:textId="77777777" w:rsidR="002D4241" w:rsidRPr="000A1F30" w:rsidRDefault="002D4241" w:rsidP="00474644">
            <w:pPr>
              <w:pStyle w:val="aff"/>
              <w:numPr>
                <w:ilvl w:val="0"/>
                <w:numId w:val="132"/>
              </w:numPr>
              <w:spacing w:line="276" w:lineRule="auto"/>
              <w:rPr>
                <w:lang w:val="el-GR"/>
              </w:rPr>
            </w:pPr>
            <w:r w:rsidRPr="000A1F30">
              <w:rPr>
                <w:lang w:val="el-GR"/>
              </w:rPr>
              <w:t>H εκπαιδευτική διαδικασία και η διαχείριση αυτής</w:t>
            </w:r>
          </w:p>
          <w:p w14:paraId="3245CA99" w14:textId="77777777" w:rsidR="002D4241" w:rsidRDefault="002D4241" w:rsidP="00474644">
            <w:pPr>
              <w:pStyle w:val="aff"/>
              <w:numPr>
                <w:ilvl w:val="0"/>
                <w:numId w:val="132"/>
              </w:numPr>
              <w:spacing w:line="276" w:lineRule="auto"/>
              <w:rPr>
                <w:lang w:val="el-GR"/>
              </w:rPr>
            </w:pPr>
            <w:r w:rsidRPr="000A1F30">
              <w:rPr>
                <w:lang w:val="el-GR"/>
              </w:rPr>
              <w:t>Οι προσφερόμενες ώρες εκπαίδευσης ανά κατηγορία χρηστών, πέραν των κατ’ ελάχιστα ζητούμενων στην παρούσα.</w:t>
            </w:r>
          </w:p>
          <w:p w14:paraId="3A7A1EEF" w14:textId="77777777" w:rsidR="002D4241" w:rsidRPr="000A1F30" w:rsidRDefault="002D4241" w:rsidP="003026C0">
            <w:pPr>
              <w:pStyle w:val="aff"/>
              <w:spacing w:line="276" w:lineRule="auto"/>
              <w:rPr>
                <w:lang w:val="el-GR"/>
              </w:rPr>
            </w:pPr>
          </w:p>
          <w:p w14:paraId="7A017802" w14:textId="77777777" w:rsidR="002D4241" w:rsidRPr="000A1F30" w:rsidRDefault="002D4241" w:rsidP="003026C0">
            <w:pPr>
              <w:spacing w:line="276" w:lineRule="auto"/>
              <w:rPr>
                <w:lang w:val="el-GR"/>
              </w:rPr>
            </w:pPr>
          </w:p>
          <w:p w14:paraId="2565E5FB" w14:textId="77777777" w:rsidR="002D4241" w:rsidRPr="000A1F30" w:rsidRDefault="002D4241" w:rsidP="003026C0">
            <w:pPr>
              <w:spacing w:line="276" w:lineRule="auto"/>
              <w:rPr>
                <w:lang w:val="el-GR"/>
              </w:rPr>
            </w:pPr>
            <w:r w:rsidRPr="000A1F30">
              <w:rPr>
                <w:b/>
                <w:lang w:val="el-GR"/>
              </w:rPr>
              <w:t>Β.</w:t>
            </w:r>
            <w:r>
              <w:rPr>
                <w:b/>
                <w:lang w:val="el-GR"/>
              </w:rPr>
              <w:t xml:space="preserve">6 </w:t>
            </w:r>
            <w:r w:rsidRPr="000A1F30">
              <w:rPr>
                <w:lang w:val="el-GR"/>
              </w:rPr>
              <w:t xml:space="preserve">Υπηρεσίες Πιλοτικής </w:t>
            </w:r>
            <w:r w:rsidRPr="009902EE">
              <w:rPr>
                <w:lang w:val="el-GR"/>
              </w:rPr>
              <w:t xml:space="preserve">&amp; </w:t>
            </w:r>
            <w:r w:rsidRPr="000A1F30">
              <w:rPr>
                <w:lang w:val="el-GR"/>
              </w:rPr>
              <w:t>Δοκιμαστικής Λειτουργίας</w:t>
            </w:r>
          </w:p>
          <w:p w14:paraId="51348E65" w14:textId="77777777" w:rsidR="002D4241" w:rsidRPr="002556CB" w:rsidRDefault="002D4241" w:rsidP="003026C0">
            <w:pPr>
              <w:spacing w:after="0"/>
              <w:ind w:left="360"/>
              <w:rPr>
                <w:lang w:val="el-GR"/>
              </w:rPr>
            </w:pPr>
          </w:p>
          <w:p w14:paraId="6847AC14" w14:textId="77777777" w:rsidR="002D4241" w:rsidRPr="0043750D" w:rsidRDefault="002D4241" w:rsidP="003026C0">
            <w:pPr>
              <w:spacing w:line="276" w:lineRule="auto"/>
              <w:rPr>
                <w:lang w:val="el-GR"/>
              </w:rPr>
            </w:pPr>
            <w:r w:rsidRPr="0043750D">
              <w:rPr>
                <w:lang w:val="el-GR"/>
              </w:rPr>
              <w:t xml:space="preserve">Βαθμολογούνται οι προσφερόμενες υπηρεσίες </w:t>
            </w:r>
            <w:r w:rsidRPr="000A1F30">
              <w:rPr>
                <w:lang w:val="el-GR"/>
              </w:rPr>
              <w:t xml:space="preserve">Πιλοτικής </w:t>
            </w:r>
            <w:r w:rsidRPr="009902EE">
              <w:rPr>
                <w:lang w:val="el-GR"/>
              </w:rPr>
              <w:t xml:space="preserve">&amp; </w:t>
            </w:r>
            <w:r w:rsidRPr="000A1F30">
              <w:rPr>
                <w:lang w:val="el-GR"/>
              </w:rPr>
              <w:t>Δοκιμαστικής Λειτουργίας</w:t>
            </w:r>
            <w:r w:rsidRPr="0043750D">
              <w:rPr>
                <w:lang w:val="el-GR"/>
              </w:rPr>
              <w:t xml:space="preserve"> και αξιολογούνται:</w:t>
            </w:r>
          </w:p>
          <w:p w14:paraId="20A170FB" w14:textId="668C7330" w:rsidR="002D4241" w:rsidRPr="00445BA8" w:rsidRDefault="002D4241" w:rsidP="00474644">
            <w:pPr>
              <w:pStyle w:val="aff"/>
              <w:numPr>
                <w:ilvl w:val="0"/>
                <w:numId w:val="137"/>
              </w:numPr>
              <w:spacing w:line="276" w:lineRule="auto"/>
              <w:ind w:left="601" w:hanging="283"/>
              <w:rPr>
                <w:lang w:val="el-GR"/>
              </w:rPr>
            </w:pPr>
            <w:r w:rsidRPr="00B236BD">
              <w:rPr>
                <w:lang w:val="el-GR"/>
              </w:rPr>
              <w:t xml:space="preserve">Η προτεινόμενη μεθοδολογία παροχής των υπηρεσιών όπως αναφέρονται στις Παρ. </w:t>
            </w:r>
            <w:r w:rsidRPr="00445BA8">
              <w:rPr>
                <w:lang w:val="el-GR"/>
              </w:rPr>
              <w:fldChar w:fldCharType="begin"/>
            </w:r>
            <w:r w:rsidRPr="00445BA8">
              <w:rPr>
                <w:lang w:val="el-GR"/>
              </w:rPr>
              <w:instrText xml:space="preserve"> REF _Ref71628759 \r \h </w:instrText>
            </w:r>
            <w:r w:rsidRPr="00445BA8">
              <w:rPr>
                <w:lang w:val="el-GR"/>
              </w:rPr>
            </w:r>
            <w:r w:rsidRPr="00445BA8">
              <w:rPr>
                <w:lang w:val="el-GR"/>
              </w:rPr>
              <w:fldChar w:fldCharType="separate"/>
            </w:r>
            <w:r w:rsidR="00693CB6">
              <w:rPr>
                <w:lang w:val="el-GR"/>
              </w:rPr>
              <w:t>6.8</w:t>
            </w:r>
            <w:r w:rsidRPr="00445BA8">
              <w:rPr>
                <w:lang w:val="el-GR"/>
              </w:rPr>
              <w:fldChar w:fldCharType="end"/>
            </w:r>
            <w:r w:rsidRPr="00445BA8">
              <w:rPr>
                <w:lang w:val="el-GR"/>
              </w:rPr>
              <w:t xml:space="preserve"> </w:t>
            </w:r>
            <w:r w:rsidRPr="00B236BD">
              <w:rPr>
                <w:lang w:val="el-GR"/>
              </w:rPr>
              <w:t xml:space="preserve">και </w:t>
            </w:r>
            <w:r w:rsidRPr="00445BA8">
              <w:rPr>
                <w:lang w:val="el-GR"/>
              </w:rPr>
              <w:fldChar w:fldCharType="begin"/>
            </w:r>
            <w:r w:rsidRPr="00445BA8">
              <w:rPr>
                <w:lang w:val="el-GR"/>
              </w:rPr>
              <w:instrText xml:space="preserve"> REF _Ref70516126 \r \h </w:instrText>
            </w:r>
            <w:r w:rsidRPr="00445BA8">
              <w:rPr>
                <w:lang w:val="el-GR"/>
              </w:rPr>
            </w:r>
            <w:r w:rsidRPr="00445BA8">
              <w:rPr>
                <w:lang w:val="el-GR"/>
              </w:rPr>
              <w:fldChar w:fldCharType="separate"/>
            </w:r>
            <w:r w:rsidR="00693CB6">
              <w:rPr>
                <w:lang w:val="el-GR"/>
              </w:rPr>
              <w:t>6.9</w:t>
            </w:r>
            <w:r w:rsidRPr="00445BA8">
              <w:rPr>
                <w:lang w:val="el-GR"/>
              </w:rPr>
              <w:fldChar w:fldCharType="end"/>
            </w:r>
            <w:r w:rsidRPr="00445BA8">
              <w:rPr>
                <w:lang w:val="el-GR"/>
              </w:rPr>
              <w:t xml:space="preserve"> κατά τις Φάσεις Πιλοτικής και Δοκιμαστικής Λειτουργίας.</w:t>
            </w:r>
          </w:p>
          <w:p w14:paraId="6C780E5E" w14:textId="77777777" w:rsidR="002D4241" w:rsidRPr="00B236BD" w:rsidRDefault="002D4241" w:rsidP="00474644">
            <w:pPr>
              <w:pStyle w:val="aff"/>
              <w:numPr>
                <w:ilvl w:val="0"/>
                <w:numId w:val="136"/>
              </w:numPr>
              <w:spacing w:line="276" w:lineRule="auto"/>
              <w:ind w:left="601" w:hanging="283"/>
              <w:rPr>
                <w:lang w:val="el-GR"/>
              </w:rPr>
            </w:pPr>
            <w:r>
              <w:rPr>
                <w:lang w:val="el-GR"/>
              </w:rPr>
              <w:lastRenderedPageBreak/>
              <w:t>Ε</w:t>
            </w:r>
            <w:r w:rsidRPr="00B236BD">
              <w:rPr>
                <w:lang w:val="el-GR"/>
              </w:rPr>
              <w:t>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54CC2D66" w14:textId="77777777" w:rsidR="002D4241" w:rsidRPr="000A1F30" w:rsidRDefault="002D4241" w:rsidP="003026C0">
            <w:pPr>
              <w:spacing w:line="276" w:lineRule="auto"/>
              <w:rPr>
                <w:lang w:val="el-GR"/>
              </w:rPr>
            </w:pPr>
          </w:p>
          <w:p w14:paraId="37F688A2" w14:textId="77777777" w:rsidR="002D4241" w:rsidRPr="000A1F30" w:rsidRDefault="002D4241" w:rsidP="003026C0">
            <w:pPr>
              <w:spacing w:line="276" w:lineRule="auto"/>
              <w:rPr>
                <w:lang w:val="el-GR"/>
              </w:rPr>
            </w:pPr>
            <w:r w:rsidRPr="000A1F30">
              <w:rPr>
                <w:b/>
                <w:lang w:val="el-GR"/>
              </w:rPr>
              <w:t>Β.</w:t>
            </w:r>
            <w:r>
              <w:rPr>
                <w:b/>
                <w:lang w:val="el-GR"/>
              </w:rPr>
              <w:t>7</w:t>
            </w:r>
            <w:r w:rsidRPr="000A1F30">
              <w:rPr>
                <w:b/>
                <w:lang w:val="el-GR"/>
              </w:rPr>
              <w:t xml:space="preserve"> </w:t>
            </w:r>
            <w:r w:rsidRPr="000A1F30">
              <w:rPr>
                <w:lang w:val="el-GR"/>
              </w:rPr>
              <w:t>Υπηρεσίες Εγγύησης</w:t>
            </w:r>
            <w:r>
              <w:rPr>
                <w:lang w:val="el-GR"/>
              </w:rPr>
              <w:t>,</w:t>
            </w:r>
            <w:r w:rsidRPr="000A1F30">
              <w:rPr>
                <w:lang w:val="el-GR"/>
              </w:rPr>
              <w:t xml:space="preserve"> Συντήρησης και Τήρησης Επιπέδου Υπηρεσιών</w:t>
            </w:r>
          </w:p>
          <w:p w14:paraId="07E47BE2" w14:textId="77777777" w:rsidR="002D4241" w:rsidRPr="000A1F30" w:rsidRDefault="002D4241" w:rsidP="003026C0">
            <w:pPr>
              <w:spacing w:line="276" w:lineRule="auto"/>
              <w:rPr>
                <w:lang w:val="el-GR"/>
              </w:rPr>
            </w:pPr>
            <w:r w:rsidRPr="000A1F30">
              <w:rPr>
                <w:lang w:val="el-GR"/>
              </w:rPr>
              <w:t>Βαθμολογούνται οι προσφερόμενες υπηρεσίες υποστήριξης, συντήρησης και τήρησης επιπέδου υπηρεσιών και αξιολογούνται:</w:t>
            </w:r>
          </w:p>
          <w:p w14:paraId="63713616" w14:textId="77777777" w:rsidR="002D4241" w:rsidRPr="000A1F30" w:rsidRDefault="002D4241" w:rsidP="00474644">
            <w:pPr>
              <w:pStyle w:val="aff"/>
              <w:numPr>
                <w:ilvl w:val="0"/>
                <w:numId w:val="132"/>
              </w:numPr>
              <w:spacing w:line="276" w:lineRule="auto"/>
              <w:rPr>
                <w:lang w:val="el-GR"/>
              </w:rPr>
            </w:pPr>
            <w:r w:rsidRPr="000A1F30">
              <w:rPr>
                <w:lang w:val="el-GR"/>
              </w:rPr>
              <w:t>Η προτεινόμενη μεθοδολογία παροχής των υπηρεσιών Υποστήριξης και η μεθοδολογία παροχής τους κατά τις Φάσεις Πιλοτικής</w:t>
            </w:r>
            <w:r w:rsidRPr="000A1F30" w:rsidDel="001E070D">
              <w:rPr>
                <w:lang w:val="el-GR"/>
              </w:rPr>
              <w:t xml:space="preserve"> </w:t>
            </w:r>
            <w:r w:rsidRPr="000A1F30">
              <w:rPr>
                <w:lang w:val="el-GR"/>
              </w:rPr>
              <w:t>και Δοκιμαστικής Λειτουργίας.</w:t>
            </w:r>
          </w:p>
          <w:p w14:paraId="0934D18C" w14:textId="77777777" w:rsidR="002D4241" w:rsidRDefault="002D4241" w:rsidP="00474644">
            <w:pPr>
              <w:pStyle w:val="aff"/>
              <w:numPr>
                <w:ilvl w:val="0"/>
                <w:numId w:val="132"/>
              </w:numPr>
              <w:spacing w:line="276" w:lineRule="auto"/>
              <w:rPr>
                <w:lang w:val="el-GR"/>
              </w:rPr>
            </w:pPr>
            <w:r w:rsidRPr="000A1F30">
              <w:rPr>
                <w:lang w:val="el-GR"/>
              </w:rPr>
              <w:t>Η χρονική διάρκεια της προσφερόμενης Εγγύησης πέραν της κατ’ ελάχιστα ζητούμενης</w:t>
            </w:r>
            <w:r>
              <w:rPr>
                <w:lang w:val="el-GR"/>
              </w:rPr>
              <w:t>.</w:t>
            </w:r>
          </w:p>
          <w:p w14:paraId="4A579C62" w14:textId="77777777" w:rsidR="002D4241" w:rsidRPr="000A1F30" w:rsidRDefault="002D4241" w:rsidP="00474644">
            <w:pPr>
              <w:pStyle w:val="aff"/>
              <w:numPr>
                <w:ilvl w:val="0"/>
                <w:numId w:val="132"/>
              </w:numPr>
              <w:spacing w:line="276" w:lineRule="auto"/>
              <w:rPr>
                <w:lang w:val="el-GR"/>
              </w:rPr>
            </w:pPr>
            <w:r>
              <w:rPr>
                <w:lang w:val="el-GR"/>
              </w:rPr>
              <w:t xml:space="preserve">Ο προσφερόμενος </w:t>
            </w:r>
            <w:proofErr w:type="spellStart"/>
            <w:r>
              <w:rPr>
                <w:lang w:val="el-GR"/>
              </w:rPr>
              <w:t>ανθρωποχρόνος</w:t>
            </w:r>
            <w:proofErr w:type="spellEnd"/>
            <w:r>
              <w:rPr>
                <w:lang w:val="el-GR"/>
              </w:rPr>
              <w:t xml:space="preserve"> υποστήριξης κατά την περίοδο εγγύησης.</w:t>
            </w:r>
          </w:p>
          <w:p w14:paraId="1E17421B" w14:textId="77777777" w:rsidR="002D4241" w:rsidRPr="000A1F30" w:rsidRDefault="002D4241" w:rsidP="00474644">
            <w:pPr>
              <w:pStyle w:val="aff"/>
              <w:numPr>
                <w:ilvl w:val="0"/>
                <w:numId w:val="132"/>
              </w:numPr>
              <w:spacing w:line="276" w:lineRule="auto"/>
              <w:rPr>
                <w:lang w:val="el-GR"/>
              </w:rPr>
            </w:pPr>
            <w:r w:rsidRPr="000A1F30">
              <w:rPr>
                <w:lang w:val="el-GR"/>
              </w:rPr>
              <w:t>Η προσφορά υπηρεσιών κατά την περίοδο της Εγγύησης πέραν των κατ’ ελάχιστα ζητούμενων στην παρούσα</w:t>
            </w:r>
            <w:r>
              <w:rPr>
                <w:lang w:val="el-GR"/>
              </w:rPr>
              <w:t>.</w:t>
            </w:r>
          </w:p>
          <w:p w14:paraId="7D4FCBDD" w14:textId="77777777" w:rsidR="002D4241" w:rsidRDefault="002D4241" w:rsidP="00474644">
            <w:pPr>
              <w:pStyle w:val="aff"/>
              <w:numPr>
                <w:ilvl w:val="0"/>
                <w:numId w:val="132"/>
              </w:numPr>
              <w:spacing w:line="276" w:lineRule="auto"/>
              <w:rPr>
                <w:lang w:val="el-GR"/>
              </w:rPr>
            </w:pPr>
            <w:r w:rsidRPr="000A1F30">
              <w:rPr>
                <w:lang w:val="el-GR"/>
              </w:rPr>
              <w:t>Η προσφορά υπηρεσιών κατά την περίοδο της Συντήρησης πέραν των κατ’ ελάχιστα ζητούμενων στην παρούσα</w:t>
            </w:r>
            <w:r>
              <w:rPr>
                <w:lang w:val="el-GR"/>
              </w:rPr>
              <w:t>.</w:t>
            </w:r>
          </w:p>
          <w:p w14:paraId="794CD71E" w14:textId="77777777" w:rsidR="002D4241" w:rsidRPr="0043750D" w:rsidRDefault="002D4241" w:rsidP="003026C0">
            <w:pPr>
              <w:spacing w:line="276" w:lineRule="auto"/>
              <w:rPr>
                <w:lang w:val="el-GR"/>
              </w:rPr>
            </w:pPr>
          </w:p>
          <w:p w14:paraId="13E5813A" w14:textId="77777777" w:rsidR="002D4241" w:rsidRDefault="002D4241" w:rsidP="003026C0">
            <w:pPr>
              <w:spacing w:before="120"/>
              <w:rPr>
                <w:lang w:val="el-GR"/>
              </w:rPr>
            </w:pPr>
            <w:r w:rsidRPr="000A1F30">
              <w:rPr>
                <w:b/>
                <w:lang w:val="el-GR"/>
              </w:rPr>
              <w:t>Β.</w:t>
            </w:r>
            <w:r>
              <w:rPr>
                <w:b/>
                <w:lang w:val="el-GR"/>
              </w:rPr>
              <w:t>8</w:t>
            </w:r>
            <w:r w:rsidRPr="000A1F30">
              <w:rPr>
                <w:b/>
                <w:lang w:val="el-GR"/>
              </w:rPr>
              <w:t xml:space="preserve"> </w:t>
            </w:r>
            <w:r>
              <w:rPr>
                <w:lang w:val="el-GR"/>
              </w:rPr>
              <w:t>Μελέτη Ασφαλείας</w:t>
            </w:r>
          </w:p>
          <w:p w14:paraId="669B5420" w14:textId="77777777" w:rsidR="002D4241" w:rsidRPr="0043750D" w:rsidRDefault="002D4241" w:rsidP="003026C0">
            <w:pPr>
              <w:spacing w:before="120"/>
              <w:rPr>
                <w:lang w:val="el-GR"/>
              </w:rPr>
            </w:pPr>
            <w:r>
              <w:rPr>
                <w:lang w:val="el-GR"/>
              </w:rPr>
              <w:t>Βαθμολογείται η προσέγγιση του υποψήφιου Αναδόχου για την ασφάλεια του συστήματος και των δεδομένων. Αξιολογούνται</w:t>
            </w:r>
            <w:r w:rsidRPr="0043750D">
              <w:rPr>
                <w:lang w:val="el-GR"/>
              </w:rPr>
              <w:t>:</w:t>
            </w:r>
          </w:p>
          <w:p w14:paraId="6FF74975" w14:textId="77777777" w:rsidR="002D4241" w:rsidRDefault="002D4241" w:rsidP="00474644">
            <w:pPr>
              <w:pStyle w:val="aff"/>
              <w:numPr>
                <w:ilvl w:val="0"/>
                <w:numId w:val="135"/>
              </w:numPr>
              <w:spacing w:before="120"/>
              <w:rPr>
                <w:lang w:val="el-GR"/>
              </w:rPr>
            </w:pPr>
            <w:r>
              <w:rPr>
                <w:lang w:val="el-GR"/>
              </w:rPr>
              <w:t>Η κατανόηση του ρυθμιστικού πλαισίου που διέπει το ΤΠΔ ως προς την ασφάλεια των δεδομένων.</w:t>
            </w:r>
          </w:p>
          <w:p w14:paraId="7CC9F4AD" w14:textId="77777777" w:rsidR="002D4241" w:rsidRDefault="002D4241" w:rsidP="00474644">
            <w:pPr>
              <w:pStyle w:val="aff"/>
              <w:numPr>
                <w:ilvl w:val="0"/>
                <w:numId w:val="135"/>
              </w:numPr>
              <w:spacing w:before="120"/>
              <w:rPr>
                <w:lang w:val="el-GR"/>
              </w:rPr>
            </w:pPr>
            <w:r>
              <w:rPr>
                <w:lang w:val="el-GR"/>
              </w:rPr>
              <w:t>Η μεθοδολογική προσέγγιση του υποψήφιου Αναδόχου όπως αναλύεται με βάση τις απαιτήσεις του έργου (ΠΑΡ. Ι, 6.2 και Πίνακες Συμμόρφωσης)</w:t>
            </w:r>
          </w:p>
          <w:p w14:paraId="6ABC95B1" w14:textId="77777777" w:rsidR="002D4241" w:rsidRDefault="002D4241" w:rsidP="00474644">
            <w:pPr>
              <w:pStyle w:val="aff"/>
              <w:numPr>
                <w:ilvl w:val="0"/>
                <w:numId w:val="135"/>
              </w:numPr>
              <w:spacing w:before="120"/>
              <w:rPr>
                <w:lang w:val="el-GR"/>
              </w:rPr>
            </w:pPr>
            <w:r>
              <w:rPr>
                <w:lang w:val="el-GR"/>
              </w:rPr>
              <w:t>Οι προσφερόμενες υπηρεσίες ενίσχυσης του επιπέδου ασφαλείας σε επίπεδο λογισμικού συστήματος (</w:t>
            </w:r>
            <w:r>
              <w:rPr>
                <w:lang w:val="en-US"/>
              </w:rPr>
              <w:t>hardening</w:t>
            </w:r>
            <w:r w:rsidRPr="00E561F3">
              <w:rPr>
                <w:lang w:val="el-GR"/>
              </w:rPr>
              <w:t>)</w:t>
            </w:r>
            <w:r w:rsidRPr="0043750D">
              <w:rPr>
                <w:lang w:val="el-GR"/>
              </w:rPr>
              <w:t xml:space="preserve"> </w:t>
            </w:r>
            <w:r>
              <w:rPr>
                <w:lang w:val="el-GR"/>
              </w:rPr>
              <w:t xml:space="preserve">και εφαρμογής </w:t>
            </w:r>
            <w:r w:rsidRPr="0043750D">
              <w:rPr>
                <w:lang w:val="el-GR"/>
              </w:rPr>
              <w:t>(</w:t>
            </w:r>
            <w:r>
              <w:rPr>
                <w:lang w:val="en-US"/>
              </w:rPr>
              <w:t>application</w:t>
            </w:r>
            <w:r w:rsidRPr="0043750D">
              <w:rPr>
                <w:lang w:val="el-GR"/>
              </w:rPr>
              <w:t xml:space="preserve"> </w:t>
            </w:r>
            <w:r>
              <w:rPr>
                <w:lang w:val="en-US"/>
              </w:rPr>
              <w:t>security</w:t>
            </w:r>
            <w:r w:rsidRPr="0043750D">
              <w:rPr>
                <w:lang w:val="el-GR"/>
              </w:rPr>
              <w:t>).</w:t>
            </w:r>
          </w:p>
          <w:p w14:paraId="5FC7A973" w14:textId="77777777" w:rsidR="002D4241" w:rsidRPr="000353CB" w:rsidRDefault="002D4241" w:rsidP="00474644">
            <w:pPr>
              <w:pStyle w:val="aff"/>
              <w:numPr>
                <w:ilvl w:val="0"/>
                <w:numId w:val="135"/>
              </w:numPr>
              <w:spacing w:before="120"/>
              <w:rPr>
                <w:lang w:val="el-GR"/>
              </w:rPr>
            </w:pPr>
            <w:r>
              <w:rPr>
                <w:lang w:val="el-GR"/>
              </w:rPr>
              <w:t xml:space="preserve">Η πληρότητα των μέτρων ασφαλείας για τη διαχείριση του φυσικού αρχείου προς </w:t>
            </w:r>
            <w:proofErr w:type="spellStart"/>
            <w:r>
              <w:rPr>
                <w:lang w:val="el-GR"/>
              </w:rPr>
              <w:t>ψηφιοποίηση</w:t>
            </w:r>
            <w:proofErr w:type="spellEnd"/>
            <w:r>
              <w:rPr>
                <w:lang w:val="el-GR"/>
              </w:rPr>
              <w:t>, και του παραγόμενου ψηφιακού περιεχομένου, κατά τη διάρκεια του έργου.</w:t>
            </w:r>
          </w:p>
          <w:p w14:paraId="09BC8E2D" w14:textId="77777777" w:rsidR="002D4241" w:rsidRPr="00AF6661" w:rsidRDefault="002D4241" w:rsidP="003026C0">
            <w:pPr>
              <w:spacing w:before="120"/>
              <w:rPr>
                <w:bCs/>
                <w:lang w:val="el-GR"/>
              </w:rPr>
            </w:pPr>
          </w:p>
        </w:tc>
      </w:tr>
      <w:tr w:rsidR="002D4241" w:rsidRPr="00A9667F" w14:paraId="1BAED59C" w14:textId="77777777" w:rsidTr="003026C0">
        <w:tc>
          <w:tcPr>
            <w:tcW w:w="9855" w:type="dxa"/>
            <w:shd w:val="clear" w:color="auto" w:fill="D9D9D9" w:themeFill="background1" w:themeFillShade="D9"/>
          </w:tcPr>
          <w:p w14:paraId="21036E65" w14:textId="77777777" w:rsidR="002D4241" w:rsidRPr="000A1F30" w:rsidRDefault="002D4241" w:rsidP="003026C0">
            <w:pPr>
              <w:spacing w:before="120"/>
              <w:rPr>
                <w:b/>
                <w:lang w:val="el-GR"/>
              </w:rPr>
            </w:pPr>
            <w:r w:rsidRPr="000A1F30">
              <w:rPr>
                <w:b/>
                <w:lang w:val="el-GR"/>
              </w:rPr>
              <w:lastRenderedPageBreak/>
              <w:br w:type="page"/>
              <w:t>Ομάδα Γ – Μεθοδολογία Οργάνωσης/Διοίκησης και Υλοποίησης Έργου</w:t>
            </w:r>
          </w:p>
        </w:tc>
      </w:tr>
      <w:tr w:rsidR="002D4241" w:rsidRPr="00A9667F" w14:paraId="1590EF4A" w14:textId="77777777" w:rsidTr="003026C0">
        <w:tc>
          <w:tcPr>
            <w:tcW w:w="9855" w:type="dxa"/>
            <w:shd w:val="clear" w:color="auto" w:fill="auto"/>
          </w:tcPr>
          <w:p w14:paraId="1D458F00" w14:textId="77777777" w:rsidR="002D4241" w:rsidRPr="000A1F30" w:rsidRDefault="002D4241" w:rsidP="003026C0">
            <w:pPr>
              <w:spacing w:before="240" w:line="276" w:lineRule="auto"/>
              <w:rPr>
                <w:lang w:val="el-GR"/>
              </w:rPr>
            </w:pPr>
            <w:r w:rsidRPr="000A1F30">
              <w:rPr>
                <w:b/>
                <w:lang w:val="el-GR"/>
              </w:rPr>
              <w:t>Γ.1:</w:t>
            </w:r>
            <w:r w:rsidRPr="000A1F30">
              <w:rPr>
                <w:lang w:val="el-GR"/>
              </w:rPr>
              <w:t xml:space="preserve"> Οργάνωση Υλοποίησης Έργου (Φάσεις, Χρονοδιάγραμμα, Παραδοτέα)</w:t>
            </w:r>
          </w:p>
          <w:p w14:paraId="108BB7DD" w14:textId="77777777" w:rsidR="002D4241" w:rsidRPr="000A1F30" w:rsidRDefault="002D4241" w:rsidP="003026C0">
            <w:pPr>
              <w:spacing w:line="276" w:lineRule="auto"/>
              <w:rPr>
                <w:lang w:val="el-GR"/>
              </w:rPr>
            </w:pPr>
            <w:r w:rsidRPr="000A1F30">
              <w:rPr>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5B1949FD" w14:textId="77777777" w:rsidR="002D4241" w:rsidRPr="000A1F30" w:rsidRDefault="002D4241" w:rsidP="003026C0">
            <w:pPr>
              <w:spacing w:line="276" w:lineRule="auto"/>
              <w:rPr>
                <w:lang w:val="el-GR"/>
              </w:rPr>
            </w:pPr>
            <w:r w:rsidRPr="000A1F30">
              <w:rPr>
                <w:lang w:val="el-GR"/>
              </w:rPr>
              <w:t xml:space="preserve">Αξιολογούνται: </w:t>
            </w:r>
          </w:p>
          <w:p w14:paraId="74384B4B" w14:textId="77777777" w:rsidR="002D4241" w:rsidRPr="000A1F30" w:rsidRDefault="002D4241" w:rsidP="00474644">
            <w:pPr>
              <w:pStyle w:val="aff"/>
              <w:numPr>
                <w:ilvl w:val="0"/>
                <w:numId w:val="133"/>
              </w:numPr>
              <w:spacing w:line="276" w:lineRule="auto"/>
              <w:rPr>
                <w:lang w:val="el-GR"/>
              </w:rPr>
            </w:pPr>
            <w:r w:rsidRPr="000A1F30">
              <w:rPr>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0A1F30">
              <w:rPr>
                <w:lang w:val="el-GR"/>
              </w:rPr>
              <w:t>ανθρωποχρόνο</w:t>
            </w:r>
            <w:proofErr w:type="spellEnd"/>
            <w:r w:rsidRPr="000A1F30">
              <w:rPr>
                <w:lang w:val="el-GR"/>
              </w:rPr>
              <w:t>,</w:t>
            </w:r>
          </w:p>
          <w:p w14:paraId="2EAD7B07" w14:textId="77777777" w:rsidR="002D4241" w:rsidRPr="000A1F30" w:rsidRDefault="002D4241" w:rsidP="00474644">
            <w:pPr>
              <w:pStyle w:val="aff"/>
              <w:numPr>
                <w:ilvl w:val="0"/>
                <w:numId w:val="133"/>
              </w:numPr>
              <w:spacing w:line="276" w:lineRule="auto"/>
              <w:rPr>
                <w:lang w:val="el-GR"/>
              </w:rPr>
            </w:pPr>
            <w:r w:rsidRPr="000A1F30">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50557BE8" w14:textId="77777777" w:rsidR="002D4241" w:rsidRPr="000A1F30" w:rsidRDefault="002D4241" w:rsidP="00474644">
            <w:pPr>
              <w:pStyle w:val="aff"/>
              <w:numPr>
                <w:ilvl w:val="0"/>
                <w:numId w:val="133"/>
              </w:numPr>
              <w:spacing w:line="276" w:lineRule="auto"/>
              <w:rPr>
                <w:lang w:val="el-GR"/>
              </w:rPr>
            </w:pPr>
            <w:r w:rsidRPr="000A1F30">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7A7F4E3E" w14:textId="77777777" w:rsidR="002D4241" w:rsidRPr="000A1F30" w:rsidRDefault="002D4241" w:rsidP="00474644">
            <w:pPr>
              <w:pStyle w:val="aff"/>
              <w:numPr>
                <w:ilvl w:val="0"/>
                <w:numId w:val="133"/>
              </w:numPr>
              <w:spacing w:line="276" w:lineRule="auto"/>
              <w:rPr>
                <w:lang w:val="el-GR"/>
              </w:rPr>
            </w:pPr>
            <w:r w:rsidRPr="000A1F30">
              <w:rPr>
                <w:lang w:val="el-GR"/>
              </w:rPr>
              <w:lastRenderedPageBreak/>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0A1F30">
              <w:rPr>
                <w:lang w:val="el-GR"/>
              </w:rPr>
              <w:t>ρεαλιστικότητα</w:t>
            </w:r>
            <w:proofErr w:type="spellEnd"/>
            <w:r w:rsidRPr="000A1F30">
              <w:rPr>
                <w:lang w:val="el-GR"/>
              </w:rPr>
              <w:t xml:space="preserve"> της προσέγγισης και την ολοκληρωμένη αντίληψη του υποψήφιου Αναδόχου για το Έργο,</w:t>
            </w:r>
          </w:p>
          <w:p w14:paraId="00E98DFF" w14:textId="77777777" w:rsidR="002D4241" w:rsidRPr="000A1F30" w:rsidRDefault="002D4241" w:rsidP="00474644">
            <w:pPr>
              <w:pStyle w:val="aff"/>
              <w:numPr>
                <w:ilvl w:val="0"/>
                <w:numId w:val="133"/>
              </w:numPr>
              <w:spacing w:line="276" w:lineRule="auto"/>
              <w:rPr>
                <w:lang w:val="el-GR"/>
              </w:rPr>
            </w:pPr>
            <w:r w:rsidRPr="000A1F30">
              <w:rPr>
                <w:lang w:val="el-GR"/>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sidRPr="000A1F30">
              <w:rPr>
                <w:lang w:val="el-GR"/>
              </w:rPr>
              <w:t>απεμπλέκεται</w:t>
            </w:r>
            <w:proofErr w:type="spellEnd"/>
            <w:r w:rsidRPr="000A1F30">
              <w:rPr>
                <w:lang w:val="el-GR"/>
              </w:rPr>
              <w:t xml:space="preserve"> από κάποιο σημαντικό ρίσκο ή/και επιτυγχάνει κάποιο σημαντικό (ενδιάμεσο) στόχο.</w:t>
            </w:r>
          </w:p>
          <w:p w14:paraId="1AF931A7" w14:textId="77777777" w:rsidR="002D4241" w:rsidRPr="000A1F30" w:rsidRDefault="002D4241" w:rsidP="003026C0">
            <w:pPr>
              <w:spacing w:line="276" w:lineRule="auto"/>
              <w:rPr>
                <w:lang w:val="el-GR"/>
              </w:rPr>
            </w:pPr>
          </w:p>
          <w:p w14:paraId="64F2881E" w14:textId="77777777" w:rsidR="002D4241" w:rsidRPr="000A1F30" w:rsidRDefault="002D4241" w:rsidP="003026C0">
            <w:pPr>
              <w:spacing w:line="276" w:lineRule="auto"/>
              <w:rPr>
                <w:lang w:val="el-GR"/>
              </w:rPr>
            </w:pPr>
            <w:r w:rsidRPr="000A1F30">
              <w:rPr>
                <w:b/>
                <w:lang w:val="el-GR"/>
              </w:rPr>
              <w:t>Γ.2:</w:t>
            </w:r>
            <w:r w:rsidRPr="000A1F30">
              <w:rPr>
                <w:lang w:val="el-GR"/>
              </w:rPr>
              <w:t xml:space="preserve"> </w:t>
            </w:r>
            <w:r w:rsidRPr="000A1F30">
              <w:rPr>
                <w:lang w:val="el-GR"/>
              </w:rPr>
              <w:tab/>
              <w:t>Σχήμα Διοίκησης - Μεθοδολογία Διοίκησης και Διασφάλισης Ποιότητας</w:t>
            </w:r>
          </w:p>
          <w:p w14:paraId="475CD1EF" w14:textId="77777777" w:rsidR="002D4241" w:rsidRPr="000A1F30" w:rsidRDefault="002D4241" w:rsidP="003026C0">
            <w:pPr>
              <w:spacing w:line="276" w:lineRule="auto"/>
              <w:rPr>
                <w:lang w:val="el-GR"/>
              </w:rPr>
            </w:pPr>
            <w:r w:rsidRPr="000A1F30">
              <w:rPr>
                <w:lang w:val="el-GR"/>
              </w:rPr>
              <w:t>Αξιολογούνται:</w:t>
            </w:r>
          </w:p>
          <w:p w14:paraId="4EEE96B0" w14:textId="77777777" w:rsidR="002D4241" w:rsidRPr="000A1F30" w:rsidRDefault="002D4241" w:rsidP="00474644">
            <w:pPr>
              <w:pStyle w:val="aff"/>
              <w:numPr>
                <w:ilvl w:val="0"/>
                <w:numId w:val="134"/>
              </w:numPr>
              <w:spacing w:line="276" w:lineRule="auto"/>
              <w:rPr>
                <w:lang w:val="el-GR"/>
              </w:rPr>
            </w:pPr>
            <w:r w:rsidRPr="000A1F30">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3217C81D" w14:textId="77777777" w:rsidR="002D4241" w:rsidRPr="001B71BB" w:rsidRDefault="002D4241" w:rsidP="00474644">
            <w:pPr>
              <w:pStyle w:val="aff"/>
              <w:numPr>
                <w:ilvl w:val="0"/>
                <w:numId w:val="134"/>
              </w:numPr>
              <w:spacing w:line="276" w:lineRule="auto"/>
              <w:rPr>
                <w:lang w:val="el-GR"/>
              </w:rPr>
            </w:pPr>
            <w:r w:rsidRPr="000A1F30">
              <w:rPr>
                <w:lang w:val="el-GR"/>
              </w:rPr>
              <w:t xml:space="preserve">η </w:t>
            </w:r>
            <w:proofErr w:type="spellStart"/>
            <w:r w:rsidRPr="000A1F30">
              <w:rPr>
                <w:lang w:val="el-GR"/>
              </w:rPr>
              <w:t>καταλληλότητα</w:t>
            </w:r>
            <w:proofErr w:type="spellEnd"/>
            <w:r w:rsidRPr="000A1F30">
              <w:rPr>
                <w:lang w:val="el-GR"/>
              </w:rPr>
              <w:t xml:space="preserve"> και η επάρκεια των διαδικασιών και των μηχανισμών επικοινωνίας της Ομάδας Έργου με τα αρμόδια εμπλεκόμενα τμ</w:t>
            </w:r>
            <w:r>
              <w:rPr>
                <w:lang w:val="el-GR"/>
              </w:rPr>
              <w:t>ήματα/μονάδες και τα στελέχη του ΤΠΔ</w:t>
            </w:r>
            <w:r w:rsidRPr="000A1F30">
              <w:rPr>
                <w:lang w:val="el-GR"/>
              </w:rPr>
              <w:t xml:space="preserve">, αλλά και με τους λοιπούς φορείς που εμπλέκονται στην υλοποίηση/εκτέλεση του Έργου με στόχο τόσο τη μεταφορά τεχνογνωσίας στα στελέχη της </w:t>
            </w:r>
            <w:r>
              <w:rPr>
                <w:lang w:val="el-GR"/>
              </w:rPr>
              <w:t>ΤΠΔ</w:t>
            </w:r>
            <w:r w:rsidRPr="000A1F30">
              <w:rPr>
                <w:lang w:val="el-GR"/>
              </w:rPr>
              <w:t xml:space="preserve"> όσο και την αποτελεσματικότερη υλοποίηση του έργου, </w:t>
            </w:r>
          </w:p>
          <w:p w14:paraId="5564C2C5" w14:textId="77777777" w:rsidR="002D4241" w:rsidRPr="000A1F30" w:rsidRDefault="002D4241" w:rsidP="00474644">
            <w:pPr>
              <w:pStyle w:val="aff"/>
              <w:numPr>
                <w:ilvl w:val="0"/>
                <w:numId w:val="134"/>
              </w:numPr>
              <w:spacing w:line="276" w:lineRule="auto"/>
              <w:rPr>
                <w:lang w:val="el-GR"/>
              </w:rPr>
            </w:pPr>
            <w:r w:rsidRPr="000A1F30">
              <w:rPr>
                <w:lang w:val="el-GR"/>
              </w:rPr>
              <w:t>η αποτελεσματικότητα της προτεινόμενης μεθοδολογίας διοίκησης και διασφάλισης ποιότητας.</w:t>
            </w:r>
          </w:p>
        </w:tc>
      </w:tr>
    </w:tbl>
    <w:p w14:paraId="51573F80" w14:textId="77777777" w:rsidR="00B11217" w:rsidRPr="00BD37C5" w:rsidRDefault="00B11217" w:rsidP="00B11217">
      <w:pPr>
        <w:rPr>
          <w:lang w:val="el-GR"/>
        </w:rPr>
      </w:pPr>
    </w:p>
    <w:p w14:paraId="1B2BFD19" w14:textId="4AE747D3" w:rsidR="008338F0" w:rsidRPr="0001612B" w:rsidRDefault="003355E7" w:rsidP="0001612B">
      <w:pPr>
        <w:pStyle w:val="3"/>
        <w:ind w:left="720"/>
        <w:jc w:val="left"/>
        <w:rPr>
          <w:lang w:val="el-GR"/>
        </w:rPr>
      </w:pPr>
      <w:bookmarkStart w:id="153" w:name="_Toc89441225"/>
      <w:bookmarkStart w:id="154" w:name="_Toc89441743"/>
      <w:r w:rsidRPr="0001612B">
        <w:rPr>
          <w:lang w:val="el-GR"/>
        </w:rPr>
        <w:t>Βαθμολόγηση και κατάταξη προσφορών</w:t>
      </w:r>
      <w:bookmarkEnd w:id="153"/>
      <w:bookmarkEnd w:id="154"/>
      <w:r w:rsidRPr="0001612B">
        <w:rPr>
          <w:lang w:val="el-GR"/>
        </w:rPr>
        <w:t xml:space="preserve"> </w:t>
      </w:r>
    </w:p>
    <w:p w14:paraId="78289744" w14:textId="77777777" w:rsidR="004717A5" w:rsidRPr="00603221" w:rsidRDefault="004717A5" w:rsidP="00603221">
      <w:pPr>
        <w:pStyle w:val="4"/>
        <w:rPr>
          <w:rFonts w:cs="Tahoma"/>
          <w:szCs w:val="22"/>
          <w:u w:val="single"/>
          <w:lang w:val="el-GR"/>
        </w:rPr>
      </w:pPr>
      <w:bookmarkStart w:id="155" w:name="_Toc89441226"/>
      <w:bookmarkStart w:id="156" w:name="_Toc89441744"/>
      <w:r w:rsidRPr="00603221">
        <w:rPr>
          <w:rFonts w:cs="Tahoma"/>
          <w:szCs w:val="22"/>
          <w:u w:val="single"/>
          <w:lang w:val="el-GR"/>
        </w:rPr>
        <w:t>Βαθμολόγηση Τεχνικών Προσφορών</w:t>
      </w:r>
      <w:bookmarkEnd w:id="155"/>
      <w:bookmarkEnd w:id="156"/>
      <w:r w:rsidRPr="00603221">
        <w:rPr>
          <w:rFonts w:cs="Tahoma"/>
          <w:szCs w:val="22"/>
          <w:u w:val="single"/>
          <w:lang w:val="el-GR"/>
        </w:rPr>
        <w:t xml:space="preserve"> </w:t>
      </w:r>
    </w:p>
    <w:p w14:paraId="48400C5B" w14:textId="6F1D2938"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01612B">
        <w:rPr>
          <w:color w:val="0070C0"/>
          <w:u w:val="single"/>
          <w:lang w:val="el-GR"/>
        </w:rPr>
        <w:fldChar w:fldCharType="begin"/>
      </w:r>
      <w:r w:rsidR="00F524BD" w:rsidRPr="0001612B">
        <w:rPr>
          <w:color w:val="0070C0"/>
          <w:u w:val="single"/>
          <w:lang w:val="el-GR"/>
        </w:rPr>
        <w:instrText xml:space="preserve"> REF _Ref496542191 \r \h </w:instrText>
      </w:r>
      <w:r w:rsidR="00DF02B0" w:rsidRPr="0001612B">
        <w:rPr>
          <w:color w:val="0070C0"/>
          <w:u w:val="single"/>
          <w:lang w:val="el-GR"/>
        </w:rPr>
        <w:instrText xml:space="preserve"> \* MERGEFORMAT </w:instrText>
      </w:r>
      <w:r w:rsidR="00F524BD" w:rsidRPr="0001612B">
        <w:rPr>
          <w:color w:val="0070C0"/>
          <w:u w:val="single"/>
          <w:lang w:val="el-GR"/>
        </w:rPr>
      </w:r>
      <w:r w:rsidR="00F524BD" w:rsidRPr="0001612B">
        <w:rPr>
          <w:color w:val="0070C0"/>
          <w:u w:val="single"/>
          <w:lang w:val="el-GR"/>
        </w:rPr>
        <w:fldChar w:fldCharType="separate"/>
      </w:r>
      <w:r w:rsidR="00693CB6">
        <w:rPr>
          <w:color w:val="0070C0"/>
          <w:u w:val="single"/>
          <w:lang w:val="el-GR"/>
        </w:rPr>
        <w:t>2.3.1</w:t>
      </w:r>
      <w:r w:rsidR="00F524BD" w:rsidRPr="0001612B">
        <w:rPr>
          <w:color w:val="0070C0"/>
          <w:u w:val="single"/>
          <w:lang w:val="el-GR"/>
        </w:rPr>
        <w:fldChar w:fldCharType="end"/>
      </w:r>
      <w:r w:rsidRPr="0001612B">
        <w:rPr>
          <w:color w:val="0070C0"/>
          <w:u w:val="single"/>
          <w:lang w:val="el-GR"/>
        </w:rPr>
        <w:t>.</w:t>
      </w:r>
    </w:p>
    <w:p w14:paraId="5C26DFCA" w14:textId="77777777"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5"/>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5A8F3BFD" w:rsidR="0001217D" w:rsidRPr="00603221" w:rsidRDefault="00414212" w:rsidP="0001217D">
      <w:pPr>
        <w:rPr>
          <w:i/>
          <w:color w:val="5B9BD5"/>
          <w:lang w:val="el-GR"/>
        </w:rPr>
      </w:pPr>
      <w:r w:rsidRPr="00603221">
        <w:rPr>
          <w:lang w:val="el-GR"/>
        </w:rPr>
        <w:t>Βαθμολογία</w:t>
      </w:r>
      <w:r w:rsidR="0001217D" w:rsidRPr="00603221">
        <w:rPr>
          <w:lang w:val="el-GR"/>
        </w:rPr>
        <w:t xml:space="preserve"> μικρότερη από 100 βαθμούς (ήτοι </w:t>
      </w:r>
      <w:r w:rsidR="0001612B"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proofErr w:type="spellStart"/>
      <w:r w:rsidR="00EB4B2B" w:rsidRPr="00603221">
        <w:rPr>
          <w:vertAlign w:val="subscript"/>
        </w:rPr>
        <w:t>i</w:t>
      </w:r>
      <w:proofErr w:type="spellEnd"/>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157" w:name="_Hlk49962342"/>
      <w:r w:rsidRPr="00641C65">
        <w:rPr>
          <w:lang w:val="el-GR"/>
        </w:rPr>
        <w:t xml:space="preserve">Η συνολική βαθμολογία της τεχνικής προσφοράς υπολογίζεται με βάση τον παρακάτω τύπο : </w:t>
      </w:r>
    </w:p>
    <w:p w14:paraId="6ECC2510" w14:textId="4462D007" w:rsidR="00611C19" w:rsidRPr="00C00860" w:rsidRDefault="00611C19" w:rsidP="00611C19">
      <w:r w:rsidRPr="00252398">
        <w:t>Β = σ1</w:t>
      </w:r>
      <w:r w:rsidR="0001612B">
        <w:rPr>
          <w:lang w:val="el-GR"/>
        </w:rPr>
        <w:t>*</w:t>
      </w:r>
      <w:r w:rsidRPr="00252398">
        <w:t>Κ1 + σ2</w:t>
      </w:r>
      <w:r w:rsidR="0001612B">
        <w:rPr>
          <w:lang w:val="el-GR"/>
        </w:rPr>
        <w:t>*</w:t>
      </w:r>
      <w:r w:rsidRPr="00252398">
        <w:t>Κ2 +……+</w:t>
      </w:r>
      <w:proofErr w:type="spellStart"/>
      <w:r w:rsidRPr="00252398">
        <w:t>σν</w:t>
      </w:r>
      <w:proofErr w:type="spellEnd"/>
      <w:r w:rsidR="0001612B">
        <w:rPr>
          <w:lang w:val="el-GR"/>
        </w:rPr>
        <w:t>*</w:t>
      </w:r>
      <w:proofErr w:type="spellStart"/>
      <w:r w:rsidRPr="00252398">
        <w:t>Κν</w:t>
      </w:r>
      <w:proofErr w:type="spellEnd"/>
    </w:p>
    <w:bookmarkEnd w:id="157"/>
    <w:p w14:paraId="28B6D6F1" w14:textId="77777777" w:rsidR="00611C19" w:rsidRPr="00603221" w:rsidRDefault="00611C19">
      <w:pPr>
        <w:rPr>
          <w:i/>
          <w:color w:val="5B9BD5"/>
          <w:lang w:val="el-GR"/>
        </w:rPr>
      </w:pPr>
    </w:p>
    <w:p w14:paraId="0960A668" w14:textId="77777777" w:rsidR="0001217D" w:rsidRPr="00603221" w:rsidRDefault="007F03FD" w:rsidP="00603221">
      <w:pPr>
        <w:pStyle w:val="4"/>
        <w:rPr>
          <w:rFonts w:cs="Tahoma"/>
          <w:szCs w:val="22"/>
          <w:u w:val="single"/>
          <w:lang w:val="el-GR"/>
        </w:rPr>
      </w:pPr>
      <w:bookmarkStart w:id="158" w:name="_Toc89441227"/>
      <w:bookmarkStart w:id="159" w:name="_Toc89441745"/>
      <w:r w:rsidRPr="00603221">
        <w:rPr>
          <w:rFonts w:cs="Tahoma"/>
          <w:szCs w:val="22"/>
          <w:u w:val="single"/>
          <w:lang w:val="el-GR"/>
        </w:rPr>
        <w:t xml:space="preserve">Α. </w:t>
      </w:r>
      <w:r w:rsidR="0001217D" w:rsidRPr="00603221">
        <w:rPr>
          <w:rFonts w:cs="Tahoma"/>
          <w:szCs w:val="22"/>
          <w:u w:val="single"/>
          <w:lang w:val="el-GR"/>
        </w:rPr>
        <w:t>Κατάταξη προσφορών</w:t>
      </w:r>
      <w:bookmarkEnd w:id="158"/>
      <w:bookmarkEnd w:id="159"/>
      <w:r w:rsidR="0001217D"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sidR="001F4428">
        <w:rPr>
          <w:lang w:val="en-US"/>
        </w:rPr>
        <w:t>i</w:t>
      </w:r>
      <w:proofErr w:type="spellEnd"/>
      <w:r w:rsidRPr="00603221">
        <w:rPr>
          <w:lang w:val="el-GR"/>
        </w:rPr>
        <w:t xml:space="preserve"> ο οποίος υπολογίζεται με βάση τον παρακάτω τύπο:</w:t>
      </w:r>
    </w:p>
    <w:p w14:paraId="3B471242" w14:textId="17A1B5C0" w:rsidR="0001217D" w:rsidRPr="00603221" w:rsidRDefault="0001217D" w:rsidP="0001217D">
      <w:pPr>
        <w:jc w:val="center"/>
        <w:rPr>
          <w:lang w:val="nl-NL"/>
        </w:rPr>
      </w:pPr>
      <w:r w:rsidRPr="00603221">
        <w:rPr>
          <w:lang w:val="el-GR"/>
        </w:rPr>
        <w:lastRenderedPageBreak/>
        <w:t>Λ</w:t>
      </w:r>
      <w:r w:rsidRPr="00603221">
        <w:rPr>
          <w:vertAlign w:val="subscript"/>
          <w:lang w:val="nl-NL"/>
        </w:rPr>
        <w:t>i</w:t>
      </w:r>
      <w:r w:rsidRPr="00603221">
        <w:rPr>
          <w:lang w:val="nl-NL"/>
        </w:rPr>
        <w:t xml:space="preserve"> = </w:t>
      </w:r>
      <w:r w:rsidR="0001612B" w:rsidRPr="0001612B">
        <w:rPr>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01612B" w:rsidRPr="0001612B">
        <w:rPr>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6E63E01E" w14:textId="77777777" w:rsidR="0001217D" w:rsidRPr="00603221" w:rsidRDefault="0001217D" w:rsidP="0001217D">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συγκριτικό κόστος της Προσφοράς </w:t>
      </w:r>
      <w:proofErr w:type="spellStart"/>
      <w:r w:rsidRPr="00603221">
        <w:t>i</w:t>
      </w:r>
      <w:proofErr w:type="spellEnd"/>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60" w:name="_Toc9049526"/>
      <w:bookmarkStart w:id="161" w:name="_Toc9050798"/>
      <w:bookmarkStart w:id="162" w:name="_Toc16061711"/>
      <w:bookmarkStart w:id="163" w:name="_Toc25743321"/>
      <w:bookmarkStart w:id="164" w:name="_Toc26592535"/>
      <w:bookmarkStart w:id="165" w:name="_Toc43634791"/>
      <w:bookmarkStart w:id="166" w:name="_Toc44821171"/>
      <w:bookmarkStart w:id="167" w:name="_Toc48552963"/>
      <w:bookmarkStart w:id="168" w:name="_Toc49074409"/>
      <w:bookmarkStart w:id="169" w:name="_Toc286055470"/>
      <w:bookmarkStart w:id="170" w:name="_Toc89441228"/>
      <w:bookmarkStart w:id="171" w:name="_Toc89441746"/>
      <w:r w:rsidRPr="00603221">
        <w:rPr>
          <w:rFonts w:cs="Tahoma"/>
          <w:szCs w:val="22"/>
          <w:u w:val="single"/>
          <w:lang w:val="el-GR"/>
        </w:rPr>
        <w:t>Διαμόρφωση συγκριτικού κόστους Προσφοράς</w:t>
      </w:r>
      <w:bookmarkEnd w:id="160"/>
      <w:bookmarkEnd w:id="161"/>
      <w:bookmarkEnd w:id="162"/>
      <w:bookmarkEnd w:id="163"/>
      <w:bookmarkEnd w:id="164"/>
      <w:bookmarkEnd w:id="165"/>
      <w:bookmarkEnd w:id="166"/>
      <w:bookmarkEnd w:id="167"/>
      <w:bookmarkEnd w:id="168"/>
      <w:bookmarkEnd w:id="169"/>
      <w:bookmarkEnd w:id="170"/>
      <w:bookmarkEnd w:id="171"/>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136ADB73" w14:textId="4B972288" w:rsidR="0001217D" w:rsidRPr="00603221" w:rsidRDefault="0001217D" w:rsidP="00534E25">
      <w:pPr>
        <w:numPr>
          <w:ilvl w:val="0"/>
          <w:numId w:val="11"/>
        </w:numPr>
        <w:suppressAutoHyphens w:val="0"/>
        <w:rPr>
          <w:lang w:val="el-GR"/>
        </w:rPr>
      </w:pPr>
      <w:r w:rsidRPr="00603221">
        <w:rPr>
          <w:lang w:val="el-GR"/>
        </w:rPr>
        <w:t xml:space="preserve">το συνολικό κόστος για το Έργο, χωρίς ΦΠΑ {βλ. </w:t>
      </w:r>
      <w:r w:rsidR="00694974" w:rsidRPr="0001612B">
        <w:rPr>
          <w:color w:val="0070C0"/>
          <w:u w:val="single"/>
          <w:lang w:val="el-GR"/>
        </w:rPr>
        <w:fldChar w:fldCharType="begin"/>
      </w:r>
      <w:r w:rsidR="00694974" w:rsidRPr="0001612B">
        <w:rPr>
          <w:color w:val="0070C0"/>
          <w:u w:val="single"/>
          <w:lang w:val="el-GR"/>
        </w:rPr>
        <w:instrText xml:space="preserve"> REF _Ref40980023 \h </w:instrText>
      </w:r>
      <w:r w:rsidR="0001612B" w:rsidRPr="0001612B">
        <w:rPr>
          <w:color w:val="0070C0"/>
          <w:u w:val="single"/>
          <w:lang w:val="el-GR"/>
        </w:rPr>
        <w:instrText xml:space="preserve"> \* MERGEFORMAT </w:instrText>
      </w:r>
      <w:r w:rsidR="00694974" w:rsidRPr="0001612B">
        <w:rPr>
          <w:color w:val="0070C0"/>
          <w:u w:val="single"/>
          <w:lang w:val="el-GR"/>
        </w:rPr>
      </w:r>
      <w:r w:rsidR="00694974" w:rsidRPr="0001612B">
        <w:rPr>
          <w:color w:val="0070C0"/>
          <w:u w:val="single"/>
          <w:lang w:val="el-GR"/>
        </w:rPr>
        <w:fldChar w:fldCharType="separate"/>
      </w:r>
      <w:r w:rsidR="00693CB6" w:rsidRPr="00693CB6">
        <w:rPr>
          <w:color w:val="0070C0"/>
          <w:u w:val="single"/>
          <w:lang w:val="el-GR"/>
        </w:rPr>
        <w:t xml:space="preserve">ΠΑΡΑΡΤΗΜΑ </w:t>
      </w:r>
      <w:r w:rsidR="00693CB6" w:rsidRPr="00693CB6">
        <w:rPr>
          <w:color w:val="0070C0"/>
          <w:u w:val="single"/>
        </w:rPr>
        <w:t>VI</w:t>
      </w:r>
      <w:r w:rsidR="00693CB6" w:rsidRPr="00693CB6">
        <w:rPr>
          <w:color w:val="0070C0"/>
          <w:u w:val="single"/>
          <w:lang w:val="el-GR"/>
        </w:rPr>
        <w:t xml:space="preserve"> – Υπόδειγμα Οικονομικής Προσφοράς</w:t>
      </w:r>
      <w:r w:rsidR="00694974" w:rsidRPr="0001612B">
        <w:rPr>
          <w:color w:val="0070C0"/>
          <w:u w:val="single"/>
          <w:lang w:val="el-GR"/>
        </w:rPr>
        <w:fldChar w:fldCharType="end"/>
      </w:r>
      <w:r w:rsidR="007F03FD" w:rsidRPr="00603221">
        <w:rPr>
          <w:lang w:val="el-GR"/>
        </w:rPr>
        <w:t xml:space="preserve">, </w:t>
      </w:r>
      <w:r w:rsidR="0001612B">
        <w:rPr>
          <w:lang w:val="el-GR"/>
        </w:rPr>
        <w:t>Π</w:t>
      </w:r>
      <w:r w:rsidR="007F03FD" w:rsidRPr="00603221">
        <w:rPr>
          <w:lang w:val="el-GR"/>
        </w:rPr>
        <w:t xml:space="preserve">ίνακα </w:t>
      </w:r>
      <w:r w:rsidR="0001612B">
        <w:rPr>
          <w:lang w:val="el-GR"/>
        </w:rPr>
        <w:t>5</w:t>
      </w:r>
      <w:r w:rsidRPr="00603221">
        <w:rPr>
          <w:lang w:val="el-GR"/>
        </w:rPr>
        <w:t xml:space="preserve">} </w:t>
      </w:r>
    </w:p>
    <w:p w14:paraId="057196C2" w14:textId="496D58E8" w:rsidR="0001217D" w:rsidRPr="00603221" w:rsidRDefault="0001217D" w:rsidP="00534E25">
      <w:pPr>
        <w:numPr>
          <w:ilvl w:val="0"/>
          <w:numId w:val="11"/>
        </w:numPr>
        <w:suppressAutoHyphens w:val="0"/>
        <w:rPr>
          <w:lang w:val="el-GR"/>
        </w:rPr>
      </w:pPr>
      <w:r w:rsidRPr="00603221">
        <w:rPr>
          <w:lang w:val="el-GR"/>
        </w:rPr>
        <w:t>το κόστος συντήρησης του 1</w:t>
      </w:r>
      <w:r w:rsidRPr="00603221">
        <w:rPr>
          <w:vertAlign w:val="superscript"/>
          <w:lang w:val="el-GR"/>
        </w:rPr>
        <w:t>ου</w:t>
      </w:r>
      <w:r w:rsidRPr="00603221">
        <w:rPr>
          <w:lang w:val="el-GR"/>
        </w:rPr>
        <w:t xml:space="preserve"> έτους {</w:t>
      </w:r>
      <w:r w:rsidRPr="00603221">
        <w:rPr>
          <w:b/>
          <w:u w:val="single"/>
          <w:lang w:val="el-GR"/>
        </w:rPr>
        <w:t>βλ. διευκρίνιση</w:t>
      </w:r>
      <w:r w:rsidRPr="00603221">
        <w:rPr>
          <w:lang w:val="el-GR"/>
        </w:rPr>
        <w:t>} μετά την προσφερόμενη εγγύηση, χωρίς ΦΠΑ {βλ.</w:t>
      </w:r>
      <w:r w:rsidR="00694974">
        <w:rPr>
          <w:lang w:val="el-GR"/>
        </w:rPr>
        <w:t xml:space="preserve"> </w:t>
      </w:r>
      <w:r w:rsidR="00694974" w:rsidRPr="0001612B">
        <w:rPr>
          <w:color w:val="0070C0"/>
          <w:u w:val="single"/>
          <w:lang w:val="el-GR"/>
        </w:rPr>
        <w:fldChar w:fldCharType="begin"/>
      </w:r>
      <w:r w:rsidR="00694974" w:rsidRPr="0001612B">
        <w:rPr>
          <w:color w:val="0070C0"/>
          <w:u w:val="single"/>
          <w:lang w:val="el-GR"/>
        </w:rPr>
        <w:instrText xml:space="preserve"> REF _Ref40980058 \h </w:instrText>
      </w:r>
      <w:r w:rsidR="0001612B" w:rsidRPr="0001612B">
        <w:rPr>
          <w:color w:val="0070C0"/>
          <w:u w:val="single"/>
          <w:lang w:val="el-GR"/>
        </w:rPr>
        <w:instrText xml:space="preserve"> \* MERGEFORMAT </w:instrText>
      </w:r>
      <w:r w:rsidR="00694974" w:rsidRPr="0001612B">
        <w:rPr>
          <w:color w:val="0070C0"/>
          <w:u w:val="single"/>
          <w:lang w:val="el-GR"/>
        </w:rPr>
      </w:r>
      <w:r w:rsidR="00694974" w:rsidRPr="0001612B">
        <w:rPr>
          <w:color w:val="0070C0"/>
          <w:u w:val="single"/>
          <w:lang w:val="el-GR"/>
        </w:rPr>
        <w:fldChar w:fldCharType="separate"/>
      </w:r>
      <w:r w:rsidR="00693CB6" w:rsidRPr="00693CB6">
        <w:rPr>
          <w:color w:val="0070C0"/>
          <w:u w:val="single"/>
          <w:lang w:val="el-GR"/>
        </w:rPr>
        <w:t xml:space="preserve">ΠΑΡΑΡΤΗΜΑ </w:t>
      </w:r>
      <w:r w:rsidR="00693CB6" w:rsidRPr="00693CB6">
        <w:rPr>
          <w:color w:val="0070C0"/>
          <w:u w:val="single"/>
        </w:rPr>
        <w:t>VI</w:t>
      </w:r>
      <w:r w:rsidR="00693CB6" w:rsidRPr="00693CB6">
        <w:rPr>
          <w:color w:val="0070C0"/>
          <w:u w:val="single"/>
          <w:lang w:val="el-GR"/>
        </w:rPr>
        <w:t xml:space="preserve"> – Υπόδειγμα Οικονομικής Προσφοράς</w:t>
      </w:r>
      <w:r w:rsidR="00694974" w:rsidRPr="0001612B">
        <w:rPr>
          <w:color w:val="0070C0"/>
          <w:u w:val="single"/>
          <w:lang w:val="el-GR"/>
        </w:rPr>
        <w:fldChar w:fldCharType="end"/>
      </w:r>
      <w:r w:rsidR="007F03FD" w:rsidRPr="00603221">
        <w:rPr>
          <w:lang w:val="el-GR"/>
        </w:rPr>
        <w:t xml:space="preserve">, </w:t>
      </w:r>
      <w:r w:rsidR="0001612B">
        <w:rPr>
          <w:lang w:val="el-GR"/>
        </w:rPr>
        <w:t>Π</w:t>
      </w:r>
      <w:r w:rsidR="007F03FD" w:rsidRPr="00603221">
        <w:rPr>
          <w:lang w:val="el-GR"/>
        </w:rPr>
        <w:t xml:space="preserve">ίνακα </w:t>
      </w:r>
      <w:r w:rsidR="0001612B">
        <w:rPr>
          <w:lang w:val="el-GR"/>
        </w:rPr>
        <w:t>6</w:t>
      </w:r>
      <w:r w:rsidRPr="00603221">
        <w:rPr>
          <w:lang w:val="el-GR"/>
        </w:rPr>
        <w:t>}</w:t>
      </w:r>
    </w:p>
    <w:p w14:paraId="71B14AFE" w14:textId="77777777"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 xml:space="preserve">Οικονομικού Φορέα </w:t>
      </w:r>
      <w:r w:rsidRPr="00603221">
        <w:rPr>
          <w:lang w:val="el-GR"/>
        </w:rPr>
        <w:t xml:space="preserve">. </w:t>
      </w:r>
    </w:p>
    <w:p w14:paraId="3996ED28" w14:textId="77777777" w:rsidR="007F03FD" w:rsidRPr="00603221" w:rsidRDefault="007F03FD" w:rsidP="007F03FD">
      <w:pPr>
        <w:rPr>
          <w:b/>
          <w:bCs/>
          <w:u w:val="single"/>
        </w:rPr>
      </w:pPr>
      <w:proofErr w:type="spellStart"/>
      <w:r w:rsidRPr="00603221">
        <w:rPr>
          <w:b/>
          <w:bCs/>
          <w:u w:val="single"/>
        </w:rPr>
        <w:t>Διευκρινήσεις</w:t>
      </w:r>
      <w:proofErr w:type="spellEnd"/>
      <w:r w:rsidRPr="00603221">
        <w:rPr>
          <w:b/>
          <w:bCs/>
          <w:u w:val="single"/>
        </w:rPr>
        <w:t xml:space="preserve">: </w:t>
      </w:r>
    </w:p>
    <w:p w14:paraId="6E14ED2C" w14:textId="77777777" w:rsidR="007F03FD" w:rsidRPr="00603221" w:rsidRDefault="007F03FD" w:rsidP="00534E25">
      <w:pPr>
        <w:numPr>
          <w:ilvl w:val="0"/>
          <w:numId w:val="12"/>
        </w:numPr>
        <w:suppressAutoHyphens w:val="0"/>
        <w:rPr>
          <w:lang w:val="el-GR"/>
        </w:rPr>
      </w:pPr>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33DBA26D" w14:textId="26284B27" w:rsidR="007F03FD" w:rsidRPr="00603221" w:rsidRDefault="007F03FD" w:rsidP="00534E25">
      <w:pPr>
        <w:numPr>
          <w:ilvl w:val="0"/>
          <w:numId w:val="12"/>
        </w:numPr>
        <w:suppressAutoHyphens w:val="0"/>
        <w:rPr>
          <w:lang w:val="el-GR"/>
        </w:rPr>
      </w:pPr>
      <w:r w:rsidRPr="00603221">
        <w:rPr>
          <w:lang w:val="el-GR"/>
        </w:rPr>
        <w:t xml:space="preserve">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w:t>
      </w:r>
      <w:r w:rsidR="00534E25" w:rsidRPr="00534E25">
        <w:rPr>
          <w:b/>
          <w:bCs/>
          <w:lang w:val="el-GR"/>
        </w:rPr>
        <w:t>4</w:t>
      </w:r>
      <w:r w:rsidRPr="00534E25">
        <w:rPr>
          <w:b/>
          <w:bCs/>
          <w:lang w:val="el-GR"/>
        </w:rPr>
        <w:t>%.</w:t>
      </w:r>
    </w:p>
    <w:p w14:paraId="4AF9BBEB" w14:textId="77777777" w:rsidR="004629AE" w:rsidRPr="00603221" w:rsidRDefault="004629AE">
      <w:pPr>
        <w:rPr>
          <w:lang w:val="el-GR"/>
        </w:rPr>
      </w:pPr>
    </w:p>
    <w:p w14:paraId="69AB06CD" w14:textId="49BC24D8" w:rsidR="008338F0" w:rsidRPr="00603221" w:rsidRDefault="003355E7" w:rsidP="003A109E">
      <w:pPr>
        <w:pStyle w:val="2"/>
        <w:rPr>
          <w:rFonts w:cs="Tahoma"/>
          <w:lang w:val="el-GR"/>
        </w:rPr>
      </w:pPr>
      <w:r w:rsidRPr="00603221">
        <w:rPr>
          <w:rFonts w:cs="Tahoma"/>
          <w:lang w:val="el-GR"/>
        </w:rPr>
        <w:tab/>
      </w:r>
      <w:bookmarkStart w:id="172" w:name="_Toc89441229"/>
      <w:bookmarkStart w:id="173" w:name="_Toc89441747"/>
      <w:r w:rsidRPr="00603221">
        <w:rPr>
          <w:rFonts w:cs="Tahoma"/>
          <w:lang w:val="el-GR"/>
        </w:rPr>
        <w:t>Κατάρτιση - Περιεχόμενο Προσφορών</w:t>
      </w:r>
      <w:bookmarkEnd w:id="172"/>
      <w:bookmarkEnd w:id="173"/>
    </w:p>
    <w:p w14:paraId="6130DDE8" w14:textId="24CDF629" w:rsidR="008338F0" w:rsidRPr="00603221" w:rsidRDefault="003355E7" w:rsidP="00534E25">
      <w:pPr>
        <w:pStyle w:val="3"/>
        <w:ind w:left="720"/>
        <w:jc w:val="left"/>
        <w:rPr>
          <w:lang w:val="el-GR"/>
        </w:rPr>
      </w:pPr>
      <w:bookmarkStart w:id="174" w:name="_Ref496542253"/>
      <w:bookmarkStart w:id="175" w:name="_Toc89441230"/>
      <w:bookmarkStart w:id="176" w:name="_Toc89441748"/>
      <w:r w:rsidRPr="00603221">
        <w:rPr>
          <w:lang w:val="el-GR"/>
        </w:rPr>
        <w:t>Γενικοί όροι υποβολής προσφορών</w:t>
      </w:r>
      <w:bookmarkEnd w:id="174"/>
      <w:bookmarkEnd w:id="175"/>
      <w:bookmarkEnd w:id="176"/>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0"/>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11"/>
      </w:r>
    </w:p>
    <w:p w14:paraId="60E1FB1C" w14:textId="77777777" w:rsidR="002B2F6A" w:rsidRPr="002B2F6A" w:rsidRDefault="002B2F6A" w:rsidP="002B2F6A">
      <w:pPr>
        <w:rPr>
          <w:color w:val="000000"/>
          <w:lang w:val="el-GR" w:eastAsia="el-GR"/>
        </w:rPr>
      </w:pPr>
    </w:p>
    <w:p w14:paraId="586B4D12" w14:textId="777E0F60" w:rsidR="008338F0" w:rsidRPr="00603221" w:rsidRDefault="003355E7" w:rsidP="00534E25">
      <w:pPr>
        <w:pStyle w:val="3"/>
        <w:ind w:left="720"/>
        <w:jc w:val="left"/>
        <w:rPr>
          <w:lang w:val="el-GR"/>
        </w:rPr>
      </w:pPr>
      <w:bookmarkStart w:id="177" w:name="_Toc74566860"/>
      <w:bookmarkStart w:id="178" w:name="_Ref496542299"/>
      <w:bookmarkStart w:id="179" w:name="_Toc89441231"/>
      <w:bookmarkStart w:id="180" w:name="_Toc89441749"/>
      <w:bookmarkEnd w:id="177"/>
      <w:r w:rsidRPr="00603221">
        <w:rPr>
          <w:lang w:val="el-GR"/>
        </w:rPr>
        <w:lastRenderedPageBreak/>
        <w:t>Χρόνος και Τρόπος υποβολής προσφορών</w:t>
      </w:r>
      <w:bookmarkEnd w:id="178"/>
      <w:bookmarkEnd w:id="179"/>
      <w:bookmarkEnd w:id="180"/>
      <w:r w:rsidRPr="00603221">
        <w:rPr>
          <w:lang w:val="el-GR"/>
        </w:rPr>
        <w:t xml:space="preserve"> </w:t>
      </w:r>
    </w:p>
    <w:p w14:paraId="27788B99" w14:textId="77777777" w:rsidR="008338F0" w:rsidRPr="00603221" w:rsidRDefault="003355E7">
      <w:pPr>
        <w:rPr>
          <w:b/>
          <w:i/>
          <w:iCs/>
          <w:color w:val="5B9BD5"/>
          <w:lang w:val="el-GR"/>
        </w:rPr>
      </w:pPr>
      <w:r w:rsidRPr="00603221">
        <w:rPr>
          <w:lang w:val="el-GR"/>
        </w:rPr>
        <w:t xml:space="preserve">Χρόνος και τρόπος υποβολής Προσφορών </w:t>
      </w:r>
    </w:p>
    <w:p w14:paraId="64723ABE" w14:textId="77777777" w:rsidR="001E7877" w:rsidRDefault="001E7877" w:rsidP="00821852">
      <w:pPr>
        <w:pStyle w:val="4"/>
        <w:ind w:left="0" w:firstLine="0"/>
        <w:rPr>
          <w:b w:val="0"/>
          <w:bCs w:val="0"/>
          <w:lang w:val="el-GR"/>
        </w:rPr>
      </w:pPr>
      <w:bookmarkStart w:id="181" w:name="_Toc74566862"/>
      <w:bookmarkStart w:id="182" w:name="_Toc86052207"/>
      <w:bookmarkStart w:id="183" w:name="_Toc89441232"/>
      <w:bookmarkStart w:id="184" w:name="_Toc89441750"/>
      <w:bookmarkEnd w:id="181"/>
      <w:bookmarkEnd w:id="182"/>
      <w:bookmarkEnd w:id="183"/>
      <w:bookmarkEnd w:id="184"/>
    </w:p>
    <w:p w14:paraId="5690412D" w14:textId="14EEDD16" w:rsidR="004B759E" w:rsidRPr="00821852" w:rsidRDefault="00893B0F" w:rsidP="009E234D">
      <w:pPr>
        <w:rPr>
          <w:b/>
          <w:bCs/>
          <w:lang w:val="el-GR"/>
        </w:rPr>
      </w:pPr>
      <w:r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693CB6">
        <w:rPr>
          <w:lang w:val="el-GR"/>
        </w:rPr>
        <w:t>1.5</w:t>
      </w:r>
      <w:r w:rsidR="00F41119" w:rsidRPr="00821852">
        <w:rPr>
          <w:b/>
          <w:bCs/>
          <w:lang w:val="el-GR"/>
        </w:rPr>
        <w:fldChar w:fldCharType="end"/>
      </w:r>
      <w:r w:rsidRPr="00821852">
        <w:rPr>
          <w:lang w:val="el-GR"/>
        </w:rPr>
        <w:t xml:space="preserve">), στην </w:t>
      </w:r>
      <w:r w:rsidRPr="00821852">
        <w:rPr>
          <w:color w:val="000000"/>
          <w:lang w:val="el-GR"/>
        </w:rPr>
        <w:t>Ελληνική</w:t>
      </w:r>
      <w:r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06C9F53" w14:textId="77777777" w:rsidR="00367AD5" w:rsidRPr="00641C65" w:rsidRDefault="00367AD5" w:rsidP="00E46C13">
      <w:pPr>
        <w:suppressAutoHyphens w:val="0"/>
        <w:autoSpaceDE w:val="0"/>
        <w:spacing w:after="0"/>
        <w:rPr>
          <w:color w:val="000000"/>
          <w:lang w:val="el-GR"/>
        </w:rPr>
      </w:pPr>
    </w:p>
    <w:p w14:paraId="76AF00C2" w14:textId="77777777" w:rsidR="009E234D" w:rsidRDefault="009E234D" w:rsidP="009E234D">
      <w:pPr>
        <w:pStyle w:val="4"/>
        <w:ind w:left="0" w:firstLine="0"/>
        <w:rPr>
          <w:lang w:val="el-GR"/>
        </w:rPr>
      </w:pPr>
      <w:bookmarkStart w:id="185" w:name="_Toc86052208"/>
      <w:bookmarkStart w:id="186" w:name="_Toc89441233"/>
      <w:bookmarkStart w:id="187" w:name="_Toc89441751"/>
      <w:bookmarkEnd w:id="185"/>
      <w:bookmarkEnd w:id="186"/>
      <w:bookmarkEnd w:id="187"/>
    </w:p>
    <w:p w14:paraId="72290D97" w14:textId="603F47B6" w:rsidR="004B759E" w:rsidRPr="009E234D" w:rsidRDefault="00893B0F" w:rsidP="009E234D">
      <w:pPr>
        <w:rPr>
          <w:lang w:val="el-GR"/>
        </w:rPr>
      </w:pPr>
      <w:r w:rsidRPr="009E234D">
        <w:rPr>
          <w:lang w:val="el-GR"/>
        </w:rPr>
        <w:t xml:space="preserve">Ο χρόνος υποβολής της προσφοράς </w:t>
      </w:r>
      <w:r w:rsidR="004B759E" w:rsidRPr="009E234D">
        <w:rPr>
          <w:lang w:val="el-GR"/>
        </w:rPr>
        <w:t xml:space="preserve">μέσω του ΕΣΗΔΗΣ βεβαιώνεται αυτόματα από το ΕΣΗΔΗΣ με υπηρεσίες </w:t>
      </w:r>
      <w:proofErr w:type="spellStart"/>
      <w:r w:rsidR="004B759E" w:rsidRPr="009E234D">
        <w:rPr>
          <w:lang w:val="el-GR"/>
        </w:rPr>
        <w:t>χρονοσήμανσης</w:t>
      </w:r>
      <w:proofErr w:type="spellEnd"/>
      <w:r w:rsidR="004B759E" w:rsidRPr="009E234D">
        <w:rPr>
          <w:lang w:val="el-GR"/>
        </w:rPr>
        <w:t>, σύμφωνα με τα οριζόμενα στο άρθρο 37</w:t>
      </w:r>
      <w:r w:rsidR="004B759E" w:rsidRPr="009E234D">
        <w:rPr>
          <w:rFonts w:cs="Arial"/>
          <w:lang w:val="el-GR"/>
        </w:rPr>
        <w:t xml:space="preserve"> </w:t>
      </w:r>
      <w:r w:rsidR="004B759E" w:rsidRPr="009E234D">
        <w:rPr>
          <w:lang w:val="el-GR"/>
        </w:rPr>
        <w:t>του ν. 4412/2016 και τις διατάξεις του άρθρου 10 της ως άνω κοινής υπουργικής απόφασης.</w:t>
      </w:r>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5CFED20B" w14:textId="77777777" w:rsidR="009E234D" w:rsidRPr="009E234D" w:rsidRDefault="009E234D" w:rsidP="00821852">
      <w:pPr>
        <w:pStyle w:val="4"/>
        <w:ind w:left="0" w:firstLine="0"/>
        <w:rPr>
          <w:lang w:val="el-GR"/>
        </w:rPr>
      </w:pPr>
      <w:bookmarkStart w:id="188" w:name="_Toc74566865"/>
      <w:bookmarkStart w:id="189" w:name="_Toc86052209"/>
      <w:bookmarkStart w:id="190" w:name="_Toc89441234"/>
      <w:bookmarkStart w:id="191" w:name="_Toc89441752"/>
      <w:bookmarkEnd w:id="188"/>
      <w:bookmarkEnd w:id="189"/>
      <w:bookmarkEnd w:id="190"/>
      <w:bookmarkEnd w:id="191"/>
    </w:p>
    <w:p w14:paraId="5865AACC" w14:textId="490B9924" w:rsidR="004B759E" w:rsidRPr="00A334BA" w:rsidRDefault="004B759E" w:rsidP="009E234D">
      <w:pPr>
        <w:rPr>
          <w:lang w:val="el-GR"/>
        </w:rPr>
      </w:pPr>
      <w:r w:rsidRPr="00821852">
        <w:rPr>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w:t>
      </w:r>
      <w:r>
        <w:rPr>
          <w:lang w:val="el-GR"/>
        </w:rPr>
        <w:lastRenderedPageBreak/>
        <w:t>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079A68D4" w14:textId="77777777" w:rsidR="009E234D" w:rsidRPr="009E234D" w:rsidRDefault="009E234D" w:rsidP="00821852">
      <w:pPr>
        <w:pStyle w:val="4"/>
        <w:ind w:left="0" w:firstLine="0"/>
        <w:rPr>
          <w:lang w:val="el-GR"/>
        </w:rPr>
      </w:pPr>
      <w:bookmarkStart w:id="192" w:name="_Toc86052210"/>
      <w:bookmarkStart w:id="193" w:name="_Toc89441235"/>
      <w:bookmarkStart w:id="194" w:name="_Toc89441753"/>
      <w:bookmarkStart w:id="195" w:name="_Ref75869622"/>
      <w:bookmarkEnd w:id="192"/>
      <w:bookmarkEnd w:id="193"/>
      <w:bookmarkEnd w:id="194"/>
    </w:p>
    <w:p w14:paraId="5C483A6C" w14:textId="7B5ACADC" w:rsidR="00201A77" w:rsidRPr="00201A77" w:rsidRDefault="00486D17" w:rsidP="009E234D">
      <w:pPr>
        <w:rPr>
          <w:lang w:val="el-GR"/>
        </w:rPr>
      </w:pPr>
      <w:r w:rsidRPr="00201A77">
        <w:rPr>
          <w:lang w:val="el-GR"/>
        </w:rPr>
        <w:t xml:space="preserve">Εφόσον οι Οικονομικοί Φορείς καταχωρίσουν τα σχετικά στοιχεία, </w:t>
      </w:r>
      <w:proofErr w:type="spellStart"/>
      <w:r w:rsidRPr="00201A77">
        <w:rPr>
          <w:lang w:val="el-GR"/>
        </w:rPr>
        <w:t>μεταδεδομένα</w:t>
      </w:r>
      <w:proofErr w:type="spellEnd"/>
      <w:r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201A77">
        <w:rPr>
          <w:lang w:val="el-GR"/>
        </w:rPr>
        <w:t>μορφότυπο</w:t>
      </w:r>
      <w:proofErr w:type="spellEnd"/>
      <w:r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201A77">
        <w:rPr>
          <w:lang w:val="el-GR"/>
        </w:rPr>
        <w:t>υποφακέλους</w:t>
      </w:r>
      <w:proofErr w:type="spellEnd"/>
      <w:r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201A77">
        <w:rPr>
          <w:lang w:val="el-GR"/>
        </w:rPr>
        <w:t>υποφακέλο</w:t>
      </w:r>
      <w:proofErr w:type="spellEnd"/>
      <w:r w:rsidRPr="00201A77">
        <w:rPr>
          <w:lang w:val="el-GR"/>
        </w:rPr>
        <w:t xml:space="preserve">  ξεχωριστά, από τη στιγμή που έχει ολοκληρωθεί η καταχώριση των στοιχείων σε αυτόν</w:t>
      </w:r>
      <w:r w:rsidRPr="00201A77">
        <w:rPr>
          <w:vertAlign w:val="superscript"/>
          <w:lang w:val="el-GR"/>
        </w:rPr>
        <w:footnoteReference w:id="12"/>
      </w:r>
      <w:r w:rsidRPr="00821852">
        <w:rPr>
          <w:lang w:val="el-GR"/>
        </w:rPr>
        <w:t xml:space="preserve">.  </w:t>
      </w:r>
      <w:bookmarkStart w:id="196" w:name="_Toc74566867"/>
      <w:bookmarkStart w:id="197" w:name="_Toc74566868"/>
      <w:bookmarkStart w:id="198" w:name="_Toc74566869"/>
      <w:bookmarkStart w:id="199" w:name="_Toc74566870"/>
      <w:bookmarkEnd w:id="196"/>
      <w:bookmarkEnd w:id="197"/>
      <w:bookmarkEnd w:id="198"/>
      <w:bookmarkEnd w:id="199"/>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1E7877">
        <w:rPr>
          <w:b/>
          <w:bCs/>
          <w:color w:val="0070C0"/>
          <w:u w:val="single"/>
          <w:lang w:val="el-GR"/>
        </w:rPr>
        <w:fldChar w:fldCharType="begin"/>
      </w:r>
      <w:r w:rsidR="00AE32CA" w:rsidRPr="001E7877">
        <w:rPr>
          <w:color w:val="0070C0"/>
          <w:u w:val="single"/>
          <w:lang w:val="el-GR"/>
        </w:rPr>
        <w:instrText xml:space="preserve"> REF _Ref510087097 \h </w:instrText>
      </w:r>
      <w:r w:rsidR="00DF02B0" w:rsidRPr="001E7877">
        <w:rPr>
          <w:color w:val="0070C0"/>
          <w:u w:val="single"/>
          <w:lang w:val="el-GR"/>
        </w:rPr>
        <w:instrText xml:space="preserve"> \* MERGEFORMAT </w:instrText>
      </w:r>
      <w:r w:rsidR="00AE32CA" w:rsidRPr="001E7877">
        <w:rPr>
          <w:b/>
          <w:bCs/>
          <w:color w:val="0070C0"/>
          <w:u w:val="single"/>
          <w:lang w:val="el-GR"/>
        </w:rPr>
      </w:r>
      <w:r w:rsidR="00AE32CA" w:rsidRPr="001E7877">
        <w:rPr>
          <w:b/>
          <w:bCs/>
          <w:color w:val="0070C0"/>
          <w:u w:val="single"/>
          <w:lang w:val="el-GR"/>
        </w:rPr>
        <w:fldChar w:fldCharType="separate"/>
      </w:r>
      <w:r w:rsidR="00693CB6" w:rsidRPr="00693CB6">
        <w:rPr>
          <w:color w:val="0070C0"/>
          <w:u w:val="single"/>
          <w:lang w:val="el-GR"/>
        </w:rPr>
        <w:t>ΠΑΡΑΡΤΗΜΑ V – Υπόδειγμα Τεχνικής Προσφοράς</w:t>
      </w:r>
      <w:r w:rsidR="00AE32CA" w:rsidRPr="001E7877">
        <w:rPr>
          <w:b/>
          <w:bCs/>
          <w:color w:val="0070C0"/>
          <w:u w:val="single"/>
          <w:lang w:val="el-GR"/>
        </w:rPr>
        <w:fldChar w:fldCharType="end"/>
      </w:r>
      <w:r w:rsidR="00AE32CA" w:rsidRPr="00821852">
        <w:rPr>
          <w:lang w:val="el-GR"/>
        </w:rPr>
        <w:t xml:space="preserve"> &amp; </w:t>
      </w:r>
      <w:r w:rsidR="00AE32CA" w:rsidRPr="001E7877">
        <w:rPr>
          <w:b/>
          <w:bCs/>
          <w:color w:val="0070C0"/>
          <w:u w:val="single"/>
          <w:lang w:val="el-GR"/>
        </w:rPr>
        <w:fldChar w:fldCharType="begin"/>
      </w:r>
      <w:r w:rsidR="00AE32CA" w:rsidRPr="001E7877">
        <w:rPr>
          <w:color w:val="0070C0"/>
          <w:u w:val="single"/>
          <w:lang w:val="el-GR"/>
        </w:rPr>
        <w:instrText xml:space="preserve"> REF _Ref510087099 \h </w:instrText>
      </w:r>
      <w:r w:rsidR="00DF02B0" w:rsidRPr="001E7877">
        <w:rPr>
          <w:color w:val="0070C0"/>
          <w:u w:val="single"/>
          <w:lang w:val="el-GR"/>
        </w:rPr>
        <w:instrText xml:space="preserve"> \* MERGEFORMAT </w:instrText>
      </w:r>
      <w:r w:rsidR="00AE32CA" w:rsidRPr="001E7877">
        <w:rPr>
          <w:b/>
          <w:bCs/>
          <w:color w:val="0070C0"/>
          <w:u w:val="single"/>
          <w:lang w:val="el-GR"/>
        </w:rPr>
      </w:r>
      <w:r w:rsidR="00AE32CA" w:rsidRPr="001E7877">
        <w:rPr>
          <w:b/>
          <w:bCs/>
          <w:color w:val="0070C0"/>
          <w:u w:val="single"/>
          <w:lang w:val="el-GR"/>
        </w:rPr>
        <w:fldChar w:fldCharType="separate"/>
      </w:r>
      <w:r w:rsidR="00693CB6" w:rsidRPr="00693CB6">
        <w:rPr>
          <w:color w:val="0070C0"/>
          <w:u w:val="single"/>
          <w:lang w:val="el-GR"/>
        </w:rPr>
        <w:t>ΠΑΡΑΡΤΗΜΑ VI – Υπόδειγμα Οικονομικής Προσφοράς</w:t>
      </w:r>
      <w:r w:rsidR="00AE32CA" w:rsidRPr="001E7877">
        <w:rPr>
          <w:b/>
          <w:bCs/>
          <w:color w:val="0070C0"/>
          <w:u w:val="single"/>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95"/>
    </w:p>
    <w:p w14:paraId="0FAB1103" w14:textId="77777777" w:rsidR="009E234D" w:rsidRPr="009E234D" w:rsidRDefault="009E234D" w:rsidP="00821852">
      <w:pPr>
        <w:pStyle w:val="4"/>
        <w:ind w:left="0" w:firstLine="0"/>
        <w:rPr>
          <w:lang w:val="el-GR"/>
        </w:rPr>
      </w:pPr>
      <w:bookmarkStart w:id="200" w:name="_Toc74566872"/>
      <w:bookmarkStart w:id="201" w:name="_Toc74566873"/>
      <w:bookmarkStart w:id="202" w:name="_Toc86052211"/>
      <w:bookmarkStart w:id="203" w:name="_Toc89441236"/>
      <w:bookmarkStart w:id="204" w:name="_Toc89441754"/>
      <w:bookmarkStart w:id="205" w:name="_Ref89952004"/>
      <w:bookmarkEnd w:id="200"/>
      <w:bookmarkEnd w:id="201"/>
      <w:bookmarkEnd w:id="202"/>
      <w:bookmarkEnd w:id="203"/>
      <w:bookmarkEnd w:id="204"/>
    </w:p>
    <w:bookmarkEnd w:id="205"/>
    <w:p w14:paraId="54173B71" w14:textId="6D346F9F" w:rsidR="004E36A7" w:rsidRPr="00821852" w:rsidRDefault="004E36A7" w:rsidP="009E234D">
      <w:pPr>
        <w:rPr>
          <w:lang w:val="el-GR"/>
        </w:rPr>
      </w:pPr>
      <w:r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821852">
        <w:rPr>
          <w:lang w:val="el-GR"/>
        </w:rPr>
        <w:t>υπο</w:t>
      </w:r>
      <w:proofErr w:type="spellEnd"/>
      <w:r w:rsidRPr="00821852">
        <w:rPr>
          <w:lang w:val="el-GR"/>
        </w:rPr>
        <w:t>)φακέλους μέσω του Υποσυστήματος, ως εξής :</w:t>
      </w:r>
    </w:p>
    <w:p w14:paraId="1A503652" w14:textId="77777777" w:rsidR="004E36A7" w:rsidRPr="008A2283" w:rsidRDefault="004E36A7" w:rsidP="004E36A7">
      <w:pPr>
        <w:rPr>
          <w:color w:val="000000"/>
          <w:lang w:val="el-GR"/>
        </w:rPr>
      </w:pPr>
      <w:bookmarkStart w:id="206"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06"/>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xml:space="preserve">, στον οποίο αναγράφεται ο αποστολέας και ως παραλήπτης η Επιτροπή Διαγωνισμού του παρόντος διαγωνισμού, </w:t>
      </w:r>
      <w:r w:rsidRPr="00CB7A20">
        <w:rPr>
          <w:lang w:val="el-GR"/>
        </w:rPr>
        <w:lastRenderedPageBreak/>
        <w:t>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47FB5A70" w:rsidR="008338F0" w:rsidRPr="001E7877" w:rsidRDefault="003355E7" w:rsidP="001E7877">
      <w:pPr>
        <w:pStyle w:val="3"/>
        <w:ind w:left="720"/>
        <w:jc w:val="left"/>
        <w:rPr>
          <w:lang w:val="el-GR"/>
        </w:rPr>
      </w:pPr>
      <w:bookmarkStart w:id="207" w:name="_Ref496542340"/>
      <w:bookmarkStart w:id="208" w:name="_Toc89441237"/>
      <w:bookmarkStart w:id="209" w:name="_Toc89441755"/>
      <w:r w:rsidRPr="00603221">
        <w:rPr>
          <w:lang w:val="el-GR"/>
        </w:rPr>
        <w:t>Περιεχόμενα Φακέλου «Δικαιολογητικά Συμμετοχής - Τεχνική Προσφορά»</w:t>
      </w:r>
      <w:bookmarkEnd w:id="207"/>
      <w:bookmarkEnd w:id="208"/>
      <w:bookmarkEnd w:id="209"/>
      <w:r w:rsidRPr="00603221">
        <w:rPr>
          <w:lang w:val="el-GR"/>
        </w:rPr>
        <w:t xml:space="preserve"> </w:t>
      </w:r>
    </w:p>
    <w:p w14:paraId="0C5CAAFE" w14:textId="130BB64F" w:rsidR="002C7E9A" w:rsidRPr="003329FF" w:rsidRDefault="008A4677" w:rsidP="0069435C">
      <w:pPr>
        <w:pStyle w:val="4"/>
        <w:rPr>
          <w:rStyle w:val="Heading4Char"/>
          <w:rFonts w:ascii="Tahoma" w:hAnsi="Tahoma" w:cs="Tahoma"/>
          <w:b/>
          <w:bCs/>
          <w:sz w:val="22"/>
        </w:rPr>
      </w:pPr>
      <w:bookmarkStart w:id="210" w:name="_Toc74566876"/>
      <w:bookmarkStart w:id="211" w:name="_Toc89441238"/>
      <w:bookmarkStart w:id="212" w:name="_Toc89441756"/>
      <w:bookmarkEnd w:id="210"/>
      <w:r>
        <w:rPr>
          <w:rStyle w:val="Heading4Char"/>
          <w:rFonts w:ascii="Tahoma" w:hAnsi="Tahoma" w:cs="Tahoma"/>
          <w:b/>
          <w:bCs/>
          <w:sz w:val="22"/>
          <w:lang w:val="el-GR"/>
        </w:rPr>
        <w:t>Δικαιολογητικά Συμμετοχής</w:t>
      </w:r>
      <w:bookmarkEnd w:id="211"/>
      <w:bookmarkEnd w:id="212"/>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4C8454B4"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Pr="008A4677">
        <w:rPr>
          <w:color w:val="0070C0"/>
          <w:u w:val="single"/>
          <w:lang w:val="el-GR"/>
        </w:rPr>
        <w:fldChar w:fldCharType="begin"/>
      </w:r>
      <w:r w:rsidRPr="008A4677">
        <w:rPr>
          <w:color w:val="0070C0"/>
          <w:u w:val="single"/>
          <w:lang w:val="el-GR"/>
        </w:rPr>
        <w:instrText xml:space="preserve"> REF _Ref496624630 \r \h  \* MERGEFORMAT </w:instrText>
      </w:r>
      <w:r w:rsidRPr="008A4677">
        <w:rPr>
          <w:color w:val="0070C0"/>
          <w:u w:val="single"/>
          <w:lang w:val="el-GR"/>
        </w:rPr>
      </w:r>
      <w:r w:rsidRPr="008A4677">
        <w:rPr>
          <w:color w:val="0070C0"/>
          <w:u w:val="single"/>
          <w:lang w:val="el-GR"/>
        </w:rPr>
        <w:fldChar w:fldCharType="separate"/>
      </w:r>
      <w:r w:rsidR="00693CB6">
        <w:rPr>
          <w:color w:val="0070C0"/>
          <w:u w:val="single"/>
          <w:lang w:val="el-GR"/>
        </w:rPr>
        <w:t>2.1.5</w:t>
      </w:r>
      <w:r w:rsidRPr="008A4677">
        <w:rPr>
          <w:color w:val="0070C0"/>
          <w:u w:val="single"/>
          <w:lang w:val="el-GR"/>
        </w:rPr>
        <w:fldChar w:fldCharType="end"/>
      </w:r>
      <w:r w:rsidRPr="00603221">
        <w:rPr>
          <w:lang w:val="el-GR"/>
        </w:rPr>
        <w:t xml:space="preserve"> και </w:t>
      </w:r>
      <w:r w:rsidRPr="008A4677">
        <w:rPr>
          <w:color w:val="0070C0"/>
          <w:u w:val="single"/>
          <w:lang w:val="el-GR"/>
        </w:rPr>
        <w:fldChar w:fldCharType="begin"/>
      </w:r>
      <w:r w:rsidRPr="008A4677">
        <w:rPr>
          <w:color w:val="0070C0"/>
          <w:u w:val="single"/>
          <w:lang w:val="el-GR"/>
        </w:rPr>
        <w:instrText xml:space="preserve"> REF _Ref496542081 \r \h  \* MERGEFORMAT </w:instrText>
      </w:r>
      <w:r w:rsidRPr="008A4677">
        <w:rPr>
          <w:color w:val="0070C0"/>
          <w:u w:val="single"/>
          <w:lang w:val="el-GR"/>
        </w:rPr>
      </w:r>
      <w:r w:rsidRPr="008A4677">
        <w:rPr>
          <w:color w:val="0070C0"/>
          <w:u w:val="single"/>
          <w:lang w:val="el-GR"/>
        </w:rPr>
        <w:fldChar w:fldCharType="separate"/>
      </w:r>
      <w:r w:rsidR="00693CB6">
        <w:rPr>
          <w:color w:val="0070C0"/>
          <w:u w:val="single"/>
          <w:lang w:val="el-GR"/>
        </w:rPr>
        <w:t>2.2.2</w:t>
      </w:r>
      <w:r w:rsidRPr="008A4677">
        <w:rPr>
          <w:color w:val="0070C0"/>
          <w:u w:val="single"/>
          <w:lang w:val="el-GR"/>
        </w:rPr>
        <w:fldChar w:fldCharType="end"/>
      </w:r>
      <w:r>
        <w:rPr>
          <w:color w:val="000000"/>
          <w:lang w:val="el-GR"/>
        </w:rPr>
        <w:t xml:space="preserve"> </w:t>
      </w:r>
      <w:r w:rsidRPr="00BD7E89">
        <w:rPr>
          <w:lang w:val="el-GR"/>
        </w:rPr>
        <w:t xml:space="preserve">αντίστοιχα της παρούσας διακήρυξης.  </w:t>
      </w:r>
    </w:p>
    <w:p w14:paraId="0AF6E168" w14:textId="77777777" w:rsidR="007702DC" w:rsidRDefault="007702DC" w:rsidP="002C7E9A">
      <w:pPr>
        <w:rPr>
          <w:lang w:val="el-GR"/>
        </w:rPr>
      </w:pPr>
    </w:p>
    <w:p w14:paraId="3C320E46" w14:textId="4F6EFD3C"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410FAD">
        <w:rPr>
          <w:lang w:val="el-GR"/>
        </w:rPr>
        <w:fldChar w:fldCharType="begin"/>
      </w:r>
      <w:r w:rsidR="00410FAD">
        <w:rPr>
          <w:lang w:val="el-GR"/>
        </w:rPr>
        <w:instrText xml:space="preserve"> REF _Ref84603755 \h </w:instrText>
      </w:r>
      <w:r w:rsidR="00410FAD">
        <w:rPr>
          <w:lang w:val="el-GR"/>
        </w:rPr>
      </w:r>
      <w:r w:rsidR="00410FAD">
        <w:rPr>
          <w:lang w:val="el-GR"/>
        </w:rPr>
        <w:fldChar w:fldCharType="separate"/>
      </w:r>
      <w:r w:rsidR="00693CB6" w:rsidRPr="00603221">
        <w:rPr>
          <w:color w:val="000099"/>
          <w:lang w:val="el-GR"/>
        </w:rPr>
        <w:t>ΠΑΡΑΡΤΗΜΑ ΙΙI – ΕΥΡΩΠΑΙΚΟ ΕΝΙΑΙΟ ΕΓΓΡΑΦΟ ΣΥΜΒΑΣΗΣ (ΕΕΕΣ)</w:t>
      </w:r>
      <w:r w:rsidR="00410FAD">
        <w:rPr>
          <w:lang w:val="el-GR"/>
        </w:rPr>
        <w:fldChar w:fldCharType="end"/>
      </w:r>
      <w:r w:rsidR="00410FAD" w:rsidRPr="00410FAD">
        <w:rPr>
          <w:lang w:val="el-GR"/>
        </w:rPr>
        <w:t xml:space="preserve"> </w:t>
      </w:r>
      <w:r w:rsidRPr="00197834">
        <w:rPr>
          <w:lang w:val="el-GR"/>
        </w:rPr>
        <w:t xml:space="preserve">ως Παράρτημα  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77777777"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5"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8A4677">
      <w:pPr>
        <w:suppressAutoHyphens w:val="0"/>
        <w:autoSpaceDE w:val="0"/>
        <w:autoSpaceDN w:val="0"/>
        <w:adjustRightInd w:val="0"/>
        <w:spacing w:before="12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rsidP="008A4677">
      <w:pPr>
        <w:spacing w:before="120"/>
        <w:rPr>
          <w:b/>
          <w:u w:val="single"/>
          <w:lang w:val="el-GR"/>
        </w:rPr>
      </w:pPr>
    </w:p>
    <w:p w14:paraId="6B79E9A4" w14:textId="3E9CF36E" w:rsidR="008338F0" w:rsidRPr="00603221" w:rsidRDefault="003355E7" w:rsidP="008A4677">
      <w:pPr>
        <w:spacing w:before="120"/>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410FAD" w:rsidRPr="00410FAD">
        <w:rPr>
          <w:lang w:val="el-GR"/>
        </w:rPr>
        <w:t xml:space="preserve"> </w:t>
      </w:r>
      <w:r w:rsidR="00410FAD">
        <w:rPr>
          <w:lang w:val="el-GR"/>
        </w:rPr>
        <w:fldChar w:fldCharType="begin"/>
      </w:r>
      <w:r w:rsidR="00410FAD">
        <w:rPr>
          <w:lang w:val="el-GR"/>
        </w:rPr>
        <w:instrText xml:space="preserve"> REF _Ref84603755 \h </w:instrText>
      </w:r>
      <w:r w:rsidR="00410FAD">
        <w:rPr>
          <w:lang w:val="el-GR"/>
        </w:rPr>
      </w:r>
      <w:r w:rsidR="00410FAD">
        <w:rPr>
          <w:lang w:val="el-GR"/>
        </w:rPr>
        <w:fldChar w:fldCharType="separate"/>
      </w:r>
      <w:r w:rsidR="00693CB6" w:rsidRPr="00603221">
        <w:rPr>
          <w:color w:val="000099"/>
          <w:lang w:val="el-GR"/>
        </w:rPr>
        <w:t>ΠΑΡΑΡΤΗΜΑ ΙΙI – ΕΥΡΩΠΑΙΚΟ ΕΝΙΑΙΟ ΕΓΓΡΑΦΟ ΣΥΜΒΑΣΗΣ (ΕΕΕΣ)</w:t>
      </w:r>
      <w:r w:rsidR="00410FAD">
        <w:rPr>
          <w:lang w:val="el-GR"/>
        </w:rPr>
        <w:fldChar w:fldCharType="end"/>
      </w:r>
      <w:r w:rsidRPr="00603221">
        <w:rPr>
          <w:lang w:val="el-GR"/>
        </w:rPr>
        <w:t>.</w:t>
      </w:r>
    </w:p>
    <w:p w14:paraId="60ED99D4" w14:textId="77777777" w:rsidR="008A4677" w:rsidRDefault="008A4677" w:rsidP="008A4677">
      <w:pPr>
        <w:spacing w:before="120"/>
        <w:rPr>
          <w:lang w:val="el-GR"/>
        </w:rPr>
      </w:pPr>
    </w:p>
    <w:p w14:paraId="3F051F74" w14:textId="67A931EF" w:rsidR="00D9390F" w:rsidRDefault="00D9390F" w:rsidP="008A4677">
      <w:pPr>
        <w:spacing w:before="120"/>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8A4677">
      <w:pPr>
        <w:spacing w:before="120"/>
        <w:rPr>
          <w:u w:val="single"/>
          <w:lang w:val="el-GR" w:eastAsia="el-GR"/>
        </w:rPr>
      </w:pPr>
      <w:r w:rsidRPr="00603221">
        <w:rPr>
          <w:lang w:val="el-GR"/>
        </w:rPr>
        <w:lastRenderedPageBreak/>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8A4677">
      <w:pPr>
        <w:spacing w:before="120"/>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8A4677">
      <w:pPr>
        <w:spacing w:before="120"/>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77777777" w:rsidR="004E535D" w:rsidRPr="00603221" w:rsidRDefault="00D9390F" w:rsidP="008A4677">
      <w:pPr>
        <w:spacing w:before="120"/>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proofErr w:type="spellStart"/>
      <w:r w:rsidR="004E535D" w:rsidRPr="00603221">
        <w:rPr>
          <w:lang w:val="el-GR"/>
        </w:rPr>
        <w:t>υποβάλεται</w:t>
      </w:r>
      <w:proofErr w:type="spellEnd"/>
      <w:r w:rsidR="004E535D" w:rsidRPr="00603221">
        <w:rPr>
          <w:lang w:val="el-GR"/>
        </w:rPr>
        <w:t xml:space="preserve"> χωριστό ΕΕΕΣ, που </w:t>
      </w:r>
      <w:proofErr w:type="spellStart"/>
      <w:r w:rsidR="004E535D" w:rsidRPr="00603221">
        <w:rPr>
          <w:lang w:val="el-GR"/>
        </w:rPr>
        <w:t>συμπληρωνεται</w:t>
      </w:r>
      <w:proofErr w:type="spellEnd"/>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rsidP="008A4677">
      <w:pPr>
        <w:pStyle w:val="aff"/>
        <w:numPr>
          <w:ilvl w:val="0"/>
          <w:numId w:val="6"/>
        </w:numPr>
        <w:spacing w:before="120"/>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8A4677">
      <w:pPr>
        <w:spacing w:before="120"/>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8A4677">
      <w:pPr>
        <w:spacing w:before="120"/>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rsidP="008A4677">
      <w:pPr>
        <w:spacing w:before="120"/>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8A4677">
      <w:pPr>
        <w:spacing w:before="120"/>
        <w:rPr>
          <w:u w:val="single"/>
          <w:lang w:val="el-GR" w:eastAsia="el-GR"/>
        </w:rPr>
      </w:pPr>
      <w:r w:rsidRPr="00603221">
        <w:rPr>
          <w:u w:val="single"/>
          <w:lang w:val="el-GR" w:eastAsia="el-GR"/>
        </w:rPr>
        <w:t>δ. ΕΕΕΣ - Υπεργολάβοι:</w:t>
      </w:r>
    </w:p>
    <w:p w14:paraId="3B837502" w14:textId="77777777" w:rsidR="00730FB9" w:rsidRPr="00603221" w:rsidRDefault="00730FB9" w:rsidP="008A4677">
      <w:pPr>
        <w:spacing w:before="120"/>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D2CAFCF" w14:textId="77777777" w:rsidR="00730FB9" w:rsidRPr="00603221" w:rsidRDefault="00730FB9" w:rsidP="008A4677">
      <w:pPr>
        <w:spacing w:before="120"/>
        <w:rPr>
          <w:lang w:val="el-GR"/>
        </w:rPr>
      </w:pPr>
      <w:r w:rsidRPr="00603221">
        <w:rPr>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7661691E" w14:textId="77777777" w:rsidR="008338F0" w:rsidRPr="00603221" w:rsidRDefault="008338F0" w:rsidP="008A4677">
      <w:pPr>
        <w:spacing w:before="120"/>
        <w:rPr>
          <w:b/>
          <w:bCs/>
          <w:i/>
          <w:iCs/>
          <w:color w:val="5B9BD5"/>
          <w:lang w:val="el-GR"/>
        </w:rPr>
      </w:pPr>
    </w:p>
    <w:p w14:paraId="3E433FD0" w14:textId="77777777" w:rsidR="002C7E9A" w:rsidRPr="00603221" w:rsidRDefault="002C7E9A">
      <w:pPr>
        <w:pStyle w:val="4"/>
        <w:rPr>
          <w:rFonts w:cs="Tahoma"/>
          <w:szCs w:val="22"/>
          <w:lang w:val="el-GR"/>
        </w:rPr>
      </w:pPr>
      <w:bookmarkStart w:id="213" w:name="_Toc89441239"/>
      <w:bookmarkStart w:id="214" w:name="_Toc89441757"/>
      <w:r w:rsidRPr="00603221">
        <w:rPr>
          <w:rFonts w:cs="Tahoma"/>
          <w:szCs w:val="22"/>
          <w:lang w:val="el-GR"/>
        </w:rPr>
        <w:t>Τεχνική Προσφορά</w:t>
      </w:r>
      <w:bookmarkEnd w:id="213"/>
      <w:bookmarkEnd w:id="214"/>
      <w:r w:rsidRPr="00603221">
        <w:rPr>
          <w:rFonts w:cs="Tahoma"/>
          <w:szCs w:val="22"/>
          <w:lang w:val="el-GR"/>
        </w:rPr>
        <w:t xml:space="preserve"> </w:t>
      </w:r>
      <w:r w:rsidR="00E1337D" w:rsidRPr="00603221">
        <w:rPr>
          <w:rFonts w:cs="Tahoma"/>
          <w:szCs w:val="22"/>
          <w:lang w:val="el-GR"/>
        </w:rPr>
        <w:t xml:space="preserve"> </w:t>
      </w:r>
    </w:p>
    <w:p w14:paraId="34F3DD8A" w14:textId="70FA2372" w:rsidR="007A3AC0" w:rsidRPr="00603221" w:rsidRDefault="007A3AC0" w:rsidP="007A3AC0">
      <w:pPr>
        <w:rPr>
          <w:i/>
          <w:iCs/>
          <w:color w:val="5B9BD5"/>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sidRPr="008A4677">
        <w:rPr>
          <w:color w:val="0070C0"/>
          <w:lang w:val="el-GR"/>
        </w:rPr>
        <w:fldChar w:fldCharType="begin"/>
      </w:r>
      <w:r w:rsidR="006712BB" w:rsidRPr="008A4677">
        <w:rPr>
          <w:color w:val="0070C0"/>
          <w:lang w:val="el-GR"/>
        </w:rPr>
        <w:instrText xml:space="preserve"> REF _Ref496625830 \h </w:instrText>
      </w:r>
      <w:r w:rsidR="008A4677" w:rsidRPr="008A4677">
        <w:rPr>
          <w:color w:val="0070C0"/>
          <w:lang w:val="el-GR"/>
        </w:rPr>
        <w:instrText xml:space="preserve"> \* MERGEFORMAT </w:instrText>
      </w:r>
      <w:r w:rsidR="006712BB" w:rsidRPr="008A4677">
        <w:rPr>
          <w:color w:val="0070C0"/>
          <w:lang w:val="el-GR"/>
        </w:rPr>
      </w:r>
      <w:r w:rsidR="006712BB" w:rsidRPr="008A4677">
        <w:rPr>
          <w:color w:val="0070C0"/>
          <w:lang w:val="el-GR"/>
        </w:rPr>
        <w:fldChar w:fldCharType="separate"/>
      </w:r>
      <w:r w:rsidR="00693CB6" w:rsidRPr="00693CB6">
        <w:rPr>
          <w:color w:val="0070C0"/>
          <w:u w:val="single"/>
          <w:lang w:val="el-GR"/>
        </w:rPr>
        <w:t>ΠΑΡΑΡΤΗΜΑ Ι – Αναλυτική Περιγραφή Φυσικού και Οικονομικού Αντικειμένου της Σύμβασης</w:t>
      </w:r>
      <w:r w:rsidR="006712BB" w:rsidRPr="008A4677">
        <w:rPr>
          <w:color w:val="0070C0"/>
          <w:lang w:val="el-GR"/>
        </w:rPr>
        <w:fldChar w:fldCharType="end"/>
      </w:r>
      <w:r w:rsidRPr="008A4677">
        <w:rPr>
          <w:color w:val="0070C0"/>
          <w:lang w:val="el-GR"/>
        </w:rPr>
        <w:t xml:space="preserve"> </w:t>
      </w:r>
      <w:r w:rsidRPr="00603221">
        <w:rPr>
          <w:lang w:val="el-GR"/>
        </w:rPr>
        <w:t xml:space="preserve"> &amp;</w:t>
      </w:r>
      <w:r w:rsidR="008A4677">
        <w:rPr>
          <w:lang w:val="el-GR"/>
        </w:rPr>
        <w:t xml:space="preserve"> </w:t>
      </w:r>
      <w:r w:rsidR="006712BB" w:rsidRPr="008A4677">
        <w:rPr>
          <w:color w:val="0070C0"/>
          <w:u w:val="single"/>
          <w:lang w:val="el-GR"/>
        </w:rPr>
        <w:fldChar w:fldCharType="begin"/>
      </w:r>
      <w:r w:rsidR="006712BB" w:rsidRPr="008A4677">
        <w:rPr>
          <w:color w:val="0070C0"/>
          <w:u w:val="single"/>
          <w:lang w:val="el-GR"/>
        </w:rPr>
        <w:instrText xml:space="preserve"> REF _Ref40980421 \h </w:instrText>
      </w:r>
      <w:r w:rsidR="008A4677" w:rsidRPr="008A4677">
        <w:rPr>
          <w:color w:val="0070C0"/>
          <w:u w:val="single"/>
          <w:lang w:val="el-GR"/>
        </w:rPr>
        <w:instrText xml:space="preserve"> \* MERGEFORMAT </w:instrText>
      </w:r>
      <w:r w:rsidR="006712BB" w:rsidRPr="008A4677">
        <w:rPr>
          <w:color w:val="0070C0"/>
          <w:u w:val="single"/>
          <w:lang w:val="el-GR"/>
        </w:rPr>
      </w:r>
      <w:r w:rsidR="006712BB" w:rsidRPr="008A4677">
        <w:rPr>
          <w:color w:val="0070C0"/>
          <w:u w:val="single"/>
          <w:lang w:val="el-GR"/>
        </w:rPr>
        <w:fldChar w:fldCharType="separate"/>
      </w:r>
      <w:r w:rsidR="00693CB6" w:rsidRPr="00693CB6">
        <w:rPr>
          <w:color w:val="0070C0"/>
          <w:u w:val="single"/>
          <w:lang w:val="el-GR"/>
        </w:rPr>
        <w:t>ΠΑΡΑΡΤΗΜΑ ΙΙ – Πίνακες Συμμόρφωσης</w:t>
      </w:r>
      <w:r w:rsidR="006712BB" w:rsidRPr="008A4677">
        <w:rPr>
          <w:color w:val="0070C0"/>
          <w:u w:val="single"/>
          <w:lang w:val="el-GR"/>
        </w:rPr>
        <w:fldChar w:fldCharType="end"/>
      </w:r>
      <w:r w:rsidRPr="008A4677">
        <w:rPr>
          <w:color w:val="0070C0"/>
          <w:u w:val="single"/>
          <w:lang w:val="el-GR"/>
        </w:rPr>
        <w:t xml:space="preserve"> </w:t>
      </w:r>
      <w:r w:rsidRPr="00603221">
        <w:rPr>
          <w:lang w:val="el-GR"/>
        </w:rPr>
        <w:t xml:space="preserve"> τ</w:t>
      </w:r>
      <w:r w:rsidR="008A467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603221">
        <w:rPr>
          <w:rStyle w:val="WW-FootnoteReference9"/>
          <w:lang w:val="el-GR"/>
        </w:rPr>
        <w:t>.</w:t>
      </w:r>
      <w:r w:rsidRPr="00603221">
        <w:rPr>
          <w:lang w:val="el-GR"/>
        </w:rPr>
        <w:t xml:space="preserve"> </w:t>
      </w:r>
    </w:p>
    <w:p w14:paraId="0A86BBD8" w14:textId="78B2CD77"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sidRPr="008A4677">
        <w:rPr>
          <w:color w:val="0070C0"/>
          <w:highlight w:val="magenta"/>
          <w:u w:val="single"/>
          <w:lang w:val="el-GR"/>
        </w:rPr>
        <w:fldChar w:fldCharType="begin"/>
      </w:r>
      <w:r w:rsidR="007D2CC2" w:rsidRPr="008A4677">
        <w:rPr>
          <w:color w:val="0070C0"/>
          <w:highlight w:val="magenta"/>
          <w:u w:val="single"/>
          <w:lang w:val="el-GR"/>
        </w:rPr>
        <w:instrText xml:space="preserve"> REF _Ref40980475 \h </w:instrText>
      </w:r>
      <w:r w:rsidR="008A4677">
        <w:rPr>
          <w:color w:val="0070C0"/>
          <w:highlight w:val="magenta"/>
          <w:u w:val="single"/>
          <w:lang w:val="el-GR"/>
        </w:rPr>
        <w:instrText xml:space="preserve"> \* MERGEFORMAT </w:instrText>
      </w:r>
      <w:r w:rsidR="007D2CC2" w:rsidRPr="008A4677">
        <w:rPr>
          <w:color w:val="0070C0"/>
          <w:highlight w:val="magenta"/>
          <w:u w:val="single"/>
          <w:lang w:val="el-GR"/>
        </w:rPr>
      </w:r>
      <w:r w:rsidR="007D2CC2" w:rsidRPr="008A4677">
        <w:rPr>
          <w:color w:val="0070C0"/>
          <w:highlight w:val="magenta"/>
          <w:u w:val="single"/>
          <w:lang w:val="el-GR"/>
        </w:rPr>
        <w:fldChar w:fldCharType="separate"/>
      </w:r>
      <w:r w:rsidR="00693CB6" w:rsidRPr="00693CB6">
        <w:rPr>
          <w:color w:val="0070C0"/>
          <w:u w:val="single"/>
          <w:lang w:val="el-GR"/>
        </w:rPr>
        <w:t xml:space="preserve">ΠΑΡΑΡΤΗΜΑ </w:t>
      </w:r>
      <w:r w:rsidR="00693CB6" w:rsidRPr="00693CB6">
        <w:rPr>
          <w:color w:val="0070C0"/>
          <w:u w:val="single"/>
        </w:rPr>
        <w:t>V</w:t>
      </w:r>
      <w:r w:rsidR="00693CB6" w:rsidRPr="00693CB6">
        <w:rPr>
          <w:color w:val="0070C0"/>
          <w:u w:val="single"/>
          <w:lang w:val="el-GR"/>
        </w:rPr>
        <w:t xml:space="preserve"> – Υπόδειγμα Τεχνικής Προσφοράς</w:t>
      </w:r>
      <w:r w:rsidR="007D2CC2" w:rsidRPr="008A4677">
        <w:rPr>
          <w:color w:val="0070C0"/>
          <w:highlight w:val="magenta"/>
          <w:u w:val="single"/>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51064929" w:rsidR="008338F0" w:rsidRPr="00603221" w:rsidRDefault="003355E7" w:rsidP="00F94D72">
      <w:pPr>
        <w:pStyle w:val="3"/>
        <w:ind w:left="720"/>
        <w:jc w:val="left"/>
        <w:rPr>
          <w:lang w:val="el-GR"/>
        </w:rPr>
      </w:pPr>
      <w:bookmarkStart w:id="215" w:name="_Ref496542376"/>
      <w:bookmarkStart w:id="216" w:name="_Toc89441240"/>
      <w:bookmarkStart w:id="217" w:name="_Toc89441758"/>
      <w:r w:rsidRPr="00603221">
        <w:rPr>
          <w:lang w:val="el-GR"/>
        </w:rPr>
        <w:lastRenderedPageBreak/>
        <w:t>Περιεχόμενα Φακέλου «Οικονομική Προσφορά» / Τρόπος σύνταξης και υποβολής οικονομικών προσφορών</w:t>
      </w:r>
      <w:bookmarkEnd w:id="215"/>
      <w:bookmarkEnd w:id="216"/>
      <w:bookmarkEnd w:id="217"/>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4DD9B07A"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sidRPr="00F94D72">
        <w:rPr>
          <w:color w:val="0070C0"/>
          <w:u w:val="single"/>
          <w:lang w:val="el-GR" w:eastAsia="el-GR"/>
        </w:rPr>
        <w:fldChar w:fldCharType="begin"/>
      </w:r>
      <w:r w:rsidR="007D2CC2" w:rsidRPr="00F94D72">
        <w:rPr>
          <w:color w:val="0070C0"/>
          <w:u w:val="single"/>
          <w:lang w:val="el-GR" w:eastAsia="el-GR"/>
        </w:rPr>
        <w:instrText xml:space="preserve"> REF _Ref40980548 \h </w:instrText>
      </w:r>
      <w:r w:rsidR="00F94D72" w:rsidRPr="00F94D72">
        <w:rPr>
          <w:color w:val="0070C0"/>
          <w:u w:val="single"/>
          <w:lang w:val="el-GR" w:eastAsia="el-GR"/>
        </w:rPr>
        <w:instrText xml:space="preserve"> \* MERGEFORMAT </w:instrText>
      </w:r>
      <w:r w:rsidR="007D2CC2" w:rsidRPr="00F94D72">
        <w:rPr>
          <w:color w:val="0070C0"/>
          <w:u w:val="single"/>
          <w:lang w:val="el-GR" w:eastAsia="el-GR"/>
        </w:rPr>
      </w:r>
      <w:r w:rsidR="007D2CC2" w:rsidRPr="00F94D72">
        <w:rPr>
          <w:color w:val="0070C0"/>
          <w:u w:val="single"/>
          <w:lang w:val="el-GR" w:eastAsia="el-GR"/>
        </w:rPr>
        <w:fldChar w:fldCharType="separate"/>
      </w:r>
      <w:r w:rsidR="00693CB6" w:rsidRPr="00693CB6">
        <w:rPr>
          <w:color w:val="0070C0"/>
          <w:u w:val="single"/>
          <w:lang w:val="el-GR"/>
        </w:rPr>
        <w:t xml:space="preserve">ΠΑΡΑΡΤΗΜΑ </w:t>
      </w:r>
      <w:r w:rsidR="00693CB6" w:rsidRPr="00693CB6">
        <w:rPr>
          <w:color w:val="0070C0"/>
          <w:u w:val="single"/>
        </w:rPr>
        <w:t>VI</w:t>
      </w:r>
      <w:r w:rsidR="00693CB6" w:rsidRPr="00693CB6">
        <w:rPr>
          <w:color w:val="0070C0"/>
          <w:u w:val="single"/>
          <w:lang w:val="el-GR"/>
        </w:rPr>
        <w:t xml:space="preserve"> – Υπόδειγμα Οικονομικής Προσφοράς</w:t>
      </w:r>
      <w:r w:rsidR="007D2CC2" w:rsidRPr="00F94D72">
        <w:rPr>
          <w:color w:val="0070C0"/>
          <w:u w:val="single"/>
          <w:lang w:val="el-GR" w:eastAsia="el-GR"/>
        </w:rPr>
        <w:fldChar w:fldCharType="end"/>
      </w:r>
      <w:r w:rsidRPr="00F94D72">
        <w:rPr>
          <w:color w:val="0070C0"/>
          <w:lang w:val="el-GR" w:eastAsia="el-GR"/>
        </w:rPr>
        <w:t xml:space="preserve"> </w:t>
      </w:r>
      <w:r w:rsidRPr="00603221">
        <w:rPr>
          <w:lang w:val="el-GR" w:eastAsia="el-GR"/>
        </w:rPr>
        <w:t xml:space="preserve">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F94D72">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18" w:name="_Hlk67667045"/>
      <w:r w:rsidR="00C25AFF" w:rsidRPr="00C25AFF">
        <w:rPr>
          <w:lang w:val="el-GR"/>
        </w:rPr>
        <w:t>όπως τροποποιήθηκε με το άρθρο 42 του ν. 4782/Α36/9-3-2021</w:t>
      </w:r>
      <w:r w:rsidR="00C25AFF">
        <w:rPr>
          <w:lang w:val="el-GR"/>
        </w:rPr>
        <w:t xml:space="preserve"> </w:t>
      </w:r>
      <w:bookmarkEnd w:id="218"/>
      <w:r w:rsidRPr="00603221">
        <w:rPr>
          <w:lang w:val="el-GR"/>
        </w:rPr>
        <w:t>και</w:t>
      </w:r>
    </w:p>
    <w:p w14:paraId="4166F69A" w14:textId="42B99485" w:rsidR="008338F0" w:rsidRPr="00603221"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3E9C5A49"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693CB6">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41C4FDB8" w14:textId="75BEADCC" w:rsidR="008338F0" w:rsidRPr="00603221" w:rsidRDefault="003355E7" w:rsidP="00F94D72">
      <w:pPr>
        <w:pStyle w:val="3"/>
        <w:ind w:left="720"/>
        <w:jc w:val="left"/>
        <w:rPr>
          <w:lang w:val="el-GR"/>
        </w:rPr>
      </w:pPr>
      <w:bookmarkStart w:id="219" w:name="_Ref496542395"/>
      <w:bookmarkStart w:id="220" w:name="_Ref496542431"/>
      <w:bookmarkStart w:id="221" w:name="_Toc89441241"/>
      <w:bookmarkStart w:id="222" w:name="_Toc89441759"/>
      <w:r w:rsidRPr="00603221">
        <w:rPr>
          <w:lang w:val="el-GR"/>
        </w:rPr>
        <w:t>Χρόνος ισχύος των προσφορών</w:t>
      </w:r>
      <w:bookmarkEnd w:id="219"/>
      <w:bookmarkEnd w:id="220"/>
      <w:bookmarkEnd w:id="221"/>
      <w:bookmarkEnd w:id="222"/>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39095A6C"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693CB6">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23" w:name="_Hlk9420445"/>
      <w:r w:rsidRPr="00603221">
        <w:rPr>
          <w:lang w:val="el-GR" w:eastAsia="el-GR"/>
        </w:rPr>
        <w:t>.</w:t>
      </w:r>
      <w:r w:rsidR="003528AF">
        <w:rPr>
          <w:lang w:val="el-GR" w:eastAsia="el-GR"/>
        </w:rPr>
        <w:t xml:space="preserve"> </w:t>
      </w:r>
      <w:r w:rsidR="003528AF" w:rsidRPr="009567C7">
        <w:rPr>
          <w:lang w:val="el-GR" w:eastAsia="el-GR"/>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w:t>
      </w:r>
      <w:r w:rsidR="003528AF" w:rsidRPr="009567C7">
        <w:rPr>
          <w:lang w:val="el-GR" w:eastAsia="el-GR"/>
        </w:rPr>
        <w:lastRenderedPageBreak/>
        <w:t>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23"/>
    <w:p w14:paraId="53E2FA49" w14:textId="77777777" w:rsidR="008338F0" w:rsidRPr="00603221" w:rsidRDefault="008338F0">
      <w:pPr>
        <w:rPr>
          <w:lang w:val="el-GR"/>
        </w:rPr>
      </w:pPr>
    </w:p>
    <w:p w14:paraId="45A8A666" w14:textId="52DF2FF8" w:rsidR="008338F0" w:rsidRPr="00603221" w:rsidRDefault="003355E7" w:rsidP="00F94D72">
      <w:pPr>
        <w:pStyle w:val="3"/>
        <w:ind w:left="720"/>
        <w:jc w:val="left"/>
        <w:rPr>
          <w:lang w:val="el-GR"/>
        </w:rPr>
      </w:pPr>
      <w:bookmarkStart w:id="224" w:name="_Ref67613193"/>
      <w:bookmarkStart w:id="225" w:name="_Toc89441242"/>
      <w:bookmarkStart w:id="226" w:name="_Toc89441760"/>
      <w:r w:rsidRPr="00603221">
        <w:rPr>
          <w:lang w:val="el-GR"/>
        </w:rPr>
        <w:t>Λόγοι απόρριψης προσφορών</w:t>
      </w:r>
      <w:bookmarkEnd w:id="224"/>
      <w:bookmarkEnd w:id="225"/>
      <w:bookmarkEnd w:id="226"/>
    </w:p>
    <w:p w14:paraId="720475C3"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05A1EA9E" w:rsidR="00DE6525" w:rsidRPr="00603221" w:rsidRDefault="00A334BA" w:rsidP="00474644">
      <w:pPr>
        <w:pStyle w:val="aff"/>
        <w:numPr>
          <w:ilvl w:val="0"/>
          <w:numId w:val="58"/>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693CB6">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93CB6">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93CB6">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93CB6">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93CB6">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93CB6">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93CB6">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rsidP="00474644">
      <w:pPr>
        <w:pStyle w:val="aff"/>
        <w:numPr>
          <w:ilvl w:val="0"/>
          <w:numId w:val="58"/>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39DB588" w14:textId="6793D38C" w:rsidR="00DE6525" w:rsidRPr="00603221" w:rsidRDefault="00DE6525" w:rsidP="00474644">
      <w:pPr>
        <w:pStyle w:val="aff"/>
        <w:numPr>
          <w:ilvl w:val="0"/>
          <w:numId w:val="58"/>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93CB6">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04DCE3DF" w:rsidR="00DE6525" w:rsidRDefault="00DE6525" w:rsidP="00474644">
      <w:pPr>
        <w:pStyle w:val="aff"/>
        <w:numPr>
          <w:ilvl w:val="0"/>
          <w:numId w:val="58"/>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53DAC004" w14:textId="62A9A6B1" w:rsidR="00DE6525" w:rsidRPr="00603221" w:rsidRDefault="00DE6525" w:rsidP="00474644">
      <w:pPr>
        <w:pStyle w:val="aff"/>
        <w:numPr>
          <w:ilvl w:val="0"/>
          <w:numId w:val="58"/>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693CB6">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474644">
      <w:pPr>
        <w:pStyle w:val="aff"/>
        <w:numPr>
          <w:ilvl w:val="0"/>
          <w:numId w:val="58"/>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474644">
      <w:pPr>
        <w:pStyle w:val="aff"/>
        <w:numPr>
          <w:ilvl w:val="0"/>
          <w:numId w:val="58"/>
        </w:numPr>
        <w:spacing w:before="120"/>
        <w:ind w:left="284" w:hanging="142"/>
        <w:contextualSpacing w:val="0"/>
        <w:rPr>
          <w:lang w:val="el-GR"/>
        </w:rPr>
      </w:pPr>
      <w:r w:rsidRPr="00603221">
        <w:rPr>
          <w:lang w:val="el-GR"/>
        </w:rPr>
        <w:t>η οποία θέτει όρο αναπροσαρμογής,</w:t>
      </w:r>
    </w:p>
    <w:p w14:paraId="540D6E35" w14:textId="48B834AC" w:rsidR="00250252" w:rsidRDefault="00250252" w:rsidP="00474644">
      <w:pPr>
        <w:pStyle w:val="aff"/>
        <w:numPr>
          <w:ilvl w:val="0"/>
          <w:numId w:val="58"/>
        </w:numPr>
        <w:spacing w:before="120"/>
        <w:ind w:left="284" w:hanging="142"/>
        <w:contextualSpacing w:val="0"/>
        <w:rPr>
          <w:lang w:val="el-GR"/>
        </w:rPr>
      </w:pPr>
      <w:r w:rsidRPr="00603221">
        <w:rPr>
          <w:lang w:val="el-GR"/>
        </w:rPr>
        <w:t xml:space="preserve">η οποία εμφανίζει οποιοδήποτε στοιχείο του </w:t>
      </w:r>
      <w:r w:rsidR="00124400" w:rsidRPr="00603221">
        <w:rPr>
          <w:lang w:val="el-GR"/>
        </w:rPr>
        <w:t>προσφερόμενου</w:t>
      </w:r>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474644">
      <w:pPr>
        <w:pStyle w:val="aff"/>
        <w:numPr>
          <w:ilvl w:val="0"/>
          <w:numId w:val="58"/>
        </w:numPr>
        <w:spacing w:before="120"/>
        <w:ind w:left="284" w:hanging="142"/>
        <w:contextualSpacing w:val="0"/>
        <w:rPr>
          <w:lang w:val="el-GR"/>
        </w:rPr>
      </w:pPr>
      <w:r w:rsidRPr="00FA03E7">
        <w:rPr>
          <w:lang w:val="el-GR"/>
        </w:rPr>
        <w:t xml:space="preserve">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w:t>
      </w:r>
      <w:r w:rsidRPr="00124400">
        <w:rPr>
          <w:u w:val="single"/>
          <w:lang w:val="el-GR"/>
        </w:rPr>
        <w:t>ασυνήθιστα χαμηλή</w:t>
      </w:r>
      <w:r w:rsidRPr="00FA03E7">
        <w:rPr>
          <w:lang w:val="el-GR"/>
        </w:rPr>
        <w:t xml:space="preserve"> σε σχέση με τις υπηρεσίες, σύμφωνα με την παρ. 1 του άρθρου 88 του ν.4412/2016,</w:t>
      </w:r>
    </w:p>
    <w:p w14:paraId="036A5CEB" w14:textId="77777777" w:rsidR="00957A03" w:rsidRPr="00957A03" w:rsidRDefault="00957A03" w:rsidP="00474644">
      <w:pPr>
        <w:pStyle w:val="aff"/>
        <w:numPr>
          <w:ilvl w:val="0"/>
          <w:numId w:val="58"/>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474644">
      <w:pPr>
        <w:pStyle w:val="aff"/>
        <w:numPr>
          <w:ilvl w:val="0"/>
          <w:numId w:val="58"/>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474644">
      <w:pPr>
        <w:pStyle w:val="aff"/>
        <w:numPr>
          <w:ilvl w:val="0"/>
          <w:numId w:val="58"/>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474644">
      <w:pPr>
        <w:pStyle w:val="aff"/>
        <w:numPr>
          <w:ilvl w:val="0"/>
          <w:numId w:val="58"/>
        </w:numPr>
        <w:spacing w:before="120"/>
        <w:ind w:left="284" w:hanging="142"/>
        <w:contextualSpacing w:val="0"/>
        <w:rPr>
          <w:lang w:val="el-GR"/>
        </w:rPr>
      </w:pPr>
      <w:r w:rsidRPr="00957A03">
        <w:rPr>
          <w:lang w:val="el-GR"/>
        </w:rPr>
        <w:lastRenderedPageBreak/>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rsidP="00474644">
      <w:pPr>
        <w:pStyle w:val="aff"/>
        <w:numPr>
          <w:ilvl w:val="0"/>
          <w:numId w:val="58"/>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rsidP="00474644">
      <w:pPr>
        <w:pStyle w:val="aff"/>
        <w:numPr>
          <w:ilvl w:val="0"/>
          <w:numId w:val="58"/>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77777777" w:rsidR="004E79B7" w:rsidRDefault="00250252" w:rsidP="00474644">
      <w:pPr>
        <w:pStyle w:val="aff"/>
        <w:numPr>
          <w:ilvl w:val="0"/>
          <w:numId w:val="58"/>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78162A24" w14:textId="77777777" w:rsidR="004E79B7" w:rsidRPr="00124400" w:rsidRDefault="004E79B7" w:rsidP="00474644">
      <w:pPr>
        <w:pStyle w:val="aff"/>
        <w:numPr>
          <w:ilvl w:val="0"/>
          <w:numId w:val="58"/>
        </w:numPr>
        <w:spacing w:before="120"/>
        <w:ind w:left="284" w:hanging="142"/>
        <w:contextualSpacing w:val="0"/>
        <w:rPr>
          <w:lang w:val="el-GR"/>
        </w:rPr>
      </w:pPr>
      <w:r w:rsidRPr="00124400">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0634DE65" w14:textId="0DA2FBA5" w:rsidR="008338F0" w:rsidRPr="00603221" w:rsidRDefault="003355E7" w:rsidP="002D0CD6">
      <w:pPr>
        <w:pStyle w:val="1"/>
        <w:rPr>
          <w:rFonts w:cs="Tahoma"/>
          <w:sz w:val="22"/>
          <w:szCs w:val="22"/>
        </w:rPr>
      </w:pPr>
      <w:r w:rsidRPr="00603221">
        <w:rPr>
          <w:rFonts w:cs="Tahoma"/>
          <w:sz w:val="22"/>
          <w:szCs w:val="22"/>
        </w:rPr>
        <w:lastRenderedPageBreak/>
        <w:t>ΔΙΕΝΕΡΓΕΙΑ ΔΙΑΔΙΚΑΣΙΑΣ - ΑΞΙΟΛΟΓΗΣΗ ΠΡΟΣΦΟΡΩΝ</w:t>
      </w:r>
      <w:r w:rsidR="00E1337D" w:rsidRPr="00603221">
        <w:rPr>
          <w:rFonts w:cs="Tahoma"/>
          <w:sz w:val="22"/>
          <w:szCs w:val="22"/>
        </w:rPr>
        <w:t xml:space="preserve"> </w:t>
      </w:r>
    </w:p>
    <w:p w14:paraId="35446AA3" w14:textId="682C7586" w:rsidR="008338F0" w:rsidRPr="00603221" w:rsidRDefault="003355E7" w:rsidP="003A109E">
      <w:pPr>
        <w:pStyle w:val="2"/>
        <w:rPr>
          <w:rFonts w:cs="Tahoma"/>
          <w:lang w:val="el-GR"/>
        </w:rPr>
      </w:pPr>
      <w:r w:rsidRPr="00603221">
        <w:rPr>
          <w:rFonts w:cs="Tahoma"/>
          <w:lang w:val="el-GR"/>
        </w:rPr>
        <w:tab/>
      </w:r>
      <w:bookmarkStart w:id="227" w:name="_Ref496542534"/>
      <w:bookmarkStart w:id="228" w:name="_Toc89441243"/>
      <w:bookmarkStart w:id="229" w:name="_Toc89441761"/>
      <w:r w:rsidRPr="00603221">
        <w:rPr>
          <w:rFonts w:cs="Tahoma"/>
          <w:lang w:val="el-GR"/>
        </w:rPr>
        <w:t>Αποσφράγιση και αξιολόγηση προσφορών</w:t>
      </w:r>
      <w:bookmarkEnd w:id="227"/>
      <w:bookmarkEnd w:id="228"/>
      <w:bookmarkEnd w:id="229"/>
      <w:r w:rsidRPr="00603221">
        <w:rPr>
          <w:rFonts w:cs="Tahoma"/>
          <w:lang w:val="el-GR"/>
        </w:rPr>
        <w:t xml:space="preserve"> </w:t>
      </w:r>
    </w:p>
    <w:p w14:paraId="1CBBAD8F" w14:textId="4A0B523E" w:rsidR="008338F0" w:rsidRPr="00603221" w:rsidRDefault="003355E7" w:rsidP="002D647A">
      <w:pPr>
        <w:pStyle w:val="3"/>
        <w:ind w:left="720"/>
        <w:jc w:val="left"/>
        <w:rPr>
          <w:lang w:val="el-GR"/>
        </w:rPr>
      </w:pPr>
      <w:bookmarkStart w:id="230" w:name="_Ref496542486"/>
      <w:bookmarkStart w:id="231" w:name="_Toc89441244"/>
      <w:bookmarkStart w:id="232" w:name="_Toc89441762"/>
      <w:r w:rsidRPr="00603221">
        <w:rPr>
          <w:lang w:val="el-GR"/>
        </w:rPr>
        <w:t>Ηλεκτρονική αποσφράγιση προσφορών</w:t>
      </w:r>
      <w:bookmarkEnd w:id="230"/>
      <w:bookmarkEnd w:id="231"/>
      <w:bookmarkEnd w:id="232"/>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134F44A9" w:rsidR="00032BBA" w:rsidRPr="006B5AA1" w:rsidRDefault="00032BBA" w:rsidP="0063188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ED1C9E">
        <w:rPr>
          <w:kern w:val="1"/>
          <w:lang w:val="el-GR" w:eastAsia="ar-SA"/>
        </w:rPr>
        <w:t xml:space="preserve">ήτοι </w:t>
      </w:r>
      <w:r w:rsidR="00ED1C9E" w:rsidRPr="00ED1C9E">
        <w:rPr>
          <w:b/>
          <w:bCs/>
          <w:kern w:val="1"/>
          <w:lang w:val="el-GR" w:eastAsia="ar-SA"/>
        </w:rPr>
        <w:t>04</w:t>
      </w:r>
      <w:r w:rsidRPr="00ED1C9E">
        <w:rPr>
          <w:b/>
          <w:bCs/>
          <w:kern w:val="1"/>
          <w:lang w:val="el-GR" w:eastAsia="ar-SA"/>
        </w:rPr>
        <w:t>-</w:t>
      </w:r>
      <w:r w:rsidR="00ED1C9E" w:rsidRPr="00ED1C9E">
        <w:rPr>
          <w:b/>
          <w:bCs/>
          <w:kern w:val="1"/>
          <w:lang w:val="el-GR" w:eastAsia="ar-SA"/>
        </w:rPr>
        <w:t>03</w:t>
      </w:r>
      <w:r w:rsidRPr="00ED1C9E">
        <w:rPr>
          <w:b/>
          <w:bCs/>
          <w:kern w:val="1"/>
          <w:lang w:val="el-GR" w:eastAsia="ar-SA"/>
        </w:rPr>
        <w:t>-202</w:t>
      </w:r>
      <w:r w:rsidR="00ED1C9E" w:rsidRPr="00ED1C9E">
        <w:rPr>
          <w:b/>
          <w:bCs/>
          <w:kern w:val="1"/>
          <w:lang w:val="el-GR" w:eastAsia="ar-SA"/>
        </w:rPr>
        <w:t>2</w:t>
      </w:r>
      <w:r w:rsidRPr="00ED1C9E">
        <w:rPr>
          <w:kern w:val="1"/>
          <w:lang w:val="el-GR" w:eastAsia="ar-SA"/>
        </w:rPr>
        <w:t xml:space="preserve"> και ώρα </w:t>
      </w:r>
      <w:r w:rsidR="00ED1C9E" w:rsidRPr="00ED1C9E">
        <w:rPr>
          <w:b/>
          <w:bCs/>
          <w:kern w:val="1"/>
          <w:lang w:val="el-GR" w:eastAsia="ar-SA"/>
        </w:rPr>
        <w:t>14</w:t>
      </w:r>
      <w:r w:rsidRPr="00ED1C9E">
        <w:rPr>
          <w:b/>
          <w:bCs/>
          <w:kern w:val="1"/>
          <w:lang w:val="el-GR" w:eastAsia="ar-SA"/>
        </w:rPr>
        <w:t>:</w:t>
      </w:r>
      <w:r w:rsidR="00ED1C9E" w:rsidRPr="00ED1C9E">
        <w:rPr>
          <w:b/>
          <w:bCs/>
          <w:kern w:val="1"/>
          <w:lang w:val="el-GR" w:eastAsia="ar-SA"/>
        </w:rPr>
        <w:t>00</w:t>
      </w:r>
      <w:r w:rsidRPr="00ED1C9E">
        <w:rPr>
          <w:kern w:val="1"/>
          <w:lang w:val="el-GR" w:eastAsia="ar-SA"/>
        </w:rPr>
        <w:t>.</w:t>
      </w:r>
      <w:r w:rsidRPr="006B5AA1">
        <w:rPr>
          <w:lang w:val="el-GR"/>
        </w:rPr>
        <w:t xml:space="preserve">  </w:t>
      </w:r>
    </w:p>
    <w:p w14:paraId="51EA16C6" w14:textId="77777777" w:rsidR="00032BBA" w:rsidRPr="00032BBA" w:rsidRDefault="00032BBA" w:rsidP="00631888">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5F770024" w:rsidR="008338F0" w:rsidRPr="00603221" w:rsidRDefault="003355E7" w:rsidP="002D647A">
      <w:pPr>
        <w:pStyle w:val="3"/>
        <w:ind w:left="720"/>
        <w:jc w:val="left"/>
        <w:rPr>
          <w:lang w:val="el-GR"/>
        </w:rPr>
      </w:pPr>
      <w:bookmarkStart w:id="233" w:name="_Toc74566885"/>
      <w:bookmarkStart w:id="234" w:name="_Toc74566886"/>
      <w:bookmarkStart w:id="235" w:name="_Toc74566887"/>
      <w:bookmarkStart w:id="236" w:name="_Toc74566888"/>
      <w:bookmarkStart w:id="237" w:name="_Toc74566889"/>
      <w:bookmarkStart w:id="238" w:name="_Toc74566890"/>
      <w:bookmarkStart w:id="239" w:name="_Toc74566891"/>
      <w:bookmarkStart w:id="240" w:name="_Toc74566892"/>
      <w:bookmarkStart w:id="241" w:name="_Ref40981105"/>
      <w:bookmarkStart w:id="242" w:name="_Ref40981122"/>
      <w:bookmarkStart w:id="243" w:name="_Ref40981155"/>
      <w:bookmarkStart w:id="244" w:name="_Toc89441245"/>
      <w:bookmarkStart w:id="245" w:name="_Toc89441763"/>
      <w:bookmarkEnd w:id="233"/>
      <w:bookmarkEnd w:id="234"/>
      <w:bookmarkEnd w:id="235"/>
      <w:bookmarkEnd w:id="236"/>
      <w:bookmarkEnd w:id="237"/>
      <w:bookmarkEnd w:id="238"/>
      <w:bookmarkEnd w:id="239"/>
      <w:bookmarkEnd w:id="240"/>
      <w:r w:rsidRPr="00603221">
        <w:rPr>
          <w:lang w:val="el-GR"/>
        </w:rPr>
        <w:t>Αξιολόγηση προσφορών</w:t>
      </w:r>
      <w:bookmarkEnd w:id="241"/>
      <w:bookmarkEnd w:id="242"/>
      <w:bookmarkEnd w:id="243"/>
      <w:bookmarkEnd w:id="244"/>
      <w:bookmarkEnd w:id="245"/>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77777777"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proofErr w:type="spellStart"/>
      <w:r w:rsidRPr="00911940">
        <w:rPr>
          <w:kern w:val="1"/>
          <w:lang w:val="el-GR"/>
        </w:rPr>
        <w:t>η</w:t>
      </w:r>
      <w:proofErr w:type="spellEnd"/>
      <w:r w:rsidRPr="009119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3"/>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Pr="002D647A" w:rsidRDefault="00130942" w:rsidP="00130942">
      <w:pPr>
        <w:textAlignment w:val="baseline"/>
        <w:rPr>
          <w:kern w:val="1"/>
          <w:u w:val="single"/>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xml:space="preserve">, περί </w:t>
      </w:r>
      <w:r w:rsidRPr="00BD65F6">
        <w:rPr>
          <w:kern w:val="1"/>
          <w:lang w:val="el-GR" w:eastAsia="el-GR"/>
        </w:rPr>
        <w:lastRenderedPageBreak/>
        <w:t xml:space="preserve">πρόσκλησης για υποβολή δικαιολογητικών. </w:t>
      </w:r>
      <w:r w:rsidRPr="002D647A">
        <w:rPr>
          <w:kern w:val="1"/>
          <w:u w:val="single"/>
          <w:lang w:val="el-GR" w:eastAsia="el-GR"/>
        </w:rPr>
        <w:t>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03EA3D" w14:textId="77777777"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της ΑΕΠΠ σύμφωνα με όσα προβλέπονται στην παράγραφο 3.4 της παρούσας</w:t>
      </w:r>
      <w:r>
        <w:rPr>
          <w:rStyle w:val="ab"/>
          <w:color w:val="000000"/>
          <w:shd w:val="clear" w:color="auto" w:fill="FFFFFF"/>
          <w:lang w:val="el-GR"/>
        </w:rPr>
        <w:footnoteReference w:id="14"/>
      </w:r>
      <w:r w:rsidRPr="004F5118">
        <w:rPr>
          <w:color w:val="000000"/>
          <w:shd w:val="clear" w:color="auto" w:fill="FFFFFF"/>
          <w:lang w:val="el-GR"/>
        </w:rPr>
        <w:t>.</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26EA43A9" w14:textId="77777777" w:rsidR="00130942" w:rsidRDefault="00130942">
      <w:pPr>
        <w:suppressAutoHyphens w:val="0"/>
        <w:spacing w:after="0"/>
        <w:jc w:val="left"/>
        <w:rPr>
          <w:lang w:val="el-GR"/>
        </w:rPr>
      </w:pPr>
      <w:r>
        <w:rPr>
          <w:lang w:val="el-GR"/>
        </w:rPr>
        <w:br w:type="page"/>
      </w:r>
    </w:p>
    <w:p w14:paraId="04325FF9" w14:textId="77777777" w:rsidR="00E03665" w:rsidRPr="00603221" w:rsidRDefault="00E03665" w:rsidP="00E03665">
      <w:pPr>
        <w:rPr>
          <w:lang w:val="el-GR"/>
        </w:rPr>
      </w:pPr>
      <w:bookmarkStart w:id="246" w:name="__RefHeading___Toc491950129"/>
      <w:bookmarkEnd w:id="246"/>
    </w:p>
    <w:p w14:paraId="1B988211" w14:textId="5FEF6682" w:rsidR="008338F0" w:rsidRDefault="003355E7" w:rsidP="003A109E">
      <w:pPr>
        <w:pStyle w:val="2"/>
        <w:rPr>
          <w:rFonts w:cs="Tahoma"/>
          <w:lang w:val="el-GR"/>
        </w:rPr>
      </w:pPr>
      <w:r w:rsidRPr="00603221">
        <w:rPr>
          <w:rFonts w:cs="Tahoma"/>
          <w:lang w:val="el-GR"/>
        </w:rPr>
        <w:tab/>
      </w:r>
      <w:bookmarkStart w:id="247" w:name="_Ref496542592"/>
      <w:bookmarkStart w:id="248" w:name="_Ref67613215"/>
      <w:bookmarkStart w:id="249" w:name="_Toc89441246"/>
      <w:bookmarkStart w:id="250" w:name="_Toc89441764"/>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47"/>
      <w:r w:rsidR="00BB3801" w:rsidRPr="00603221">
        <w:rPr>
          <w:rFonts w:cs="Tahoma"/>
          <w:lang w:val="el-GR"/>
        </w:rPr>
        <w:t>προσωρινού αναδόχου</w:t>
      </w:r>
      <w:bookmarkEnd w:id="248"/>
      <w:bookmarkEnd w:id="249"/>
      <w:bookmarkEnd w:id="250"/>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lastRenderedPageBreak/>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5"/>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16"/>
      </w:r>
      <w:r w:rsidRPr="00911940">
        <w:rPr>
          <w:lang w:val="el-GR" w:eastAsia="ar-SA"/>
        </w:rPr>
        <w:t xml:space="preserve"> στην περίπτωση μικρότερης ποσότητας.</w:t>
      </w:r>
    </w:p>
    <w:p w14:paraId="733F67E7" w14:textId="77777777" w:rsidR="00095840" w:rsidRPr="00DC4540" w:rsidRDefault="00095840" w:rsidP="00095840">
      <w:pPr>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6281FEDA"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17"/>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68787009" w:rsidR="008338F0" w:rsidRDefault="003355E7" w:rsidP="003A109E">
      <w:pPr>
        <w:pStyle w:val="2"/>
        <w:rPr>
          <w:rFonts w:cs="Tahoma"/>
          <w:lang w:val="el-GR"/>
        </w:rPr>
      </w:pPr>
      <w:bookmarkStart w:id="251" w:name="_Toc74566895"/>
      <w:bookmarkStart w:id="252" w:name="_Toc74566896"/>
      <w:bookmarkStart w:id="253" w:name="_Toc74566897"/>
      <w:bookmarkStart w:id="254" w:name="_Toc74566898"/>
      <w:bookmarkStart w:id="255" w:name="_Toc74566899"/>
      <w:bookmarkStart w:id="256" w:name="_Toc74566900"/>
      <w:bookmarkStart w:id="257" w:name="_Toc74566901"/>
      <w:bookmarkStart w:id="258" w:name="_Toc74566902"/>
      <w:bookmarkStart w:id="259" w:name="_Toc74566903"/>
      <w:bookmarkStart w:id="260" w:name="_Toc74566904"/>
      <w:bookmarkStart w:id="261" w:name="_Toc74566905"/>
      <w:bookmarkStart w:id="262" w:name="_Toc74566906"/>
      <w:bookmarkStart w:id="263" w:name="_Toc74566907"/>
      <w:bookmarkStart w:id="264" w:name="_Toc74566908"/>
      <w:bookmarkStart w:id="265" w:name="_Toc74566909"/>
      <w:bookmarkStart w:id="266" w:name="_Toc74566910"/>
      <w:bookmarkStart w:id="267" w:name="_Toc74566911"/>
      <w:bookmarkStart w:id="268" w:name="_Toc74566912"/>
      <w:bookmarkStart w:id="269" w:name="_Toc74566913"/>
      <w:bookmarkStart w:id="270" w:name="_Toc74566914"/>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603221">
        <w:rPr>
          <w:rFonts w:cs="Tahoma"/>
          <w:lang w:val="el-GR"/>
        </w:rPr>
        <w:tab/>
      </w:r>
      <w:bookmarkStart w:id="271" w:name="_Toc89441247"/>
      <w:bookmarkStart w:id="272" w:name="_Toc89441765"/>
      <w:r w:rsidRPr="00603221">
        <w:rPr>
          <w:rFonts w:cs="Tahoma"/>
          <w:lang w:val="el-GR"/>
        </w:rPr>
        <w:t>Κατακύρωση - σύναψη σύμβασης</w:t>
      </w:r>
      <w:bookmarkEnd w:id="271"/>
      <w:bookmarkEnd w:id="272"/>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 xml:space="preserve">σε όλους τους οικονομικούς φορείς που έλαβαν μέρος στη διαδικασία ανάθεσης, εκτός από όσους αποκλείστηκαν </w:t>
      </w:r>
      <w:r w:rsidRPr="00CE73AA">
        <w:rPr>
          <w:lang w:val="el-GR" w:eastAsia="ar-SA"/>
        </w:rPr>
        <w:lastRenderedPageBreak/>
        <w:t>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6" w:anchor="art372_4" w:history="1">
        <w:r w:rsidRPr="00C11E79">
          <w:rPr>
            <w:lang w:val="el-GR" w:eastAsia="ar-SA"/>
          </w:rPr>
          <w:t>παρ.</w:t>
        </w:r>
      </w:hyperlink>
      <w:hyperlink r:id="rId27" w:anchor="art372_4" w:history="1"/>
      <w:hyperlink r:id="rId28"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w:t>
      </w:r>
      <w:proofErr w:type="spellStart"/>
      <w:r w:rsidRPr="00CF3BE7">
        <w:rPr>
          <w:lang w:val="el-GR" w:eastAsia="ar-SA"/>
        </w:rPr>
        <w:t>οψιγενείς</w:t>
      </w:r>
      <w:proofErr w:type="spellEnd"/>
      <w:r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53425E80"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vertAlign w:val="superscript"/>
          <w:lang w:val="el-GR" w:eastAsia="ar-SA"/>
        </w:rPr>
        <w:footnoteReference w:id="18"/>
      </w:r>
      <w:r w:rsidRPr="00CE73AA">
        <w:rPr>
          <w:lang w:val="el-GR" w:eastAsia="ar-SA"/>
        </w:rPr>
        <w:t>.</w:t>
      </w:r>
    </w:p>
    <w:p w14:paraId="5E852858"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9"/>
      </w:r>
    </w:p>
    <w:p w14:paraId="3569ADAF" w14:textId="77777777" w:rsidR="005B1D5A" w:rsidRPr="00CE73AA" w:rsidRDefault="005B1D5A" w:rsidP="005B1D5A">
      <w:pPr>
        <w:rPr>
          <w:lang w:val="el-GR" w:eastAsia="ar-SA"/>
        </w:rPr>
      </w:pPr>
      <w:r w:rsidRPr="00F70008">
        <w:rPr>
          <w:lang w:val="el-GR" w:eastAsia="ar-SA"/>
        </w:rPr>
        <w:lastRenderedPageBreak/>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631BD3C" w:rsidR="008338F0" w:rsidRPr="00603221" w:rsidRDefault="003355E7" w:rsidP="003A109E">
      <w:pPr>
        <w:pStyle w:val="2"/>
        <w:rPr>
          <w:rFonts w:cs="Tahoma"/>
          <w:lang w:val="el-GR"/>
        </w:rPr>
      </w:pPr>
      <w:bookmarkStart w:id="273" w:name="_Toc74566916"/>
      <w:bookmarkStart w:id="274" w:name="_Toc74566917"/>
      <w:bookmarkStart w:id="275" w:name="_Toc74566918"/>
      <w:bookmarkStart w:id="276" w:name="_Toc74566919"/>
      <w:bookmarkStart w:id="277" w:name="_Toc74566920"/>
      <w:bookmarkStart w:id="278" w:name="_Toc74566921"/>
      <w:bookmarkStart w:id="279" w:name="_Toc74566922"/>
      <w:bookmarkStart w:id="280" w:name="_Toc74566923"/>
      <w:bookmarkStart w:id="281" w:name="_Toc74566924"/>
      <w:bookmarkStart w:id="282" w:name="_Toc74566925"/>
      <w:bookmarkStart w:id="283" w:name="_Toc74566926"/>
      <w:bookmarkStart w:id="284" w:name="_Προδικαστικές_Προσφυγές_-"/>
      <w:bookmarkStart w:id="285" w:name="_Toc89441248"/>
      <w:bookmarkStart w:id="286" w:name="_Toc89441766"/>
      <w:bookmarkEnd w:id="273"/>
      <w:bookmarkEnd w:id="274"/>
      <w:bookmarkEnd w:id="275"/>
      <w:bookmarkEnd w:id="276"/>
      <w:bookmarkEnd w:id="277"/>
      <w:bookmarkEnd w:id="278"/>
      <w:bookmarkEnd w:id="279"/>
      <w:bookmarkEnd w:id="280"/>
      <w:bookmarkEnd w:id="281"/>
      <w:bookmarkEnd w:id="282"/>
      <w:bookmarkEnd w:id="283"/>
      <w:bookmarkEnd w:id="284"/>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Start w:id="287" w:name="_Ref496542648"/>
      <w:bookmarkStart w:id="288" w:name="_Ref496542669"/>
      <w:bookmarkEnd w:id="285"/>
      <w:bookmarkEnd w:id="286"/>
      <w:r w:rsidR="005B1D5A" w:rsidRPr="005B1D5A" w:rsidDel="005B1D5A">
        <w:rPr>
          <w:rFonts w:cs="Tahoma"/>
          <w:lang w:val="el-GR"/>
        </w:rPr>
        <w:t xml:space="preserve"> </w:t>
      </w:r>
      <w:bookmarkEnd w:id="287"/>
      <w:bookmarkEnd w:id="288"/>
      <w:r w:rsidRPr="00603221">
        <w:rPr>
          <w:rFonts w:cs="Tahoma"/>
          <w:lang w:val="el-GR"/>
        </w:rPr>
        <w:t xml:space="preserve"> </w:t>
      </w:r>
    </w:p>
    <w:p w14:paraId="07A85813"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20"/>
      </w:r>
      <w:r w:rsidR="005B1D5A"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21"/>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007E7C42"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0A6330">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77777777" w:rsidR="005B1D5A" w:rsidRPr="00020B6A" w:rsidRDefault="005B1D5A" w:rsidP="005B1D5A">
      <w:pPr>
        <w:rPr>
          <w:color w:val="000000"/>
          <w:lang w:val="el-GR"/>
        </w:rPr>
      </w:pPr>
      <w:r w:rsidRPr="00020B6A">
        <w:rPr>
          <w:color w:val="000000"/>
          <w:lang w:val="el-GR"/>
        </w:rPr>
        <w:lastRenderedPageBreak/>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77777777" w:rsidR="005B1D5A" w:rsidRPr="00020B6A" w:rsidRDefault="005B1D5A" w:rsidP="005B1D5A">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7C032E0E"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ΑΕΠΠ 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xml:space="preserve">. 372 Ν.4412/2016, όπως ισχύει </w:t>
      </w:r>
      <w:r w:rsidR="00F1538B" w:rsidRPr="007C4E1D">
        <w:rPr>
          <w:i/>
          <w:color w:val="5B9BD5"/>
          <w:lang w:val="el-GR" w:eastAsia="ar-SA"/>
        </w:rPr>
        <w:t>[συμπληρώνεται, από την αναθέτουσα αρχή, ανάλογα, το Διοικητικό Εφετείο της έδρας της  ή το Συμβούλιο της Επικρατείας</w:t>
      </w:r>
      <w:r w:rsidR="00F1538B" w:rsidRPr="004072A5">
        <w:rPr>
          <w:i/>
          <w:color w:val="5B9BD5"/>
          <w:lang w:val="el-GR" w:eastAsia="ar-SA"/>
        </w:rPr>
        <w:t>]</w:t>
      </w:r>
      <w:r w:rsidR="00F1538B" w:rsidRPr="00F113B5">
        <w:rPr>
          <w:rStyle w:val="ab"/>
          <w:lang w:val="el-GR"/>
        </w:rPr>
        <w:footnoteReference w:id="22"/>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Α.Ε.Π.Π.</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F1538B" w:rsidRPr="007C4E1D">
        <w:rPr>
          <w:color w:val="000000"/>
          <w:lang w:val="el-GR" w:eastAsia="ar-SA"/>
        </w:rPr>
        <w:t xml:space="preserve">Α.Ε.Π.Π. </w:t>
      </w:r>
      <w:r w:rsidRPr="00020B6A">
        <w:rPr>
          <w:color w:val="000000"/>
          <w:lang w:val="el-GR"/>
        </w:rPr>
        <w:t xml:space="preserve"> 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7B07FF8A"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την απόφαση της ΑΕΠΠ</w:t>
      </w:r>
      <w:r w:rsidRPr="00020B6A">
        <w:rPr>
          <w:color w:val="000000"/>
          <w:lang w:val="el-GR"/>
        </w:rPr>
        <w:t xml:space="preserve"> 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345B8887" w:rsidR="00072601" w:rsidRDefault="00072601" w:rsidP="005B1D5A">
      <w:pPr>
        <w:rPr>
          <w:color w:val="000000"/>
          <w:lang w:val="el-GR"/>
        </w:rPr>
      </w:pPr>
      <w:r w:rsidRPr="007C4E1D">
        <w:rPr>
          <w:color w:val="000000"/>
          <w:lang w:val="el-GR" w:eastAsia="ar-SA"/>
        </w:rPr>
        <w:lastRenderedPageBreak/>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23"/>
      </w:r>
      <w:r w:rsidR="005B1D5A" w:rsidRPr="00020B6A">
        <w:rPr>
          <w:color w:val="000000"/>
          <w:lang w:val="el-GR"/>
        </w:rPr>
        <w:t xml:space="preserve"> </w:t>
      </w:r>
    </w:p>
    <w:p w14:paraId="29C89792" w14:textId="426C0CCA"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24"/>
      </w:r>
      <w:r w:rsidRPr="00020B6A">
        <w:rPr>
          <w:color w:val="000000"/>
          <w:lang w:val="el-GR"/>
        </w:rPr>
        <w:t xml:space="preserve"> </w:t>
      </w:r>
    </w:p>
    <w:p w14:paraId="0F6B77E9" w14:textId="5FB35020"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9D5082" w:rsidRPr="007C4E1D">
        <w:rPr>
          <w:color w:val="000000"/>
          <w:lang w:val="el-GR" w:eastAsia="ar-SA"/>
        </w:rPr>
        <w:t xml:space="preserve">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7D15D647"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25602674" w:rsidR="005B1D5A" w:rsidRDefault="005B1D5A" w:rsidP="005B1D5A">
      <w:pPr>
        <w:rPr>
          <w:color w:val="000000"/>
          <w:lang w:val="el-GR"/>
        </w:rPr>
      </w:pPr>
      <w:r w:rsidRPr="00827575">
        <w:rPr>
          <w:color w:val="000000"/>
          <w:lang w:val="el-GR"/>
        </w:rPr>
        <w:t xml:space="preserve"> </w:t>
      </w:r>
    </w:p>
    <w:p w14:paraId="69C6AECA" w14:textId="2C1D1ED5"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25"/>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47F7B764" w:rsidR="008338F0" w:rsidRPr="00603221" w:rsidRDefault="003355E7" w:rsidP="003A109E">
      <w:pPr>
        <w:pStyle w:val="2"/>
        <w:rPr>
          <w:rFonts w:cs="Tahoma"/>
          <w:lang w:val="el-GR"/>
        </w:rPr>
      </w:pPr>
      <w:r w:rsidRPr="00603221">
        <w:rPr>
          <w:rFonts w:cs="Tahoma"/>
          <w:lang w:val="el-GR"/>
        </w:rPr>
        <w:tab/>
      </w:r>
      <w:bookmarkStart w:id="289" w:name="_Toc89441249"/>
      <w:bookmarkStart w:id="290" w:name="_Toc89441767"/>
      <w:r w:rsidRPr="00603221">
        <w:rPr>
          <w:rFonts w:cs="Tahoma"/>
          <w:lang w:val="el-GR"/>
        </w:rPr>
        <w:t>Ματαίωση Διαδικασίας</w:t>
      </w:r>
      <w:bookmarkEnd w:id="289"/>
      <w:bookmarkEnd w:id="290"/>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44700312" w:rsidR="008338F0" w:rsidRPr="00603221" w:rsidRDefault="003355E7" w:rsidP="005D1B15">
      <w:pPr>
        <w:pStyle w:val="1"/>
        <w:rPr>
          <w:rFonts w:cs="Tahoma"/>
          <w:sz w:val="22"/>
          <w:szCs w:val="22"/>
        </w:rPr>
      </w:pPr>
      <w:r w:rsidRPr="00603221">
        <w:rPr>
          <w:rFonts w:cs="Tahoma"/>
          <w:sz w:val="22"/>
          <w:szCs w:val="22"/>
        </w:rPr>
        <w:lastRenderedPageBreak/>
        <w:t xml:space="preserve">ΟΡΟΙ ΕΚΤΕΛΕΣΗΣ ΤΗΣ ΣΥΜΒΑΣΗΣ </w:t>
      </w:r>
    </w:p>
    <w:p w14:paraId="66DBFF9C" w14:textId="743BD07A" w:rsidR="008338F0" w:rsidRPr="00603221" w:rsidRDefault="003355E7" w:rsidP="003A109E">
      <w:pPr>
        <w:pStyle w:val="2"/>
        <w:rPr>
          <w:rFonts w:cs="Tahoma"/>
          <w:lang w:val="el-GR"/>
        </w:rPr>
      </w:pPr>
      <w:r w:rsidRPr="00603221">
        <w:rPr>
          <w:rFonts w:cs="Tahoma"/>
          <w:lang w:val="el-GR"/>
        </w:rPr>
        <w:tab/>
      </w:r>
      <w:bookmarkStart w:id="291" w:name="_Ref496542746"/>
      <w:bookmarkStart w:id="292" w:name="_Toc89441250"/>
      <w:bookmarkStart w:id="293" w:name="_Toc89441768"/>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294" w:name="_Hlk55903790"/>
      <w:r w:rsidR="00B143DA" w:rsidRPr="00603221">
        <w:rPr>
          <w:rFonts w:cs="Tahoma"/>
          <w:lang w:val="el-GR"/>
        </w:rPr>
        <w:t>καλής λειτουργίας</w:t>
      </w:r>
      <w:bookmarkEnd w:id="294"/>
      <w:r w:rsidRPr="00603221">
        <w:rPr>
          <w:rFonts w:cs="Tahoma"/>
          <w:lang w:val="el-GR"/>
        </w:rPr>
        <w:t>)</w:t>
      </w:r>
      <w:bookmarkEnd w:id="291"/>
      <w:bookmarkEnd w:id="292"/>
      <w:bookmarkEnd w:id="293"/>
    </w:p>
    <w:p w14:paraId="20E9E60E"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482B6D85" w14:textId="279C1980"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0A6330">
        <w:rPr>
          <w:lang w:val="el-GR"/>
        </w:rPr>
        <w:t>4</w:t>
      </w:r>
      <w:r w:rsidRPr="00603221">
        <w:rPr>
          <w:lang w:val="el-GR"/>
        </w:rPr>
        <w:t xml:space="preserve"> του ν. 4412/2016, το ύψος της οποίας ανέρχεται σε ποσοστό </w:t>
      </w:r>
      <w:r w:rsidR="00061DF4" w:rsidRPr="00157473">
        <w:rPr>
          <w:b/>
          <w:bCs/>
          <w:lang w:val="el-GR"/>
        </w:rPr>
        <w:t>4</w:t>
      </w:r>
      <w:r w:rsidRPr="00157473">
        <w:rPr>
          <w:b/>
          <w:bCs/>
          <w:lang w:val="el-GR"/>
        </w:rPr>
        <w:t>%</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157473" w:rsidRPr="00C64097">
        <w:rPr>
          <w:b/>
          <w:lang w:val="el-GR"/>
        </w:rPr>
        <w:t>είκοσι τέσσερις (24) μήνες</w:t>
      </w:r>
      <w:r w:rsidR="00157473"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r w:rsidR="00157473">
        <w:rPr>
          <w:lang w:val="el-GR"/>
        </w:rPr>
        <w:t>.</w:t>
      </w:r>
      <w:r w:rsidR="00186BF5" w:rsidRPr="00603221" w:rsidDel="00186BF5">
        <w:rPr>
          <w:lang w:val="el-GR"/>
        </w:rPr>
        <w:t xml:space="preserve"> </w:t>
      </w:r>
      <w:bookmarkStart w:id="295" w:name="_Hlk494198985"/>
    </w:p>
    <w:bookmarkEnd w:id="295"/>
    <w:p w14:paraId="2AC79406" w14:textId="77777777" w:rsidR="00693CB6" w:rsidRPr="00693CB6" w:rsidRDefault="003355E7" w:rsidP="00693CB6">
      <w:pPr>
        <w:rPr>
          <w:color w:val="0070C0"/>
          <w:u w:val="single"/>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693CB6">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157473">
        <w:rPr>
          <w:color w:val="0070C0"/>
          <w:u w:val="single"/>
          <w:lang w:val="el-GR"/>
        </w:rPr>
        <w:fldChar w:fldCharType="begin"/>
      </w:r>
      <w:r w:rsidR="00C90A04" w:rsidRPr="00157473">
        <w:rPr>
          <w:color w:val="0070C0"/>
          <w:u w:val="single"/>
          <w:lang w:val="el-GR"/>
        </w:rPr>
        <w:instrText xml:space="preserve"> REF _Ref496625135 \h </w:instrText>
      </w:r>
      <w:r w:rsidR="00DF02B0" w:rsidRPr="00157473">
        <w:rPr>
          <w:color w:val="0070C0"/>
          <w:u w:val="single"/>
          <w:lang w:val="el-GR"/>
        </w:rPr>
        <w:instrText xml:space="preserve"> \* MERGEFORMAT </w:instrText>
      </w:r>
      <w:r w:rsidR="00C90A04" w:rsidRPr="00157473">
        <w:rPr>
          <w:color w:val="0070C0"/>
          <w:u w:val="single"/>
          <w:lang w:val="el-GR"/>
        </w:rPr>
      </w:r>
      <w:r w:rsidR="00C90A04" w:rsidRPr="00157473">
        <w:rPr>
          <w:color w:val="0070C0"/>
          <w:u w:val="single"/>
          <w:lang w:val="el-GR"/>
        </w:rPr>
        <w:fldChar w:fldCharType="separate"/>
      </w:r>
      <w:r w:rsidR="00693CB6" w:rsidRPr="00693CB6">
        <w:rPr>
          <w:color w:val="0070C0"/>
          <w:u w:val="single"/>
          <w:lang w:val="el-GR"/>
        </w:rPr>
        <w:t xml:space="preserve">Εγγυητική Επιστολή Καλής Λειτουργίας </w:t>
      </w:r>
    </w:p>
    <w:p w14:paraId="4586770E" w14:textId="77777777" w:rsidR="00693CB6" w:rsidRPr="00693CB6" w:rsidRDefault="00693CB6" w:rsidP="00693CB6">
      <w:pPr>
        <w:rPr>
          <w:color w:val="0070C0"/>
          <w:u w:val="single"/>
          <w:lang w:val="el-GR"/>
        </w:rPr>
      </w:pPr>
    </w:p>
    <w:p w14:paraId="52923BDC" w14:textId="77777777" w:rsidR="00693CB6" w:rsidRPr="00693CB6" w:rsidRDefault="00693CB6" w:rsidP="00693CB6">
      <w:pPr>
        <w:rPr>
          <w:color w:val="0070C0"/>
          <w:u w:val="single"/>
          <w:lang w:val="el-GR"/>
        </w:rPr>
      </w:pPr>
    </w:p>
    <w:p w14:paraId="4F0F56B7" w14:textId="77777777" w:rsidR="00693CB6" w:rsidRPr="00603221" w:rsidRDefault="00693CB6" w:rsidP="00296DF2">
      <w:pPr>
        <w:spacing w:line="276" w:lineRule="auto"/>
        <w:rPr>
          <w:lang w:val="el-GR"/>
        </w:rPr>
      </w:pPr>
      <w:r w:rsidRPr="00603221">
        <w:rPr>
          <w:lang w:val="el-GR"/>
        </w:rPr>
        <w:t>ΕΚΔΟΤΗΣ: .......................................................................</w:t>
      </w:r>
    </w:p>
    <w:p w14:paraId="1A7E849F" w14:textId="77777777" w:rsidR="00693CB6" w:rsidRPr="00603221" w:rsidRDefault="00693CB6" w:rsidP="00296DF2">
      <w:pPr>
        <w:spacing w:line="276" w:lineRule="auto"/>
        <w:jc w:val="right"/>
        <w:rPr>
          <w:lang w:val="el-GR"/>
        </w:rPr>
      </w:pPr>
      <w:r w:rsidRPr="00603221">
        <w:rPr>
          <w:lang w:val="el-GR"/>
        </w:rPr>
        <w:t>Ημερομηνία έκδοσης: ...........................</w:t>
      </w:r>
    </w:p>
    <w:p w14:paraId="02B28EF3" w14:textId="77777777" w:rsidR="00693CB6" w:rsidRPr="00603221" w:rsidRDefault="00693CB6" w:rsidP="00296DF2">
      <w:pPr>
        <w:spacing w:line="276" w:lineRule="auto"/>
        <w:rPr>
          <w:lang w:val="el-GR"/>
        </w:rPr>
      </w:pPr>
      <w:r w:rsidRPr="00603221">
        <w:rPr>
          <w:lang w:val="el-GR"/>
        </w:rPr>
        <w:t xml:space="preserve">Προς: </w:t>
      </w:r>
    </w:p>
    <w:p w14:paraId="1722A2D2" w14:textId="77777777" w:rsidR="00693CB6" w:rsidRDefault="00693CB6" w:rsidP="00693CB6">
      <w:pPr>
        <w:spacing w:line="276" w:lineRule="auto"/>
        <w:rPr>
          <w:lang w:val="el-GR" w:eastAsia="el-GR"/>
        </w:rPr>
      </w:pPr>
      <w:r>
        <w:rPr>
          <w:lang w:val="el-GR" w:eastAsia="el-GR"/>
        </w:rPr>
        <w:t>Κύριο του Έργου</w:t>
      </w:r>
    </w:p>
    <w:p w14:paraId="26CD2204" w14:textId="77777777" w:rsidR="00693CB6" w:rsidRPr="00603221" w:rsidRDefault="00693CB6" w:rsidP="00296DF2">
      <w:pPr>
        <w:spacing w:line="276" w:lineRule="auto"/>
        <w:rPr>
          <w:lang w:val="el-GR" w:eastAsia="el-GR"/>
        </w:rPr>
      </w:pPr>
    </w:p>
    <w:p w14:paraId="269EC820" w14:textId="77777777" w:rsidR="00693CB6" w:rsidRPr="00603221" w:rsidRDefault="00693CB6" w:rsidP="00693CB6">
      <w:pPr>
        <w:spacing w:line="276" w:lineRule="auto"/>
        <w:rPr>
          <w:lang w:val="el-GR"/>
        </w:rPr>
      </w:pPr>
      <w:r w:rsidRPr="00603221">
        <w:rPr>
          <w:lang w:val="el-GR" w:eastAsia="el-GR"/>
        </w:rPr>
        <w:t xml:space="preserve">Εγγύηση μας </w:t>
      </w:r>
      <w:r w:rsidRPr="00603221">
        <w:rPr>
          <w:lang w:val="el-GR"/>
        </w:rPr>
        <w:t xml:space="preserve">υπ’ </w:t>
      </w:r>
      <w:proofErr w:type="spellStart"/>
      <w:r w:rsidRPr="00603221">
        <w:rPr>
          <w:lang w:val="el-GR"/>
        </w:rPr>
        <w:t>αριθμ</w:t>
      </w:r>
      <w:proofErr w:type="spellEnd"/>
      <w:r w:rsidRPr="00603221">
        <w:rPr>
          <w:lang w:val="el-GR"/>
        </w:rPr>
        <w:t xml:space="preserve">. ……………….. ποσού ………………….……. ευρώ </w:t>
      </w:r>
    </w:p>
    <w:p w14:paraId="347030D8" w14:textId="77777777" w:rsidR="00693CB6" w:rsidRPr="00603221" w:rsidRDefault="00693CB6" w:rsidP="00693CB6">
      <w:pPr>
        <w:spacing w:line="276" w:lineRule="auto"/>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 ……………………………………………υπέρ του</w:t>
      </w:r>
    </w:p>
    <w:p w14:paraId="4F0E914E" w14:textId="77777777" w:rsidR="00693CB6" w:rsidRPr="00603221" w:rsidRDefault="00693CB6" w:rsidP="00693CB6">
      <w:pPr>
        <w:spacing w:line="276" w:lineRule="auto"/>
        <w:rPr>
          <w:lang w:val="el-GR" w:eastAsia="el-GR"/>
        </w:rPr>
      </w:pPr>
      <w:r w:rsidRPr="00693CB6">
        <w:rPr>
          <w:lang w:val="el-GR" w:eastAsia="el-GR"/>
        </w:rPr>
        <w:t xml:space="preserve">{σε περίπτωση </w:t>
      </w:r>
      <w:r w:rsidRPr="00603221">
        <w:rPr>
          <w:i/>
          <w:color w:val="FF0000"/>
          <w:u w:val="single"/>
          <w:lang w:val="el-GR" w:eastAsia="el-GR"/>
        </w:rPr>
        <w:t>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7CE93812" w14:textId="77777777" w:rsidR="00693CB6" w:rsidRPr="00603221" w:rsidRDefault="00693CB6" w:rsidP="00296DF2">
      <w:pPr>
        <w:rPr>
          <w:lang w:val="el-GR" w:eastAsia="el-GR"/>
        </w:rPr>
      </w:pPr>
      <w:r w:rsidRPr="00603221">
        <w:rPr>
          <w:lang w:val="el-GR"/>
        </w:rPr>
        <w:t>{</w:t>
      </w:r>
      <w:r w:rsidRPr="00693CB6">
        <w:rPr>
          <w:lang w:val="el-GR"/>
        </w:rPr>
        <w:t>Σε περίπτωση μεμονωμένης εταιρίας:</w:t>
      </w:r>
      <w:r w:rsidRPr="00603221">
        <w:rPr>
          <w:lang w:val="el-GR"/>
        </w:rPr>
        <w:t xml:space="preserve"> της Εταιρίας ………. ΑΦΜ: ...... οδός …………</w:t>
      </w:r>
      <w:r w:rsidRPr="00603221">
        <w:rPr>
          <w:lang w:val="el-GR" w:eastAsia="el-GR"/>
        </w:rPr>
        <w:t>. αριθμός … ΤΚ ………..,}</w:t>
      </w:r>
    </w:p>
    <w:p w14:paraId="1A190978" w14:textId="77777777" w:rsidR="00693CB6" w:rsidRPr="00603221" w:rsidRDefault="00693CB6" w:rsidP="00296DF2">
      <w:pPr>
        <w:rPr>
          <w:lang w:val="el-GR" w:eastAsia="el-GR"/>
        </w:rPr>
      </w:pPr>
      <w:r w:rsidRPr="00603221">
        <w:rPr>
          <w:lang w:val="el-GR" w:eastAsia="el-GR"/>
        </w:rPr>
        <w:t>{</w:t>
      </w:r>
      <w:r w:rsidRPr="00693CB6">
        <w:rPr>
          <w:lang w:val="el-GR" w:eastAsia="el-GR"/>
        </w:rPr>
        <w:t>ή σε περίπτωση Ένωσης ή Κοινοπραξίας:</w:t>
      </w:r>
      <w:r w:rsidRPr="00603221">
        <w:rPr>
          <w:lang w:val="el-GR" w:eastAsia="el-GR"/>
        </w:rPr>
        <w:t xml:space="preserve"> των Εταιριών </w:t>
      </w:r>
    </w:p>
    <w:p w14:paraId="4D8D0F0B" w14:textId="77777777" w:rsidR="00693CB6" w:rsidRPr="00603221" w:rsidRDefault="00693CB6" w:rsidP="00296DF2">
      <w:pPr>
        <w:rPr>
          <w:lang w:val="el-GR" w:eastAsia="el-GR"/>
        </w:rPr>
      </w:pPr>
      <w:r w:rsidRPr="00603221">
        <w:rPr>
          <w:lang w:val="el-GR" w:eastAsia="el-GR"/>
        </w:rPr>
        <w:t>α) (πλήρη επωνυμία) …… ΑΦΜ…….….... οδός............................. αριθμός.................ΤΚ………………</w:t>
      </w:r>
    </w:p>
    <w:p w14:paraId="3786F9A8" w14:textId="77777777" w:rsidR="00693CB6" w:rsidRPr="00603221" w:rsidRDefault="00693CB6" w:rsidP="00296DF2">
      <w:pPr>
        <w:rPr>
          <w:lang w:val="el-GR" w:eastAsia="el-GR"/>
        </w:rPr>
      </w:pPr>
      <w:r w:rsidRPr="00693CB6">
        <w:rPr>
          <w:i/>
          <w:color w:val="FF0000"/>
          <w:u w:val="single"/>
          <w:lang w:val="el-GR" w:eastAsia="el-GR"/>
        </w:rPr>
        <w:t>β) (πλήρη επωνυμία) …</w:t>
      </w:r>
      <w:r w:rsidRPr="00693CB6">
        <w:rPr>
          <w:bCs/>
          <w:lang w:val="el-GR"/>
        </w:rPr>
        <w:t>…</w:t>
      </w:r>
      <w:r w:rsidRPr="00693CB6">
        <w:rPr>
          <w:rFonts w:eastAsia="Calibri"/>
          <w:bCs/>
          <w:lang w:val="el-GR"/>
        </w:rPr>
        <w:t xml:space="preserve"> </w:t>
      </w:r>
      <w:r w:rsidRPr="00603221">
        <w:rPr>
          <w:lang w:val="el-GR" w:eastAsia="el-GR"/>
        </w:rPr>
        <w:t>ΑΦΜ…….….... οδός............................. αριθμός.................ΤΚ………………</w:t>
      </w:r>
    </w:p>
    <w:p w14:paraId="502461A5" w14:textId="77777777" w:rsidR="00693CB6" w:rsidRPr="00603221" w:rsidRDefault="00693CB6" w:rsidP="00296DF2">
      <w:pPr>
        <w:rPr>
          <w:lang w:val="el-GR" w:eastAsia="el-GR"/>
        </w:rPr>
      </w:pPr>
      <w:r w:rsidRPr="00603221">
        <w:rPr>
          <w:lang w:val="el-GR" w:eastAsia="el-GR"/>
        </w:rPr>
        <w:t>γ) (πλήρη επωνυμία) …… ΑΦΜ…….….... οδός............................. αριθμός.................ΤΚ………………</w:t>
      </w:r>
    </w:p>
    <w:p w14:paraId="1EC2D8F3" w14:textId="77777777" w:rsidR="00693CB6" w:rsidRPr="00603221" w:rsidRDefault="00693CB6" w:rsidP="00693CB6">
      <w:pPr>
        <w:rPr>
          <w:color w:val="000000" w:themeColor="text1"/>
          <w:lang w:val="el-GR"/>
        </w:rPr>
      </w:pPr>
      <w:r w:rsidRPr="00693CB6">
        <w:rPr>
          <w:lang w:val="el-GR" w:eastAsia="el-GR"/>
        </w:rPr>
        <w:t>μελών</w:t>
      </w:r>
      <w:r w:rsidRPr="00693CB6">
        <w:rPr>
          <w:i/>
          <w:color w:val="FF0000"/>
          <w:u w:val="single"/>
          <w:lang w:val="el-GR" w:eastAsia="el-GR"/>
        </w:rPr>
        <w:t xml:space="preserve"> της Ένωσης ή Κοινοπραξίας</w:t>
      </w:r>
      <w:r w:rsidRPr="00693CB6">
        <w:rPr>
          <w:lang w:val="el-GR" w:eastAsia="el-GR"/>
        </w:rPr>
        <w:t xml:space="preserve">, ατομικά για κάθε μια από αυτές και ως αλληλέγγυα και εις ολόκληρο υπόχρεων μεταξύ τους εκ της </w:t>
      </w:r>
      <w:proofErr w:type="spellStart"/>
      <w:r w:rsidRPr="00693CB6">
        <w:rPr>
          <w:lang w:val="el-GR" w:eastAsia="el-GR"/>
        </w:rPr>
        <w:t>ιδιότητάς</w:t>
      </w:r>
      <w:proofErr w:type="spellEnd"/>
      <w:r w:rsidRPr="00693CB6">
        <w:rPr>
          <w:lang w:val="el-GR" w:eastAsia="el-GR"/>
        </w:rPr>
        <w:t xml:space="preserve"> τους ως </w:t>
      </w:r>
      <w:r w:rsidRPr="00603221">
        <w:rPr>
          <w:color w:val="000000" w:themeColor="text1"/>
          <w:lang w:val="el-GR"/>
        </w:rPr>
        <w:t>μελών της Ένωσης ή Κοινοπραξίας.}</w:t>
      </w:r>
    </w:p>
    <w:p w14:paraId="3409AC3C" w14:textId="77777777" w:rsidR="00693CB6" w:rsidRPr="00603221" w:rsidRDefault="00693CB6" w:rsidP="00693CB6">
      <w:pPr>
        <w:rPr>
          <w:color w:val="000000" w:themeColor="text1"/>
          <w:lang w:val="el-GR"/>
        </w:rPr>
      </w:pPr>
      <w:r w:rsidRPr="00603221">
        <w:rPr>
          <w:lang w:val="el-GR" w:eastAsia="el-GR"/>
        </w:rPr>
        <w:t>για</w:t>
      </w:r>
      <w:r w:rsidRPr="00693CB6">
        <w:rPr>
          <w:i/>
          <w:color w:val="FF0000"/>
          <w:u w:val="single"/>
          <w:lang w:val="el-GR" w:eastAsia="el-GR"/>
        </w:rPr>
        <w:t xml:space="preserve"> την καλή λειτουργία του αντικειμένου της</w:t>
      </w:r>
      <w:r w:rsidRPr="00603221">
        <w:rPr>
          <w:lang w:val="el-GR" w:eastAsia="el-GR"/>
        </w:rPr>
        <w:t xml:space="preserve"> σύμβασης </w:t>
      </w:r>
      <w:r w:rsidRPr="00693CB6">
        <w:rPr>
          <w:lang w:val="el-GR" w:eastAsia="el-GR"/>
        </w:rPr>
        <w:t>με αριθμό</w:t>
      </w:r>
      <w:r w:rsidRPr="00603221">
        <w:rPr>
          <w:color w:val="000000" w:themeColor="text1"/>
          <w:lang w:val="el-GR"/>
        </w:rPr>
        <w:t xml:space="preserve">...................και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w:t>
      </w:r>
    </w:p>
    <w:p w14:paraId="722137FC" w14:textId="77777777" w:rsidR="00693CB6" w:rsidRPr="00693CB6" w:rsidRDefault="00693CB6" w:rsidP="00693CB6">
      <w:pPr>
        <w:rPr>
          <w:lang w:val="el-GR" w:eastAsia="el-GR"/>
        </w:rPr>
      </w:pPr>
      <w:r w:rsidRPr="00693CB6">
        <w:rPr>
          <w:lang w:val="el-GR" w:eastAsia="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7F6DB59B" w14:textId="77777777" w:rsidR="00693CB6" w:rsidRPr="00603221" w:rsidRDefault="00693CB6" w:rsidP="00693CB6">
      <w:pPr>
        <w:rPr>
          <w:color w:val="000000" w:themeColor="text1"/>
          <w:lang w:val="el-GR"/>
        </w:rPr>
      </w:pPr>
      <w:r w:rsidRPr="00693CB6">
        <w:rPr>
          <w:lang w:val="el-GR" w:eastAsia="el-GR"/>
        </w:rPr>
        <w:t>Η παρούσα ισχύει μέχρι και την …………</w:t>
      </w:r>
      <w:r w:rsidRPr="00603221">
        <w:rPr>
          <w:iCs/>
          <w:color w:val="000000" w:themeColor="text1"/>
          <w:lang w:val="el-GR"/>
        </w:rPr>
        <w:t>……(Σημείωση προς την Τράπεζα</w:t>
      </w:r>
      <w:r w:rsidRPr="00603221">
        <w:rPr>
          <w:b/>
          <w:color w:val="000000" w:themeColor="text1"/>
          <w:lang w:val="el-GR"/>
        </w:rPr>
        <w:t xml:space="preserve">: διάρκεια ισχύος σύμφωνα </w:t>
      </w:r>
      <w:r w:rsidRPr="000D64C7">
        <w:rPr>
          <w:b/>
          <w:color w:val="000000" w:themeColor="text1"/>
          <w:lang w:val="el-GR"/>
        </w:rPr>
        <w:t xml:space="preserve">με την παρ. </w:t>
      </w:r>
      <w:r>
        <w:rPr>
          <w:b/>
          <w:color w:val="002060"/>
          <w:u w:val="single"/>
          <w:lang w:val="el-GR"/>
        </w:rPr>
        <w:t>4.1</w:t>
      </w:r>
      <w:r w:rsidRPr="004574FB">
        <w:rPr>
          <w:b/>
          <w:color w:val="000000" w:themeColor="text1"/>
          <w:lang w:val="el-GR"/>
        </w:rPr>
        <w:t xml:space="preserve"> </w:t>
      </w:r>
      <w:r w:rsidRPr="000D64C7">
        <w:rPr>
          <w:b/>
          <w:color w:val="000000" w:themeColor="text1"/>
          <w:lang w:val="el-GR"/>
        </w:rPr>
        <w:t xml:space="preserve">της παρούσας </w:t>
      </w:r>
      <w:r w:rsidRPr="000D64C7">
        <w:rPr>
          <w:iCs/>
          <w:color w:val="000000" w:themeColor="text1"/>
          <w:lang w:val="el-GR"/>
        </w:rPr>
        <w:t>)»</w:t>
      </w:r>
      <w:r w:rsidRPr="000D64C7">
        <w:rPr>
          <w:color w:val="000000" w:themeColor="text1"/>
          <w:lang w:val="el-GR"/>
        </w:rPr>
        <w:t>.</w:t>
      </w:r>
    </w:p>
    <w:p w14:paraId="2EDCED47" w14:textId="77777777" w:rsidR="00693CB6" w:rsidRPr="00693CB6" w:rsidRDefault="00693CB6" w:rsidP="00693CB6">
      <w:pPr>
        <w:rPr>
          <w:lang w:val="el-GR" w:eastAsia="el-GR"/>
        </w:rPr>
      </w:pPr>
      <w:r w:rsidRPr="00693CB6">
        <w:rPr>
          <w:lang w:val="el-GR" w:eastAsia="el-GR"/>
        </w:rPr>
        <w:lastRenderedPageBreak/>
        <w:t>Σε περίπτωση κατάπτωσης της εγγύησης, το ποσό της κατάπτωσης υπόκειται στο εκάστοτε ισχύον πάγιο τέλος χαρτοσήμου.</w:t>
      </w:r>
    </w:p>
    <w:p w14:paraId="6C877AE8" w14:textId="77777777" w:rsidR="00693CB6" w:rsidRPr="00603221" w:rsidRDefault="00693CB6" w:rsidP="00296DF2">
      <w:pPr>
        <w:rPr>
          <w:lang w:val="el-GR" w:eastAsia="el-GR"/>
        </w:rPr>
      </w:pPr>
    </w:p>
    <w:p w14:paraId="24830660" w14:textId="77777777" w:rsidR="00693CB6" w:rsidRPr="00603221" w:rsidRDefault="00693CB6" w:rsidP="00693CB6">
      <w:pPr>
        <w:rPr>
          <w:lang w:val="el-GR" w:eastAsia="el-GR"/>
        </w:rPr>
      </w:pPr>
      <w:r w:rsidRPr="00603221">
        <w:rPr>
          <w:lang w:val="el-GR" w:eastAsia="el-GR"/>
        </w:rPr>
        <w:t>(Εξουσιοδοτημένη υπογραφή)</w:t>
      </w:r>
    </w:p>
    <w:p w14:paraId="51986086" w14:textId="77777777" w:rsidR="00693CB6" w:rsidRDefault="00693CB6" w:rsidP="00693CB6">
      <w:pPr>
        <w:rPr>
          <w:lang w:val="el-GR" w:eastAsia="el-GR"/>
        </w:rPr>
      </w:pPr>
      <w:r>
        <w:rPr>
          <w:lang w:val="el-GR" w:eastAsia="el-GR"/>
        </w:rPr>
        <w:br w:type="page"/>
      </w:r>
    </w:p>
    <w:p w14:paraId="45155744" w14:textId="096A306E" w:rsidR="008338F0" w:rsidRDefault="00693CB6">
      <w:pPr>
        <w:rPr>
          <w:lang w:val="el-GR"/>
        </w:rPr>
      </w:pPr>
      <w:r w:rsidRPr="003329FF">
        <w:rPr>
          <w:lang w:val="el-GR" w:eastAsia="el-GR"/>
        </w:rPr>
        <w:lastRenderedPageBreak/>
        <w:t xml:space="preserve">ΠΑΡΑΡΤΗΜΑ </w:t>
      </w:r>
      <w:r w:rsidRPr="00693CB6">
        <w:rPr>
          <w:lang w:val="el-GR" w:eastAsia="el-GR"/>
        </w:rPr>
        <w:t>VIII</w:t>
      </w:r>
      <w:r w:rsidRPr="003329FF">
        <w:rPr>
          <w:lang w:val="el-GR" w:eastAsia="el-GR"/>
        </w:rPr>
        <w:t xml:space="preserve"> – </w:t>
      </w:r>
      <w:r w:rsidR="00C90A04" w:rsidRPr="00157473">
        <w:rPr>
          <w:color w:val="0070C0"/>
          <w:u w:val="single"/>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2A353503"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693CB6">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F46432">
        <w:rPr>
          <w:lang w:val="el-GR"/>
        </w:rPr>
        <w:fldChar w:fldCharType="begin"/>
      </w:r>
      <w:r w:rsidR="00F46432">
        <w:rPr>
          <w:lang w:val="el-GR"/>
        </w:rPr>
        <w:instrText xml:space="preserve"> REF _Ref84601865 \h </w:instrText>
      </w:r>
      <w:r w:rsidR="00F46432">
        <w:rPr>
          <w:lang w:val="el-GR"/>
        </w:rPr>
      </w:r>
      <w:r w:rsidR="00F46432">
        <w:rPr>
          <w:lang w:val="el-GR"/>
        </w:rPr>
        <w:fldChar w:fldCharType="separate"/>
      </w:r>
      <w:r w:rsidR="00693CB6" w:rsidRPr="00603221">
        <w:rPr>
          <w:lang w:val="el-GR"/>
        </w:rPr>
        <w:t xml:space="preserve">ΠΑΡΑΡΤΗΜΑ </w:t>
      </w:r>
      <w:r w:rsidR="00693CB6" w:rsidRPr="00603221">
        <w:t>VI</w:t>
      </w:r>
      <w:r w:rsidR="00693CB6" w:rsidRPr="00603221">
        <w:rPr>
          <w:lang w:val="el-GR"/>
        </w:rPr>
        <w:t xml:space="preserve">Ι – </w:t>
      </w:r>
      <w:r w:rsidR="00693CB6" w:rsidRPr="009040A9">
        <w:rPr>
          <w:lang w:val="el-GR"/>
        </w:rPr>
        <w:t>Υποδείγματα Εγγυητικών Επιστολών</w:t>
      </w:r>
      <w:r w:rsidR="00F46432">
        <w:rPr>
          <w:lang w:val="el-GR"/>
        </w:rPr>
        <w:fldChar w:fldCharType="end"/>
      </w:r>
      <w:r w:rsidR="00F46432">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Pr="00EF481C"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w:t>
      </w:r>
      <w:r w:rsidRPr="00EF481C">
        <w:rPr>
          <w:lang w:val="el-GR"/>
        </w:rPr>
        <w:t xml:space="preserve">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EF481C">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EF481C">
        <w:rPr>
          <w:lang w:val="el-GR"/>
        </w:rPr>
        <w:t>,</w:t>
      </w:r>
      <w:r w:rsidRPr="00EF481C">
        <w:rPr>
          <w:lang w:val="el-GR"/>
        </w:rPr>
        <w:t xml:space="preserve"> </w:t>
      </w:r>
      <w:r w:rsidR="00346EFF" w:rsidRPr="00EF481C">
        <w:rPr>
          <w:lang w:val="el-GR"/>
        </w:rPr>
        <w:t xml:space="preserve">σύμφωνα με όσα προβλέπονται, </w:t>
      </w:r>
      <w:r w:rsidRPr="00EF481C">
        <w:rPr>
          <w:lang w:val="el-GR"/>
        </w:rPr>
        <w:t>των παρατηρήσεων και του εκπροθέσμου.</w:t>
      </w:r>
      <w:r w:rsidRPr="00603221">
        <w:rPr>
          <w:lang w:val="el-GR"/>
        </w:rPr>
        <w:t xml:space="preserve"> </w:t>
      </w:r>
    </w:p>
    <w:p w14:paraId="79782144" w14:textId="77777777" w:rsidR="00417A19" w:rsidRPr="00157473" w:rsidRDefault="00417A19" w:rsidP="009C3C60">
      <w:pPr>
        <w:suppressAutoHyphens w:val="0"/>
        <w:spacing w:line="276" w:lineRule="auto"/>
        <w:rPr>
          <w:b/>
          <w:bCs/>
          <w:lang w:val="el-GR"/>
        </w:rPr>
      </w:pPr>
      <w:r w:rsidRPr="00157473">
        <w:rPr>
          <w:b/>
          <w:bCs/>
          <w:lang w:val="el-GR"/>
        </w:rPr>
        <w:t>Εγγύηση καλής Λειτουργίας :</w:t>
      </w:r>
    </w:p>
    <w:p w14:paraId="10A11675" w14:textId="6EBCA437" w:rsidR="00976CBB" w:rsidRPr="00603221" w:rsidRDefault="00976CBB" w:rsidP="00976CBB">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w:t>
      </w:r>
      <w:r w:rsidR="00F46432">
        <w:rPr>
          <w:lang w:val="el-GR"/>
        </w:rPr>
        <w:t xml:space="preserve"> </w:t>
      </w:r>
      <w:r w:rsidR="00F46432">
        <w:rPr>
          <w:lang w:val="el-GR"/>
        </w:rPr>
        <w:fldChar w:fldCharType="begin"/>
      </w:r>
      <w:r w:rsidR="00F46432">
        <w:rPr>
          <w:lang w:val="el-GR"/>
        </w:rPr>
        <w:instrText xml:space="preserve"> REF _Ref84601865 \h </w:instrText>
      </w:r>
      <w:r w:rsidR="00F46432">
        <w:rPr>
          <w:lang w:val="el-GR"/>
        </w:rPr>
      </w:r>
      <w:r w:rsidR="00F46432">
        <w:rPr>
          <w:lang w:val="el-GR"/>
        </w:rPr>
        <w:fldChar w:fldCharType="separate"/>
      </w:r>
      <w:r w:rsidR="00693CB6" w:rsidRPr="00603221">
        <w:rPr>
          <w:lang w:val="el-GR"/>
        </w:rPr>
        <w:t xml:space="preserve">ΠΑΡΑΡΤΗΜΑ </w:t>
      </w:r>
      <w:r w:rsidR="00693CB6" w:rsidRPr="00603221">
        <w:t>VI</w:t>
      </w:r>
      <w:r w:rsidR="00693CB6" w:rsidRPr="00603221">
        <w:rPr>
          <w:lang w:val="el-GR"/>
        </w:rPr>
        <w:t xml:space="preserve">Ι – </w:t>
      </w:r>
      <w:r w:rsidR="00693CB6" w:rsidRPr="009040A9">
        <w:rPr>
          <w:lang w:val="el-GR"/>
        </w:rPr>
        <w:t>Υποδείγματα Εγγυητικών Επιστολών</w:t>
      </w:r>
      <w:r w:rsidR="00F46432">
        <w:rPr>
          <w:lang w:val="el-GR"/>
        </w:rPr>
        <w:fldChar w:fldCharType="end"/>
      </w:r>
      <w:r w:rsidR="00F46432">
        <w:rPr>
          <w:lang w:val="el-GR"/>
        </w:rPr>
        <w:t xml:space="preserve"> </w:t>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0EE73796"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48007238" w:rsidR="008338F0" w:rsidRPr="00603221" w:rsidRDefault="003355E7" w:rsidP="003A109E">
      <w:pPr>
        <w:pStyle w:val="2"/>
        <w:rPr>
          <w:rFonts w:cs="Tahoma"/>
          <w:lang w:val="el-GR"/>
        </w:rPr>
      </w:pPr>
      <w:r w:rsidRPr="00603221">
        <w:rPr>
          <w:rFonts w:cs="Tahoma"/>
          <w:lang w:val="el-GR"/>
        </w:rPr>
        <w:lastRenderedPageBreak/>
        <w:tab/>
      </w:r>
      <w:bookmarkStart w:id="296" w:name="_Toc89441251"/>
      <w:bookmarkStart w:id="297" w:name="_Toc89441769"/>
      <w:r w:rsidRPr="00603221">
        <w:rPr>
          <w:rFonts w:cs="Tahoma"/>
          <w:lang w:val="el-GR"/>
        </w:rPr>
        <w:t>Συμβατικό πλαίσιο – Εφαρμοστέα νομοθεσία</w:t>
      </w:r>
      <w:bookmarkEnd w:id="296"/>
      <w:bookmarkEnd w:id="297"/>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52E68A07" w:rsidR="008338F0" w:rsidRPr="00603221" w:rsidRDefault="003355E7" w:rsidP="003A109E">
      <w:pPr>
        <w:pStyle w:val="2"/>
        <w:rPr>
          <w:rFonts w:cs="Tahoma"/>
          <w:lang w:val="el-GR"/>
        </w:rPr>
      </w:pPr>
      <w:r w:rsidRPr="00603221">
        <w:rPr>
          <w:rFonts w:cs="Tahoma"/>
          <w:lang w:val="el-GR"/>
        </w:rPr>
        <w:tab/>
      </w:r>
      <w:bookmarkStart w:id="298" w:name="_Toc89441252"/>
      <w:bookmarkStart w:id="299" w:name="_Toc89441770"/>
      <w:r w:rsidRPr="00603221">
        <w:rPr>
          <w:rFonts w:cs="Tahoma"/>
          <w:lang w:val="el-GR"/>
        </w:rPr>
        <w:t>Όροι εκτέλεσης της σύμβασης</w:t>
      </w:r>
      <w:bookmarkEnd w:id="298"/>
      <w:bookmarkEnd w:id="299"/>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06173A95" w14:textId="77777777" w:rsidR="00447767" w:rsidRPr="00603221" w:rsidRDefault="00447767" w:rsidP="00157473">
      <w:pPr>
        <w:suppressAutoHyphens w:val="0"/>
        <w:rPr>
          <w:lang w:val="el-GR"/>
        </w:rPr>
      </w:pPr>
    </w:p>
    <w:p w14:paraId="17274613" w14:textId="27F477A7" w:rsidR="00D4164C" w:rsidRDefault="00447767" w:rsidP="00114833">
      <w:pPr>
        <w:rPr>
          <w:lang w:val="el-GR"/>
        </w:rPr>
      </w:pPr>
      <w:r w:rsidRPr="00447767">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w:t>
      </w:r>
      <w:r w:rsidR="0052575A">
        <w:rPr>
          <w:lang w:val="el-GR"/>
        </w:rPr>
        <w:t xml:space="preserve"> (</w:t>
      </w:r>
      <w:hyperlink r:id="rId31" w:history="1">
        <w:r w:rsidR="0052575A" w:rsidRPr="00362837">
          <w:rPr>
            <w:rStyle w:val="-"/>
            <w:lang w:val="el-GR"/>
          </w:rPr>
          <w:t>https://greece20.gov.gr/epikoinwnia-dimosiotita/</w:t>
        </w:r>
      </w:hyperlink>
      <w:r w:rsidR="0052575A">
        <w:rPr>
          <w:lang w:val="el-GR"/>
        </w:rPr>
        <w:t>)</w:t>
      </w:r>
      <w:r w:rsidRPr="00447767">
        <w:rPr>
          <w:lang w:val="el-GR"/>
        </w:rPr>
        <w:t xml:space="preserve">, σύμφωνα με τα αναφερόμενα στην παρ. </w:t>
      </w:r>
      <w:r w:rsidRPr="001F1A86">
        <w:rPr>
          <w:color w:val="0070C0"/>
          <w:u w:val="single"/>
          <w:lang w:val="el-GR"/>
        </w:rPr>
        <w:t>‎</w:t>
      </w:r>
      <w:r w:rsidR="001F1A86" w:rsidRPr="001F1A86">
        <w:rPr>
          <w:color w:val="0070C0"/>
          <w:u w:val="single"/>
          <w:lang w:val="el-GR"/>
        </w:rPr>
        <w:fldChar w:fldCharType="begin"/>
      </w:r>
      <w:r w:rsidR="001F1A86" w:rsidRPr="001F1A86">
        <w:rPr>
          <w:color w:val="0070C0"/>
          <w:u w:val="single"/>
          <w:lang w:val="el-GR"/>
        </w:rPr>
        <w:instrText xml:space="preserve"> REF _Ref89075678 \r \h  \* MERGEFORMAT </w:instrText>
      </w:r>
      <w:r w:rsidR="001F1A86" w:rsidRPr="001F1A86">
        <w:rPr>
          <w:color w:val="0070C0"/>
          <w:u w:val="single"/>
          <w:lang w:val="el-GR"/>
        </w:rPr>
      </w:r>
      <w:r w:rsidR="001F1A86" w:rsidRPr="001F1A86">
        <w:rPr>
          <w:color w:val="0070C0"/>
          <w:u w:val="single"/>
          <w:lang w:val="el-GR"/>
        </w:rPr>
        <w:fldChar w:fldCharType="separate"/>
      </w:r>
      <w:r w:rsidR="00693CB6">
        <w:rPr>
          <w:color w:val="0070C0"/>
          <w:u w:val="single"/>
          <w:lang w:val="el-GR"/>
        </w:rPr>
        <w:t>6.11</w:t>
      </w:r>
      <w:r w:rsidR="001F1A86" w:rsidRPr="001F1A86">
        <w:rPr>
          <w:color w:val="0070C0"/>
          <w:u w:val="single"/>
          <w:lang w:val="el-GR"/>
        </w:rPr>
        <w:fldChar w:fldCharType="end"/>
      </w:r>
      <w:r w:rsidR="001F1A86" w:rsidRPr="001F1A86">
        <w:rPr>
          <w:color w:val="0070C0"/>
          <w:u w:val="single"/>
          <w:lang w:val="el-GR"/>
        </w:rPr>
        <w:t xml:space="preserve"> </w:t>
      </w:r>
      <w:r w:rsidRPr="00447767">
        <w:rPr>
          <w:lang w:val="el-GR"/>
        </w:rPr>
        <w:t>της παρούσας.</w:t>
      </w: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77777777" w:rsidR="006A67B9" w:rsidRPr="00DD50E7"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2A13B36F"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 xml:space="preserve">Αναθέτουσα </w:t>
      </w:r>
      <w:r w:rsidR="00157473" w:rsidRPr="00603221">
        <w:rPr>
          <w:lang w:val="el-GR"/>
        </w:rPr>
        <w:t>Αρχή δύναται</w:t>
      </w:r>
      <w:r w:rsidR="001B56F1" w:rsidRPr="00603221">
        <w:rPr>
          <w:lang w:val="el-GR"/>
        </w:rPr>
        <w:t xml:space="preserve">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w:t>
      </w:r>
      <w:r w:rsidR="001B56F1" w:rsidRPr="00603221">
        <w:rPr>
          <w:lang w:val="el-GR"/>
        </w:rPr>
        <w:lastRenderedPageBreak/>
        <w:t xml:space="preserve">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proofErr w:type="spellStart"/>
      <w:r w:rsidR="001B56F1" w:rsidRPr="003329FF">
        <w:rPr>
          <w:bCs/>
          <w:lang w:val="el-GR"/>
        </w:rPr>
        <w:t>ΚτΠ</w:t>
      </w:r>
      <w:proofErr w:type="spellEnd"/>
      <w:r w:rsidR="001B56F1" w:rsidRPr="003329FF">
        <w:rPr>
          <w:bCs/>
          <w:lang w:val="el-GR"/>
        </w:rPr>
        <w:t xml:space="preserve"> 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w:t>
      </w:r>
      <w:r w:rsidRPr="00033BA0">
        <w:rPr>
          <w:lang w:val="el-GR"/>
        </w:rPr>
        <w:lastRenderedPageBreak/>
        <w:t xml:space="preserve">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104CDE88" w:rsidR="00343BB2" w:rsidRPr="00033BA0" w:rsidRDefault="00343BB2" w:rsidP="00343BB2">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w:t>
      </w:r>
      <w:proofErr w:type="spellStart"/>
      <w:r w:rsidRPr="00033BA0">
        <w:rPr>
          <w:lang w:val="el-GR"/>
        </w:rPr>
        <w:t>επικαιροποίησης</w:t>
      </w:r>
      <w:proofErr w:type="spellEnd"/>
      <w:r w:rsidRPr="00033BA0">
        <w:rPr>
          <w:lang w:val="el-GR"/>
        </w:rPr>
        <w:t xml:space="preserve">,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w:t>
      </w:r>
      <w:proofErr w:type="spellStart"/>
      <w:r w:rsidRPr="00033BA0">
        <w:rPr>
          <w:lang w:val="el-GR"/>
        </w:rPr>
        <w:t>ΚτΠ</w:t>
      </w:r>
      <w:proofErr w:type="spellEnd"/>
      <w:r w:rsidRPr="00033BA0">
        <w:rPr>
          <w:lang w:val="el-GR"/>
        </w:rPr>
        <w:t xml:space="preserve"> Α.Ε. δύναται</w:t>
      </w:r>
      <w:r w:rsidR="00157473">
        <w:rPr>
          <w:lang w:val="el-GR"/>
        </w:rPr>
        <w:t xml:space="preserve">, </w:t>
      </w:r>
      <w:r w:rsidR="00157473" w:rsidRPr="006308FF">
        <w:rPr>
          <w:highlight w:val="yellow"/>
          <w:lang w:val="el-GR"/>
        </w:rPr>
        <w:t>με τη σύμφωνη γνώμη του Ταμείου Παρακαταθηκών και Δανείων</w:t>
      </w:r>
      <w:r w:rsidR="00157473">
        <w:rPr>
          <w:lang w:val="el-GR"/>
        </w:rPr>
        <w:t>,</w:t>
      </w:r>
      <w:r w:rsidRPr="00033BA0">
        <w:rPr>
          <w:lang w:val="el-GR"/>
        </w:rPr>
        <w:t xml:space="preserve"> να αποδεχθεί, να τα προμηθεύσει αντί των </w:t>
      </w:r>
      <w:proofErr w:type="spellStart"/>
      <w:r w:rsidRPr="00033BA0">
        <w:rPr>
          <w:lang w:val="el-GR"/>
        </w:rPr>
        <w:t>προσφερθέντων</w:t>
      </w:r>
      <w:proofErr w:type="spellEnd"/>
      <w:r w:rsidRPr="00033BA0">
        <w:rPr>
          <w:lang w:val="el-GR"/>
        </w:rPr>
        <w:t>, με την προϋπόθεση ότι δεν επέρχεται οποιαδήποτε πρόσθετη οικονομική επιβάρυνση.</w:t>
      </w:r>
    </w:p>
    <w:p w14:paraId="5B0D47B4" w14:textId="77777777" w:rsidR="00343BB2" w:rsidRPr="00603221" w:rsidRDefault="00343BB2" w:rsidP="004B7E25">
      <w:pPr>
        <w:suppressAutoHyphens w:val="0"/>
        <w:spacing w:after="200" w:line="276" w:lineRule="auto"/>
        <w:rPr>
          <w:lang w:val="el-GR"/>
        </w:rPr>
      </w:pPr>
    </w:p>
    <w:p w14:paraId="2784AEB7" w14:textId="08CE316C" w:rsidR="008338F0" w:rsidRPr="00603221" w:rsidRDefault="003355E7" w:rsidP="003A109E">
      <w:pPr>
        <w:pStyle w:val="2"/>
        <w:rPr>
          <w:rFonts w:cs="Tahoma"/>
          <w:lang w:val="el-GR"/>
        </w:rPr>
      </w:pPr>
      <w:r w:rsidRPr="00603221">
        <w:rPr>
          <w:rFonts w:cs="Tahoma"/>
          <w:lang w:val="el-GR"/>
        </w:rPr>
        <w:lastRenderedPageBreak/>
        <w:tab/>
      </w:r>
      <w:bookmarkStart w:id="300" w:name="_Toc89441253"/>
      <w:bookmarkStart w:id="301" w:name="_Toc89441771"/>
      <w:r w:rsidRPr="00603221">
        <w:rPr>
          <w:rFonts w:cs="Tahoma"/>
          <w:lang w:val="el-GR"/>
        </w:rPr>
        <w:t>Υπεργολαβία</w:t>
      </w:r>
      <w:bookmarkEnd w:id="300"/>
      <w:bookmarkEnd w:id="301"/>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1E2D2DE9" w:rsidR="008338F0" w:rsidRPr="006308FF" w:rsidRDefault="003355E7">
      <w:pPr>
        <w:rPr>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6308FF" w:rsidRPr="006308FF">
        <w:rPr>
          <w:lang w:val="el-GR"/>
        </w:rPr>
        <w:t>Σ</w:t>
      </w:r>
      <w:r w:rsidRPr="006308FF">
        <w:rPr>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6308FF">
        <w:rPr>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6308FF">
        <w:rPr>
          <w:lang w:val="el-GR"/>
        </w:rPr>
        <w:t>του</w:t>
      </w:r>
      <w:r w:rsidR="006308FF" w:rsidRPr="006308FF">
        <w:rPr>
          <w:lang w:val="el-GR"/>
        </w:rPr>
        <w:t>.</w:t>
      </w:r>
    </w:p>
    <w:p w14:paraId="5E5C4F0B" w14:textId="77777777" w:rsidR="005A3530" w:rsidRPr="00603221" w:rsidRDefault="005A3530">
      <w:pPr>
        <w:rPr>
          <w:b/>
          <w:bCs/>
          <w:lang w:val="el-GR"/>
        </w:rPr>
      </w:pPr>
    </w:p>
    <w:p w14:paraId="1651450C" w14:textId="3A11C5DB"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93CB6">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CE1272">
        <w:rPr>
          <w:lang w:val="el-GR"/>
        </w:rPr>
        <w:t xml:space="preserve">2.2.9.2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6CC83ED0" w:rsidR="008338F0" w:rsidRPr="00603221" w:rsidRDefault="003355E7" w:rsidP="003A109E">
      <w:pPr>
        <w:pStyle w:val="2"/>
        <w:rPr>
          <w:rFonts w:cs="Tahoma"/>
          <w:lang w:val="el-GR"/>
        </w:rPr>
      </w:pPr>
      <w:r w:rsidRPr="00603221">
        <w:rPr>
          <w:rFonts w:cs="Tahoma"/>
          <w:lang w:val="el-GR"/>
        </w:rPr>
        <w:tab/>
      </w:r>
      <w:bookmarkStart w:id="302" w:name="_Ref496607258"/>
      <w:bookmarkStart w:id="303" w:name="_Toc89441254"/>
      <w:bookmarkStart w:id="304" w:name="_Toc89441772"/>
      <w:r w:rsidRPr="00603221">
        <w:rPr>
          <w:rFonts w:cs="Tahoma"/>
          <w:lang w:val="el-GR"/>
        </w:rPr>
        <w:t>Τροποποίηση σύμβασης κατά τη διάρκειά της</w:t>
      </w:r>
      <w:bookmarkEnd w:id="302"/>
      <w:bookmarkEnd w:id="303"/>
      <w:bookmarkEnd w:id="304"/>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w:t>
      </w:r>
      <w:r w:rsidRPr="00911940">
        <w:rPr>
          <w:lang w:val="el-GR"/>
        </w:rPr>
        <w:lastRenderedPageBreak/>
        <w:t>δεν θα υπερβαίνει την προσφορά που είχε υποβάλει ο έκπτωτος (ρήτρα υποκατάστασης)</w:t>
      </w:r>
      <w:r w:rsidRPr="00911940">
        <w:rPr>
          <w:vertAlign w:val="superscript"/>
          <w:lang w:val="el-GR"/>
        </w:rPr>
        <w:footnoteReference w:id="26"/>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06470FD7" w:rsidR="00B60E7A" w:rsidRPr="00603221" w:rsidRDefault="00B60E7A" w:rsidP="00487E77">
      <w:pPr>
        <w:pStyle w:val="3"/>
        <w:ind w:left="720"/>
        <w:jc w:val="left"/>
        <w:rPr>
          <w:lang w:val="el-GR"/>
        </w:rPr>
      </w:pPr>
      <w:bookmarkStart w:id="305" w:name="_Toc89441255"/>
      <w:bookmarkStart w:id="306" w:name="_Toc89441773"/>
      <w:r w:rsidRPr="00603221">
        <w:rPr>
          <w:lang w:val="el-GR"/>
        </w:rPr>
        <w:t>Δικαιώματα προαίρεσης</w:t>
      </w:r>
      <w:bookmarkEnd w:id="305"/>
      <w:bookmarkEnd w:id="306"/>
      <w:r w:rsidRPr="00603221">
        <w:rPr>
          <w:lang w:val="el-GR"/>
        </w:rPr>
        <w:t xml:space="preserve"> </w:t>
      </w:r>
    </w:p>
    <w:p w14:paraId="75FFC319" w14:textId="0468656D" w:rsidR="00D75347" w:rsidRDefault="00D9353E" w:rsidP="00C87C2F">
      <w:pPr>
        <w:spacing w:line="276" w:lineRule="auto"/>
        <w:rPr>
          <w:lang w:val="el-GR"/>
        </w:rPr>
      </w:pPr>
      <w:r w:rsidRPr="00D9353E">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σύμφωνης γνώμης της αρμόδιας Ε</w:t>
      </w:r>
      <w:r w:rsidR="00326431">
        <w:rPr>
          <w:lang w:val="el-GR"/>
        </w:rPr>
        <w:t xml:space="preserve">ιδικής Υπηρεσίας Συντονισμού του Ταμείου Ανάκαμψης </w:t>
      </w:r>
      <w:r w:rsidRPr="00D9353E">
        <w:rPr>
          <w:lang w:val="el-GR"/>
        </w:rPr>
        <w:t>και της έγκρισης χρηματοδότησης για την άσκησή του, συγκεκριμένα :</w:t>
      </w:r>
    </w:p>
    <w:p w14:paraId="6FEC9E60" w14:textId="74F83586" w:rsidR="00D75347" w:rsidRPr="00550D8B" w:rsidRDefault="00D75347" w:rsidP="00D75347">
      <w:pPr>
        <w:rPr>
          <w:lang w:val="el-GR"/>
        </w:rPr>
      </w:pPr>
      <w:r w:rsidRPr="00550D8B">
        <w:rPr>
          <w:lang w:val="el-GR"/>
        </w:rPr>
        <w:t>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w:t>
      </w:r>
      <w:r w:rsidR="006A2EFD">
        <w:rPr>
          <w:lang w:val="el-GR"/>
        </w:rPr>
        <w:t>,</w:t>
      </w:r>
      <w:r w:rsidRPr="00550D8B">
        <w:rPr>
          <w:lang w:val="el-GR"/>
        </w:rPr>
        <w:t xml:space="preserve"> </w:t>
      </w:r>
      <w:r w:rsidR="0052575A">
        <w:rPr>
          <w:lang w:val="el-GR"/>
        </w:rPr>
        <w:t xml:space="preserve">για </w:t>
      </w:r>
      <w:r w:rsidR="006A2EFD">
        <w:rPr>
          <w:lang w:val="el-GR"/>
        </w:rPr>
        <w:t xml:space="preserve">την </w:t>
      </w:r>
      <w:proofErr w:type="spellStart"/>
      <w:r w:rsidR="006A2EFD">
        <w:rPr>
          <w:lang w:val="el-GR"/>
        </w:rPr>
        <w:t>ψηφιοποίηση</w:t>
      </w:r>
      <w:proofErr w:type="spellEnd"/>
      <w:r w:rsidR="006A2EFD">
        <w:rPr>
          <w:lang w:val="el-GR"/>
        </w:rPr>
        <w:t xml:space="preserve"> φακέλων που παρουσιάζουν σοβαρά προβλήματα για </w:t>
      </w:r>
      <w:proofErr w:type="spellStart"/>
      <w:r w:rsidR="006A2EFD">
        <w:rPr>
          <w:lang w:val="el-GR"/>
        </w:rPr>
        <w:t>ψηφιοποίηση</w:t>
      </w:r>
      <w:proofErr w:type="spellEnd"/>
      <w:r w:rsidR="006A2EFD">
        <w:rPr>
          <w:lang w:val="el-GR"/>
        </w:rPr>
        <w:t xml:space="preserve"> (κακή κατάσταση εγγράφων </w:t>
      </w:r>
      <w:proofErr w:type="spellStart"/>
      <w:r w:rsidR="006A2EFD">
        <w:rPr>
          <w:lang w:val="el-GR"/>
        </w:rPr>
        <w:t>κλπ</w:t>
      </w:r>
      <w:proofErr w:type="spellEnd"/>
      <w:r w:rsidR="006A2EFD">
        <w:rPr>
          <w:lang w:val="el-GR"/>
        </w:rPr>
        <w:t>) και δεν δύναται να ψηφιοποιηθούν στ</w:t>
      </w:r>
      <w:r w:rsidR="0052575A">
        <w:rPr>
          <w:lang w:val="el-GR"/>
        </w:rPr>
        <w:t>ο</w:t>
      </w:r>
      <w:r w:rsidR="006A2EFD">
        <w:rPr>
          <w:lang w:val="el-GR"/>
        </w:rPr>
        <w:t xml:space="preserve"> πλαίσι</w:t>
      </w:r>
      <w:r w:rsidR="0052575A">
        <w:rPr>
          <w:lang w:val="el-GR"/>
        </w:rPr>
        <w:t>ο</w:t>
      </w:r>
      <w:r w:rsidR="006A2EFD">
        <w:rPr>
          <w:lang w:val="el-GR"/>
        </w:rPr>
        <w:t xml:space="preserve"> του βασικού έργου, σύμφωνα με τα αναγραφόμενα στην παράγραφο </w:t>
      </w:r>
      <w:r w:rsidR="006A2EFD" w:rsidRPr="006A2EFD">
        <w:rPr>
          <w:color w:val="0070C0"/>
          <w:u w:val="single"/>
          <w:lang w:val="el-GR"/>
        </w:rPr>
        <w:fldChar w:fldCharType="begin"/>
      </w:r>
      <w:r w:rsidR="006A2EFD" w:rsidRPr="006A2EFD">
        <w:rPr>
          <w:color w:val="0070C0"/>
          <w:u w:val="single"/>
          <w:lang w:val="el-GR"/>
        </w:rPr>
        <w:instrText xml:space="preserve"> REF _Ref84845149 \n \h  \* MERGEFORMAT </w:instrText>
      </w:r>
      <w:r w:rsidR="006A2EFD" w:rsidRPr="006A2EFD">
        <w:rPr>
          <w:color w:val="0070C0"/>
          <w:u w:val="single"/>
          <w:lang w:val="el-GR"/>
        </w:rPr>
      </w:r>
      <w:r w:rsidR="006A2EFD" w:rsidRPr="006A2EFD">
        <w:rPr>
          <w:color w:val="0070C0"/>
          <w:u w:val="single"/>
          <w:lang w:val="el-GR"/>
        </w:rPr>
        <w:fldChar w:fldCharType="separate"/>
      </w:r>
      <w:r w:rsidR="00693CB6">
        <w:rPr>
          <w:color w:val="0070C0"/>
          <w:u w:val="single"/>
          <w:lang w:val="el-GR"/>
        </w:rPr>
        <w:t>6.4.1.2.3</w:t>
      </w:r>
      <w:r w:rsidR="006A2EFD" w:rsidRPr="006A2EFD">
        <w:rPr>
          <w:color w:val="0070C0"/>
          <w:u w:val="single"/>
          <w:lang w:val="el-GR"/>
        </w:rPr>
        <w:fldChar w:fldCharType="end"/>
      </w:r>
      <w:r w:rsidR="006A2EFD">
        <w:rPr>
          <w:color w:val="0070C0"/>
          <w:u w:val="single"/>
          <w:lang w:val="el-GR"/>
        </w:rPr>
        <w:t xml:space="preserve"> </w:t>
      </w:r>
      <w:r w:rsidR="006A2EFD">
        <w:rPr>
          <w:lang w:val="el-GR"/>
        </w:rPr>
        <w:t xml:space="preserve">της </w:t>
      </w:r>
      <w:r w:rsidR="006A2EFD" w:rsidRPr="00CD7D68">
        <w:rPr>
          <w:lang w:val="el-GR"/>
        </w:rPr>
        <w:t xml:space="preserve">παρούσης, </w:t>
      </w:r>
      <w:r w:rsidRPr="00CD7D68">
        <w:rPr>
          <w:b/>
          <w:bCs/>
          <w:lang w:val="el-GR"/>
        </w:rPr>
        <w:t xml:space="preserve">έως </w:t>
      </w:r>
      <w:r w:rsidR="006A2EFD" w:rsidRPr="00CD7D68">
        <w:rPr>
          <w:b/>
          <w:bCs/>
          <w:lang w:val="el-GR"/>
        </w:rPr>
        <w:t xml:space="preserve">δεκαοχτώ </w:t>
      </w:r>
      <w:r w:rsidRPr="00CD7D68">
        <w:rPr>
          <w:b/>
          <w:bCs/>
          <w:lang w:val="el-GR"/>
        </w:rPr>
        <w:t xml:space="preserve">τοις εκατό </w:t>
      </w:r>
      <w:r w:rsidR="006A2EFD" w:rsidRPr="00CD7D68">
        <w:rPr>
          <w:b/>
          <w:bCs/>
          <w:lang w:val="el-GR"/>
        </w:rPr>
        <w:t>(18</w:t>
      </w:r>
      <w:r w:rsidRPr="00CD7D68">
        <w:rPr>
          <w:b/>
          <w:bCs/>
          <w:lang w:val="el-GR"/>
        </w:rPr>
        <w:t>%)</w:t>
      </w:r>
      <w:r w:rsidRPr="00CD7D68">
        <w:rPr>
          <w:lang w:val="el-GR"/>
        </w:rPr>
        <w:t xml:space="preserve"> </w:t>
      </w:r>
      <w:r w:rsidRPr="00550D8B">
        <w:rPr>
          <w:lang w:val="el-GR"/>
        </w:rPr>
        <w:t xml:space="preserve">του συμβατικού τιμήματος με βάση τις τιμές μονάδας της Οικονομικής Προσφοράς του Αναδόχου. </w:t>
      </w:r>
    </w:p>
    <w:p w14:paraId="6384B24C" w14:textId="793045A2" w:rsidR="00D75347" w:rsidRPr="00CD7D68" w:rsidRDefault="00D75347" w:rsidP="00D75347">
      <w:pPr>
        <w:rPr>
          <w:lang w:val="el-GR"/>
        </w:rPr>
      </w:pPr>
      <w:r w:rsidRPr="00CD7D68">
        <w:rPr>
          <w:lang w:val="el-GR"/>
        </w:rPr>
        <w:t>Με χρονοδιάγραμμα υλοποίησης έως</w:t>
      </w:r>
      <w:r w:rsidR="006A2EFD" w:rsidRPr="00CD7D68">
        <w:rPr>
          <w:lang w:val="el-GR"/>
        </w:rPr>
        <w:t xml:space="preserve"> δώδεκα </w:t>
      </w:r>
      <w:r w:rsidRPr="00CD7D68">
        <w:rPr>
          <w:lang w:val="el-GR"/>
        </w:rPr>
        <w:t>(</w:t>
      </w:r>
      <w:r w:rsidR="006A2EFD" w:rsidRPr="00CD7D68">
        <w:rPr>
          <w:lang w:val="el-GR"/>
        </w:rPr>
        <w:t>12</w:t>
      </w:r>
      <w:r w:rsidRPr="00CD7D68">
        <w:rPr>
          <w:lang w:val="el-GR"/>
        </w:rPr>
        <w:t>) μήνες από την άσκησή του.</w:t>
      </w:r>
    </w:p>
    <w:p w14:paraId="74B8FD53" w14:textId="7E75C4B5" w:rsidR="00D75347" w:rsidRPr="00550D8B" w:rsidRDefault="00D75347" w:rsidP="00D75347">
      <w:pPr>
        <w:spacing w:line="276" w:lineRule="auto"/>
        <w:rPr>
          <w:lang w:val="el-GR"/>
        </w:rPr>
      </w:pPr>
      <w:r w:rsidRPr="00550D8B">
        <w:rPr>
          <w:lang w:val="el-GR"/>
        </w:rPr>
        <w:t xml:space="preserve">Β. Πριν την λήξη της </w:t>
      </w:r>
      <w:r w:rsidR="00A2739B" w:rsidRPr="00D35B68">
        <w:rPr>
          <w:lang w:val="el-GR"/>
        </w:rPr>
        <w:t>σ</w:t>
      </w:r>
      <w:r w:rsidR="00A2739B">
        <w:rPr>
          <w:lang w:val="el-GR"/>
        </w:rPr>
        <w:t>ύμβασης</w:t>
      </w:r>
      <w:r w:rsidRPr="00550D8B">
        <w:rPr>
          <w:lang w:val="el-GR"/>
        </w:rPr>
        <w:t xml:space="preserve">, ο Κύριος του Έργου δύναται να αποφασίσει την άσκηση δικαιώματος προαίρεσης συντήρησης έως του ποσού </w:t>
      </w:r>
      <w:r w:rsidRPr="006A2EFD">
        <w:rPr>
          <w:color w:val="002060"/>
          <w:lang w:val="el-GR"/>
        </w:rPr>
        <w:t xml:space="preserve">των </w:t>
      </w:r>
      <w:r w:rsidR="00CD7D68">
        <w:rPr>
          <w:color w:val="002060"/>
          <w:lang w:val="el-GR"/>
        </w:rPr>
        <w:t>10</w:t>
      </w:r>
      <w:r w:rsidR="00326431" w:rsidRPr="006A2EFD">
        <w:rPr>
          <w:color w:val="002060"/>
          <w:lang w:val="el-GR"/>
        </w:rPr>
        <w:t>0.000,00</w:t>
      </w:r>
      <w:r w:rsidRPr="006A2EFD">
        <w:rPr>
          <w:color w:val="002060"/>
          <w:lang w:val="el-GR"/>
        </w:rPr>
        <w:t xml:space="preserve"> € </w:t>
      </w:r>
      <w:r w:rsidRPr="00550D8B">
        <w:rPr>
          <w:lang w:val="el-GR"/>
        </w:rPr>
        <w:t xml:space="preserve">μη περιλαμβανομένου ΦΠΑ (προϋπολογισμός με ΦΠΑ: </w:t>
      </w:r>
      <w:r w:rsidR="00CD7D68">
        <w:rPr>
          <w:color w:val="002060"/>
          <w:lang w:val="el-GR"/>
        </w:rPr>
        <w:t>124</w:t>
      </w:r>
      <w:r w:rsidR="00326431" w:rsidRPr="006A2EFD">
        <w:rPr>
          <w:color w:val="002060"/>
          <w:lang w:val="el-GR"/>
        </w:rPr>
        <w:t>.</w:t>
      </w:r>
      <w:r w:rsidR="00CD7D68">
        <w:rPr>
          <w:color w:val="002060"/>
          <w:lang w:val="el-GR"/>
        </w:rPr>
        <w:t>0</w:t>
      </w:r>
      <w:r w:rsidR="00326431" w:rsidRPr="006A2EFD">
        <w:rPr>
          <w:color w:val="002060"/>
          <w:lang w:val="el-GR"/>
        </w:rPr>
        <w:t xml:space="preserve">00,00 </w:t>
      </w:r>
      <w:r w:rsidRPr="006A2EFD">
        <w:rPr>
          <w:color w:val="002060"/>
          <w:lang w:val="el-GR"/>
        </w:rPr>
        <w:t>€, ΦΠΑ 24%</w:t>
      </w:r>
      <w:r w:rsidR="00326431" w:rsidRPr="006A2EFD">
        <w:rPr>
          <w:color w:val="002060"/>
          <w:lang w:val="el-GR"/>
        </w:rPr>
        <w:t xml:space="preserve">: </w:t>
      </w:r>
      <w:r w:rsidR="00CD7D68">
        <w:rPr>
          <w:color w:val="002060"/>
          <w:lang w:val="el-GR"/>
        </w:rPr>
        <w:t>24</w:t>
      </w:r>
      <w:r w:rsidR="006A2EFD">
        <w:rPr>
          <w:color w:val="002060"/>
          <w:lang w:val="el-GR"/>
        </w:rPr>
        <w:t>.</w:t>
      </w:r>
      <w:r w:rsidR="00CD7D68">
        <w:rPr>
          <w:color w:val="002060"/>
          <w:lang w:val="el-GR"/>
        </w:rPr>
        <w:t>0</w:t>
      </w:r>
      <w:r w:rsidR="006A2EFD">
        <w:rPr>
          <w:color w:val="002060"/>
          <w:lang w:val="el-GR"/>
        </w:rPr>
        <w:t xml:space="preserve">00,00 </w:t>
      </w:r>
      <w:r w:rsidRPr="006A2EFD">
        <w:rPr>
          <w:color w:val="002060"/>
          <w:lang w:val="el-GR"/>
        </w:rPr>
        <w:t xml:space="preserve">€), </w:t>
      </w:r>
      <w:r w:rsidRPr="00550D8B">
        <w:rPr>
          <w:lang w:val="el-GR"/>
        </w:rPr>
        <w:t>με βάση την Οικονομική Προσφορά του Αναδόχου, για τις υπηρεσίες συντήρησης (όπως αυτές περιγράφονται στην Παρ.</w:t>
      </w:r>
      <w:r w:rsidR="00936034">
        <w:rPr>
          <w:lang w:val="el-GR"/>
        </w:rPr>
        <w:t xml:space="preserve"> </w:t>
      </w:r>
      <w:r w:rsidR="00936034">
        <w:rPr>
          <w:lang w:val="el-GR"/>
        </w:rPr>
        <w:fldChar w:fldCharType="begin"/>
      </w:r>
      <w:r w:rsidR="00936034">
        <w:rPr>
          <w:lang w:val="el-GR"/>
        </w:rPr>
        <w:instrText xml:space="preserve"> REF _Ref236033114 \r \h </w:instrText>
      </w:r>
      <w:r w:rsidR="00936034">
        <w:rPr>
          <w:lang w:val="el-GR"/>
        </w:rPr>
      </w:r>
      <w:r w:rsidR="00936034">
        <w:rPr>
          <w:lang w:val="el-GR"/>
        </w:rPr>
        <w:fldChar w:fldCharType="separate"/>
      </w:r>
      <w:r w:rsidR="00693CB6">
        <w:rPr>
          <w:lang w:val="el-GR"/>
        </w:rPr>
        <w:t>7.3.2</w:t>
      </w:r>
      <w:r w:rsidR="00936034">
        <w:rPr>
          <w:lang w:val="el-GR"/>
        </w:rPr>
        <w:fldChar w:fldCharType="end"/>
      </w:r>
      <w:r w:rsidRPr="00550D8B">
        <w:rPr>
          <w:lang w:val="el-GR"/>
        </w:rPr>
        <w:t>.</w:t>
      </w:r>
    </w:p>
    <w:p w14:paraId="77DB52AF" w14:textId="704FBF6C" w:rsidR="00D75347" w:rsidRPr="00252398" w:rsidRDefault="00D75347" w:rsidP="00D75347">
      <w:pPr>
        <w:rPr>
          <w:lang w:val="el-GR"/>
        </w:rPr>
      </w:pPr>
      <w:r w:rsidRPr="00550D8B">
        <w:rPr>
          <w:lang w:val="el-GR"/>
        </w:rPr>
        <w:t xml:space="preserve">Με χρονοδιάγραμμα υλοποίησης έως </w:t>
      </w:r>
      <w:r w:rsidR="00936034">
        <w:rPr>
          <w:b/>
          <w:bCs/>
          <w:lang w:val="el-GR"/>
        </w:rPr>
        <w:t xml:space="preserve">τέσσερα </w:t>
      </w:r>
      <w:r w:rsidRPr="006A2EFD">
        <w:rPr>
          <w:b/>
          <w:bCs/>
          <w:lang w:val="el-GR"/>
        </w:rPr>
        <w:t>(</w:t>
      </w:r>
      <w:r w:rsidR="00936034">
        <w:rPr>
          <w:b/>
          <w:bCs/>
          <w:lang w:val="el-GR"/>
        </w:rPr>
        <w:t>4</w:t>
      </w:r>
      <w:r w:rsidRPr="006A2EFD">
        <w:rPr>
          <w:b/>
          <w:bCs/>
          <w:lang w:val="el-GR"/>
        </w:rPr>
        <w:t>)</w:t>
      </w:r>
      <w:r w:rsidRPr="00550D8B">
        <w:rPr>
          <w:lang w:val="el-GR"/>
        </w:rPr>
        <w:t xml:space="preserve"> έτη από την άσκησή του.</w:t>
      </w:r>
    </w:p>
    <w:p w14:paraId="33FFF564" w14:textId="5E312E7E" w:rsidR="00D75347" w:rsidRPr="00603221"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A2739B">
        <w:rPr>
          <w:lang w:val="el-GR"/>
        </w:rPr>
        <w:t>Α</w:t>
      </w:r>
      <w:r w:rsidRPr="00603221">
        <w:rPr>
          <w:lang w:val="el-GR"/>
        </w:rPr>
        <w:t xml:space="preserve">ναθέτουσας </w:t>
      </w:r>
      <w:r w:rsidR="00A2739B">
        <w:rPr>
          <w:lang w:val="el-GR"/>
        </w:rPr>
        <w:t>Α</w:t>
      </w:r>
      <w:r w:rsidRPr="00603221">
        <w:rPr>
          <w:lang w:val="el-GR"/>
        </w:rPr>
        <w:t>ρχής</w:t>
      </w:r>
      <w:r w:rsidR="00A2739B">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491C3F3B" w:rsidR="008338F0" w:rsidRPr="00603221" w:rsidRDefault="003355E7" w:rsidP="003A109E">
      <w:pPr>
        <w:pStyle w:val="2"/>
        <w:rPr>
          <w:rFonts w:cs="Tahoma"/>
          <w:lang w:val="el-GR"/>
        </w:rPr>
      </w:pPr>
      <w:r w:rsidRPr="00603221">
        <w:rPr>
          <w:rFonts w:cs="Tahoma"/>
          <w:lang w:val="el-GR"/>
        </w:rPr>
        <w:lastRenderedPageBreak/>
        <w:tab/>
      </w:r>
      <w:bookmarkStart w:id="307" w:name="_Toc89441256"/>
      <w:bookmarkStart w:id="308" w:name="_Toc89441774"/>
      <w:r w:rsidRPr="00603221">
        <w:rPr>
          <w:rFonts w:cs="Tahoma"/>
          <w:lang w:val="el-GR"/>
        </w:rPr>
        <w:t>Δικαίωμα μονομερούς λύσης της σύμβασης</w:t>
      </w:r>
      <w:bookmarkEnd w:id="307"/>
      <w:bookmarkEnd w:id="308"/>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64533DB7" w:rsidR="00FE0D21" w:rsidRPr="005F0A0D" w:rsidRDefault="00FE0D21" w:rsidP="00FE0D21">
      <w:pPr>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w:t>
      </w:r>
      <w:r w:rsidRPr="006A2EFD">
        <w:rPr>
          <w:color w:val="0070C0"/>
          <w:u w:val="single"/>
          <w:lang w:val="el-GR"/>
        </w:rPr>
        <w:t xml:space="preserve"> </w:t>
      </w:r>
      <w:r w:rsidR="006A2EFD" w:rsidRPr="006A2EFD">
        <w:rPr>
          <w:color w:val="0070C0"/>
          <w:u w:val="single"/>
          <w:lang w:val="el-GR"/>
        </w:rPr>
        <w:fldChar w:fldCharType="begin"/>
      </w:r>
      <w:r w:rsidR="006A2EFD" w:rsidRPr="006A2EFD">
        <w:rPr>
          <w:color w:val="0070C0"/>
          <w:u w:val="single"/>
          <w:lang w:val="el-GR"/>
        </w:rPr>
        <w:instrText xml:space="preserve"> REF _Ref496540567 \n \h  \* MERGEFORMAT </w:instrText>
      </w:r>
      <w:r w:rsidR="006A2EFD" w:rsidRPr="006A2EFD">
        <w:rPr>
          <w:color w:val="0070C0"/>
          <w:u w:val="single"/>
          <w:lang w:val="el-GR"/>
        </w:rPr>
      </w:r>
      <w:r w:rsidR="006A2EFD" w:rsidRPr="006A2EFD">
        <w:rPr>
          <w:color w:val="0070C0"/>
          <w:u w:val="single"/>
          <w:lang w:val="el-GR"/>
        </w:rPr>
        <w:fldChar w:fldCharType="separate"/>
      </w:r>
      <w:r w:rsidR="00693CB6">
        <w:rPr>
          <w:color w:val="0070C0"/>
          <w:u w:val="single"/>
          <w:lang w:val="el-GR"/>
        </w:rPr>
        <w:t>2.2.3.1</w:t>
      </w:r>
      <w:r w:rsidR="006A2EFD" w:rsidRPr="006A2EFD">
        <w:rPr>
          <w:color w:val="0070C0"/>
          <w:u w:val="single"/>
          <w:lang w:val="el-GR"/>
        </w:rPr>
        <w:fldChar w:fldCharType="end"/>
      </w:r>
      <w:r w:rsidR="006A2EFD" w:rsidRPr="006A2EFD">
        <w:rPr>
          <w:color w:val="0070C0"/>
          <w:u w:val="single"/>
          <w:lang w:val="el-GR"/>
        </w:rPr>
        <w:t xml:space="preserve"> </w:t>
      </w:r>
      <w:r w:rsidRPr="005F0A0D">
        <w:rPr>
          <w:lang w:val="el-GR"/>
        </w:rPr>
        <w:t>της παρούσας,</w:t>
      </w:r>
    </w:p>
    <w:p w14:paraId="1FA4DBCD" w14:textId="77777777" w:rsidR="00FE0D21" w:rsidRPr="00276EDA" w:rsidRDefault="00FE0D21">
      <w:pPr>
        <w:rPr>
          <w:strike/>
          <w:lang w:val="el-GR"/>
        </w:rPr>
      </w:pPr>
      <w:r w:rsidRPr="00FE0D21">
        <w:rPr>
          <w:lang w:val="el-GR"/>
        </w:rPr>
        <w:t xml:space="preserve"> </w:t>
      </w:r>
    </w:p>
    <w:p w14:paraId="12910C8F" w14:textId="77777777" w:rsidR="009649DC" w:rsidRPr="00603221" w:rsidRDefault="009649DC" w:rsidP="00FE0D21">
      <w:pPr>
        <w:rPr>
          <w:b/>
          <w:bCs/>
          <w:lang w:val="el-GR"/>
        </w:rPr>
      </w:pPr>
    </w:p>
    <w:p w14:paraId="619B8F8E" w14:textId="386F5AB1" w:rsidR="008338F0" w:rsidRPr="00603221" w:rsidRDefault="003355E7" w:rsidP="005D1B15">
      <w:pPr>
        <w:pStyle w:val="1"/>
        <w:rPr>
          <w:rFonts w:cs="Tahoma"/>
          <w:sz w:val="22"/>
          <w:szCs w:val="22"/>
        </w:rPr>
      </w:pPr>
      <w:r w:rsidRPr="00603221">
        <w:rPr>
          <w:rFonts w:cs="Tahoma"/>
          <w:sz w:val="22"/>
          <w:szCs w:val="22"/>
        </w:rPr>
        <w:lastRenderedPageBreak/>
        <w:t xml:space="preserve">ΕΙΔΙΚΟΙ ΟΡΟΙ ΕΚΤΕΛΕΣΗΣ ΤΗΣ ΣΥΜΒΑΣΗΣ </w:t>
      </w:r>
    </w:p>
    <w:p w14:paraId="27DF30F9" w14:textId="5185B42C" w:rsidR="008338F0" w:rsidRPr="00603221" w:rsidRDefault="003355E7" w:rsidP="003A109E">
      <w:pPr>
        <w:pStyle w:val="2"/>
        <w:rPr>
          <w:rFonts w:cs="Tahoma"/>
          <w:lang w:val="el-GR"/>
        </w:rPr>
      </w:pPr>
      <w:r w:rsidRPr="00603221">
        <w:rPr>
          <w:rFonts w:cs="Tahoma"/>
          <w:lang w:val="el-GR"/>
        </w:rPr>
        <w:tab/>
      </w:r>
      <w:bookmarkStart w:id="309" w:name="_Ref496607306"/>
      <w:bookmarkStart w:id="310" w:name="_Toc89441257"/>
      <w:bookmarkStart w:id="311" w:name="_Toc89441775"/>
      <w:r w:rsidRPr="00603221">
        <w:rPr>
          <w:rFonts w:cs="Tahoma"/>
          <w:lang w:val="el-GR"/>
        </w:rPr>
        <w:t>Τρόπος πληρωμής</w:t>
      </w:r>
      <w:bookmarkEnd w:id="309"/>
      <w:bookmarkEnd w:id="310"/>
      <w:bookmarkEnd w:id="311"/>
      <w:r w:rsidRPr="00603221">
        <w:rPr>
          <w:rFonts w:cs="Tahoma"/>
          <w:lang w:val="el-GR"/>
        </w:rPr>
        <w:t xml:space="preserve"> </w:t>
      </w:r>
    </w:p>
    <w:p w14:paraId="386699FF" w14:textId="33D757FA"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w:t>
      </w:r>
      <w:r w:rsidR="00A227D8">
        <w:rPr>
          <w:lang w:val="el-GR"/>
        </w:rPr>
        <w:t>ν</w:t>
      </w:r>
      <w:r w:rsidR="007C6E3D" w:rsidRPr="00603221">
        <w:rPr>
          <w:lang w:val="el-GR"/>
        </w:rPr>
        <w:t xml:space="preserve">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6CD107F2" w:rsidR="007C6E3D"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2A2ACC0C" w14:textId="77777777" w:rsidR="007515FB" w:rsidRPr="00603221" w:rsidRDefault="007515FB" w:rsidP="0048569A">
      <w:pPr>
        <w:rPr>
          <w:lang w:val="el-GR"/>
        </w:rPr>
      </w:pPr>
    </w:p>
    <w:p w14:paraId="482C5E46" w14:textId="77777777" w:rsidR="007C6E3D" w:rsidRDefault="007C6E3D">
      <w:pPr>
        <w:rPr>
          <w:b/>
          <w:lang w:val="el-GR"/>
        </w:rPr>
      </w:pPr>
      <w:r w:rsidRPr="00603221">
        <w:rPr>
          <w:b/>
          <w:lang w:val="el-GR"/>
        </w:rPr>
        <w:t xml:space="preserve">Τρόποι Πληρωμής: </w:t>
      </w:r>
    </w:p>
    <w:tbl>
      <w:tblPr>
        <w:tblStyle w:val="aff0"/>
        <w:tblW w:w="0" w:type="auto"/>
        <w:tblLook w:val="04A0" w:firstRow="1" w:lastRow="0" w:firstColumn="1" w:lastColumn="0" w:noHBand="0" w:noVBand="1"/>
      </w:tblPr>
      <w:tblGrid>
        <w:gridCol w:w="456"/>
        <w:gridCol w:w="8569"/>
      </w:tblGrid>
      <w:tr w:rsidR="001E54F6" w:rsidRPr="00A9667F" w14:paraId="7E23764D" w14:textId="77777777" w:rsidTr="007515FB">
        <w:tc>
          <w:tcPr>
            <w:tcW w:w="456" w:type="dxa"/>
          </w:tcPr>
          <w:p w14:paraId="6FBD36E6" w14:textId="0B4B178E" w:rsidR="001E54F6" w:rsidRPr="001E54F6" w:rsidRDefault="007515FB" w:rsidP="001E54F6">
            <w:pPr>
              <w:rPr>
                <w:b/>
                <w:lang w:val="el-GR"/>
              </w:rPr>
            </w:pPr>
            <w:r>
              <w:rPr>
                <w:b/>
                <w:lang w:val="el-GR"/>
              </w:rPr>
              <w:t>1</w:t>
            </w:r>
            <w:r w:rsidR="001E54F6" w:rsidRPr="001E54F6">
              <w:rPr>
                <w:b/>
                <w:lang w:val="el-GR"/>
              </w:rPr>
              <w:t>)</w:t>
            </w:r>
          </w:p>
        </w:tc>
        <w:tc>
          <w:tcPr>
            <w:tcW w:w="8569" w:type="dxa"/>
          </w:tcPr>
          <w:p w14:paraId="48F003C6" w14:textId="33F1DB61" w:rsidR="001E54F6" w:rsidRDefault="001E54F6" w:rsidP="00474644">
            <w:pPr>
              <w:pStyle w:val="aff"/>
              <w:numPr>
                <w:ilvl w:val="0"/>
                <w:numId w:val="50"/>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7515FB" w:rsidRPr="00E409D1">
              <w:rPr>
                <w:b/>
                <w:lang w:val="el-GR"/>
              </w:rPr>
              <w:t>τριάντα</w:t>
            </w:r>
            <w:r w:rsidR="007515FB">
              <w:rPr>
                <w:lang w:val="el-GR"/>
              </w:rPr>
              <w:t xml:space="preserve"> </w:t>
            </w:r>
            <w:r w:rsidR="007515FB" w:rsidRPr="001E54F6">
              <w:rPr>
                <w:lang w:val="el-GR"/>
              </w:rPr>
              <w:t>(</w:t>
            </w:r>
            <w:r w:rsidR="007515FB">
              <w:rPr>
                <w:b/>
                <w:bCs/>
                <w:lang w:val="el-GR"/>
              </w:rPr>
              <w:t>30</w:t>
            </w:r>
            <w:r w:rsidR="007515FB" w:rsidRPr="001E54F6">
              <w:rPr>
                <w:b/>
                <w:bCs/>
                <w:lang w:val="el-GR"/>
              </w:rPr>
              <w:t>%</w:t>
            </w:r>
            <w:r w:rsidR="007515FB"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χωρίς Φ.Π.Α., με την κατάθεση ισόποσης 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693CB6">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w:t>
            </w:r>
            <w:proofErr w:type="spellStart"/>
            <w:r w:rsidRPr="001E54F6">
              <w:rPr>
                <w:lang w:val="el-GR"/>
              </w:rPr>
              <w:t>παρακρατείται</w:t>
            </w:r>
            <w:proofErr w:type="spellEnd"/>
            <w:r w:rsidRPr="001E54F6">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rPr>
                <w:lang w:val="el-GR"/>
              </w:rPr>
              <w:t>χορηγηθείσας</w:t>
            </w:r>
            <w:proofErr w:type="spellEnd"/>
            <w:r w:rsidRPr="001E54F6">
              <w:rPr>
                <w:lang w:val="el-GR"/>
              </w:rPr>
              <w:t xml:space="preserve"> προκαταβολής. </w:t>
            </w:r>
          </w:p>
          <w:p w14:paraId="3ACDA443" w14:textId="77777777" w:rsidR="001E54F6" w:rsidRPr="001E54F6" w:rsidRDefault="001E54F6" w:rsidP="00474644">
            <w:pPr>
              <w:pStyle w:val="aff"/>
              <w:numPr>
                <w:ilvl w:val="0"/>
                <w:numId w:val="50"/>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ποιοτική και ποσοτική παραλαβή του συνόλου του Έργου, αφού </w:t>
            </w:r>
            <w:proofErr w:type="spellStart"/>
            <w:r w:rsidRPr="001E54F6">
              <w:rPr>
                <w:lang w:val="el-GR"/>
              </w:rPr>
              <w:t>παρακρατηθεί</w:t>
            </w:r>
            <w:proofErr w:type="spellEnd"/>
            <w:r w:rsidRPr="001E54F6">
              <w:rPr>
                <w:lang w:val="el-GR"/>
              </w:rPr>
              <w:t xml:space="preserve"> ο με τον παραπάνω τρόπο υπολογισθείς τόκος.</w:t>
            </w:r>
          </w:p>
        </w:tc>
      </w:tr>
      <w:tr w:rsidR="001E54F6" w:rsidRPr="00A9667F" w14:paraId="21D92EEA" w14:textId="77777777" w:rsidTr="007515FB">
        <w:tc>
          <w:tcPr>
            <w:tcW w:w="456" w:type="dxa"/>
          </w:tcPr>
          <w:p w14:paraId="0DCD9B16" w14:textId="2F3758FC" w:rsidR="001E54F6" w:rsidRDefault="00994078" w:rsidP="001E54F6">
            <w:pPr>
              <w:rPr>
                <w:b/>
                <w:lang w:val="el-GR"/>
              </w:rPr>
            </w:pPr>
            <w:r>
              <w:rPr>
                <w:b/>
                <w:lang w:val="el-GR"/>
              </w:rPr>
              <w:t>2</w:t>
            </w:r>
            <w:r w:rsidR="001E54F6" w:rsidRPr="00603221">
              <w:rPr>
                <w:b/>
                <w:lang w:val="el-GR"/>
              </w:rPr>
              <w:t>)</w:t>
            </w:r>
          </w:p>
        </w:tc>
        <w:tc>
          <w:tcPr>
            <w:tcW w:w="8569" w:type="dxa"/>
          </w:tcPr>
          <w:p w14:paraId="41AFE47E" w14:textId="77777777" w:rsidR="00664951" w:rsidRPr="001E54F6" w:rsidRDefault="00664951" w:rsidP="00474644">
            <w:pPr>
              <w:pStyle w:val="aff"/>
              <w:numPr>
                <w:ilvl w:val="0"/>
                <w:numId w:val="52"/>
              </w:numPr>
              <w:spacing w:before="120"/>
              <w:rPr>
                <w:lang w:val="el-GR"/>
              </w:rPr>
            </w:pPr>
            <w:r w:rsidRPr="001E54F6">
              <w:rPr>
                <w:lang w:val="el-GR"/>
              </w:rPr>
              <w:t xml:space="preserve">Καταβολή </w:t>
            </w:r>
            <w:r>
              <w:rPr>
                <w:b/>
                <w:bCs/>
                <w:lang w:val="el-GR"/>
              </w:rPr>
              <w:t>ποσοστού δεκαπέντε</w:t>
            </w:r>
            <w:r w:rsidRPr="001E54F6">
              <w:rPr>
                <w:b/>
                <w:bCs/>
                <w:lang w:val="el-GR"/>
              </w:rPr>
              <w:t xml:space="preserve"> (</w:t>
            </w:r>
            <w:r>
              <w:rPr>
                <w:b/>
                <w:bCs/>
                <w:lang w:val="el-GR"/>
              </w:rPr>
              <w:t>15</w:t>
            </w:r>
            <w:r w:rsidRPr="001E54F6">
              <w:rPr>
                <w:b/>
                <w:bCs/>
                <w:lang w:val="el-GR"/>
              </w:rPr>
              <w:t>%)</w:t>
            </w:r>
            <w:r w:rsidRPr="001E54F6">
              <w:rPr>
                <w:lang w:val="el-GR"/>
              </w:rPr>
              <w:t xml:space="preserve"> του συμβατικού τιμήματος, μετά την παραλαβή </w:t>
            </w:r>
            <w:r>
              <w:rPr>
                <w:lang w:val="el-GR"/>
              </w:rPr>
              <w:t>της Φάσης 2</w:t>
            </w:r>
            <w:r w:rsidRPr="001E54F6">
              <w:rPr>
                <w:i/>
                <w:iCs/>
                <w:color w:val="5B9BD5"/>
                <w:spacing w:val="5"/>
                <w:kern w:val="1"/>
                <w:lang w:val="el-GR"/>
              </w:rPr>
              <w:t xml:space="preserve"> </w:t>
            </w:r>
          </w:p>
          <w:p w14:paraId="13DD905D" w14:textId="008C585D" w:rsidR="00664951" w:rsidRPr="001E54F6" w:rsidRDefault="00664951" w:rsidP="00474644">
            <w:pPr>
              <w:pStyle w:val="aff"/>
              <w:numPr>
                <w:ilvl w:val="0"/>
                <w:numId w:val="52"/>
              </w:numPr>
              <w:spacing w:before="120"/>
              <w:rPr>
                <w:i/>
                <w:iCs/>
                <w:color w:val="5B9BD5"/>
                <w:spacing w:val="5"/>
                <w:kern w:val="1"/>
                <w:lang w:val="el-GR"/>
              </w:rPr>
            </w:pPr>
            <w:r w:rsidRPr="001E54F6">
              <w:rPr>
                <w:lang w:val="el-GR"/>
              </w:rPr>
              <w:t xml:space="preserve">Καταβολή </w:t>
            </w:r>
            <w:r w:rsidRPr="001E54F6">
              <w:rPr>
                <w:b/>
                <w:bCs/>
                <w:lang w:val="el-GR"/>
              </w:rPr>
              <w:t xml:space="preserve">ποσοστού </w:t>
            </w:r>
            <w:r>
              <w:rPr>
                <w:b/>
                <w:bCs/>
                <w:lang w:val="el-GR"/>
              </w:rPr>
              <w:t>πενήντα</w:t>
            </w:r>
            <w:r w:rsidRPr="001E54F6">
              <w:rPr>
                <w:b/>
                <w:bCs/>
                <w:lang w:val="el-GR"/>
              </w:rPr>
              <w:t xml:space="preserve"> (</w:t>
            </w:r>
            <w:r>
              <w:rPr>
                <w:b/>
                <w:bCs/>
                <w:lang w:val="el-GR"/>
              </w:rPr>
              <w:t>5</w:t>
            </w:r>
            <w:r w:rsidR="00994078">
              <w:rPr>
                <w:b/>
                <w:bCs/>
                <w:lang w:val="el-GR"/>
              </w:rPr>
              <w:t>5</w:t>
            </w:r>
            <w:r w:rsidRPr="001E54F6">
              <w:rPr>
                <w:b/>
                <w:bCs/>
                <w:lang w:val="el-GR"/>
              </w:rPr>
              <w:t>%)</w:t>
            </w:r>
            <w:r w:rsidRPr="001E54F6">
              <w:rPr>
                <w:lang w:val="el-GR"/>
              </w:rPr>
              <w:t xml:space="preserve"> του συμβατικού τιμήματος, μετά την παραλαβή </w:t>
            </w:r>
            <w:r>
              <w:rPr>
                <w:lang w:val="el-GR"/>
              </w:rPr>
              <w:t xml:space="preserve">της Φάσης </w:t>
            </w:r>
            <w:r w:rsidR="00994078">
              <w:rPr>
                <w:lang w:val="el-GR"/>
              </w:rPr>
              <w:t>4</w:t>
            </w:r>
          </w:p>
          <w:p w14:paraId="4938C48D" w14:textId="35F80A6A" w:rsidR="001E54F6" w:rsidRPr="001E54F6" w:rsidRDefault="00664951" w:rsidP="00474644">
            <w:pPr>
              <w:pStyle w:val="aff"/>
              <w:numPr>
                <w:ilvl w:val="0"/>
                <w:numId w:val="52"/>
              </w:numPr>
              <w:spacing w:before="120"/>
              <w:rPr>
                <w:lang w:val="el-GR"/>
              </w:rPr>
            </w:pPr>
            <w:r w:rsidRPr="001E54F6">
              <w:rPr>
                <w:lang w:val="el-GR"/>
              </w:rPr>
              <w:t xml:space="preserve">Το </w:t>
            </w:r>
            <w:r w:rsidRPr="001E54F6">
              <w:rPr>
                <w:b/>
                <w:bCs/>
                <w:lang w:val="el-GR"/>
              </w:rPr>
              <w:t>υπόλοιπο του συμβατικού τιμήματος</w:t>
            </w:r>
            <w:r w:rsidRPr="001E54F6">
              <w:rPr>
                <w:lang w:val="el-GR"/>
              </w:rPr>
              <w:t xml:space="preserve"> μετά την οριστική ποιοτική και ποσοτική παραλαβή του συνόλου του Έργου.</w:t>
            </w:r>
          </w:p>
        </w:tc>
      </w:tr>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D6C2080" w14:textId="77777777" w:rsidR="008338F0" w:rsidRPr="00603221" w:rsidRDefault="003355E7">
      <w:pPr>
        <w:rPr>
          <w:lang w:val="el-GR"/>
        </w:rPr>
      </w:pPr>
      <w:r w:rsidRPr="00603221">
        <w:rPr>
          <w:lang w:val="el-GR"/>
        </w:rPr>
        <w:t>α) Κράτηση 0,0</w:t>
      </w:r>
      <w:r w:rsidR="001E3887">
        <w:rPr>
          <w:lang w:val="el-GR"/>
        </w:rPr>
        <w:t>7</w:t>
      </w:r>
      <w:r w:rsidRPr="00603221">
        <w:rPr>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w:t>
      </w:r>
      <w:r w:rsidR="00BB5BD6">
        <w:rPr>
          <w:lang w:val="el-GR"/>
        </w:rPr>
        <w:t>.</w:t>
      </w:r>
    </w:p>
    <w:p w14:paraId="2827AB60" w14:textId="77777777" w:rsidR="008338F0" w:rsidRPr="00603221" w:rsidRDefault="003355E7">
      <w:pPr>
        <w:rPr>
          <w:lang w:val="el-GR"/>
        </w:rPr>
      </w:pPr>
      <w:r w:rsidRPr="00603221">
        <w:rPr>
          <w:lang w:val="el-GR"/>
        </w:rPr>
        <w:t xml:space="preserve">β) Κράτηση ύψους 0,02% υπέρ </w:t>
      </w:r>
      <w:r w:rsidR="00BB5BD6" w:rsidRPr="005C13A7">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w:t>
      </w:r>
      <w:r w:rsidR="00BB5BD6" w:rsidRPr="005C13A7">
        <w:rPr>
          <w:lang w:val="el-GR"/>
        </w:rPr>
        <w:lastRenderedPageBreak/>
        <w:t xml:space="preserve">Το ποσό αυτό </w:t>
      </w:r>
      <w:proofErr w:type="spellStart"/>
      <w:r w:rsidR="00BB5BD6" w:rsidRPr="005C13A7">
        <w:rPr>
          <w:lang w:val="el-GR"/>
        </w:rPr>
        <w:t>παρακρατείται</w:t>
      </w:r>
      <w:proofErr w:type="spellEnd"/>
      <w:r w:rsidR="00BB5BD6" w:rsidRPr="005C13A7">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BB5BD6">
        <w:rPr>
          <w:lang w:val="el-GR"/>
        </w:rPr>
        <w:t>.</w:t>
      </w:r>
    </w:p>
    <w:p w14:paraId="14E64E0B" w14:textId="77777777" w:rsidR="005A74FF" w:rsidRPr="00603221" w:rsidRDefault="005A74FF" w:rsidP="005A74FF">
      <w:pPr>
        <w:rPr>
          <w:lang w:val="el-GR"/>
        </w:rPr>
      </w:pPr>
      <w:r w:rsidRPr="00603221">
        <w:rPr>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14B0652" w:rsidR="008338F0" w:rsidRPr="00603221" w:rsidRDefault="00331981" w:rsidP="003A109E">
      <w:pPr>
        <w:pStyle w:val="2"/>
        <w:rPr>
          <w:rFonts w:cs="Tahoma"/>
          <w:lang w:val="el-GR"/>
        </w:rPr>
      </w:pPr>
      <w:r w:rsidRPr="00603221">
        <w:rPr>
          <w:rFonts w:cs="Tahoma"/>
          <w:lang w:val="el-GR"/>
        </w:rPr>
        <w:tab/>
      </w:r>
      <w:bookmarkStart w:id="312" w:name="_Ref496607484"/>
      <w:bookmarkStart w:id="313" w:name="_Toc89441258"/>
      <w:bookmarkStart w:id="314" w:name="_Toc89441776"/>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12"/>
      <w:bookmarkEnd w:id="313"/>
      <w:bookmarkEnd w:id="314"/>
      <w:r w:rsidR="003355E7" w:rsidRPr="00603221">
        <w:rPr>
          <w:rFonts w:cs="Tahoma"/>
          <w:lang w:val="el-GR"/>
        </w:rPr>
        <w:t xml:space="preserve"> </w:t>
      </w:r>
    </w:p>
    <w:p w14:paraId="4997C3F1" w14:textId="77777777" w:rsidR="008338F0" w:rsidRPr="00821852" w:rsidRDefault="003355E7">
      <w:pPr>
        <w:suppressAutoHyphens w:val="0"/>
        <w:autoSpaceDE w:val="0"/>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olor w:val="5B9BD5"/>
          <w:spacing w:val="5"/>
          <w:lang w:val="el-GR"/>
        </w:rPr>
        <w:t xml:space="preserve"> :</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F1538B">
        <w:rPr>
          <w:rFonts w:eastAsia="SimSun"/>
          <w:highlight w:val="yellow"/>
          <w:lang w:val="el-GR"/>
        </w:rPr>
        <w:t xml:space="preserve">Ποινικές ρήτρες δύναται να επιβάλλονται και για πλημμελή εκτέλεση των όρων της σύμβασης </w:t>
      </w:r>
      <w:r w:rsidR="003F0D9A" w:rsidRPr="00F1538B">
        <w:rPr>
          <w:rStyle w:val="ab"/>
          <w:rFonts w:ascii="Calibri" w:hAnsi="Calibri"/>
          <w:color w:val="000000"/>
          <w:highlight w:val="yellow"/>
          <w:lang w:eastAsia="el-GR"/>
        </w:rPr>
        <w:footnoteReference w:id="27"/>
      </w:r>
      <w:r w:rsidR="003F0D9A" w:rsidRPr="00F1538B">
        <w:rPr>
          <w:rFonts w:eastAsia="SimSun"/>
          <w:highlight w:val="yellow"/>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77777777" w:rsidR="008338F0" w:rsidRPr="00603221" w:rsidRDefault="003355E7">
      <w:pPr>
        <w:suppressAutoHyphens w:val="0"/>
        <w:autoSpaceDE w:val="0"/>
        <w:spacing w:after="0"/>
        <w:rPr>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7D09FE5B" w14:textId="5F2CBE57" w:rsidR="008338F0" w:rsidRPr="00603221" w:rsidRDefault="003355E7" w:rsidP="003A109E">
      <w:pPr>
        <w:pStyle w:val="2"/>
        <w:rPr>
          <w:rFonts w:cs="Tahoma"/>
          <w:lang w:val="el-GR"/>
        </w:rPr>
      </w:pPr>
      <w:r w:rsidRPr="00603221">
        <w:rPr>
          <w:rFonts w:cs="Tahoma"/>
          <w:lang w:val="el-GR"/>
        </w:rPr>
        <w:tab/>
      </w:r>
      <w:bookmarkStart w:id="315" w:name="_Ref55324340"/>
      <w:bookmarkStart w:id="316" w:name="_Toc89441259"/>
      <w:bookmarkStart w:id="317" w:name="_Toc89441777"/>
      <w:r w:rsidRPr="00603221">
        <w:rPr>
          <w:rFonts w:cs="Tahoma"/>
          <w:lang w:val="el-GR"/>
        </w:rPr>
        <w:t>Διοικητικές προσφυγές κατά τη διαδικασία εκτέλεσης</w:t>
      </w:r>
      <w:bookmarkEnd w:id="315"/>
      <w:bookmarkEnd w:id="316"/>
      <w:bookmarkEnd w:id="317"/>
      <w:r w:rsidRPr="00603221">
        <w:rPr>
          <w:rFonts w:cs="Tahoma"/>
          <w:lang w:val="el-GR"/>
        </w:rPr>
        <w:t xml:space="preserve"> </w:t>
      </w:r>
    </w:p>
    <w:p w14:paraId="036FE66B" w14:textId="3EBC384B"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693CB6">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619A6B63" w:rsidR="005550B0" w:rsidRPr="00F82A8D" w:rsidRDefault="005550B0" w:rsidP="00F82A8D">
      <w:pPr>
        <w:pStyle w:val="2"/>
        <w:rPr>
          <w:rFonts w:cs="Tahoma"/>
          <w:b w:val="0"/>
          <w:lang w:val="el-GR"/>
        </w:rPr>
      </w:pPr>
      <w:bookmarkStart w:id="318" w:name="_Toc13748951"/>
      <w:r w:rsidRPr="00F82A8D">
        <w:rPr>
          <w:rFonts w:cs="Tahoma"/>
          <w:lang w:val="el-GR"/>
        </w:rPr>
        <w:tab/>
      </w:r>
      <w:bookmarkStart w:id="319" w:name="_Toc89441260"/>
      <w:bookmarkStart w:id="320" w:name="_Toc89441778"/>
      <w:r w:rsidRPr="00F82A8D">
        <w:rPr>
          <w:rFonts w:cs="Tahoma"/>
          <w:lang w:val="el-GR"/>
        </w:rPr>
        <w:t>Δικαστική επίλυση διαφορών</w:t>
      </w:r>
      <w:bookmarkEnd w:id="318"/>
      <w:bookmarkEnd w:id="319"/>
      <w:bookmarkEnd w:id="320"/>
    </w:p>
    <w:p w14:paraId="114104F6" w14:textId="5044BE13"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28"/>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B24AA1">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066F6643" w:rsidR="008338F0" w:rsidRPr="00603221" w:rsidRDefault="00BB5BD6" w:rsidP="00A848D1">
      <w:pPr>
        <w:pStyle w:val="1"/>
        <w:rPr>
          <w:rFonts w:cs="Tahoma"/>
          <w:szCs w:val="22"/>
        </w:rPr>
      </w:pPr>
      <w:bookmarkStart w:id="322" w:name="_Ref75870221"/>
      <w:r w:rsidRPr="00BB5BD6">
        <w:rPr>
          <w:rFonts w:cs="Tahoma"/>
          <w:szCs w:val="22"/>
        </w:rPr>
        <w:lastRenderedPageBreak/>
        <w:t xml:space="preserve">ΧΡΟΝΟΣ ΚΑΙ ΤΡΟΠΟΣ </w:t>
      </w:r>
      <w:r w:rsidR="003355E7" w:rsidRPr="00603221">
        <w:rPr>
          <w:rFonts w:cs="Tahoma"/>
          <w:szCs w:val="22"/>
        </w:rPr>
        <w:t>ΕΚΤΕΛΕΣΗΣ</w:t>
      </w:r>
      <w:bookmarkEnd w:id="322"/>
      <w:r w:rsidR="003355E7" w:rsidRPr="00603221">
        <w:rPr>
          <w:rFonts w:cs="Tahoma"/>
          <w:szCs w:val="22"/>
        </w:rPr>
        <w:t xml:space="preserve"> </w:t>
      </w:r>
    </w:p>
    <w:p w14:paraId="77208E1F" w14:textId="626CB0FD" w:rsidR="008338F0" w:rsidRPr="00603221" w:rsidRDefault="003355E7" w:rsidP="003A109E">
      <w:pPr>
        <w:pStyle w:val="2"/>
        <w:rPr>
          <w:rFonts w:cs="Tahoma"/>
          <w:lang w:val="el-GR"/>
        </w:rPr>
      </w:pPr>
      <w:r w:rsidRPr="00603221">
        <w:rPr>
          <w:rFonts w:cs="Tahoma"/>
          <w:lang w:val="el-GR"/>
        </w:rPr>
        <w:tab/>
      </w:r>
      <w:bookmarkStart w:id="323" w:name="_Ref63782029"/>
      <w:bookmarkStart w:id="324" w:name="_Toc89441261"/>
      <w:bookmarkStart w:id="325" w:name="_Toc89441779"/>
      <w:r w:rsidRPr="00603221">
        <w:rPr>
          <w:rFonts w:cs="Tahoma"/>
          <w:lang w:val="el-GR"/>
        </w:rPr>
        <w:t>Παρακολούθηση της σύμβασης</w:t>
      </w:r>
      <w:bookmarkEnd w:id="323"/>
      <w:bookmarkEnd w:id="324"/>
      <w:bookmarkEnd w:id="325"/>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26"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26"/>
    <w:p w14:paraId="1E69F45B" w14:textId="28442381" w:rsidR="008338F0" w:rsidRPr="00603221" w:rsidRDefault="003355E7" w:rsidP="003A109E">
      <w:pPr>
        <w:pStyle w:val="2"/>
        <w:rPr>
          <w:rFonts w:cs="Tahoma"/>
          <w:lang w:val="el-GR"/>
        </w:rPr>
      </w:pPr>
      <w:r w:rsidRPr="00603221">
        <w:rPr>
          <w:rFonts w:cs="Tahoma"/>
          <w:lang w:val="el-GR"/>
        </w:rPr>
        <w:tab/>
      </w:r>
      <w:bookmarkStart w:id="327" w:name="_Toc89441262"/>
      <w:bookmarkStart w:id="328" w:name="_Toc89441780"/>
      <w:r w:rsidRPr="00603221">
        <w:rPr>
          <w:rFonts w:cs="Tahoma"/>
          <w:lang w:val="el-GR"/>
        </w:rPr>
        <w:t>Διάρκεια σύμβασης</w:t>
      </w:r>
      <w:bookmarkEnd w:id="327"/>
      <w:bookmarkEnd w:id="328"/>
      <w:r w:rsidRPr="00603221">
        <w:rPr>
          <w:rFonts w:cs="Tahoma"/>
          <w:lang w:val="el-GR"/>
        </w:rPr>
        <w:t xml:space="preserve"> </w:t>
      </w:r>
    </w:p>
    <w:p w14:paraId="61D003E7" w14:textId="26F26DC3" w:rsidR="008702D8" w:rsidRPr="00603221" w:rsidRDefault="003355E7" w:rsidP="00E00032">
      <w:pPr>
        <w:spacing w:before="120"/>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E00032" w:rsidRPr="00E00032">
        <w:rPr>
          <w:b/>
          <w:lang w:val="el-GR"/>
        </w:rPr>
        <w:t xml:space="preserve"> </w:t>
      </w:r>
      <w:r w:rsidR="00E00032" w:rsidRPr="00117ED6">
        <w:rPr>
          <w:b/>
          <w:lang w:val="el-GR"/>
        </w:rPr>
        <w:t>δεκαεπτά (17) μήνες</w:t>
      </w:r>
      <w:r w:rsidR="00E00032" w:rsidRPr="00603221">
        <w:rPr>
          <w:lang w:val="el-GR"/>
        </w:rPr>
        <w:t xml:space="preserve"> </w:t>
      </w:r>
      <w:r w:rsidR="008702D8" w:rsidRPr="00603221">
        <w:rPr>
          <w:lang w:val="el-GR"/>
        </w:rPr>
        <w:t>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693CB6" w:rsidRPr="00693CB6">
        <w:rPr>
          <w:color w:val="0070C0"/>
          <w:u w:val="single"/>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14BEDF81" w:rsidR="008338F0" w:rsidRPr="00603221" w:rsidRDefault="003355E7" w:rsidP="00E00032">
      <w:pPr>
        <w:spacing w:before="120"/>
        <w:rPr>
          <w:lang w:val="el-GR"/>
        </w:rPr>
      </w:pPr>
      <w:r w:rsidRPr="00603221">
        <w:rPr>
          <w:i/>
          <w:iCs/>
          <w:color w:val="5B9BD5"/>
          <w:spacing w:val="5"/>
          <w:kern w:val="1"/>
          <w:lang w:val="el-GR"/>
        </w:rPr>
        <w:t xml:space="preserve"> </w:t>
      </w: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693CB6">
        <w:rPr>
          <w:lang w:val="el-GR"/>
        </w:rPr>
        <w:t>5.2</w:t>
      </w:r>
      <w:r w:rsidR="00673490" w:rsidRPr="00603221">
        <w:rPr>
          <w:lang w:val="el-GR"/>
        </w:rPr>
        <w:fldChar w:fldCharType="end"/>
      </w:r>
      <w:r w:rsidRPr="00603221">
        <w:rPr>
          <w:lang w:val="el-GR"/>
        </w:rPr>
        <w:t xml:space="preserve"> της παρούσας.</w:t>
      </w:r>
    </w:p>
    <w:p w14:paraId="00974E0F" w14:textId="56A85E01" w:rsidR="008338F0" w:rsidRPr="00603221" w:rsidRDefault="003355E7" w:rsidP="003A109E">
      <w:pPr>
        <w:pStyle w:val="2"/>
        <w:rPr>
          <w:rFonts w:cs="Tahoma"/>
          <w:lang w:val="el-GR"/>
        </w:rPr>
      </w:pPr>
      <w:r w:rsidRPr="00603221">
        <w:rPr>
          <w:rFonts w:cs="Tahoma"/>
          <w:lang w:val="el-GR"/>
        </w:rPr>
        <w:tab/>
      </w:r>
      <w:bookmarkStart w:id="329" w:name="_Ref40954198"/>
      <w:bookmarkStart w:id="330" w:name="_Ref55381059"/>
      <w:bookmarkStart w:id="331" w:name="_Toc89441263"/>
      <w:bookmarkStart w:id="332" w:name="_Toc89441781"/>
      <w:r w:rsidRPr="00603221">
        <w:rPr>
          <w:rFonts w:cs="Tahoma"/>
          <w:lang w:val="el-GR"/>
        </w:rPr>
        <w:t>Παραλαβή του αντικειμένου της σύμβασης</w:t>
      </w:r>
      <w:bookmarkEnd w:id="329"/>
      <w:bookmarkEnd w:id="330"/>
      <w:bookmarkEnd w:id="331"/>
      <w:bookmarkEnd w:id="332"/>
      <w:r w:rsidRPr="00603221">
        <w:rPr>
          <w:rFonts w:cs="Tahoma"/>
          <w:lang w:val="el-GR"/>
        </w:rPr>
        <w:t xml:space="preserve"> </w:t>
      </w:r>
    </w:p>
    <w:p w14:paraId="479A4EEB" w14:textId="77777777" w:rsidR="00B8528C" w:rsidRDefault="00B8528C">
      <w:pPr>
        <w:rPr>
          <w:lang w:val="el-GR"/>
        </w:rPr>
      </w:pPr>
      <w:bookmarkStart w:id="333" w:name="_Hlk520910148"/>
    </w:p>
    <w:p w14:paraId="05D2736E" w14:textId="50641117" w:rsidR="00B8528C" w:rsidRPr="00C00860" w:rsidRDefault="00B8528C" w:rsidP="00B8528C">
      <w:pPr>
        <w:rPr>
          <w:lang w:val="el-GR"/>
        </w:rPr>
      </w:pPr>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A0044D" w:rsidRPr="00A0044D">
        <w:rPr>
          <w:b/>
          <w:bCs/>
          <w:color w:val="0070C0"/>
          <w:highlight w:val="yellow"/>
          <w:u w:val="single"/>
          <w:lang w:val="el-GR"/>
        </w:rPr>
        <w:fldChar w:fldCharType="begin"/>
      </w:r>
      <w:r w:rsidR="00A0044D" w:rsidRPr="00A0044D">
        <w:rPr>
          <w:b/>
          <w:bCs/>
          <w:color w:val="0070C0"/>
          <w:highlight w:val="yellow"/>
          <w:u w:val="single"/>
          <w:lang w:val="el-GR"/>
        </w:rPr>
        <w:instrText xml:space="preserve"> REF _Ref71623517 \h  \* MERGEFORMAT </w:instrText>
      </w:r>
      <w:r w:rsidR="00A0044D" w:rsidRPr="00A0044D">
        <w:rPr>
          <w:b/>
          <w:bCs/>
          <w:color w:val="0070C0"/>
          <w:highlight w:val="yellow"/>
          <w:u w:val="single"/>
          <w:lang w:val="el-GR"/>
        </w:rPr>
      </w:r>
      <w:r w:rsidR="00A0044D" w:rsidRPr="00A0044D">
        <w:rPr>
          <w:b/>
          <w:bCs/>
          <w:color w:val="0070C0"/>
          <w:highlight w:val="yellow"/>
          <w:u w:val="single"/>
          <w:lang w:val="el-GR"/>
        </w:rPr>
        <w:fldChar w:fldCharType="separate"/>
      </w:r>
      <w:r w:rsidR="00693CB6" w:rsidRPr="00693CB6">
        <w:rPr>
          <w:rFonts w:eastAsia="SimSun"/>
          <w:b/>
          <w:bCs/>
          <w:color w:val="0070C0"/>
          <w:u w:val="single"/>
          <w:lang w:val="el-GR"/>
        </w:rPr>
        <w:t>Χρόνος Υποβολής και Διαδικασία</w:t>
      </w:r>
      <w:r w:rsidR="00693CB6" w:rsidRPr="00EF2204">
        <w:rPr>
          <w:rFonts w:eastAsia="SimSun"/>
          <w:lang w:val="el-GR"/>
        </w:rPr>
        <w:t xml:space="preserve"> Οριστικοποίησης Παραδοτέων</w:t>
      </w:r>
      <w:r w:rsidR="00A0044D" w:rsidRPr="00A0044D">
        <w:rPr>
          <w:b/>
          <w:bCs/>
          <w:color w:val="0070C0"/>
          <w:highlight w:val="yellow"/>
          <w:u w:val="single"/>
          <w:lang w:val="el-GR"/>
        </w:rPr>
        <w:fldChar w:fldCharType="end"/>
      </w:r>
      <w:r w:rsidR="00A0044D" w:rsidRPr="00A0044D">
        <w:rPr>
          <w:b/>
          <w:bCs/>
          <w:color w:val="0070C0"/>
          <w:u w:val="single"/>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lastRenderedPageBreak/>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2242AA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084F2A1" w14:textId="77777777" w:rsidR="00CE12C7" w:rsidRPr="00603221" w:rsidRDefault="00CE12C7">
      <w:pPr>
        <w:rPr>
          <w:lang w:val="el-GR"/>
        </w:rPr>
      </w:pPr>
      <w:bookmarkStart w:id="334" w:name="_Hlk9421462"/>
      <w:bookmarkEnd w:id="333"/>
    </w:p>
    <w:bookmarkEnd w:id="334"/>
    <w:p w14:paraId="775CD989" w14:textId="5F8E1300" w:rsidR="008338F0" w:rsidRPr="00603221" w:rsidRDefault="003355E7" w:rsidP="003A109E">
      <w:pPr>
        <w:pStyle w:val="2"/>
        <w:rPr>
          <w:rFonts w:cs="Tahoma"/>
          <w:lang w:val="el-GR"/>
        </w:rPr>
      </w:pPr>
      <w:r w:rsidRPr="00603221">
        <w:rPr>
          <w:rFonts w:cs="Tahoma"/>
          <w:lang w:val="el-GR"/>
        </w:rPr>
        <w:tab/>
      </w:r>
      <w:bookmarkStart w:id="335" w:name="_Ref496625354"/>
      <w:bookmarkStart w:id="336" w:name="_Toc89441264"/>
      <w:bookmarkStart w:id="337" w:name="_Toc89441782"/>
      <w:r w:rsidRPr="00603221">
        <w:rPr>
          <w:rFonts w:cs="Tahoma"/>
          <w:lang w:val="el-GR"/>
        </w:rPr>
        <w:t>Απόρριψη παραδοτέων – Αντικατάσταση</w:t>
      </w:r>
      <w:bookmarkEnd w:id="335"/>
      <w:bookmarkEnd w:id="336"/>
      <w:bookmarkEnd w:id="337"/>
      <w:r w:rsidRPr="00603221">
        <w:rPr>
          <w:rFonts w:cs="Tahoma"/>
          <w:lang w:val="el-GR"/>
        </w:rPr>
        <w:t xml:space="preserve"> </w:t>
      </w:r>
    </w:p>
    <w:p w14:paraId="40124ED0" w14:textId="0CAD9F14"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123973">
        <w:rPr>
          <w:color w:val="0070C0"/>
          <w:u w:val="single"/>
          <w:lang w:val="el-GR"/>
        </w:rPr>
        <w:fldChar w:fldCharType="begin"/>
      </w:r>
      <w:r w:rsidRPr="00123973">
        <w:rPr>
          <w:color w:val="0070C0"/>
          <w:u w:val="single"/>
          <w:lang w:val="el-GR"/>
        </w:rPr>
        <w:instrText xml:space="preserve"> REF _Ref496607484 \r \h  \* MERGEFORMAT </w:instrText>
      </w:r>
      <w:r w:rsidRPr="00123973">
        <w:rPr>
          <w:color w:val="0070C0"/>
          <w:u w:val="single"/>
          <w:lang w:val="el-GR"/>
        </w:rPr>
      </w:r>
      <w:r w:rsidRPr="00123973">
        <w:rPr>
          <w:color w:val="0070C0"/>
          <w:u w:val="single"/>
          <w:lang w:val="el-GR"/>
        </w:rPr>
        <w:fldChar w:fldCharType="separate"/>
      </w:r>
      <w:r w:rsidR="00693CB6">
        <w:rPr>
          <w:color w:val="0070C0"/>
          <w:u w:val="single"/>
          <w:lang w:val="el-GR"/>
        </w:rPr>
        <w:t>5.2</w:t>
      </w:r>
      <w:r w:rsidRPr="00123973">
        <w:rPr>
          <w:color w:val="0070C0"/>
          <w:u w:val="single"/>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EA32CF2" w14:textId="77777777" w:rsidR="008338F0" w:rsidRPr="00603221" w:rsidRDefault="008338F0">
      <w:pPr>
        <w:rPr>
          <w:i/>
          <w:iCs/>
          <w:color w:val="5B9BD5"/>
          <w:spacing w:val="5"/>
          <w:kern w:val="1"/>
          <w:lang w:val="el-GR"/>
        </w:rPr>
      </w:pPr>
    </w:p>
    <w:p w14:paraId="4500152F" w14:textId="70848E0E" w:rsidR="008338F0" w:rsidRPr="00603221" w:rsidRDefault="003355E7" w:rsidP="003329FF">
      <w:pPr>
        <w:pStyle w:val="1"/>
        <w:numPr>
          <w:ilvl w:val="0"/>
          <w:numId w:val="0"/>
        </w:numPr>
        <w:ind w:left="432" w:hanging="432"/>
        <w:rPr>
          <w:lang w:val="el-GR"/>
        </w:rPr>
      </w:pPr>
      <w:r w:rsidRPr="00603221">
        <w:rPr>
          <w:lang w:val="el-GR"/>
        </w:rPr>
        <w:lastRenderedPageBreak/>
        <w:t>ΠΑΡΑΡΤΗΜΑΤΑ</w:t>
      </w:r>
    </w:p>
    <w:p w14:paraId="2F397AAD" w14:textId="46D77AA3" w:rsidR="008338F0" w:rsidRPr="00603221" w:rsidRDefault="003355E7" w:rsidP="003329FF">
      <w:pPr>
        <w:pStyle w:val="2"/>
        <w:numPr>
          <w:ilvl w:val="0"/>
          <w:numId w:val="0"/>
        </w:numPr>
        <w:tabs>
          <w:tab w:val="clear" w:pos="567"/>
        </w:tabs>
        <w:rPr>
          <w:rFonts w:cs="Tahoma"/>
          <w:lang w:val="el-GR"/>
        </w:rPr>
      </w:pPr>
      <w:bookmarkStart w:id="338" w:name="_Ref496625830"/>
      <w:bookmarkStart w:id="339" w:name="_Toc89441265"/>
      <w:bookmarkStart w:id="340" w:name="_Toc89441783"/>
      <w:r w:rsidRPr="00603221">
        <w:rPr>
          <w:rFonts w:cs="Tahoma"/>
          <w:lang w:val="el-GR"/>
        </w:rPr>
        <w:t>ΠΑΡΑΡΤΗΜΑ Ι – Αναλυτική Περιγραφή Φυσικού και Οικονομικού Αντικειμένου της Σύμβασης</w:t>
      </w:r>
      <w:bookmarkStart w:id="341" w:name="_Ref496625399"/>
      <w:bookmarkEnd w:id="338"/>
      <w:bookmarkEnd w:id="339"/>
      <w:bookmarkEnd w:id="340"/>
      <w:r w:rsidRPr="00603221">
        <w:rPr>
          <w:rFonts w:cs="Tahoma"/>
          <w:lang w:val="el-GR"/>
        </w:rPr>
        <w:t xml:space="preserve"> </w:t>
      </w:r>
      <w:bookmarkEnd w:id="341"/>
    </w:p>
    <w:p w14:paraId="50F52674" w14:textId="5CC2BE9B" w:rsidR="00B47AD9" w:rsidRDefault="00B47AD9" w:rsidP="00474644">
      <w:pPr>
        <w:pStyle w:val="3"/>
        <w:numPr>
          <w:ilvl w:val="0"/>
          <w:numId w:val="25"/>
        </w:numPr>
        <w:rPr>
          <w:lang w:val="el-GR"/>
        </w:rPr>
      </w:pPr>
      <w:bookmarkStart w:id="342" w:name="_Toc89441266"/>
      <w:bookmarkStart w:id="343" w:name="_Toc89441784"/>
      <w:bookmarkStart w:id="344" w:name="_Ref89952391"/>
      <w:bookmarkStart w:id="345" w:name="_Ref89953900"/>
      <w:bookmarkStart w:id="346" w:name="_Ref89953909"/>
      <w:bookmarkStart w:id="347" w:name="_Toc516836612"/>
      <w:bookmarkStart w:id="348" w:name="_Toc45706959"/>
      <w:bookmarkStart w:id="349" w:name="_Toc46478230"/>
      <w:r w:rsidRPr="00603221">
        <w:rPr>
          <w:lang w:val="el-GR"/>
        </w:rPr>
        <w:t>Π</w:t>
      </w:r>
      <w:r>
        <w:rPr>
          <w:lang w:val="el-GR"/>
        </w:rPr>
        <w:t xml:space="preserve">εριβάλλον της </w:t>
      </w:r>
      <w:r w:rsidRPr="00603221">
        <w:rPr>
          <w:lang w:val="el-GR"/>
        </w:rPr>
        <w:t>Σ</w:t>
      </w:r>
      <w:r>
        <w:rPr>
          <w:lang w:val="el-GR"/>
        </w:rPr>
        <w:t>ύμβασης</w:t>
      </w:r>
      <w:bookmarkEnd w:id="342"/>
      <w:bookmarkEnd w:id="343"/>
      <w:bookmarkEnd w:id="344"/>
      <w:bookmarkEnd w:id="345"/>
      <w:bookmarkEnd w:id="346"/>
    </w:p>
    <w:p w14:paraId="1C12AAC2" w14:textId="77777777" w:rsidR="00EE109D" w:rsidRPr="00EE109D" w:rsidRDefault="00EE109D" w:rsidP="00534E25">
      <w:pPr>
        <w:pStyle w:val="aff"/>
        <w:keepNext/>
        <w:numPr>
          <w:ilvl w:val="0"/>
          <w:numId w:val="15"/>
        </w:numPr>
        <w:tabs>
          <w:tab w:val="left" w:pos="1134"/>
        </w:tabs>
        <w:spacing w:before="240" w:after="60"/>
        <w:contextualSpacing w:val="0"/>
        <w:outlineLvl w:val="3"/>
        <w:rPr>
          <w:rFonts w:eastAsia="SimSun"/>
          <w:b/>
          <w:bCs/>
          <w:vanish/>
          <w:lang w:val="el-GR"/>
        </w:rPr>
      </w:pPr>
    </w:p>
    <w:p w14:paraId="132D9764" w14:textId="64B0110F" w:rsidR="004D1C23" w:rsidRPr="00EF2204" w:rsidRDefault="004D1C23" w:rsidP="00BD3195">
      <w:pPr>
        <w:pStyle w:val="4"/>
        <w:numPr>
          <w:ilvl w:val="1"/>
          <w:numId w:val="15"/>
        </w:numPr>
        <w:ind w:left="630" w:hanging="630"/>
        <w:rPr>
          <w:rFonts w:eastAsia="SimSun" w:cs="Tahoma"/>
          <w:szCs w:val="22"/>
          <w:lang w:val="el-GR"/>
        </w:rPr>
      </w:pPr>
      <w:bookmarkStart w:id="350" w:name="_Toc89441267"/>
      <w:bookmarkStart w:id="351" w:name="_Toc89441785"/>
      <w:r w:rsidRPr="00EF2204">
        <w:rPr>
          <w:rFonts w:eastAsia="SimSun" w:cs="Tahoma"/>
          <w:szCs w:val="22"/>
          <w:lang w:val="el-GR"/>
        </w:rPr>
        <w:t>Εμπλεκόμενοι στην υλοποίηση της Σύμβασης</w:t>
      </w:r>
      <w:bookmarkEnd w:id="347"/>
      <w:bookmarkEnd w:id="348"/>
      <w:bookmarkEnd w:id="349"/>
      <w:bookmarkEnd w:id="350"/>
      <w:bookmarkEnd w:id="351"/>
    </w:p>
    <w:p w14:paraId="571592AC" w14:textId="23AFF7BD" w:rsidR="004D1C23"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013BBB" w:rsidRPr="00A9667F" w14:paraId="3A0F3427" w14:textId="77777777" w:rsidTr="003026C0">
        <w:tc>
          <w:tcPr>
            <w:tcW w:w="3397" w:type="dxa"/>
          </w:tcPr>
          <w:p w14:paraId="65190FA4" w14:textId="77777777" w:rsidR="00013BBB" w:rsidRPr="00D63725" w:rsidRDefault="00013BBB" w:rsidP="003026C0">
            <w:pPr>
              <w:widowControl w:val="0"/>
              <w:suppressAutoHyphens w:val="0"/>
              <w:spacing w:after="0"/>
              <w:rPr>
                <w:lang w:val="el-GR" w:eastAsia="en-US"/>
              </w:rPr>
            </w:pPr>
            <w:r w:rsidRPr="00D63725">
              <w:rPr>
                <w:lang w:val="el-GR" w:eastAsia="en-US"/>
              </w:rPr>
              <w:t xml:space="preserve">Φορέας Διαχείρισης </w:t>
            </w:r>
          </w:p>
        </w:tc>
        <w:tc>
          <w:tcPr>
            <w:tcW w:w="2530" w:type="dxa"/>
            <w:vAlign w:val="center"/>
          </w:tcPr>
          <w:p w14:paraId="0D79FE64" w14:textId="77777777" w:rsidR="00013BBB" w:rsidRPr="00F3382E" w:rsidRDefault="00013BBB" w:rsidP="003026C0">
            <w:pPr>
              <w:widowControl w:val="0"/>
              <w:suppressAutoHyphens w:val="0"/>
              <w:spacing w:after="0"/>
              <w:rPr>
                <w:highlight w:val="yellow"/>
                <w:lang w:val="el-GR" w:eastAsia="en-US"/>
              </w:rPr>
            </w:pPr>
            <w:r w:rsidRPr="00F3382E">
              <w:rPr>
                <w:highlight w:val="yellow"/>
                <w:lang w:val="el-GR" w:eastAsia="en-US"/>
              </w:rPr>
              <w:t>ΕΥΔΕ-ΤΠΕ</w:t>
            </w:r>
          </w:p>
        </w:tc>
        <w:tc>
          <w:tcPr>
            <w:tcW w:w="3928" w:type="dxa"/>
            <w:vAlign w:val="center"/>
          </w:tcPr>
          <w:p w14:paraId="1C2106D1" w14:textId="77777777" w:rsidR="00013BBB" w:rsidRPr="00F3382E" w:rsidRDefault="00013BBB" w:rsidP="003026C0">
            <w:pPr>
              <w:widowControl w:val="0"/>
              <w:suppressAutoHyphens w:val="0"/>
              <w:spacing w:after="0"/>
              <w:rPr>
                <w:highlight w:val="yellow"/>
                <w:lang w:val="el-GR" w:eastAsia="en-US"/>
              </w:rPr>
            </w:pPr>
            <w:r w:rsidRPr="00F3382E">
              <w:rPr>
                <w:highlight w:val="yellow"/>
              </w:rPr>
              <w:t>http</w:t>
            </w:r>
            <w:r w:rsidRPr="00F3382E">
              <w:rPr>
                <w:highlight w:val="yellow"/>
                <w:lang w:val="el-GR"/>
              </w:rPr>
              <w:t>://</w:t>
            </w:r>
            <w:r w:rsidRPr="00F3382E">
              <w:rPr>
                <w:highlight w:val="yellow"/>
              </w:rPr>
              <w:t>www</w:t>
            </w:r>
            <w:r w:rsidRPr="00F3382E">
              <w:rPr>
                <w:highlight w:val="yellow"/>
                <w:lang w:val="el-GR"/>
              </w:rPr>
              <w:t>.</w:t>
            </w:r>
            <w:proofErr w:type="spellStart"/>
            <w:r w:rsidRPr="00F3382E">
              <w:rPr>
                <w:highlight w:val="yellow"/>
              </w:rPr>
              <w:t>digitalplan</w:t>
            </w:r>
            <w:proofErr w:type="spellEnd"/>
            <w:r w:rsidRPr="00F3382E">
              <w:rPr>
                <w:highlight w:val="yellow"/>
                <w:lang w:val="el-GR"/>
              </w:rPr>
              <w:t>.</w:t>
            </w:r>
            <w:r w:rsidRPr="00F3382E">
              <w:rPr>
                <w:highlight w:val="yellow"/>
              </w:rPr>
              <w:t>gov</w:t>
            </w:r>
            <w:r w:rsidRPr="00F3382E">
              <w:rPr>
                <w:highlight w:val="yellow"/>
                <w:lang w:val="el-GR"/>
              </w:rPr>
              <w:t>.</w:t>
            </w:r>
            <w:r w:rsidRPr="00F3382E">
              <w:rPr>
                <w:highlight w:val="yellow"/>
              </w:rPr>
              <w:t>gr</w:t>
            </w:r>
            <w:r w:rsidRPr="00F3382E">
              <w:rPr>
                <w:highlight w:val="yellow"/>
                <w:lang w:val="el-GR"/>
              </w:rPr>
              <w:t>/</w:t>
            </w:r>
          </w:p>
        </w:tc>
      </w:tr>
      <w:tr w:rsidR="00013BBB" w:rsidRPr="003C334B" w14:paraId="2F17005A" w14:textId="77777777" w:rsidTr="003026C0">
        <w:tc>
          <w:tcPr>
            <w:tcW w:w="3397" w:type="dxa"/>
            <w:vAlign w:val="center"/>
          </w:tcPr>
          <w:p w14:paraId="745086CB" w14:textId="77777777" w:rsidR="00013BBB" w:rsidRPr="00D63725" w:rsidRDefault="00013BBB" w:rsidP="003026C0">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505016A7" w14:textId="77777777" w:rsidR="00013BBB" w:rsidRPr="00D63725" w:rsidRDefault="00013BBB" w:rsidP="003026C0">
            <w:pPr>
              <w:widowControl w:val="0"/>
              <w:suppressAutoHyphens w:val="0"/>
              <w:spacing w:after="0"/>
              <w:rPr>
                <w:highlight w:val="black"/>
                <w:lang w:val="el-GR" w:eastAsia="en-US"/>
              </w:rPr>
            </w:pPr>
            <w:r w:rsidRPr="00D63725">
              <w:rPr>
                <w:lang w:val="el-GR" w:eastAsia="en-US"/>
              </w:rPr>
              <w:t xml:space="preserve">Κοινωνία της Πληροφορίας </w:t>
            </w:r>
            <w:r>
              <w:rPr>
                <w:lang w:val="el-GR" w:eastAsia="en-US"/>
              </w:rPr>
              <w:t>Μ.</w:t>
            </w:r>
            <w:r w:rsidRPr="00D63725">
              <w:rPr>
                <w:lang w:val="el-GR" w:eastAsia="en-US"/>
              </w:rPr>
              <w:t>Α.Ε</w:t>
            </w:r>
          </w:p>
        </w:tc>
        <w:tc>
          <w:tcPr>
            <w:tcW w:w="3928" w:type="dxa"/>
            <w:vAlign w:val="center"/>
          </w:tcPr>
          <w:p w14:paraId="709D30F9" w14:textId="77777777" w:rsidR="00693CB6" w:rsidRPr="00B42BA2" w:rsidRDefault="00013BBB" w:rsidP="00474644">
            <w:pPr>
              <w:pStyle w:val="aff"/>
              <w:numPr>
                <w:ilvl w:val="0"/>
                <w:numId w:val="26"/>
              </w:numPr>
              <w:spacing w:before="200" w:after="200" w:line="280" w:lineRule="exact"/>
              <w:contextualSpacing w:val="0"/>
              <w:outlineLvl w:val="4"/>
              <w:rPr>
                <w:rFonts w:eastAsia="SimSun"/>
                <w:b/>
                <w:vanish/>
                <w:szCs w:val="20"/>
                <w:lang w:val="en-US"/>
              </w:rPr>
            </w:pPr>
            <w:r w:rsidRPr="00D63725">
              <w:rPr>
                <w:lang w:val="el-GR" w:eastAsia="en-US"/>
              </w:rPr>
              <w:t xml:space="preserve">Βλ. Παρ. </w:t>
            </w:r>
            <w:r>
              <w:rPr>
                <w:lang w:val="el-GR" w:eastAsia="en-US"/>
              </w:rPr>
              <w:fldChar w:fldCharType="begin"/>
            </w:r>
            <w:r>
              <w:rPr>
                <w:lang w:val="el-GR" w:eastAsia="en-US"/>
              </w:rPr>
              <w:instrText xml:space="preserve"> REF _Ref51336725 \h </w:instrText>
            </w:r>
            <w:r>
              <w:rPr>
                <w:lang w:val="el-GR" w:eastAsia="en-US"/>
              </w:rPr>
            </w:r>
            <w:r>
              <w:rPr>
                <w:lang w:val="el-GR" w:eastAsia="en-US"/>
              </w:rPr>
              <w:fldChar w:fldCharType="separate"/>
            </w:r>
          </w:p>
          <w:p w14:paraId="2B81D6B7" w14:textId="0220D6CE" w:rsidR="00013BBB" w:rsidRPr="001402D9" w:rsidRDefault="00693CB6" w:rsidP="003026C0">
            <w:pPr>
              <w:widowControl w:val="0"/>
              <w:suppressAutoHyphens w:val="0"/>
              <w:spacing w:after="0"/>
              <w:rPr>
                <w:lang w:val="el-GR" w:eastAsia="en-US"/>
              </w:rPr>
            </w:pPr>
            <w:proofErr w:type="spellStart"/>
            <w:r w:rsidRPr="002373E7">
              <w:rPr>
                <w:rFonts w:eastAsia="SimSun"/>
                <w:bCs/>
              </w:rPr>
              <w:t>Φορέ</w:t>
            </w:r>
            <w:proofErr w:type="spellEnd"/>
            <w:r w:rsidRPr="002373E7">
              <w:rPr>
                <w:rFonts w:eastAsia="SimSun"/>
                <w:bCs/>
              </w:rPr>
              <w:t xml:space="preserve">ας </w:t>
            </w:r>
            <w:proofErr w:type="spellStart"/>
            <w:r w:rsidRPr="002373E7">
              <w:rPr>
                <w:rFonts w:eastAsia="SimSun"/>
                <w:bCs/>
              </w:rPr>
              <w:t>Υλο</w:t>
            </w:r>
            <w:proofErr w:type="spellEnd"/>
            <w:r w:rsidRPr="002373E7">
              <w:rPr>
                <w:rFonts w:eastAsia="SimSun"/>
                <w:bCs/>
              </w:rPr>
              <w:t xml:space="preserve">ποίησης – </w:t>
            </w:r>
            <w:proofErr w:type="spellStart"/>
            <w:r w:rsidRPr="002373E7">
              <w:rPr>
                <w:rFonts w:eastAsia="SimSun"/>
                <w:bCs/>
              </w:rPr>
              <w:t>Αν</w:t>
            </w:r>
            <w:proofErr w:type="spellEnd"/>
            <w:r w:rsidRPr="002373E7">
              <w:rPr>
                <w:rFonts w:eastAsia="SimSun"/>
                <w:bCs/>
              </w:rPr>
              <w:t xml:space="preserve">αθέτουσα </w:t>
            </w:r>
            <w:proofErr w:type="spellStart"/>
            <w:r w:rsidRPr="002373E7">
              <w:rPr>
                <w:rFonts w:eastAsia="SimSun"/>
                <w:bCs/>
              </w:rPr>
              <w:t>Αρχή</w:t>
            </w:r>
            <w:proofErr w:type="spellEnd"/>
            <w:r w:rsidR="00013BBB">
              <w:rPr>
                <w:lang w:val="el-GR" w:eastAsia="en-US"/>
              </w:rPr>
              <w:fldChar w:fldCharType="end"/>
            </w:r>
            <w:r w:rsidR="00013BBB" w:rsidRPr="004574FB">
              <w:rPr>
                <w:lang w:val="el-GR" w:eastAsia="en-US"/>
              </w:rPr>
              <w:t xml:space="preserve"> </w:t>
            </w:r>
            <w:r w:rsidR="00013BBB">
              <w:rPr>
                <w:lang w:val="el-GR" w:eastAsia="en-US"/>
              </w:rPr>
              <w:fldChar w:fldCharType="begin"/>
            </w:r>
            <w:r w:rsidR="00013BBB">
              <w:rPr>
                <w:lang w:val="el-GR" w:eastAsia="en-US"/>
              </w:rPr>
              <w:instrText xml:space="preserve"> REF _Ref51336725 \r \h </w:instrText>
            </w:r>
            <w:r w:rsidR="00013BBB">
              <w:rPr>
                <w:lang w:val="el-GR" w:eastAsia="en-US"/>
              </w:rPr>
            </w:r>
            <w:r w:rsidR="00013BBB">
              <w:rPr>
                <w:lang w:val="el-GR" w:eastAsia="en-US"/>
              </w:rPr>
              <w:fldChar w:fldCharType="separate"/>
            </w:r>
            <w:r>
              <w:rPr>
                <w:lang w:val="el-GR" w:eastAsia="en-US"/>
              </w:rPr>
              <w:t>2.1</w:t>
            </w:r>
            <w:r w:rsidR="00013BBB">
              <w:rPr>
                <w:lang w:val="el-GR" w:eastAsia="en-US"/>
              </w:rPr>
              <w:fldChar w:fldCharType="end"/>
            </w:r>
          </w:p>
        </w:tc>
      </w:tr>
      <w:tr w:rsidR="00013BBB" w:rsidRPr="00D63725" w14:paraId="21675308" w14:textId="77777777" w:rsidTr="003026C0">
        <w:tc>
          <w:tcPr>
            <w:tcW w:w="3397" w:type="dxa"/>
            <w:vAlign w:val="center"/>
          </w:tcPr>
          <w:p w14:paraId="20753651" w14:textId="77777777" w:rsidR="00013BBB" w:rsidRPr="00D63725" w:rsidRDefault="00013BBB" w:rsidP="003026C0">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4BB18F0D" w14:textId="77777777" w:rsidR="00013BBB" w:rsidRPr="00F3382E" w:rsidRDefault="00013BBB" w:rsidP="003026C0">
            <w:pPr>
              <w:widowControl w:val="0"/>
              <w:suppressAutoHyphens w:val="0"/>
              <w:spacing w:after="0"/>
              <w:rPr>
                <w:highlight w:val="yellow"/>
                <w:lang w:val="el-GR" w:eastAsia="en-US"/>
              </w:rPr>
            </w:pPr>
            <w:r w:rsidRPr="00F3382E">
              <w:rPr>
                <w:highlight w:val="yellow"/>
                <w:lang w:val="el-GR" w:eastAsia="en-US"/>
              </w:rPr>
              <w:t>Ταμείο Ανάκαμψης</w:t>
            </w:r>
          </w:p>
        </w:tc>
        <w:tc>
          <w:tcPr>
            <w:tcW w:w="3928" w:type="dxa"/>
            <w:vAlign w:val="center"/>
          </w:tcPr>
          <w:p w14:paraId="75C9C674" w14:textId="77777777" w:rsidR="00013BBB" w:rsidRPr="00F3382E" w:rsidRDefault="00162752" w:rsidP="003026C0">
            <w:pPr>
              <w:widowControl w:val="0"/>
              <w:suppressAutoHyphens w:val="0"/>
              <w:spacing w:after="0"/>
              <w:rPr>
                <w:highlight w:val="yellow"/>
                <w:u w:val="single"/>
                <w:lang w:val="el-GR" w:eastAsia="en-US"/>
              </w:rPr>
            </w:pPr>
            <w:hyperlink r:id="rId32" w:history="1">
              <w:r w:rsidR="00013BBB" w:rsidRPr="00F3382E">
                <w:rPr>
                  <w:rStyle w:val="-"/>
                  <w:highlight w:val="yellow"/>
                  <w:lang w:val="el-GR" w:eastAsia="en-US"/>
                </w:rPr>
                <w:t>-----</w:t>
              </w:r>
            </w:hyperlink>
          </w:p>
          <w:p w14:paraId="58CF3D16" w14:textId="04C68598" w:rsidR="00013BBB" w:rsidRPr="00F3382E" w:rsidRDefault="00013BBB" w:rsidP="003026C0">
            <w:pPr>
              <w:widowControl w:val="0"/>
              <w:suppressAutoHyphens w:val="0"/>
              <w:spacing w:after="0"/>
              <w:rPr>
                <w:highlight w:val="yellow"/>
                <w:lang w:val="el-GR" w:eastAsia="en-US"/>
              </w:rPr>
            </w:pPr>
            <w:r w:rsidRPr="00F3382E">
              <w:rPr>
                <w:highlight w:val="yellow"/>
                <w:lang w:val="el-GR" w:eastAsia="en-US"/>
              </w:rPr>
              <w:t xml:space="preserve">Βλ. Παρ. </w:t>
            </w:r>
            <w:r w:rsidRPr="00F3382E">
              <w:rPr>
                <w:highlight w:val="yellow"/>
                <w:lang w:val="el-GR" w:eastAsia="en-US"/>
              </w:rPr>
              <w:fldChar w:fldCharType="begin"/>
            </w:r>
            <w:r w:rsidRPr="00F3382E">
              <w:rPr>
                <w:highlight w:val="yellow"/>
                <w:lang w:val="el-GR" w:eastAsia="en-US"/>
              </w:rPr>
              <w:instrText xml:space="preserve"> REF _Ref55370316 \r \h </w:instrText>
            </w:r>
            <w:r>
              <w:rPr>
                <w:highlight w:val="yellow"/>
                <w:lang w:val="el-GR" w:eastAsia="en-US"/>
              </w:rPr>
              <w:instrText xml:space="preserve"> \* MERGEFORMAT </w:instrText>
            </w:r>
            <w:r w:rsidRPr="00F3382E">
              <w:rPr>
                <w:highlight w:val="yellow"/>
                <w:lang w:val="el-GR" w:eastAsia="en-US"/>
              </w:rPr>
            </w:r>
            <w:r w:rsidRPr="00F3382E">
              <w:rPr>
                <w:highlight w:val="yellow"/>
                <w:lang w:val="el-GR" w:eastAsia="en-US"/>
              </w:rPr>
              <w:fldChar w:fldCharType="separate"/>
            </w:r>
            <w:r w:rsidR="00693CB6">
              <w:rPr>
                <w:highlight w:val="yellow"/>
                <w:lang w:val="el-GR" w:eastAsia="en-US"/>
              </w:rPr>
              <w:t>2.1.2</w:t>
            </w:r>
            <w:r w:rsidRPr="00F3382E">
              <w:rPr>
                <w:highlight w:val="yellow"/>
                <w:lang w:val="el-GR" w:eastAsia="en-US"/>
              </w:rPr>
              <w:fldChar w:fldCharType="end"/>
            </w:r>
          </w:p>
        </w:tc>
      </w:tr>
      <w:tr w:rsidR="00013BBB" w:rsidRPr="00D56BF6" w14:paraId="2808FEF5" w14:textId="77777777" w:rsidTr="003026C0">
        <w:tc>
          <w:tcPr>
            <w:tcW w:w="3397" w:type="dxa"/>
            <w:vAlign w:val="center"/>
          </w:tcPr>
          <w:p w14:paraId="13E90BD0" w14:textId="77777777" w:rsidR="00013BBB" w:rsidRPr="00D63725" w:rsidRDefault="00013BBB" w:rsidP="003026C0">
            <w:pPr>
              <w:widowControl w:val="0"/>
              <w:suppressAutoHyphens w:val="0"/>
              <w:spacing w:after="0"/>
              <w:rPr>
                <w:lang w:val="el-GR" w:eastAsia="en-US"/>
              </w:rPr>
            </w:pPr>
            <w:r w:rsidRPr="00D63725">
              <w:rPr>
                <w:lang w:val="el-GR" w:eastAsia="en-US"/>
              </w:rPr>
              <w:t>Κύριος του Έργου</w:t>
            </w:r>
          </w:p>
        </w:tc>
        <w:tc>
          <w:tcPr>
            <w:tcW w:w="2530" w:type="dxa"/>
            <w:shd w:val="clear" w:color="auto" w:fill="auto"/>
            <w:vAlign w:val="center"/>
          </w:tcPr>
          <w:p w14:paraId="6E76DCFD" w14:textId="77777777" w:rsidR="00013BBB" w:rsidRPr="00D56BF6" w:rsidRDefault="00013BBB" w:rsidP="003026C0">
            <w:pPr>
              <w:widowControl w:val="0"/>
              <w:suppressAutoHyphens w:val="0"/>
              <w:spacing w:after="0"/>
              <w:rPr>
                <w:lang w:val="el-GR" w:eastAsia="en-US"/>
              </w:rPr>
            </w:pPr>
            <w:r w:rsidRPr="00D56BF6">
              <w:rPr>
                <w:lang w:val="el-GR" w:eastAsia="en-US"/>
              </w:rPr>
              <w:t>Ταμείο Παρακαταθηκών και Δανείων</w:t>
            </w:r>
          </w:p>
        </w:tc>
        <w:tc>
          <w:tcPr>
            <w:tcW w:w="3928" w:type="dxa"/>
          </w:tcPr>
          <w:p w14:paraId="6108B91D" w14:textId="77777777" w:rsidR="00013BBB" w:rsidRPr="00D63725" w:rsidRDefault="00162752" w:rsidP="003026C0">
            <w:pPr>
              <w:widowControl w:val="0"/>
              <w:suppressAutoHyphens w:val="0"/>
              <w:spacing w:after="0"/>
              <w:rPr>
                <w:lang w:val="el-GR" w:eastAsia="en-US"/>
              </w:rPr>
            </w:pPr>
            <w:hyperlink r:id="rId33" w:history="1">
              <w:r w:rsidR="00013BBB" w:rsidRPr="00772A1E">
                <w:rPr>
                  <w:rStyle w:val="-"/>
                  <w:lang w:val="el-GR" w:eastAsia="en-US"/>
                </w:rPr>
                <w:t>www.</w:t>
              </w:r>
              <w:proofErr w:type="spellStart"/>
              <w:r w:rsidR="00013BBB" w:rsidRPr="00772A1E">
                <w:rPr>
                  <w:rStyle w:val="-"/>
                  <w:lang w:val="en-US" w:eastAsia="en-US"/>
                </w:rPr>
                <w:t>tpd</w:t>
              </w:r>
              <w:proofErr w:type="spellEnd"/>
              <w:r w:rsidR="00013BBB" w:rsidRPr="00772A1E">
                <w:rPr>
                  <w:rStyle w:val="-"/>
                  <w:lang w:val="el-GR" w:eastAsia="en-US"/>
                </w:rPr>
                <w:t>.</w:t>
              </w:r>
              <w:proofErr w:type="spellStart"/>
              <w:r w:rsidR="00013BBB" w:rsidRPr="00772A1E">
                <w:rPr>
                  <w:rStyle w:val="-"/>
                  <w:lang w:val="el-GR" w:eastAsia="en-US"/>
                </w:rPr>
                <w:t>gr</w:t>
              </w:r>
              <w:proofErr w:type="spellEnd"/>
            </w:hyperlink>
            <w:r w:rsidR="00013BBB" w:rsidRPr="00D63725">
              <w:rPr>
                <w:lang w:val="el-GR" w:eastAsia="en-US"/>
              </w:rPr>
              <w:t xml:space="preserve"> </w:t>
            </w:r>
          </w:p>
          <w:p w14:paraId="26B27A42" w14:textId="47D42AB6" w:rsidR="00013BBB" w:rsidRPr="00D63725" w:rsidRDefault="00013BBB" w:rsidP="003026C0">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 MERGEFORMAT </w:instrText>
            </w:r>
            <w:r>
              <w:rPr>
                <w:lang w:val="el-GR" w:eastAsia="en-US"/>
              </w:rPr>
            </w:r>
            <w:r>
              <w:rPr>
                <w:lang w:val="el-GR" w:eastAsia="en-US"/>
              </w:rPr>
              <w:fldChar w:fldCharType="separate"/>
            </w:r>
            <w:r w:rsidR="00693CB6">
              <w:rPr>
                <w:lang w:val="el-GR" w:eastAsia="en-US"/>
              </w:rPr>
              <w:t>2.1.3</w:t>
            </w:r>
            <w:r>
              <w:rPr>
                <w:lang w:val="el-GR" w:eastAsia="en-US"/>
              </w:rPr>
              <w:fldChar w:fldCharType="end"/>
            </w:r>
          </w:p>
        </w:tc>
      </w:tr>
      <w:tr w:rsidR="00013BBB" w:rsidRPr="00EF2204" w14:paraId="448D276A" w14:textId="77777777" w:rsidTr="003026C0">
        <w:tc>
          <w:tcPr>
            <w:tcW w:w="3397" w:type="dxa"/>
            <w:vAlign w:val="center"/>
          </w:tcPr>
          <w:p w14:paraId="7C29D3B1" w14:textId="77777777" w:rsidR="00013BBB" w:rsidRPr="00D63725" w:rsidRDefault="00013BBB" w:rsidP="003026C0">
            <w:pPr>
              <w:widowControl w:val="0"/>
              <w:suppressAutoHyphens w:val="0"/>
              <w:spacing w:after="0"/>
              <w:rPr>
                <w:lang w:val="el-GR" w:eastAsia="en-US"/>
              </w:rPr>
            </w:pPr>
            <w:r w:rsidRPr="00D63725">
              <w:rPr>
                <w:lang w:val="el-GR" w:eastAsia="en-US"/>
              </w:rPr>
              <w:t>Φορέας Λειτουργίας του Έργου</w:t>
            </w:r>
          </w:p>
        </w:tc>
        <w:tc>
          <w:tcPr>
            <w:tcW w:w="2530" w:type="dxa"/>
            <w:vAlign w:val="center"/>
          </w:tcPr>
          <w:p w14:paraId="6BAB3392" w14:textId="77777777" w:rsidR="00013BBB" w:rsidRPr="00D56BF6" w:rsidRDefault="00013BBB" w:rsidP="003026C0">
            <w:pPr>
              <w:widowControl w:val="0"/>
              <w:suppressAutoHyphens w:val="0"/>
              <w:spacing w:after="0"/>
              <w:rPr>
                <w:lang w:val="el-GR" w:eastAsia="en-US"/>
              </w:rPr>
            </w:pPr>
            <w:r w:rsidRPr="00D56BF6">
              <w:rPr>
                <w:lang w:val="el-GR" w:eastAsia="en-US"/>
              </w:rPr>
              <w:t>Ταμείο Παρακαταθηκών και Δανείων</w:t>
            </w:r>
          </w:p>
        </w:tc>
        <w:tc>
          <w:tcPr>
            <w:tcW w:w="3928" w:type="dxa"/>
          </w:tcPr>
          <w:p w14:paraId="21E65510" w14:textId="77777777" w:rsidR="00013BBB" w:rsidRDefault="00162752" w:rsidP="003026C0">
            <w:pPr>
              <w:widowControl w:val="0"/>
              <w:suppressAutoHyphens w:val="0"/>
              <w:spacing w:after="0"/>
              <w:rPr>
                <w:lang w:val="el-GR" w:eastAsia="en-US"/>
              </w:rPr>
            </w:pPr>
            <w:hyperlink r:id="rId34" w:history="1">
              <w:r w:rsidR="00013BBB" w:rsidRPr="00772A1E">
                <w:rPr>
                  <w:rStyle w:val="-"/>
                  <w:lang w:val="el-GR" w:eastAsia="en-US"/>
                </w:rPr>
                <w:t>www.</w:t>
              </w:r>
              <w:proofErr w:type="spellStart"/>
              <w:r w:rsidR="00013BBB" w:rsidRPr="00772A1E">
                <w:rPr>
                  <w:rStyle w:val="-"/>
                  <w:lang w:val="en-US" w:eastAsia="en-US"/>
                </w:rPr>
                <w:t>tpd</w:t>
              </w:r>
              <w:proofErr w:type="spellEnd"/>
              <w:r w:rsidR="00013BBB" w:rsidRPr="00772A1E">
                <w:rPr>
                  <w:rStyle w:val="-"/>
                  <w:lang w:val="el-GR" w:eastAsia="en-US"/>
                </w:rPr>
                <w:t>.</w:t>
              </w:r>
              <w:proofErr w:type="spellStart"/>
              <w:r w:rsidR="00013BBB" w:rsidRPr="00772A1E">
                <w:rPr>
                  <w:rStyle w:val="-"/>
                  <w:lang w:val="el-GR" w:eastAsia="en-US"/>
                </w:rPr>
                <w:t>gr</w:t>
              </w:r>
              <w:proofErr w:type="spellEnd"/>
            </w:hyperlink>
            <w:r w:rsidR="00013BBB" w:rsidRPr="00D63725">
              <w:rPr>
                <w:lang w:val="el-GR" w:eastAsia="en-US"/>
              </w:rPr>
              <w:t xml:space="preserve"> </w:t>
            </w:r>
          </w:p>
          <w:p w14:paraId="1C5A0561" w14:textId="4EF26346" w:rsidR="00013BBB" w:rsidRPr="00D63725" w:rsidRDefault="00013BBB" w:rsidP="003026C0">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693CB6">
              <w:rPr>
                <w:lang w:val="el-GR" w:eastAsia="en-US"/>
              </w:rPr>
              <w:t>2.1.3</w:t>
            </w:r>
            <w:r>
              <w:rPr>
                <w:lang w:val="el-GR" w:eastAsia="en-US"/>
              </w:rPr>
              <w:fldChar w:fldCharType="end"/>
            </w:r>
          </w:p>
        </w:tc>
      </w:tr>
      <w:tr w:rsidR="00013BBB" w:rsidRPr="00D63725" w:rsidDel="00DF55C4" w14:paraId="73E1B1AA" w14:textId="77777777" w:rsidTr="003026C0">
        <w:tc>
          <w:tcPr>
            <w:tcW w:w="3397" w:type="dxa"/>
            <w:vAlign w:val="center"/>
          </w:tcPr>
          <w:p w14:paraId="762DEACA" w14:textId="77777777" w:rsidR="00013BBB" w:rsidRPr="00D63725" w:rsidDel="00DF55C4" w:rsidRDefault="00013BBB" w:rsidP="003026C0">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5A954D0E" w14:textId="77777777" w:rsidR="00013BBB" w:rsidRPr="00D63725" w:rsidDel="00DF55C4" w:rsidRDefault="00013BBB" w:rsidP="003026C0">
            <w:pPr>
              <w:widowControl w:val="0"/>
              <w:suppressAutoHyphens w:val="0"/>
              <w:spacing w:after="0"/>
              <w:rPr>
                <w:lang w:val="el-GR" w:eastAsia="en-US"/>
              </w:rPr>
            </w:pPr>
            <w:r w:rsidRPr="00D63725">
              <w:rPr>
                <w:lang w:val="el-GR" w:eastAsia="en-US"/>
              </w:rPr>
              <w:t>-</w:t>
            </w:r>
          </w:p>
        </w:tc>
        <w:tc>
          <w:tcPr>
            <w:tcW w:w="3928" w:type="dxa"/>
            <w:vAlign w:val="center"/>
          </w:tcPr>
          <w:p w14:paraId="2CB9EDBA" w14:textId="3843E352" w:rsidR="00013BBB" w:rsidRPr="00D63725" w:rsidDel="00DF55C4" w:rsidRDefault="00013BBB" w:rsidP="003026C0">
            <w:pPr>
              <w:widowControl w:val="0"/>
              <w:suppressAutoHyphens w:val="0"/>
              <w:spacing w:after="0"/>
              <w:rPr>
                <w:lang w:eastAsia="en-US"/>
              </w:rPr>
            </w:pPr>
            <w:proofErr w:type="spellStart"/>
            <w:r w:rsidRPr="00D63725">
              <w:rPr>
                <w:lang w:val="el-GR" w:eastAsia="en-US"/>
              </w:rPr>
              <w:t>Βλ</w:t>
            </w:r>
            <w:proofErr w:type="spellEnd"/>
            <w:r w:rsidRPr="00D63725">
              <w:rPr>
                <w:lang w:eastAsia="en-US"/>
              </w:rPr>
              <w:t xml:space="preserve">. </w:t>
            </w:r>
            <w:r>
              <w:rPr>
                <w:lang w:val="el-GR" w:eastAsia="en-US"/>
              </w:rPr>
              <w:t>Π</w:t>
            </w:r>
            <w:r w:rsidRPr="00D63725">
              <w:rPr>
                <w:lang w:val="el-GR" w:eastAsia="en-US"/>
              </w:rPr>
              <w:t>αρ</w:t>
            </w:r>
            <w:r w:rsidRPr="00D63725">
              <w:rPr>
                <w:lang w:eastAsia="en-US"/>
              </w:rPr>
              <w:t xml:space="preserve">. </w:t>
            </w:r>
            <w:r>
              <w:rPr>
                <w:lang w:eastAsia="en-US"/>
              </w:rPr>
              <w:fldChar w:fldCharType="begin"/>
            </w:r>
            <w:r>
              <w:rPr>
                <w:lang w:eastAsia="en-US"/>
              </w:rPr>
              <w:instrText xml:space="preserve"> REF _Ref55370327 \r \h </w:instrText>
            </w:r>
            <w:r>
              <w:rPr>
                <w:lang w:eastAsia="en-US"/>
              </w:rPr>
            </w:r>
            <w:r>
              <w:rPr>
                <w:lang w:eastAsia="en-US"/>
              </w:rPr>
              <w:fldChar w:fldCharType="separate"/>
            </w:r>
            <w:r w:rsidR="00693CB6">
              <w:rPr>
                <w:lang w:eastAsia="en-US"/>
              </w:rPr>
              <w:t>2.1.4</w:t>
            </w:r>
            <w:r>
              <w:rPr>
                <w:lang w:eastAsia="en-US"/>
              </w:rPr>
              <w:fldChar w:fldCharType="end"/>
            </w:r>
          </w:p>
        </w:tc>
      </w:tr>
    </w:tbl>
    <w:p w14:paraId="30BFDB23" w14:textId="77777777" w:rsidR="00013BBB" w:rsidRPr="00EF2204" w:rsidRDefault="00013BBB" w:rsidP="00EF2204">
      <w:pPr>
        <w:rPr>
          <w:lang w:val="el-GR"/>
        </w:rPr>
      </w:pPr>
    </w:p>
    <w:p w14:paraId="3C4E7FEA" w14:textId="77777777" w:rsidR="00B42BA2" w:rsidRPr="00B42BA2" w:rsidRDefault="00B42BA2" w:rsidP="00474644">
      <w:pPr>
        <w:pStyle w:val="aff"/>
        <w:numPr>
          <w:ilvl w:val="0"/>
          <w:numId w:val="26"/>
        </w:numPr>
        <w:spacing w:before="200" w:after="200" w:line="280" w:lineRule="exact"/>
        <w:contextualSpacing w:val="0"/>
        <w:outlineLvl w:val="4"/>
        <w:rPr>
          <w:rFonts w:eastAsia="SimSun"/>
          <w:b/>
          <w:vanish/>
          <w:szCs w:val="20"/>
          <w:lang w:val="en-US"/>
        </w:rPr>
      </w:pPr>
      <w:bookmarkStart w:id="352" w:name="_Ref51336725"/>
      <w:bookmarkStart w:id="353" w:name="_Toc53671308"/>
    </w:p>
    <w:p w14:paraId="2A8E12F2" w14:textId="77777777" w:rsidR="00556A23" w:rsidRPr="002373E7" w:rsidRDefault="00556A23" w:rsidP="00BD3195">
      <w:pPr>
        <w:pStyle w:val="5"/>
        <w:numPr>
          <w:ilvl w:val="2"/>
          <w:numId w:val="26"/>
        </w:numPr>
        <w:ind w:left="810" w:hanging="720"/>
        <w:rPr>
          <w:rFonts w:eastAsia="SimSun" w:cs="Tahoma"/>
          <w:bCs/>
        </w:rPr>
      </w:pPr>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352"/>
      <w:bookmarkEnd w:id="353"/>
      <w:proofErr w:type="spellEnd"/>
      <w:r w:rsidRPr="002373E7">
        <w:rPr>
          <w:rFonts w:eastAsia="SimSun" w:cs="Tahoma"/>
          <w:bCs/>
        </w:rPr>
        <w:t xml:space="preserve"> </w:t>
      </w:r>
    </w:p>
    <w:p w14:paraId="68872F2E" w14:textId="77777777" w:rsidR="00013BBB" w:rsidRPr="00013BBB" w:rsidRDefault="00013BBB" w:rsidP="00013BBB">
      <w:pPr>
        <w:rPr>
          <w:rFonts w:eastAsia="SimSun"/>
          <w:lang w:val="el-GR"/>
        </w:rPr>
      </w:pPr>
      <w:r w:rsidRPr="00013BBB">
        <w:rPr>
          <w:rFonts w:eastAsia="SimSun"/>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529DB4B" w14:textId="77777777" w:rsidR="00013BBB" w:rsidRPr="00013BBB" w:rsidRDefault="00013BBB" w:rsidP="00013BBB">
      <w:pPr>
        <w:rPr>
          <w:rFonts w:eastAsia="SimSun"/>
          <w:lang w:val="el-GR"/>
        </w:rPr>
      </w:pPr>
      <w:r w:rsidRPr="00013BBB">
        <w:rPr>
          <w:rFonts w:eastAsia="SimSun"/>
          <w:lang w:val="el-GR"/>
        </w:rPr>
        <w:t>Βασικός σκοπός της Εταιρείας, όπως ορίζεται στην τελευταία τροποποίηση του καταστατικού αυτής (ΦΕΚ Β’ 5386/07-12-2020), είναι:</w:t>
      </w:r>
    </w:p>
    <w:p w14:paraId="51CE8F15" w14:textId="77777777" w:rsidR="00013BBB" w:rsidRPr="00013BBB" w:rsidRDefault="00013BBB" w:rsidP="00013BBB">
      <w:pPr>
        <w:rPr>
          <w:rFonts w:eastAsia="SimSun"/>
          <w:lang w:val="el-GR"/>
        </w:rPr>
      </w:pPr>
      <w:r w:rsidRPr="00013BBB">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013BBB">
        <w:rPr>
          <w:rFonts w:eastAsia="SimSun"/>
          <w:lang w:val="el-GR"/>
        </w:rPr>
        <w:t>ενωσιακούς</w:t>
      </w:r>
      <w:proofErr w:type="spellEnd"/>
      <w:r w:rsidRPr="00013BBB">
        <w:rPr>
          <w:rFonts w:eastAsia="SimSun"/>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C53F35D" w14:textId="77777777" w:rsidR="00013BBB" w:rsidRPr="00013BBB" w:rsidRDefault="00013BBB" w:rsidP="00013BBB">
      <w:pPr>
        <w:rPr>
          <w:rFonts w:eastAsia="SimSun"/>
          <w:lang w:val="el-GR"/>
        </w:rPr>
      </w:pPr>
      <w:r w:rsidRPr="00013BBB">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013BBB">
        <w:rPr>
          <w:rFonts w:eastAsia="SimSun"/>
          <w:lang w:val="el-GR"/>
        </w:rPr>
        <w:t>ενωσιακούς</w:t>
      </w:r>
      <w:proofErr w:type="spellEnd"/>
      <w:r w:rsidRPr="00013BBB">
        <w:rPr>
          <w:rFonts w:eastAsia="SimSun"/>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BAC35B7" w14:textId="77777777" w:rsidR="00013BBB" w:rsidRPr="00013BBB" w:rsidRDefault="00013BBB" w:rsidP="00013BBB">
      <w:pPr>
        <w:rPr>
          <w:rFonts w:eastAsia="SimSun"/>
          <w:lang w:val="el-GR"/>
        </w:rPr>
      </w:pPr>
      <w:r w:rsidRPr="00013BBB">
        <w:rPr>
          <w:rFonts w:eastAsia="SimSun"/>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8957BEE" w14:textId="77777777" w:rsidR="00013BBB" w:rsidRPr="00013BBB" w:rsidRDefault="00013BBB" w:rsidP="00013BBB">
      <w:pPr>
        <w:rPr>
          <w:rFonts w:eastAsia="SimSun"/>
          <w:lang w:val="el-GR"/>
        </w:rPr>
      </w:pPr>
      <w:r w:rsidRPr="00013BBB">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9C03A1D" w14:textId="77777777" w:rsidR="00013BBB" w:rsidRPr="00013BBB" w:rsidRDefault="00013BBB" w:rsidP="00013BBB">
      <w:pPr>
        <w:rPr>
          <w:rFonts w:eastAsia="SimSun"/>
          <w:lang w:val="el-GR"/>
        </w:rPr>
      </w:pPr>
      <w:r w:rsidRPr="00013BBB">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E8276E0" w14:textId="77777777" w:rsidR="00013BBB" w:rsidRPr="00013BBB" w:rsidRDefault="00013BBB" w:rsidP="00013BBB">
      <w:pPr>
        <w:rPr>
          <w:rFonts w:eastAsia="SimSun"/>
          <w:lang w:val="el-GR"/>
        </w:rPr>
      </w:pPr>
      <w:proofErr w:type="spellStart"/>
      <w:r w:rsidRPr="00013BBB">
        <w:rPr>
          <w:rFonts w:eastAsia="SimSun"/>
          <w:lang w:val="el-GR"/>
        </w:rPr>
        <w:t>στ</w:t>
      </w:r>
      <w:proofErr w:type="spellEnd"/>
      <w:r w:rsidRPr="00013BBB">
        <w:rPr>
          <w:rFonts w:eastAsia="SimSun"/>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013BBB">
        <w:rPr>
          <w:rFonts w:eastAsia="SimSun"/>
          <w:lang w:val="el-GR"/>
        </w:rPr>
        <w:t>ενωσιακή</w:t>
      </w:r>
      <w:proofErr w:type="spellEnd"/>
      <w:r w:rsidRPr="00013BBB">
        <w:rPr>
          <w:rFonts w:eastAsia="SimSun"/>
          <w:lang w:val="el-GR"/>
        </w:rPr>
        <w:t xml:space="preserve"> ή/και εθνική) ύστερα από αίτηση του φορέα και υπογραφή σχετικής προγραμματικής συμφωνίας με την εταιρεία.</w:t>
      </w:r>
    </w:p>
    <w:p w14:paraId="4E175175" w14:textId="77777777" w:rsidR="00013BBB" w:rsidRPr="00013BBB" w:rsidRDefault="00013BBB" w:rsidP="00013BBB">
      <w:pPr>
        <w:rPr>
          <w:rFonts w:eastAsia="SimSun"/>
          <w:lang w:val="el-GR"/>
        </w:rPr>
      </w:pPr>
      <w:r w:rsidRPr="00013BBB">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F9CC66D" w14:textId="77777777" w:rsidR="00013BBB" w:rsidRPr="00013BBB" w:rsidRDefault="00013BBB" w:rsidP="00013BBB">
      <w:pPr>
        <w:rPr>
          <w:rFonts w:eastAsia="SimSun"/>
          <w:lang w:val="el-GR"/>
        </w:rPr>
      </w:pPr>
      <w:r w:rsidRPr="00013BBB">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013BBB">
        <w:rPr>
          <w:rFonts w:eastAsia="SimSun"/>
          <w:lang w:val="el-GR"/>
        </w:rPr>
        <w:t>ενωσιακούς</w:t>
      </w:r>
      <w:proofErr w:type="spellEnd"/>
      <w:r w:rsidRPr="00013BBB">
        <w:rPr>
          <w:rFonts w:eastAsia="SimSun"/>
          <w:lang w:val="el-GR"/>
        </w:rPr>
        <w:t xml:space="preserve"> ή/και εθνικούς πόρους ή/ και μέσω του Προγράμματος Δημοσίων Επενδύσεων. </w:t>
      </w:r>
    </w:p>
    <w:p w14:paraId="6C752407" w14:textId="77777777" w:rsidR="00013BBB" w:rsidRPr="00013BBB" w:rsidRDefault="00013BBB" w:rsidP="00013BBB">
      <w:pPr>
        <w:rPr>
          <w:rFonts w:eastAsia="SimSun"/>
          <w:lang w:val="el-GR"/>
        </w:rPr>
      </w:pPr>
      <w:r w:rsidRPr="00013BBB">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4F4180D" w14:textId="77777777" w:rsidR="00013BBB" w:rsidRPr="00013BBB" w:rsidRDefault="00013BBB" w:rsidP="00013BBB">
      <w:pPr>
        <w:rPr>
          <w:rFonts w:eastAsia="SimSun"/>
          <w:lang w:val="el-GR"/>
        </w:rPr>
      </w:pPr>
      <w:r w:rsidRPr="00013BBB">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013BBB">
        <w:rPr>
          <w:rFonts w:eastAsia="SimSun"/>
          <w:lang w:val="el-GR"/>
        </w:rPr>
        <w:t>διέπεται</w:t>
      </w:r>
      <w:proofErr w:type="spellEnd"/>
      <w:r w:rsidRPr="00013BBB">
        <w:rPr>
          <w:rFonts w:eastAsia="SimSun"/>
          <w:lang w:val="el-GR"/>
        </w:rPr>
        <w:t xml:space="preserve"> από τεχνολογίες πληροφορικής και ηλεκτρονικών επικοινωνιών. </w:t>
      </w:r>
    </w:p>
    <w:p w14:paraId="277986B6" w14:textId="6BA3F419" w:rsidR="00556A23" w:rsidRDefault="00013BBB" w:rsidP="00013BBB">
      <w:pPr>
        <w:rPr>
          <w:rFonts w:eastAsia="SimSun"/>
          <w:lang w:val="el-GR"/>
        </w:rPr>
      </w:pPr>
      <w:proofErr w:type="spellStart"/>
      <w:r w:rsidRPr="00013BBB">
        <w:rPr>
          <w:rFonts w:eastAsia="SimSun"/>
          <w:lang w:val="el-GR"/>
        </w:rPr>
        <w:t>ια</w:t>
      </w:r>
      <w:proofErr w:type="spellEnd"/>
      <w:r w:rsidRPr="00013BBB">
        <w:rPr>
          <w:rFonts w:eastAsia="SimSun"/>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BD84C49" w14:textId="77777777" w:rsidR="00CE2DBA" w:rsidRPr="00013BBB" w:rsidRDefault="00CE2DBA" w:rsidP="00013BBB">
      <w:pPr>
        <w:rPr>
          <w:rFonts w:eastAsia="SimSun"/>
          <w:lang w:val="el-GR"/>
        </w:rPr>
      </w:pPr>
    </w:p>
    <w:p w14:paraId="7C31C1D1" w14:textId="77777777" w:rsidR="00556A23" w:rsidRPr="002373E7" w:rsidRDefault="00556A23" w:rsidP="00BD3195">
      <w:pPr>
        <w:pStyle w:val="5"/>
        <w:numPr>
          <w:ilvl w:val="2"/>
          <w:numId w:val="26"/>
        </w:numPr>
        <w:ind w:left="810" w:hanging="720"/>
        <w:rPr>
          <w:rFonts w:eastAsia="SimSun" w:cs="Tahoma"/>
          <w:bCs/>
        </w:rPr>
      </w:pPr>
      <w:bookmarkStart w:id="354" w:name="_Ref55370316"/>
      <w:proofErr w:type="spellStart"/>
      <w:r w:rsidRPr="00EF2204">
        <w:rPr>
          <w:rFonts w:eastAsia="SimSun" w:cs="Tahoma"/>
          <w:bCs/>
        </w:rPr>
        <w:t>Φορέ</w:t>
      </w:r>
      <w:proofErr w:type="spellEnd"/>
      <w:r w:rsidRPr="00EF2204">
        <w:rPr>
          <w:rFonts w:eastAsia="SimSun" w:cs="Tahoma"/>
          <w:bCs/>
        </w:rPr>
        <w:t xml:space="preserve">ας </w:t>
      </w:r>
      <w:proofErr w:type="spellStart"/>
      <w:r w:rsidRPr="00EF2204">
        <w:rPr>
          <w:rFonts w:eastAsia="SimSun" w:cs="Tahoma"/>
          <w:bCs/>
        </w:rPr>
        <w:t>Χρημ</w:t>
      </w:r>
      <w:proofErr w:type="spellEnd"/>
      <w:r w:rsidRPr="00EF2204">
        <w:rPr>
          <w:rFonts w:eastAsia="SimSun" w:cs="Tahoma"/>
          <w:bCs/>
        </w:rPr>
        <w:t>ατοδότησης</w:t>
      </w:r>
      <w:bookmarkEnd w:id="354"/>
      <w:r w:rsidRPr="002373E7">
        <w:rPr>
          <w:rFonts w:eastAsia="SimSun" w:cs="Tahoma"/>
          <w:bCs/>
        </w:rPr>
        <w:t xml:space="preserve"> </w:t>
      </w:r>
    </w:p>
    <w:p w14:paraId="0591C838" w14:textId="57014051" w:rsidR="00924EED" w:rsidRPr="00C0167B" w:rsidRDefault="00013BBB" w:rsidP="00924EED">
      <w:pPr>
        <w:rPr>
          <w:rFonts w:eastAsia="SimSun"/>
          <w:bCs/>
          <w:szCs w:val="20"/>
          <w:lang w:val="el-GR"/>
        </w:rPr>
      </w:pPr>
      <w:r w:rsidRPr="00013BBB">
        <w:rPr>
          <w:rFonts w:eastAsia="SimSun"/>
          <w:bCs/>
          <w:szCs w:val="20"/>
          <w:lang w:val="el-GR"/>
        </w:rPr>
        <w:t xml:space="preserve">Το έργο προτείνεται να ενταχθεί στο </w:t>
      </w:r>
      <w:r w:rsidR="00924EED" w:rsidRPr="00C0167B">
        <w:rPr>
          <w:rFonts w:eastAsia="SimSun"/>
          <w:bCs/>
          <w:szCs w:val="20"/>
          <w:lang w:val="el-GR"/>
        </w:rPr>
        <w:t xml:space="preserve">Μηχανισμό Ανάκαμψης και Ανθεκτικότητας, που ενέκρινε το Συμβούλιο στις 11 Φεβρουαρίου 2021, και ειδικότερα στον Πυλώνα 54 : «Ιδιωτικές επενδύσεις και μετασχηματισμός της οικονομίας», και τον Άξονα 4.2 : «Εκσυγχρονισμός της δημόσιας διοίκησης». </w:t>
      </w:r>
    </w:p>
    <w:p w14:paraId="1BE556A1" w14:textId="77777777" w:rsidR="00556A23" w:rsidRPr="00013BBB" w:rsidRDefault="00556A23" w:rsidP="00924EED">
      <w:pPr>
        <w:rPr>
          <w:rFonts w:eastAsia="SimSun"/>
          <w:b/>
          <w:bCs/>
          <w:szCs w:val="20"/>
          <w:lang w:val="el-GR"/>
        </w:rPr>
      </w:pPr>
    </w:p>
    <w:p w14:paraId="483920F3" w14:textId="77777777" w:rsidR="00556A23" w:rsidRPr="002373E7" w:rsidRDefault="00556A23" w:rsidP="00BD3195">
      <w:pPr>
        <w:pStyle w:val="5"/>
        <w:numPr>
          <w:ilvl w:val="2"/>
          <w:numId w:val="26"/>
        </w:numPr>
        <w:ind w:left="810" w:hanging="720"/>
        <w:rPr>
          <w:rFonts w:eastAsia="SimSun" w:cs="Tahoma"/>
          <w:bCs/>
        </w:rPr>
      </w:pPr>
      <w:bookmarkStart w:id="355" w:name="_Ref55370267"/>
      <w:proofErr w:type="spellStart"/>
      <w:r w:rsidRPr="002373E7">
        <w:rPr>
          <w:rFonts w:eastAsia="SimSun" w:cs="Tahoma"/>
          <w:bCs/>
        </w:rPr>
        <w:t>Κύριος</w:t>
      </w:r>
      <w:proofErr w:type="spellEnd"/>
      <w:r w:rsidRPr="002373E7">
        <w:rPr>
          <w:rFonts w:eastAsia="SimSun" w:cs="Tahoma"/>
          <w:bCs/>
        </w:rPr>
        <w:t xml:space="preserve"> </w:t>
      </w:r>
      <w:proofErr w:type="spellStart"/>
      <w:r w:rsidRPr="002373E7">
        <w:rPr>
          <w:rFonts w:eastAsia="SimSun" w:cs="Tahoma"/>
          <w:bCs/>
        </w:rPr>
        <w:t>του</w:t>
      </w:r>
      <w:proofErr w:type="spellEnd"/>
      <w:r w:rsidRPr="002373E7">
        <w:rPr>
          <w:rFonts w:eastAsia="SimSun" w:cs="Tahoma"/>
          <w:bCs/>
        </w:rPr>
        <w:t xml:space="preserve"> </w:t>
      </w:r>
      <w:proofErr w:type="spellStart"/>
      <w:r w:rsidRPr="002373E7">
        <w:rPr>
          <w:rFonts w:eastAsia="SimSun" w:cs="Tahoma"/>
          <w:bCs/>
        </w:rPr>
        <w:t>Έργου</w:t>
      </w:r>
      <w:proofErr w:type="spellEnd"/>
      <w:r w:rsidRPr="002373E7">
        <w:rPr>
          <w:rFonts w:eastAsia="SimSun" w:cs="Tahoma"/>
          <w:bCs/>
        </w:rPr>
        <w:t xml:space="preserve"> – </w:t>
      </w:r>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Λειτουργί</w:t>
      </w:r>
      <w:proofErr w:type="spellEnd"/>
      <w:r w:rsidRPr="002373E7">
        <w:rPr>
          <w:rFonts w:eastAsia="SimSun" w:cs="Tahoma"/>
          <w:bCs/>
        </w:rPr>
        <w:t>ας</w:t>
      </w:r>
      <w:bookmarkEnd w:id="355"/>
    </w:p>
    <w:p w14:paraId="7679063B" w14:textId="77777777" w:rsidR="00944BAA" w:rsidRPr="00944BAA" w:rsidRDefault="00944BAA" w:rsidP="00944BAA">
      <w:pPr>
        <w:rPr>
          <w:rFonts w:eastAsia="SimSun"/>
          <w:lang w:val="el-GR"/>
        </w:rPr>
      </w:pPr>
      <w:r w:rsidRPr="00944BAA">
        <w:rPr>
          <w:rFonts w:eastAsia="SimSun"/>
          <w:lang w:val="el-GR"/>
        </w:rPr>
        <w:t>Κύριος και Φορέας Λειτουργίας του έργου «</w:t>
      </w:r>
      <w:proofErr w:type="spellStart"/>
      <w:r w:rsidRPr="00944BAA">
        <w:rPr>
          <w:rFonts w:eastAsia="SimSun"/>
          <w:lang w:val="el-GR"/>
        </w:rPr>
        <w:t>Ψηφιοποίηση</w:t>
      </w:r>
      <w:proofErr w:type="spellEnd"/>
      <w:r w:rsidRPr="00944BAA">
        <w:rPr>
          <w:rFonts w:eastAsia="SimSun"/>
          <w:lang w:val="el-GR"/>
        </w:rPr>
        <w:t xml:space="preserve"> Φακέλων Δανείων ΤΠΔ» είναι το Ταμείο Παρακαταθηκών &amp; Δανείων (ΤΠΔ). Το ΤΠΔ είναι Νομικό Πρόσωπο Δημοσίου Δικαίου (Ν.Π.Δ.Δ.) που τελεί υπό την εποπτεία του Υπουργείου Οικονομικών. Οι κύριες δραστηριότητες του ΤΠΔ είναι:</w:t>
      </w:r>
    </w:p>
    <w:p w14:paraId="1BF0EC2A" w14:textId="77777777" w:rsidR="00944BAA" w:rsidRPr="00944BAA" w:rsidRDefault="00944BAA" w:rsidP="00944BAA">
      <w:pPr>
        <w:ind w:left="270" w:hanging="180"/>
        <w:rPr>
          <w:rFonts w:eastAsia="SimSun"/>
          <w:lang w:val="el-GR"/>
        </w:rPr>
      </w:pPr>
      <w:r w:rsidRPr="00944BAA">
        <w:rPr>
          <w:rFonts w:eastAsia="SimSun"/>
          <w:lang w:val="el-GR"/>
        </w:rPr>
        <w:lastRenderedPageBreak/>
        <w:t>-</w:t>
      </w:r>
      <w:r w:rsidRPr="00944BAA">
        <w:rPr>
          <w:rFonts w:eastAsia="SimSun"/>
          <w:lang w:val="el-GR"/>
        </w:rPr>
        <w:tab/>
        <w:t xml:space="preserve">Η αποκλειστική φύλαξη και διαχείριση των κάθε μορφής </w:t>
      </w:r>
      <w:proofErr w:type="spellStart"/>
      <w:r w:rsidRPr="00944BAA">
        <w:rPr>
          <w:rFonts w:eastAsia="SimSun"/>
          <w:lang w:val="el-GR"/>
        </w:rPr>
        <w:t>οριζομένων</w:t>
      </w:r>
      <w:proofErr w:type="spellEnd"/>
      <w:r w:rsidRPr="00944BAA">
        <w:rPr>
          <w:rFonts w:eastAsia="SimSun"/>
          <w:lang w:val="el-GR"/>
        </w:rPr>
        <w:t xml:space="preserve"> από τις εκάστοτε κείμενες διατάξεις παρακαταθηκών (χρηματικών, τελωνειακών, </w:t>
      </w:r>
      <w:proofErr w:type="spellStart"/>
      <w:r w:rsidRPr="00944BAA">
        <w:rPr>
          <w:rFonts w:eastAsia="SimSun"/>
          <w:lang w:val="el-GR"/>
        </w:rPr>
        <w:t>αυτουσίων</w:t>
      </w:r>
      <w:proofErr w:type="spellEnd"/>
      <w:r w:rsidRPr="00944BAA">
        <w:rPr>
          <w:rFonts w:eastAsia="SimSun"/>
          <w:lang w:val="el-GR"/>
        </w:rPr>
        <w:t xml:space="preserve"> </w:t>
      </w:r>
      <w:proofErr w:type="spellStart"/>
      <w:r w:rsidRPr="00944BAA">
        <w:rPr>
          <w:rFonts w:eastAsia="SimSun"/>
          <w:lang w:val="el-GR"/>
        </w:rPr>
        <w:t>κ.λ.π</w:t>
      </w:r>
      <w:proofErr w:type="spellEnd"/>
      <w:r w:rsidRPr="00944BAA">
        <w:rPr>
          <w:rFonts w:eastAsia="SimSun"/>
          <w:lang w:val="el-GR"/>
        </w:rPr>
        <w:t>)</w:t>
      </w:r>
    </w:p>
    <w:p w14:paraId="04A0BBF0" w14:textId="77777777" w:rsidR="00944BAA" w:rsidRPr="00944BAA" w:rsidRDefault="00944BAA" w:rsidP="00944BAA">
      <w:pPr>
        <w:ind w:left="270" w:hanging="180"/>
        <w:rPr>
          <w:rFonts w:eastAsia="SimSun"/>
          <w:lang w:val="el-GR"/>
        </w:rPr>
      </w:pPr>
      <w:r w:rsidRPr="00944BAA">
        <w:rPr>
          <w:rFonts w:eastAsia="SimSun"/>
          <w:lang w:val="el-GR"/>
        </w:rPr>
        <w:t>-</w:t>
      </w:r>
      <w:r w:rsidRPr="00944BAA">
        <w:rPr>
          <w:rFonts w:eastAsia="SimSun"/>
          <w:lang w:val="el-GR"/>
        </w:rPr>
        <w:tab/>
        <w:t>Η στήριξη της τοπικής και περιφερειακής ανάπτυξης μέσω χορήγησης δανείων προς ΟΤΑ α΄ και β΄ βαθμού συνδέσμους και ενώσεις αυτών, Ν.Π.Δ.Δ των Ο.Τ.Α, Ν.Π.Δ.Δ και δημόσιους φορείς, με σκοπούς κυρίως την εκτέλεση έργων υποδομής ή έργων γενικού συμφέροντος για την περιφερειακή ανάπτυξη της χώρας</w:t>
      </w:r>
    </w:p>
    <w:p w14:paraId="25568DE7" w14:textId="77777777" w:rsidR="00944BAA" w:rsidRPr="00944BAA" w:rsidRDefault="00944BAA" w:rsidP="00944BAA">
      <w:pPr>
        <w:ind w:left="270" w:hanging="180"/>
        <w:rPr>
          <w:rFonts w:eastAsia="SimSun"/>
          <w:lang w:val="el-GR"/>
        </w:rPr>
      </w:pPr>
      <w:r w:rsidRPr="00944BAA">
        <w:rPr>
          <w:rFonts w:eastAsia="SimSun"/>
          <w:lang w:val="el-GR"/>
        </w:rPr>
        <w:t>-</w:t>
      </w:r>
      <w:r w:rsidRPr="00944BAA">
        <w:rPr>
          <w:rFonts w:eastAsia="SimSun"/>
          <w:lang w:val="el-GR"/>
        </w:rPr>
        <w:tab/>
        <w:t>Η εξυπηρέτηση του δημοσίου και κοινωνικού συμφέροντος με την αποδοχή πάσης φύσεως υποχρεωτικών καταθέσεων, την φύλαξη και διαχείριση κεφαλαίων Ν.Π.Δ.Δ., Ειδικών Ταμείων και λοιπών οργανισμών, σύμφωνα με τις εκάστοτε κείμενες διατάξεις</w:t>
      </w:r>
    </w:p>
    <w:p w14:paraId="048E94BD" w14:textId="77777777" w:rsidR="00944BAA" w:rsidRPr="00944BAA" w:rsidRDefault="00944BAA" w:rsidP="00944BAA">
      <w:pPr>
        <w:ind w:left="270" w:hanging="180"/>
        <w:rPr>
          <w:rFonts w:eastAsia="SimSun"/>
          <w:lang w:val="el-GR"/>
        </w:rPr>
      </w:pPr>
      <w:r w:rsidRPr="00944BAA">
        <w:rPr>
          <w:rFonts w:eastAsia="SimSun"/>
          <w:lang w:val="el-GR"/>
        </w:rPr>
        <w:t>-</w:t>
      </w:r>
      <w:r w:rsidRPr="00944BAA">
        <w:rPr>
          <w:rFonts w:eastAsia="SimSun"/>
          <w:lang w:val="el-GR"/>
        </w:rPr>
        <w:tab/>
        <w:t xml:space="preserve">Έτερες δραστηριότητες (η περιορισμένη αποδοχή καταθέσεων, η μίσθωση θυρίδων, η παρακολούθηση της αποπληρωμής </w:t>
      </w:r>
      <w:proofErr w:type="spellStart"/>
      <w:r w:rsidRPr="00944BAA">
        <w:rPr>
          <w:rFonts w:eastAsia="SimSun"/>
          <w:lang w:val="el-GR"/>
        </w:rPr>
        <w:t>χορηγηθέντων</w:t>
      </w:r>
      <w:proofErr w:type="spellEnd"/>
      <w:r w:rsidRPr="00944BAA">
        <w:rPr>
          <w:rFonts w:eastAsia="SimSun"/>
          <w:lang w:val="el-GR"/>
        </w:rPr>
        <w:t xml:space="preserve"> δανείων στεγαστικού τομέα </w:t>
      </w:r>
      <w:proofErr w:type="spellStart"/>
      <w:r w:rsidRPr="00944BAA">
        <w:rPr>
          <w:rFonts w:eastAsia="SimSun"/>
          <w:lang w:val="el-GR"/>
        </w:rPr>
        <w:t>κλπ</w:t>
      </w:r>
      <w:proofErr w:type="spellEnd"/>
      <w:r w:rsidRPr="00944BAA">
        <w:rPr>
          <w:rFonts w:eastAsia="SimSun"/>
          <w:lang w:val="el-GR"/>
        </w:rPr>
        <w:t>).</w:t>
      </w:r>
    </w:p>
    <w:p w14:paraId="52B1E889" w14:textId="77777777" w:rsidR="00556A23" w:rsidRPr="00944BAA" w:rsidRDefault="00556A23" w:rsidP="002373E7">
      <w:pPr>
        <w:rPr>
          <w:rFonts w:eastAsia="SimSun"/>
          <w:lang w:val="el-GR"/>
        </w:rPr>
      </w:pPr>
    </w:p>
    <w:p w14:paraId="0E32BCF2" w14:textId="77777777" w:rsidR="00556A23" w:rsidRPr="00512F24" w:rsidRDefault="00556A23" w:rsidP="00BD3195">
      <w:pPr>
        <w:pStyle w:val="5"/>
        <w:numPr>
          <w:ilvl w:val="2"/>
          <w:numId w:val="26"/>
        </w:numPr>
        <w:ind w:left="810" w:hanging="720"/>
        <w:rPr>
          <w:rFonts w:eastAsia="SimSun" w:cs="Tahoma"/>
          <w:bCs/>
          <w:lang w:val="el-GR"/>
        </w:rPr>
      </w:pPr>
      <w:bookmarkStart w:id="356" w:name="_Ref55370327"/>
      <w:r w:rsidRPr="00512F24">
        <w:rPr>
          <w:rFonts w:eastAsia="SimSun" w:cs="Tahoma"/>
          <w:bCs/>
          <w:lang w:val="el-GR"/>
        </w:rPr>
        <w:t>Όργανα &amp; Επιτροπές Παρακολούθησης, Διακυβέρνησης και Ελέγχου του Έργου</w:t>
      </w:r>
      <w:bookmarkEnd w:id="356"/>
    </w:p>
    <w:p w14:paraId="4B8735FA" w14:textId="174C77B4"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534E25">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2E4E2268"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0A1F30">
        <w:rPr>
          <w:lang w:val="el-GR"/>
        </w:rPr>
        <w:t>ΚτΠ</w:t>
      </w:r>
      <w:proofErr w:type="spellEnd"/>
      <w:r w:rsidRPr="000A1F30">
        <w:rPr>
          <w:lang w:val="el-GR"/>
        </w:rPr>
        <w:t xml:space="preserve"> </w:t>
      </w:r>
      <w:r w:rsidR="00B8683B">
        <w:rPr>
          <w:lang w:val="el-GR"/>
        </w:rPr>
        <w:t>Μ</w:t>
      </w:r>
      <w:r w:rsidRPr="000A1F30">
        <w:rPr>
          <w:lang w:val="el-GR"/>
        </w:rPr>
        <w:t xml:space="preserve">ΑΕ και του </w:t>
      </w:r>
      <w:r w:rsidR="00782824">
        <w:rPr>
          <w:lang w:val="el-GR"/>
        </w:rPr>
        <w:t>Ταμείου Παρακαταθηκών και Δανείων (ΤΠΔ)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rsidP="00474644">
      <w:pPr>
        <w:pStyle w:val="aff"/>
        <w:numPr>
          <w:ilvl w:val="0"/>
          <w:numId w:val="5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rsidP="00474644">
      <w:pPr>
        <w:pStyle w:val="aff"/>
        <w:numPr>
          <w:ilvl w:val="0"/>
          <w:numId w:val="5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rsidP="00474644">
      <w:pPr>
        <w:pStyle w:val="aff"/>
        <w:numPr>
          <w:ilvl w:val="0"/>
          <w:numId w:val="54"/>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rsidP="00474644">
      <w:pPr>
        <w:pStyle w:val="aff"/>
        <w:numPr>
          <w:ilvl w:val="0"/>
          <w:numId w:val="54"/>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3DD2BFFD" w:rsidR="00E0686B" w:rsidRPr="000A1F30" w:rsidRDefault="00E0686B" w:rsidP="00534E25">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w:t>
      </w:r>
      <w:r w:rsidR="008B5E41">
        <w:rPr>
          <w:b/>
          <w:bCs/>
          <w:lang w:val="el-GR"/>
        </w:rPr>
        <w:t>κ</w:t>
      </w:r>
      <w:r w:rsidRPr="000A1F30">
        <w:rPr>
          <w:b/>
          <w:bCs/>
        </w:rPr>
        <w:t>Ε)</w:t>
      </w:r>
    </w:p>
    <w:p w14:paraId="206E0809" w14:textId="591C2D1E"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w:t>
      </w:r>
      <w:proofErr w:type="spellStart"/>
      <w:r w:rsidRPr="000A1F30">
        <w:rPr>
          <w:lang w:val="el-GR"/>
        </w:rPr>
        <w:t>ΕΠ</w:t>
      </w:r>
      <w:r w:rsidR="008B5E41">
        <w:rPr>
          <w:lang w:val="el-GR"/>
        </w:rPr>
        <w:t>κ</w:t>
      </w:r>
      <w:r w:rsidRPr="000A1F30">
        <w:rPr>
          <w:lang w:val="el-GR"/>
        </w:rPr>
        <w:t>Ε</w:t>
      </w:r>
      <w:proofErr w:type="spellEnd"/>
      <w:r w:rsidRPr="000A1F30">
        <w:rPr>
          <w:lang w:val="el-GR"/>
        </w:rPr>
        <w:t>)</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28FBBA6E" w:rsidR="00E0686B" w:rsidRPr="000A1F30" w:rsidRDefault="00E0686B" w:rsidP="00534E25">
      <w:pPr>
        <w:pStyle w:val="aff"/>
        <w:numPr>
          <w:ilvl w:val="0"/>
          <w:numId w:val="11"/>
        </w:numPr>
        <w:ind w:left="0" w:firstLine="6"/>
        <w:rPr>
          <w:b/>
          <w:bCs/>
          <w:lang w:val="el-GR"/>
        </w:rPr>
      </w:pPr>
      <w:r w:rsidRPr="000A1F30">
        <w:rPr>
          <w:b/>
          <w:bCs/>
          <w:lang w:val="el-GR"/>
        </w:rPr>
        <w:t>Επιτροπή Παραλαβής Έργου (</w:t>
      </w:r>
      <w:proofErr w:type="spellStart"/>
      <w:r w:rsidRPr="000A1F30">
        <w:rPr>
          <w:b/>
          <w:bCs/>
          <w:lang w:val="el-GR"/>
        </w:rPr>
        <w:t>ΕΠ</w:t>
      </w:r>
      <w:r w:rsidR="008B5E41">
        <w:rPr>
          <w:b/>
          <w:bCs/>
          <w:lang w:val="el-GR"/>
        </w:rPr>
        <w:t>β</w:t>
      </w:r>
      <w:r w:rsidRPr="000A1F30">
        <w:rPr>
          <w:b/>
          <w:bCs/>
          <w:lang w:val="el-GR"/>
        </w:rPr>
        <w:t>Ε</w:t>
      </w:r>
      <w:proofErr w:type="spellEnd"/>
      <w:r w:rsidRPr="000A1F30">
        <w:rPr>
          <w:b/>
          <w:bCs/>
          <w:lang w:val="el-GR"/>
        </w:rPr>
        <w:t>)</w:t>
      </w:r>
    </w:p>
    <w:p w14:paraId="7E8DE28B" w14:textId="5C2BE254"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w:t>
      </w:r>
      <w:proofErr w:type="spellStart"/>
      <w:r w:rsidRPr="000A1F30">
        <w:rPr>
          <w:lang w:val="el-GR"/>
        </w:rPr>
        <w:t>ΕΠ</w:t>
      </w:r>
      <w:r w:rsidR="008B5E41">
        <w:rPr>
          <w:lang w:val="el-GR"/>
        </w:rPr>
        <w:t>β</w:t>
      </w:r>
      <w:r w:rsidRPr="000A1F30">
        <w:rPr>
          <w:lang w:val="el-GR"/>
        </w:rPr>
        <w:t>Ε</w:t>
      </w:r>
      <w:proofErr w:type="spellEnd"/>
      <w:r w:rsidRPr="000A1F30">
        <w:rPr>
          <w:lang w:val="el-GR"/>
        </w:rPr>
        <w:t>)</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77777777" w:rsidR="00E0686B" w:rsidRDefault="00E0686B" w:rsidP="00E0686B">
      <w:pPr>
        <w:rPr>
          <w:rFonts w:eastAsia="SimSun"/>
          <w:lang w:val="el-GR"/>
        </w:rPr>
      </w:pPr>
    </w:p>
    <w:p w14:paraId="51F9ECBD" w14:textId="77777777" w:rsidR="00175FFA" w:rsidRDefault="00175FFA" w:rsidP="003329FF">
      <w:pPr>
        <w:rPr>
          <w:rFonts w:eastAsia="SimSun"/>
          <w:lang w:val="el-GR"/>
        </w:rPr>
      </w:pPr>
    </w:p>
    <w:p w14:paraId="7BFBFCE0" w14:textId="77777777" w:rsidR="002B7D7E" w:rsidRDefault="002B7D7E" w:rsidP="002B7D7E">
      <w:pPr>
        <w:rPr>
          <w:rFonts w:eastAsia="SimSun"/>
          <w:lang w:val="el-GR"/>
        </w:rPr>
      </w:pPr>
    </w:p>
    <w:p w14:paraId="0D212500" w14:textId="77777777" w:rsidR="002B7D7E" w:rsidRDefault="002B7D7E" w:rsidP="00BD3195">
      <w:pPr>
        <w:pStyle w:val="4"/>
        <w:numPr>
          <w:ilvl w:val="1"/>
          <w:numId w:val="15"/>
        </w:numPr>
        <w:ind w:left="630" w:hanging="630"/>
        <w:rPr>
          <w:rFonts w:eastAsia="SimSun" w:cs="Tahoma"/>
          <w:szCs w:val="22"/>
          <w:lang w:val="el-GR"/>
        </w:rPr>
      </w:pPr>
      <w:bookmarkStart w:id="357" w:name="_Toc89441268"/>
      <w:bookmarkStart w:id="358" w:name="_Toc89441786"/>
      <w:r w:rsidRPr="00EF2204">
        <w:rPr>
          <w:rFonts w:eastAsia="SimSun" w:cs="Tahoma"/>
          <w:szCs w:val="22"/>
          <w:lang w:val="el-GR"/>
        </w:rPr>
        <w:t>Υφιστάμενη Κατάσταση</w:t>
      </w:r>
      <w:bookmarkEnd w:id="357"/>
      <w:bookmarkEnd w:id="358"/>
      <w:r w:rsidRPr="00EF2204">
        <w:rPr>
          <w:rFonts w:eastAsia="SimSun" w:cs="Tahoma"/>
          <w:szCs w:val="22"/>
          <w:lang w:val="el-GR"/>
        </w:rPr>
        <w:t xml:space="preserve"> </w:t>
      </w:r>
    </w:p>
    <w:p w14:paraId="68C7FF2D" w14:textId="0F0F7F7C" w:rsidR="008B5E41" w:rsidRDefault="008B5E41" w:rsidP="002B7D7E">
      <w:pPr>
        <w:rPr>
          <w:rFonts w:ascii="Arial" w:hAnsi="Arial" w:cs="Arial"/>
          <w:lang w:val="el-GR" w:eastAsia="en-US"/>
        </w:rPr>
      </w:pPr>
      <w:r>
        <w:rPr>
          <w:rFonts w:eastAsia="SimSun"/>
          <w:lang w:val="el-GR"/>
        </w:rPr>
        <w:t xml:space="preserve">Ο Φορέας Λειτουργίας διαθέτει επαρκή χώρο για την εγκατάσταση των σαρωτών της </w:t>
      </w:r>
      <w:proofErr w:type="spellStart"/>
      <w:r>
        <w:rPr>
          <w:rFonts w:eastAsia="SimSun"/>
          <w:lang w:val="el-GR"/>
        </w:rPr>
        <w:t>ψηφιοποίησης</w:t>
      </w:r>
      <w:proofErr w:type="spellEnd"/>
      <w:r>
        <w:rPr>
          <w:rFonts w:eastAsia="SimSun"/>
          <w:lang w:val="el-GR"/>
        </w:rPr>
        <w:t xml:space="preserve"> εγγράφων στο κτήριο όπου βρίσκεται το φυσικό αρχείο, σε κεντρικό κτήριο με εύκολη πρόσβαση. Επισημαίνεται πως το ΤΠΔ </w:t>
      </w:r>
      <w:r w:rsidRPr="009E1929">
        <w:rPr>
          <w:rFonts w:ascii="Arial" w:hAnsi="Arial" w:cs="Arial"/>
          <w:lang w:val="el-GR" w:eastAsia="en-US"/>
        </w:rPr>
        <w:t>δεν θα διαθέσει εξοπλισμό (σταθμούς εργασίας</w:t>
      </w:r>
      <w:r w:rsidR="00EF481C">
        <w:rPr>
          <w:rFonts w:ascii="Arial" w:hAnsi="Arial" w:cs="Arial"/>
          <w:lang w:val="el-GR" w:eastAsia="en-US"/>
        </w:rPr>
        <w:t xml:space="preserve">, </w:t>
      </w:r>
      <w:r w:rsidR="00EF481C">
        <w:rPr>
          <w:rFonts w:ascii="Arial" w:hAnsi="Arial" w:cs="Arial"/>
          <w:lang w:val="en-US" w:eastAsia="en-US"/>
        </w:rPr>
        <w:t>scanners</w:t>
      </w:r>
      <w:r w:rsidR="00EF481C" w:rsidRPr="00EF481C">
        <w:rPr>
          <w:rFonts w:ascii="Arial" w:hAnsi="Arial" w:cs="Arial"/>
          <w:lang w:val="el-GR" w:eastAsia="en-US"/>
        </w:rPr>
        <w:t xml:space="preserve">, </w:t>
      </w:r>
      <w:r w:rsidR="00EF481C">
        <w:rPr>
          <w:rFonts w:ascii="Arial" w:hAnsi="Arial" w:cs="Arial"/>
          <w:lang w:val="en-US" w:eastAsia="en-US"/>
        </w:rPr>
        <w:t>switches</w:t>
      </w:r>
      <w:r w:rsidR="00EF481C" w:rsidRPr="00EF481C">
        <w:rPr>
          <w:rFonts w:ascii="Arial" w:hAnsi="Arial" w:cs="Arial"/>
          <w:lang w:val="el-GR" w:eastAsia="en-US"/>
        </w:rPr>
        <w:t xml:space="preserve"> </w:t>
      </w:r>
      <w:r w:rsidR="00EF481C">
        <w:rPr>
          <w:rFonts w:ascii="Arial" w:hAnsi="Arial" w:cs="Arial"/>
          <w:lang w:val="el-GR" w:eastAsia="en-US"/>
        </w:rPr>
        <w:t>κλπ.</w:t>
      </w:r>
      <w:r w:rsidRPr="009E1929">
        <w:rPr>
          <w:rFonts w:ascii="Arial" w:hAnsi="Arial" w:cs="Arial"/>
          <w:lang w:val="el-GR" w:eastAsia="en-US"/>
        </w:rPr>
        <w:t xml:space="preserve">) για την </w:t>
      </w:r>
      <w:proofErr w:type="spellStart"/>
      <w:r w:rsidRPr="009E1929">
        <w:rPr>
          <w:rFonts w:ascii="Arial" w:hAnsi="Arial" w:cs="Arial"/>
          <w:lang w:val="el-GR" w:eastAsia="en-US"/>
        </w:rPr>
        <w:t>ψηφιοποίηση</w:t>
      </w:r>
      <w:proofErr w:type="spellEnd"/>
      <w:r w:rsidRPr="009E1929">
        <w:rPr>
          <w:rFonts w:ascii="Arial" w:hAnsi="Arial" w:cs="Arial"/>
          <w:lang w:val="el-GR" w:eastAsia="en-US"/>
        </w:rPr>
        <w:t xml:space="preserve">. Επιπλέον, ο χώρος που θα φιλοξενήσει </w:t>
      </w:r>
      <w:r>
        <w:rPr>
          <w:rFonts w:ascii="Arial" w:hAnsi="Arial" w:cs="Arial"/>
          <w:lang w:val="el-GR" w:eastAsia="en-US"/>
        </w:rPr>
        <w:t>τους</w:t>
      </w:r>
      <w:r w:rsidRPr="009E1929">
        <w:rPr>
          <w:rFonts w:ascii="Arial" w:hAnsi="Arial" w:cs="Arial"/>
          <w:lang w:val="el-GR" w:eastAsia="en-US"/>
        </w:rPr>
        <w:t xml:space="preserve"> </w:t>
      </w:r>
      <w:proofErr w:type="spellStart"/>
      <w:r>
        <w:rPr>
          <w:rFonts w:ascii="Arial" w:hAnsi="Arial" w:cs="Arial"/>
          <w:lang w:val="el-GR" w:eastAsia="en-US"/>
        </w:rPr>
        <w:t>ψηφιοποιητές</w:t>
      </w:r>
      <w:proofErr w:type="spellEnd"/>
      <w:r>
        <w:rPr>
          <w:rFonts w:ascii="Arial" w:hAnsi="Arial" w:cs="Arial"/>
          <w:lang w:val="el-GR" w:eastAsia="en-US"/>
        </w:rPr>
        <w:t xml:space="preserve"> </w:t>
      </w:r>
      <w:r w:rsidRPr="009E1929">
        <w:rPr>
          <w:rFonts w:ascii="Arial" w:hAnsi="Arial" w:cs="Arial"/>
          <w:lang w:val="el-GR" w:eastAsia="en-US"/>
        </w:rPr>
        <w:t>δεν έχει υποδομές για τηλεφωνικές και δικτυακές λειτουργίες</w:t>
      </w:r>
      <w:r>
        <w:rPr>
          <w:rFonts w:ascii="Arial" w:hAnsi="Arial" w:cs="Arial"/>
          <w:lang w:val="el-GR" w:eastAsia="en-US"/>
        </w:rPr>
        <w:t xml:space="preserve"> και οτιδήποτε σχετικό χρειάζεται θα πρέπει να παρασχεθεί από τον Ανάδοχο. Το ΤΠΔ θα διαθέσει την γραμμή </w:t>
      </w:r>
      <w:r>
        <w:rPr>
          <w:rFonts w:ascii="Arial" w:hAnsi="Arial" w:cs="Arial"/>
          <w:lang w:val="en-US" w:eastAsia="en-US"/>
        </w:rPr>
        <w:t>internet</w:t>
      </w:r>
      <w:r>
        <w:rPr>
          <w:rFonts w:ascii="Arial" w:hAnsi="Arial" w:cs="Arial"/>
          <w:lang w:val="el-GR" w:eastAsia="en-US"/>
        </w:rPr>
        <w:t xml:space="preserve"> που απαιτείται.</w:t>
      </w:r>
    </w:p>
    <w:p w14:paraId="09FB3DD0" w14:textId="77777777" w:rsidR="008B5E41" w:rsidRDefault="008B5E41" w:rsidP="002B7D7E">
      <w:pPr>
        <w:rPr>
          <w:rFonts w:ascii="Arial" w:hAnsi="Arial" w:cs="Arial"/>
          <w:lang w:val="el-GR" w:eastAsia="en-US"/>
        </w:rPr>
      </w:pPr>
    </w:p>
    <w:p w14:paraId="6AFA4758" w14:textId="77777777" w:rsidR="002604B4" w:rsidRPr="002604B4" w:rsidRDefault="002604B4" w:rsidP="00474644">
      <w:pPr>
        <w:pStyle w:val="aff"/>
        <w:numPr>
          <w:ilvl w:val="1"/>
          <w:numId w:val="26"/>
        </w:numPr>
        <w:spacing w:before="200" w:after="200" w:line="280" w:lineRule="exact"/>
        <w:contextualSpacing w:val="0"/>
        <w:outlineLvl w:val="4"/>
        <w:rPr>
          <w:rFonts w:eastAsia="SimSun"/>
          <w:b/>
          <w:bCs/>
          <w:vanish/>
          <w:szCs w:val="20"/>
          <w:lang w:val="el-GR"/>
        </w:rPr>
      </w:pPr>
    </w:p>
    <w:p w14:paraId="1E8FEA77" w14:textId="77777777" w:rsidR="002604B4" w:rsidRPr="002604B4" w:rsidRDefault="002604B4" w:rsidP="00474644">
      <w:pPr>
        <w:pStyle w:val="aff"/>
        <w:numPr>
          <w:ilvl w:val="1"/>
          <w:numId w:val="26"/>
        </w:numPr>
        <w:spacing w:before="200" w:after="200" w:line="280" w:lineRule="exact"/>
        <w:contextualSpacing w:val="0"/>
        <w:outlineLvl w:val="4"/>
        <w:rPr>
          <w:rFonts w:eastAsia="SimSun"/>
          <w:b/>
          <w:bCs/>
          <w:vanish/>
          <w:szCs w:val="20"/>
          <w:lang w:val="el-GR"/>
        </w:rPr>
      </w:pPr>
    </w:p>
    <w:p w14:paraId="12229580" w14:textId="77777777" w:rsidR="00FC3085" w:rsidRPr="002373E7" w:rsidRDefault="002B7D7E" w:rsidP="00BD3195">
      <w:pPr>
        <w:pStyle w:val="5"/>
        <w:numPr>
          <w:ilvl w:val="0"/>
          <w:numId w:val="53"/>
        </w:numPr>
        <w:tabs>
          <w:tab w:val="num" w:pos="360"/>
        </w:tabs>
        <w:ind w:left="810" w:hanging="180"/>
        <w:rPr>
          <w:rFonts w:eastAsia="SimSun"/>
          <w:lang w:val="el-GR"/>
        </w:rPr>
      </w:pPr>
      <w:r w:rsidRPr="002373E7">
        <w:rPr>
          <w:rFonts w:eastAsia="SimSun"/>
          <w:lang w:val="el-GR"/>
        </w:rPr>
        <w:t xml:space="preserve">Συνοπτική Περιγραφή των υπηρεσιών και της λειτουργίας του Φορέα Λειτουργία </w:t>
      </w:r>
      <w:r w:rsidR="00C6427F" w:rsidRPr="002373E7">
        <w:rPr>
          <w:rFonts w:eastAsia="SimSun"/>
          <w:lang w:val="el-GR"/>
        </w:rPr>
        <w:t>(</w:t>
      </w:r>
      <w:r w:rsidRPr="002373E7">
        <w:rPr>
          <w:rFonts w:eastAsia="SimSun"/>
          <w:lang w:val="el-GR"/>
        </w:rPr>
        <w:t>σε σχέση με το αντικείμενο και τις απαιτήσεις του έργου</w:t>
      </w:r>
      <w:r w:rsidR="00C6427F" w:rsidRPr="002373E7">
        <w:rPr>
          <w:rFonts w:eastAsia="SimSun"/>
          <w:lang w:val="el-GR"/>
        </w:rPr>
        <w:t>)</w:t>
      </w:r>
    </w:p>
    <w:p w14:paraId="53CE00CD" w14:textId="277428CE" w:rsidR="000E0B6C" w:rsidRPr="00252398" w:rsidRDefault="008B5E41" w:rsidP="002373E7">
      <w:pPr>
        <w:rPr>
          <w:rFonts w:eastAsia="SimSun"/>
          <w:lang w:val="el-GR"/>
        </w:rPr>
      </w:pPr>
      <w:bookmarkStart w:id="359" w:name="_Hlk89943920"/>
      <w:r w:rsidRPr="008B5E41">
        <w:rPr>
          <w:rFonts w:eastAsia="SimSun"/>
          <w:lang w:val="el-GR"/>
        </w:rPr>
        <w:t xml:space="preserve">Το ΤΠΔ είναι Νομικό Πρόσωπο Δημοσίου Δικαίου (Ν.Π.Δ.Δ.) που τελεί υπό την εποπτεία του Υπουργείου Οικονομικών. Οι κύριες δραστηριότητες του ΤΠΔ μεταξύ άλλων περιλαμβάνουν τη χορήγηση δανείων, προς ΟΤΑ α΄ και β΄ βαθμού συνδέσμους και ενώσεις αυτών, Ν.Π.Δ.Δ των Ο.Τ.Α, Ν.Π.Δ.Δ και δημόσιους φορείς, με σκοπούς κυρίως την εκτέλεση έργων υποδομής ή έργων γενικού συμφέροντος για την περιφερειακή ανάπτυξη της χώρας αλλά και η παρακολούθηση της αποπληρωμής </w:t>
      </w:r>
      <w:proofErr w:type="spellStart"/>
      <w:r w:rsidRPr="008B5E41">
        <w:rPr>
          <w:rFonts w:eastAsia="SimSun"/>
          <w:lang w:val="el-GR"/>
        </w:rPr>
        <w:t>χορηγηθέντων</w:t>
      </w:r>
      <w:proofErr w:type="spellEnd"/>
      <w:r w:rsidRPr="008B5E41">
        <w:rPr>
          <w:rFonts w:eastAsia="SimSun"/>
          <w:lang w:val="el-GR"/>
        </w:rPr>
        <w:t xml:space="preserve"> δανείων στεγαστικού τομέα. Για το υφιστάμενο αλλά και το νέο δανειακό χαρτοφυλάκιο, σύμφωνα με τις αντίστοιχα διαδικασίες του Φορέα, τηρείται Φάκελος Δανείου, με σημαντικό αριθμό εγγράφων να αρχειοθετούνται σε φυσική μορφή. Σε επόμενες ενότητες της παρούσας Διακήρυξης, παρέχονται λεπτομέρειες για τα έγγραφα του Φακέλου Δανείου και τα σημαντικά πεδία τους.</w:t>
      </w:r>
    </w:p>
    <w:bookmarkEnd w:id="359"/>
    <w:p w14:paraId="2101A63F" w14:textId="77777777" w:rsidR="00FC3085" w:rsidRPr="002373E7" w:rsidRDefault="002B7D7E" w:rsidP="00102C16">
      <w:pPr>
        <w:pStyle w:val="5"/>
        <w:numPr>
          <w:ilvl w:val="0"/>
          <w:numId w:val="53"/>
        </w:numPr>
        <w:tabs>
          <w:tab w:val="num" w:pos="360"/>
        </w:tabs>
        <w:ind w:left="810" w:hanging="180"/>
        <w:rPr>
          <w:rFonts w:eastAsia="SimSun"/>
          <w:lang w:val="el-GR"/>
        </w:rPr>
      </w:pPr>
      <w:r w:rsidRPr="002373E7">
        <w:rPr>
          <w:rFonts w:eastAsia="SimSun"/>
          <w:lang w:val="el-GR"/>
        </w:rPr>
        <w:t>Πληροφοριακή Υποδομή</w:t>
      </w:r>
      <w:r w:rsidR="00FC3085" w:rsidRPr="002373E7">
        <w:rPr>
          <w:rFonts w:eastAsia="SimSun"/>
          <w:lang w:val="el-GR"/>
        </w:rPr>
        <w:t xml:space="preserve"> </w:t>
      </w:r>
    </w:p>
    <w:p w14:paraId="1A0FEE92" w14:textId="77777777" w:rsidR="00631888" w:rsidRPr="00C9176B" w:rsidRDefault="00631888" w:rsidP="00631888">
      <w:pPr>
        <w:rPr>
          <w:rFonts w:eastAsia="SimSun"/>
          <w:lang w:val="el-GR"/>
        </w:rPr>
      </w:pPr>
      <w:r w:rsidRPr="00C9176B">
        <w:rPr>
          <w:rFonts w:eastAsia="SimSun"/>
          <w:lang w:val="el-GR"/>
        </w:rPr>
        <w:t xml:space="preserve">Το απαιτούμενο σύστημα ηλεκτρονικής διαχείρισης εγγράφων θα λειτουργήσει με την υπάρχουσα στο ΤΠΔ Βάση Δεδομένων </w:t>
      </w:r>
      <w:proofErr w:type="spellStart"/>
      <w:r w:rsidRPr="00C9176B">
        <w:rPr>
          <w:rFonts w:eastAsia="SimSun"/>
          <w:lang w:val="el-GR"/>
        </w:rPr>
        <w:t>Oracle</w:t>
      </w:r>
      <w:proofErr w:type="spellEnd"/>
      <w:r w:rsidRPr="00C9176B">
        <w:rPr>
          <w:rFonts w:eastAsia="SimSun"/>
          <w:lang w:val="el-GR"/>
        </w:rPr>
        <w:t xml:space="preserve"> (11g ή μεταγενέστερη).</w:t>
      </w:r>
    </w:p>
    <w:p w14:paraId="70400E8F" w14:textId="77777777" w:rsidR="00631888" w:rsidRPr="00252398" w:rsidRDefault="00631888" w:rsidP="00631888">
      <w:pPr>
        <w:rPr>
          <w:rFonts w:eastAsia="SimSun"/>
          <w:lang w:val="el-GR"/>
        </w:rPr>
      </w:pPr>
      <w:r w:rsidRPr="00C9176B">
        <w:rPr>
          <w:rFonts w:eastAsia="SimSun"/>
          <w:lang w:val="el-GR"/>
        </w:rPr>
        <w:t xml:space="preserve">Τα ψηφιοποιημένα έγγραφα </w:t>
      </w:r>
      <w:r>
        <w:rPr>
          <w:rFonts w:eastAsia="SimSun"/>
          <w:lang w:val="el-GR"/>
        </w:rPr>
        <w:t xml:space="preserve">που </w:t>
      </w:r>
      <w:r w:rsidRPr="00C9176B">
        <w:rPr>
          <w:rFonts w:eastAsia="SimSun"/>
          <w:lang w:val="el-GR"/>
        </w:rPr>
        <w:t>θα αποθηκεύονται εκτός της Βάσης Δεδομένων</w:t>
      </w:r>
      <w:r>
        <w:rPr>
          <w:rFonts w:eastAsia="SimSun"/>
          <w:lang w:val="el-GR"/>
        </w:rPr>
        <w:t>, θα αποθηκεύονται</w:t>
      </w:r>
      <w:r w:rsidRPr="00C9176B">
        <w:rPr>
          <w:rFonts w:eastAsia="SimSun"/>
          <w:lang w:val="el-GR"/>
        </w:rPr>
        <w:t xml:space="preserve"> </w:t>
      </w:r>
      <w:r>
        <w:rPr>
          <w:rFonts w:eastAsia="SimSun"/>
          <w:lang w:val="el-GR"/>
        </w:rPr>
        <w:t xml:space="preserve">στις υποδομές που </w:t>
      </w:r>
      <w:proofErr w:type="spellStart"/>
      <w:r>
        <w:rPr>
          <w:rFonts w:eastAsia="SimSun"/>
          <w:lang w:val="el-GR"/>
        </w:rPr>
        <w:t>αθα</w:t>
      </w:r>
      <w:proofErr w:type="spellEnd"/>
      <w:r>
        <w:rPr>
          <w:rFonts w:eastAsia="SimSun"/>
          <w:lang w:val="el-GR"/>
        </w:rPr>
        <w:t xml:space="preserve"> παρασχεθούν στο </w:t>
      </w:r>
      <w:r>
        <w:rPr>
          <w:rFonts w:eastAsia="SimSun"/>
          <w:lang w:val="en-US"/>
        </w:rPr>
        <w:t>G</w:t>
      </w:r>
      <w:r w:rsidRPr="006527A9">
        <w:rPr>
          <w:rFonts w:eastAsia="SimSun"/>
          <w:lang w:val="el-GR"/>
        </w:rPr>
        <w:t>-</w:t>
      </w:r>
      <w:r>
        <w:rPr>
          <w:rFonts w:eastAsia="SimSun"/>
          <w:lang w:val="en-US"/>
        </w:rPr>
        <w:t>Cloud</w:t>
      </w:r>
      <w:r w:rsidRPr="00C9176B">
        <w:rPr>
          <w:rFonts w:eastAsia="SimSun"/>
          <w:lang w:val="el-GR"/>
        </w:rPr>
        <w:t xml:space="preserve">. Δεν θα υπάρχει δικαίωμα πρόσβασης απευθείας από τους χρήστες παρά μόνο μέσω του συστήματος ηλεκτρονικής διαχείρισης εγγράφων (βάσει των δικαιωμάτων των χρηστών και των </w:t>
      </w:r>
      <w:proofErr w:type="spellStart"/>
      <w:r w:rsidRPr="00C9176B">
        <w:rPr>
          <w:rFonts w:eastAsia="SimSun"/>
          <w:lang w:val="el-GR"/>
        </w:rPr>
        <w:t>μεταδεδομένων</w:t>
      </w:r>
      <w:proofErr w:type="spellEnd"/>
      <w:r w:rsidRPr="00C9176B">
        <w:rPr>
          <w:rFonts w:eastAsia="SimSun"/>
          <w:lang w:val="el-GR"/>
        </w:rPr>
        <w:t xml:space="preserve"> των εγγράφων).</w:t>
      </w:r>
      <w:r w:rsidRPr="00C9176B">
        <w:rPr>
          <w:rFonts w:eastAsia="SimSun"/>
          <w:highlight w:val="yellow"/>
          <w:lang w:val="el-GR"/>
        </w:rPr>
        <w:t xml:space="preserve"> </w:t>
      </w:r>
    </w:p>
    <w:p w14:paraId="647B74A4" w14:textId="77777777" w:rsidR="00631888" w:rsidRPr="002373E7" w:rsidRDefault="00631888" w:rsidP="00102C16">
      <w:pPr>
        <w:pStyle w:val="5"/>
        <w:numPr>
          <w:ilvl w:val="0"/>
          <w:numId w:val="53"/>
        </w:numPr>
        <w:tabs>
          <w:tab w:val="num" w:pos="360"/>
        </w:tabs>
        <w:ind w:left="810" w:hanging="180"/>
        <w:rPr>
          <w:rFonts w:eastAsia="SimSun"/>
          <w:lang w:val="el-GR"/>
        </w:rPr>
      </w:pPr>
      <w:r w:rsidRPr="002373E7">
        <w:rPr>
          <w:rFonts w:eastAsia="SimSun"/>
          <w:lang w:val="el-GR"/>
        </w:rPr>
        <w:t>Παρούσα Κατάσταση – Αναγκαιότητα Υλοποίησης</w:t>
      </w:r>
    </w:p>
    <w:p w14:paraId="6F36989C" w14:textId="77777777" w:rsidR="00631888" w:rsidRDefault="00631888" w:rsidP="00631888">
      <w:pPr>
        <w:rPr>
          <w:rFonts w:eastAsia="SimSun"/>
          <w:lang w:val="el-GR"/>
        </w:rPr>
      </w:pPr>
      <w:r w:rsidRPr="001B17DE">
        <w:rPr>
          <w:rFonts w:eastAsia="SimSun"/>
          <w:lang w:val="el-GR"/>
        </w:rPr>
        <w:t>Η Τράπεζα της Ελλάδος (</w:t>
      </w:r>
      <w:proofErr w:type="spellStart"/>
      <w:r w:rsidRPr="001B17DE">
        <w:rPr>
          <w:rFonts w:eastAsia="SimSun"/>
          <w:lang w:val="el-GR"/>
        </w:rPr>
        <w:t>ΤτΕ</w:t>
      </w:r>
      <w:proofErr w:type="spellEnd"/>
      <w:r w:rsidRPr="001B17DE">
        <w:rPr>
          <w:rFonts w:eastAsia="SimSun"/>
          <w:lang w:val="el-GR"/>
        </w:rPr>
        <w:t>) κατόπιν απόφασης της Ευρωπαϊκής Κεντρικής Τράπεζας και στα πλαίσια του Ενιαίου Εποπτικού Μηχανισμού έχει δώσει οδηγίες για την δημιουργία της Εθνικής Βάσης Αναλυτικών Πιστωτικών Δεδομένων (</w:t>
      </w:r>
      <w:proofErr w:type="spellStart"/>
      <w:r w:rsidRPr="001B17DE">
        <w:rPr>
          <w:rFonts w:eastAsia="SimSun"/>
          <w:lang w:val="el-GR"/>
        </w:rPr>
        <w:t>Anacredit</w:t>
      </w:r>
      <w:proofErr w:type="spellEnd"/>
      <w:r w:rsidRPr="001B17DE">
        <w:rPr>
          <w:rFonts w:eastAsia="SimSun"/>
          <w:lang w:val="el-GR"/>
        </w:rPr>
        <w:t>)</w:t>
      </w:r>
      <w:r>
        <w:rPr>
          <w:rFonts w:eastAsia="SimSun"/>
          <w:lang w:val="el-GR"/>
        </w:rPr>
        <w:t>,</w:t>
      </w:r>
      <w:r w:rsidRPr="001B17DE">
        <w:rPr>
          <w:rFonts w:eastAsia="SimSun"/>
          <w:lang w:val="el-GR"/>
        </w:rPr>
        <w:t xml:space="preserve"> η τήρησ</w:t>
      </w:r>
      <w:r>
        <w:rPr>
          <w:rFonts w:eastAsia="SimSun"/>
          <w:lang w:val="el-GR"/>
        </w:rPr>
        <w:t>η</w:t>
      </w:r>
      <w:r w:rsidRPr="001B17DE">
        <w:rPr>
          <w:rFonts w:eastAsia="SimSun"/>
          <w:lang w:val="el-GR"/>
        </w:rPr>
        <w:t xml:space="preserve"> της οποίας </w:t>
      </w:r>
      <w:r>
        <w:rPr>
          <w:rFonts w:eastAsia="SimSun"/>
          <w:lang w:val="el-GR"/>
        </w:rPr>
        <w:t>είναι</w:t>
      </w:r>
      <w:r w:rsidRPr="001B17DE">
        <w:rPr>
          <w:rFonts w:eastAsia="SimSun"/>
          <w:lang w:val="el-GR"/>
        </w:rPr>
        <w:t xml:space="preserve"> υποχρεωτική </w:t>
      </w:r>
      <w:r>
        <w:rPr>
          <w:rFonts w:eastAsia="SimSun"/>
          <w:lang w:val="el-GR"/>
        </w:rPr>
        <w:t xml:space="preserve">από </w:t>
      </w:r>
      <w:r w:rsidRPr="001B17DE">
        <w:rPr>
          <w:rFonts w:eastAsia="SimSun"/>
          <w:lang w:val="el-GR"/>
        </w:rPr>
        <w:t>το έτος 2018. Στα πλαίσια των οδηγιών αυτών έχει αποστείλει στο ΤΠΔ αναλυτικός πίνακας παραμέτρων. Ο πίνακας αυτός περιέχει τα δεδομένα (</w:t>
      </w:r>
      <w:proofErr w:type="spellStart"/>
      <w:r w:rsidRPr="001B17DE">
        <w:rPr>
          <w:rFonts w:eastAsia="SimSun"/>
          <w:lang w:val="el-GR"/>
        </w:rPr>
        <w:t>attributes</w:t>
      </w:r>
      <w:proofErr w:type="spellEnd"/>
      <w:r w:rsidRPr="001B17DE">
        <w:rPr>
          <w:rFonts w:eastAsia="SimSun"/>
          <w:lang w:val="el-GR"/>
        </w:rPr>
        <w:t>) που απαιτούνται από το ΤΠΔ να συμπληρωθούν. Από τα δεδομένα που πρέπει να συμπληρωθούν προκύπτει ότι το ΤΠ</w:t>
      </w:r>
      <w:r>
        <w:rPr>
          <w:rFonts w:eastAsia="SimSun"/>
          <w:lang w:val="el-GR"/>
        </w:rPr>
        <w:t>Δ</w:t>
      </w:r>
      <w:r w:rsidRPr="001B17DE">
        <w:rPr>
          <w:rFonts w:eastAsia="SimSun"/>
          <w:lang w:val="el-GR"/>
        </w:rPr>
        <w:t xml:space="preserve"> θα πρέπει να έχει δημιουργήσει βάση δεδομένων όπου θα περιέχονται στοιχεία των δανείων που έχουν χορηγηθεί, τα στοιχεία των εξασφαλίσεων που αφορούν στα δάνεια αυτά καθώς και η αποτίμηση των εξασφαλίσεων.</w:t>
      </w:r>
    </w:p>
    <w:p w14:paraId="1C897B21" w14:textId="77777777" w:rsidR="00631888" w:rsidRPr="00907053" w:rsidRDefault="00631888" w:rsidP="00631888">
      <w:pPr>
        <w:rPr>
          <w:rFonts w:eastAsia="SimSun"/>
          <w:lang w:val="el-GR"/>
        </w:rPr>
      </w:pPr>
      <w:r w:rsidRPr="00907053">
        <w:rPr>
          <w:rFonts w:eastAsia="SimSun"/>
          <w:lang w:val="el-GR"/>
        </w:rPr>
        <w:t>Το μεγαλύτερο μέρος του αρχείου των  δανείων του ΤΠ</w:t>
      </w:r>
      <w:r>
        <w:rPr>
          <w:rFonts w:eastAsia="SimSun"/>
          <w:lang w:val="el-GR"/>
        </w:rPr>
        <w:t xml:space="preserve">Δ </w:t>
      </w:r>
      <w:r w:rsidRPr="00907053">
        <w:rPr>
          <w:rFonts w:eastAsia="SimSun"/>
          <w:lang w:val="el-GR"/>
        </w:rPr>
        <w:t>που αφορά σε νομικά έγγραφα τηρείται σε φυσική μορφή (πχ. συμβάσεις δανείων). Συνεπώς ο  διαχειριστικός  κίνδυνος λόγω τήρησης του αρχείου σε φυσική μορφή είναι αυξημένος. Λόγω του μεγάλου όγκου του φυσικού αρχείου είναι αυξημένο κόστος διαχείρισης του αρχείου και ανεύρεσης τής οποιαδήποτε πληροφορίας, καθώς και αυξημένος χρόνος διεκπεραίωσης των αιτημάτων των δανειοληπτών</w:t>
      </w:r>
    </w:p>
    <w:p w14:paraId="61456E8A" w14:textId="77777777" w:rsidR="00631888" w:rsidRDefault="00631888" w:rsidP="00631888">
      <w:pPr>
        <w:rPr>
          <w:rFonts w:eastAsia="SimSun"/>
          <w:lang w:val="el-GR"/>
        </w:rPr>
      </w:pPr>
      <w:proofErr w:type="spellStart"/>
      <w:r w:rsidRPr="00907053">
        <w:rPr>
          <w:rFonts w:eastAsia="SimSun"/>
          <w:lang w:val="el-GR"/>
        </w:rPr>
        <w:t>Tέλος</w:t>
      </w:r>
      <w:proofErr w:type="spellEnd"/>
      <w:r w:rsidRPr="00907053">
        <w:rPr>
          <w:rFonts w:eastAsia="SimSun"/>
          <w:lang w:val="el-GR"/>
        </w:rPr>
        <w:t xml:space="preserve">, η </w:t>
      </w:r>
      <w:proofErr w:type="spellStart"/>
      <w:r w:rsidRPr="00907053">
        <w:rPr>
          <w:rFonts w:eastAsia="SimSun"/>
          <w:lang w:val="el-GR"/>
        </w:rPr>
        <w:t>ψηφιοποίηση</w:t>
      </w:r>
      <w:proofErr w:type="spellEnd"/>
      <w:r w:rsidRPr="00907053">
        <w:rPr>
          <w:rFonts w:eastAsia="SimSun"/>
          <w:lang w:val="el-GR"/>
        </w:rPr>
        <w:t xml:space="preserve">  στοιχείων των φακέλων των δανείων των Διευθύνσεων Χορήγησης &amp; Εξυπηρέτησης Δανείων και Ειδικών Κατηγοριών (Δ5 &amp; Δ6) και Δανείων  Ο.Τ.Α (Δ7) , που </w:t>
      </w:r>
      <w:r w:rsidRPr="00907053">
        <w:rPr>
          <w:rFonts w:eastAsia="SimSun"/>
          <w:lang w:val="el-GR"/>
        </w:rPr>
        <w:lastRenderedPageBreak/>
        <w:t>αντιστοιχούν σε απαιτήσεις του ΤΠ</w:t>
      </w:r>
      <w:r>
        <w:rPr>
          <w:rFonts w:eastAsia="SimSun"/>
          <w:lang w:val="el-GR"/>
        </w:rPr>
        <w:t>Δ</w:t>
      </w:r>
      <w:r w:rsidRPr="00907053">
        <w:rPr>
          <w:rFonts w:eastAsia="SimSun"/>
          <w:lang w:val="el-GR"/>
        </w:rPr>
        <w:t xml:space="preserve"> συνολικά πάνω από 3 δις, και η δημιουργία βάσης </w:t>
      </w:r>
      <w:proofErr w:type="spellStart"/>
      <w:r w:rsidRPr="00907053">
        <w:rPr>
          <w:rFonts w:eastAsia="SimSun"/>
          <w:lang w:val="el-GR"/>
        </w:rPr>
        <w:t>μεταδεδομένων</w:t>
      </w:r>
      <w:proofErr w:type="spellEnd"/>
      <w:r w:rsidRPr="00907053">
        <w:rPr>
          <w:rFonts w:eastAsia="SimSun"/>
          <w:lang w:val="el-GR"/>
        </w:rPr>
        <w:t xml:space="preserve"> (</w:t>
      </w:r>
      <w:proofErr w:type="spellStart"/>
      <w:r w:rsidRPr="00907053">
        <w:rPr>
          <w:rFonts w:eastAsia="SimSun"/>
          <w:lang w:val="el-GR"/>
        </w:rPr>
        <w:t>metadata</w:t>
      </w:r>
      <w:proofErr w:type="spellEnd"/>
      <w:r w:rsidRPr="00907053">
        <w:rPr>
          <w:rFonts w:eastAsia="SimSun"/>
          <w:lang w:val="el-GR"/>
        </w:rPr>
        <w:t xml:space="preserve"> ή </w:t>
      </w:r>
      <w:proofErr w:type="spellStart"/>
      <w:r w:rsidRPr="00907053">
        <w:rPr>
          <w:rFonts w:eastAsia="SimSun"/>
          <w:lang w:val="el-GR"/>
        </w:rPr>
        <w:t>μεταδεδομένα</w:t>
      </w:r>
      <w:proofErr w:type="spellEnd"/>
      <w:r w:rsidRPr="00907053">
        <w:rPr>
          <w:rFonts w:eastAsia="SimSun"/>
          <w:lang w:val="el-GR"/>
        </w:rPr>
        <w:t>), θα συντελέσει άμεσα στην καλύτερη εκπλήρωση των σκοπών του ΤΠΔ</w:t>
      </w:r>
      <w:r>
        <w:rPr>
          <w:rFonts w:eastAsia="SimSun"/>
          <w:lang w:val="el-GR"/>
        </w:rPr>
        <w:t>.</w:t>
      </w:r>
    </w:p>
    <w:p w14:paraId="5D8CC541" w14:textId="33F03492" w:rsidR="001A32E0" w:rsidRPr="00907053" w:rsidRDefault="001A32E0" w:rsidP="00631888">
      <w:pPr>
        <w:rPr>
          <w:rFonts w:eastAsia="SimSun"/>
          <w:lang w:val="el-GR"/>
        </w:rPr>
      </w:pPr>
      <w:r>
        <w:rPr>
          <w:rFonts w:eastAsia="SimSun"/>
          <w:lang w:val="el-GR"/>
        </w:rPr>
        <w:t>Οι φάκελ</w:t>
      </w:r>
      <w:r w:rsidRPr="001A32E0">
        <w:rPr>
          <w:rFonts w:eastAsia="SimSun"/>
          <w:lang w:val="el-GR"/>
        </w:rPr>
        <w:t xml:space="preserve">οι φυλάσσονται ως επί το </w:t>
      </w:r>
      <w:proofErr w:type="spellStart"/>
      <w:r w:rsidRPr="001A32E0">
        <w:rPr>
          <w:rFonts w:eastAsia="SimSun"/>
          <w:lang w:val="el-GR"/>
        </w:rPr>
        <w:t>πλείστον</w:t>
      </w:r>
      <w:proofErr w:type="spellEnd"/>
      <w:r w:rsidRPr="001A32E0">
        <w:rPr>
          <w:rFonts w:eastAsia="SimSun"/>
          <w:lang w:val="el-GR"/>
        </w:rPr>
        <w:t xml:space="preserve"> στο υπόγειο, στο ισόγειο, 3ο &amp; 4ο όροφο του κτηρίου </w:t>
      </w:r>
      <w:r>
        <w:rPr>
          <w:rFonts w:eastAsia="SimSun"/>
          <w:lang w:val="el-GR"/>
        </w:rPr>
        <w:t xml:space="preserve">του ΤΠΔ </w:t>
      </w:r>
      <w:r w:rsidRPr="001A32E0">
        <w:rPr>
          <w:rFonts w:eastAsia="SimSun"/>
          <w:lang w:val="el-GR"/>
        </w:rPr>
        <w:t>επί της οδού Πατησίων 34</w:t>
      </w:r>
      <w:r>
        <w:rPr>
          <w:rFonts w:eastAsia="SimSun"/>
          <w:lang w:val="el-GR"/>
        </w:rPr>
        <w:t xml:space="preserve">. </w:t>
      </w:r>
      <w:r w:rsidRPr="001A32E0">
        <w:rPr>
          <w:rFonts w:eastAsia="SimSun"/>
          <w:lang w:val="el-GR"/>
        </w:rPr>
        <w:t xml:space="preserve">Μετά από σχετικό αίτημα οι υποψήφιοι Ανάδοχοι μπορούν να επισκεφτούν τους χώρους του ΤΠΔ ώστε να λάβουν γνώση του </w:t>
      </w:r>
      <w:r>
        <w:rPr>
          <w:rFonts w:eastAsia="SimSun"/>
          <w:lang w:val="el-GR"/>
        </w:rPr>
        <w:t>φυσικού</w:t>
      </w:r>
      <w:r w:rsidRPr="001A32E0">
        <w:rPr>
          <w:rFonts w:eastAsia="SimSun"/>
          <w:lang w:val="el-GR"/>
        </w:rPr>
        <w:t xml:space="preserve"> αρχείου.</w:t>
      </w:r>
    </w:p>
    <w:p w14:paraId="3FAE7DE6" w14:textId="77777777" w:rsidR="00631888" w:rsidRDefault="00631888" w:rsidP="00631888">
      <w:pPr>
        <w:rPr>
          <w:rFonts w:eastAsia="SimSun"/>
          <w:lang w:val="el-GR"/>
        </w:rPr>
      </w:pPr>
      <w:r w:rsidRPr="00907053">
        <w:rPr>
          <w:rFonts w:eastAsia="SimSun"/>
          <w:lang w:val="el-GR"/>
        </w:rPr>
        <w:t>Λαμβ</w:t>
      </w:r>
      <w:r>
        <w:rPr>
          <w:rFonts w:eastAsia="SimSun"/>
          <w:lang w:val="el-GR"/>
        </w:rPr>
        <w:t>άνοντας</w:t>
      </w:r>
      <w:r w:rsidRPr="00907053">
        <w:rPr>
          <w:rFonts w:eastAsia="SimSun"/>
          <w:lang w:val="el-GR"/>
        </w:rPr>
        <w:t xml:space="preserve"> υπόψη τα ανωτέρω, κρίνεται απαραίτητη η δράση της </w:t>
      </w:r>
      <w:proofErr w:type="spellStart"/>
      <w:r w:rsidRPr="00907053">
        <w:rPr>
          <w:rFonts w:eastAsia="SimSun"/>
          <w:lang w:val="el-GR"/>
        </w:rPr>
        <w:t>ψηφιοποίησης</w:t>
      </w:r>
      <w:proofErr w:type="spellEnd"/>
      <w:r w:rsidRPr="00907053">
        <w:rPr>
          <w:rFonts w:eastAsia="SimSun"/>
          <w:lang w:val="el-GR"/>
        </w:rPr>
        <w:t xml:space="preserve"> και η δημιουργία </w:t>
      </w:r>
      <w:proofErr w:type="spellStart"/>
      <w:r w:rsidRPr="00907053">
        <w:rPr>
          <w:rFonts w:eastAsia="SimSun"/>
          <w:lang w:val="el-GR"/>
        </w:rPr>
        <w:t>μεταδεδομένων</w:t>
      </w:r>
      <w:proofErr w:type="spellEnd"/>
      <w:r w:rsidRPr="00907053">
        <w:rPr>
          <w:rFonts w:eastAsia="SimSun"/>
          <w:lang w:val="el-GR"/>
        </w:rPr>
        <w:t xml:space="preserve">  για την ηλεκτρονική εκμετάλλευση του περιεχομένου των φακέλων των δανειοληπτών.</w:t>
      </w:r>
    </w:p>
    <w:p w14:paraId="2420AB43" w14:textId="77777777" w:rsidR="00631888" w:rsidRDefault="00631888" w:rsidP="00631888">
      <w:pPr>
        <w:rPr>
          <w:rFonts w:eastAsia="SimSun"/>
          <w:lang w:val="el-GR"/>
        </w:rPr>
      </w:pPr>
    </w:p>
    <w:p w14:paraId="1456E07D" w14:textId="77777777" w:rsidR="00631888" w:rsidRPr="002373E7" w:rsidRDefault="00631888" w:rsidP="005E1362">
      <w:pPr>
        <w:pStyle w:val="5"/>
        <w:numPr>
          <w:ilvl w:val="0"/>
          <w:numId w:val="53"/>
        </w:numPr>
        <w:tabs>
          <w:tab w:val="num" w:pos="360"/>
        </w:tabs>
        <w:ind w:left="810" w:hanging="180"/>
        <w:rPr>
          <w:rFonts w:eastAsia="SimSun"/>
          <w:lang w:val="el-GR"/>
        </w:rPr>
      </w:pPr>
      <w:bookmarkStart w:id="360" w:name="_Ref86053351"/>
      <w:r w:rsidRPr="002373E7">
        <w:rPr>
          <w:rFonts w:eastAsia="SimSun"/>
          <w:lang w:val="el-GR"/>
        </w:rPr>
        <w:t>Το Κυβερνητικό Υπολογιστικό Νέφος (G-</w:t>
      </w:r>
      <w:proofErr w:type="spellStart"/>
      <w:r w:rsidRPr="002373E7">
        <w:rPr>
          <w:rFonts w:eastAsia="SimSun"/>
          <w:lang w:val="el-GR"/>
        </w:rPr>
        <w:t>Cloud</w:t>
      </w:r>
      <w:proofErr w:type="spellEnd"/>
      <w:r w:rsidRPr="002373E7">
        <w:rPr>
          <w:rFonts w:eastAsia="SimSun"/>
          <w:lang w:val="el-GR"/>
        </w:rPr>
        <w:t>)</w:t>
      </w:r>
      <w:bookmarkEnd w:id="360"/>
    </w:p>
    <w:p w14:paraId="63EEE942" w14:textId="77777777" w:rsidR="00631888" w:rsidRPr="00C00860" w:rsidRDefault="00631888" w:rsidP="005E1362">
      <w:pPr>
        <w:pStyle w:val="6"/>
        <w:numPr>
          <w:ilvl w:val="0"/>
          <w:numId w:val="49"/>
        </w:numPr>
        <w:pBdr>
          <w:bottom w:val="none" w:sz="0" w:space="0" w:color="auto"/>
        </w:pBdr>
        <w:ind w:left="1080" w:hanging="180"/>
        <w:rPr>
          <w:rFonts w:eastAsia="SimSun"/>
        </w:rPr>
      </w:pPr>
      <w:r w:rsidRPr="00252398">
        <w:rPr>
          <w:rFonts w:eastAsia="SimSun"/>
        </w:rPr>
        <w:t xml:space="preserve">Περιγραφή </w:t>
      </w:r>
    </w:p>
    <w:p w14:paraId="5F777E9D" w14:textId="77777777" w:rsidR="00631888" w:rsidRPr="00274B25" w:rsidRDefault="00631888" w:rsidP="00631888">
      <w:pPr>
        <w:rPr>
          <w:rFonts w:eastAsia="SimSun"/>
          <w:lang w:val="el-GR"/>
        </w:rPr>
      </w:pPr>
      <w:r w:rsidRPr="00274B25">
        <w:rPr>
          <w:rFonts w:eastAsia="SimSun"/>
          <w:lang w:val="el-GR"/>
        </w:rPr>
        <w:t>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περιλαμβάνει: </w:t>
      </w:r>
    </w:p>
    <w:p w14:paraId="06412D9F" w14:textId="77777777" w:rsidR="00631888" w:rsidRPr="00274B25" w:rsidRDefault="00631888" w:rsidP="00474644">
      <w:pPr>
        <w:pStyle w:val="aff"/>
        <w:numPr>
          <w:ilvl w:val="0"/>
          <w:numId w:val="45"/>
        </w:numPr>
        <w:spacing w:before="120"/>
        <w:rPr>
          <w:rFonts w:eastAsia="SimSun"/>
          <w:lang w:val="el-GR"/>
        </w:rPr>
      </w:pPr>
      <w:r w:rsidRPr="00274B25">
        <w:rPr>
          <w:rFonts w:eastAsia="SimSun"/>
          <w:lang w:val="el-GR"/>
        </w:rPr>
        <w:t xml:space="preserve">την πλέον σύγχρονη πρότυπη υποδομή Κέντρου Δεδομένων (χώρος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που έχει στην κυριότητά του το Δημόσιο, σχεδιασμένη σύμφωνα με διεθνή πρότυπα (</w:t>
      </w:r>
      <w:proofErr w:type="spellStart"/>
      <w:r w:rsidRPr="00274B25">
        <w:rPr>
          <w:rFonts w:eastAsia="SimSun"/>
          <w:lang w:val="el-GR"/>
        </w:rPr>
        <w:t>Tier</w:t>
      </w:r>
      <w:proofErr w:type="spellEnd"/>
      <w:r w:rsidRPr="00274B25">
        <w:rPr>
          <w:rFonts w:eastAsia="SimSun"/>
          <w:lang w:val="el-GR"/>
        </w:rPr>
        <w:t xml:space="preserve"> III κατά </w:t>
      </w:r>
      <w:proofErr w:type="spellStart"/>
      <w:r w:rsidRPr="00274B25">
        <w:rPr>
          <w:rFonts w:eastAsia="SimSun"/>
          <w:lang w:val="el-GR"/>
        </w:rPr>
        <w:t>Uptime</w:t>
      </w:r>
      <w:proofErr w:type="spellEnd"/>
      <w:r w:rsidRPr="00274B25">
        <w:rPr>
          <w:rFonts w:eastAsia="SimSun"/>
          <w:lang w:val="el-GR"/>
        </w:rPr>
        <w:t xml:space="preserve"> </w:t>
      </w:r>
      <w:proofErr w:type="spellStart"/>
      <w:r w:rsidRPr="00274B25">
        <w:rPr>
          <w:rFonts w:eastAsia="SimSun"/>
          <w:lang w:val="el-GR"/>
        </w:rPr>
        <w:t>Institute</w:t>
      </w:r>
      <w:proofErr w:type="spellEnd"/>
      <w:r w:rsidRPr="00274B25">
        <w:rPr>
          <w:rFonts w:eastAsia="SimSun"/>
          <w:lang w:val="el-GR"/>
        </w:rPr>
        <w:t xml:space="preserve">). Ο χώρος του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xml:space="preserve"> φιλοξενεί την υπολογιστική υποδομή (ΙΤ) του G-</w:t>
      </w:r>
      <w:proofErr w:type="spellStart"/>
      <w:r w:rsidRPr="00274B25">
        <w:rPr>
          <w:rFonts w:eastAsia="SimSun"/>
          <w:lang w:val="el-GR"/>
        </w:rPr>
        <w:t>Cloud</w:t>
      </w:r>
      <w:proofErr w:type="spellEnd"/>
      <w:r w:rsidRPr="00274B25">
        <w:rPr>
          <w:rFonts w:eastAsia="SimSun"/>
          <w:lang w:val="el-GR"/>
        </w:rPr>
        <w:t xml:space="preserve"> και έχει σχεδιαστεί έτσι ώστε να πληροί τις υψηλότερες και αυστηρότερες διεθνείς απαιτήσεις των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w:t>
      </w:r>
      <w:r>
        <w:rPr>
          <w:rFonts w:eastAsia="SimSun"/>
          <w:lang w:val="el-GR"/>
        </w:rPr>
        <w:t>5</w:t>
      </w:r>
      <w:r w:rsidRPr="00274B25">
        <w:rPr>
          <w:rFonts w:eastAsia="SimSun"/>
          <w:lang w:val="el-GR"/>
        </w:rPr>
        <w:t xml:space="preserve"> χρόνια με επιτυχία κομβικούς φορείς της Δημόσιας Διοίκησης. </w:t>
      </w:r>
    </w:p>
    <w:p w14:paraId="0D7FE569" w14:textId="77777777" w:rsidR="00631888" w:rsidRPr="00274B25" w:rsidRDefault="00631888" w:rsidP="00474644">
      <w:pPr>
        <w:pStyle w:val="aff"/>
        <w:numPr>
          <w:ilvl w:val="0"/>
          <w:numId w:val="45"/>
        </w:numPr>
        <w:spacing w:before="120"/>
        <w:rPr>
          <w:rFonts w:eastAsia="SimSun"/>
          <w:lang w:val="el-GR"/>
        </w:rPr>
      </w:pPr>
      <w:r w:rsidRPr="00274B25">
        <w:rPr>
          <w:rFonts w:eastAsia="SimSun"/>
          <w:lang w:val="el-GR"/>
        </w:rPr>
        <w:t xml:space="preserve">τη λειτουργία συστήματος Υπολογιστικού Κέντρου βασιζόμενο στις πλέον σύγχρονες τεχνολογίες Υπολογιστικού Νέφους και </w:t>
      </w:r>
      <w:proofErr w:type="spellStart"/>
      <w:r w:rsidRPr="00274B25">
        <w:rPr>
          <w:rFonts w:eastAsia="SimSun"/>
          <w:lang w:val="el-GR"/>
        </w:rPr>
        <w:t>εικονικοποίησης</w:t>
      </w:r>
      <w:proofErr w:type="spellEnd"/>
      <w:r w:rsidRPr="00274B25">
        <w:rPr>
          <w:rFonts w:eastAsia="SimSun"/>
          <w:lang w:val="el-GR"/>
        </w:rPr>
        <w:t xml:space="preserve">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Computing</w:t>
      </w:r>
      <w:proofErr w:type="spellEnd"/>
      <w:r w:rsidRPr="00274B25">
        <w:rPr>
          <w:rFonts w:eastAsia="SimSun"/>
          <w:lang w:val="el-GR"/>
        </w:rPr>
        <w:t xml:space="preserve"> και </w:t>
      </w:r>
      <w:proofErr w:type="spellStart"/>
      <w:r w:rsidRPr="00274B25">
        <w:rPr>
          <w:rFonts w:eastAsia="SimSun"/>
          <w:lang w:val="el-GR"/>
        </w:rPr>
        <w:t>virtualization</w:t>
      </w:r>
      <w:proofErr w:type="spellEnd"/>
      <w:r w:rsidRPr="00274B25">
        <w:rPr>
          <w:rFonts w:eastAsia="SimSun"/>
          <w:lang w:val="el-GR"/>
        </w:rPr>
        <w:t xml:space="preserve">), το οποίο είναι δομημένο με προϊόντα τελευταίας τεχνολογίας στον χώρο του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Computing</w:t>
      </w:r>
      <w:proofErr w:type="spellEnd"/>
      <w:r w:rsidRPr="00274B25">
        <w:rPr>
          <w:rFonts w:eastAsia="SimSun"/>
          <w:lang w:val="el-GR"/>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w:t>
      </w:r>
      <w:proofErr w:type="spellStart"/>
      <w:r w:rsidRPr="00274B25">
        <w:rPr>
          <w:rFonts w:eastAsia="SimSun"/>
          <w:lang w:val="el-GR"/>
        </w:rPr>
        <w:t>Cloud</w:t>
      </w:r>
      <w:proofErr w:type="spellEnd"/>
      <w:r w:rsidRPr="00274B25">
        <w:rPr>
          <w:rFonts w:eastAsia="SimSun"/>
          <w:lang w:val="el-GR"/>
        </w:rPr>
        <w:t xml:space="preserve"> δομείται με προϊόντα (</w:t>
      </w:r>
      <w:proofErr w:type="spellStart"/>
      <w:r w:rsidRPr="00274B25">
        <w:rPr>
          <w:rFonts w:eastAsia="SimSun"/>
          <w:lang w:val="el-GR"/>
        </w:rPr>
        <w:t>servers</w:t>
      </w:r>
      <w:proofErr w:type="spellEnd"/>
      <w:r w:rsidRPr="00274B25">
        <w:rPr>
          <w:rFonts w:eastAsia="SimSun"/>
          <w:lang w:val="el-GR"/>
        </w:rPr>
        <w:t xml:space="preserve">, </w:t>
      </w:r>
      <w:proofErr w:type="spellStart"/>
      <w:r w:rsidRPr="00274B25">
        <w:rPr>
          <w:rFonts w:eastAsia="SimSun"/>
          <w:lang w:val="el-GR"/>
        </w:rPr>
        <w:t>firewalls</w:t>
      </w:r>
      <w:proofErr w:type="spellEnd"/>
      <w:r w:rsidRPr="00274B25">
        <w:rPr>
          <w:rFonts w:eastAsia="SimSun"/>
          <w:lang w:val="el-GR"/>
        </w:rPr>
        <w:t xml:space="preserve">, </w:t>
      </w:r>
      <w:proofErr w:type="spellStart"/>
      <w:r w:rsidRPr="00274B25">
        <w:rPr>
          <w:rFonts w:eastAsia="SimSun"/>
          <w:lang w:val="el-GR"/>
        </w:rPr>
        <w:t>storage</w:t>
      </w:r>
      <w:proofErr w:type="spellEnd"/>
      <w:r w:rsidRPr="00274B25">
        <w:rPr>
          <w:rFonts w:eastAsia="SimSun"/>
          <w:lang w:val="el-GR"/>
        </w:rPr>
        <w:t xml:space="preserve">, </w:t>
      </w:r>
      <w:proofErr w:type="spellStart"/>
      <w:r w:rsidRPr="00274B25">
        <w:rPr>
          <w:rFonts w:eastAsia="SimSun"/>
          <w:lang w:val="el-GR"/>
        </w:rPr>
        <w:t>back-up</w:t>
      </w:r>
      <w:proofErr w:type="spellEnd"/>
      <w:r w:rsidRPr="00274B25">
        <w:rPr>
          <w:rFonts w:eastAsia="SimSun"/>
          <w:lang w:val="el-GR"/>
        </w:rPr>
        <w:t xml:space="preserve">, </w:t>
      </w:r>
      <w:proofErr w:type="spellStart"/>
      <w:r w:rsidRPr="00274B25">
        <w:rPr>
          <w:rFonts w:eastAsia="SimSun"/>
          <w:lang w:val="el-GR"/>
        </w:rPr>
        <w:t>switches</w:t>
      </w:r>
      <w:proofErr w:type="spellEnd"/>
      <w:r w:rsidRPr="00274B25">
        <w:rPr>
          <w:rFonts w:eastAsia="SimSun"/>
          <w:lang w:val="el-GR"/>
        </w:rPr>
        <w:t xml:space="preserve">, </w:t>
      </w:r>
      <w:proofErr w:type="spellStart"/>
      <w:r w:rsidRPr="00274B25">
        <w:rPr>
          <w:rFonts w:eastAsia="SimSun"/>
          <w:lang w:val="el-GR"/>
        </w:rPr>
        <w:t>routers</w:t>
      </w:r>
      <w:proofErr w:type="spellEnd"/>
      <w:r w:rsidRPr="00274B25">
        <w:rPr>
          <w:rFonts w:eastAsia="SimSun"/>
          <w:lang w:val="el-GR"/>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w:t>
      </w:r>
      <w:proofErr w:type="spellStart"/>
      <w:r w:rsidRPr="00274B25">
        <w:rPr>
          <w:rFonts w:eastAsia="SimSun"/>
          <w:lang w:val="el-GR"/>
        </w:rPr>
        <w:t>διαχειρίσιμο</w:t>
      </w:r>
      <w:proofErr w:type="spellEnd"/>
      <w:r w:rsidRPr="00274B25">
        <w:rPr>
          <w:rFonts w:eastAsia="SimSun"/>
          <w:lang w:val="el-GR"/>
        </w:rPr>
        <w:t>, σταθερό, διαρκώς διαθέσιμο και ασφαλές. Σημειώνεται επίσης πως το Κυβερνητικό Υπολογιστικό Νέφος G-</w:t>
      </w:r>
      <w:proofErr w:type="spellStart"/>
      <w:r w:rsidRPr="00274B25">
        <w:rPr>
          <w:rFonts w:eastAsia="SimSun"/>
          <w:lang w:val="el-GR"/>
        </w:rPr>
        <w:t>Cloud</w:t>
      </w:r>
      <w:proofErr w:type="spellEnd"/>
      <w:r w:rsidRPr="00274B25">
        <w:rPr>
          <w:rFonts w:eastAsia="SimSun"/>
          <w:lang w:val="el-GR"/>
        </w:rPr>
        <w:t>,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7E90ACE8" w14:textId="77777777" w:rsidR="00631888" w:rsidRPr="00274B25" w:rsidRDefault="00631888" w:rsidP="00631888">
      <w:pPr>
        <w:spacing w:before="120"/>
        <w:rPr>
          <w:rFonts w:eastAsia="SimSun"/>
          <w:lang w:val="el-GR"/>
        </w:rPr>
      </w:pPr>
    </w:p>
    <w:p w14:paraId="0F46303A" w14:textId="77777777" w:rsidR="00631888" w:rsidRPr="00274B25" w:rsidRDefault="00631888" w:rsidP="00BC3803">
      <w:pPr>
        <w:pStyle w:val="6"/>
        <w:numPr>
          <w:ilvl w:val="0"/>
          <w:numId w:val="49"/>
        </w:numPr>
        <w:pBdr>
          <w:bottom w:val="none" w:sz="0" w:space="0" w:color="auto"/>
        </w:pBdr>
        <w:ind w:left="1080" w:hanging="180"/>
        <w:rPr>
          <w:rFonts w:eastAsia="SimSun"/>
        </w:rPr>
      </w:pPr>
      <w:bookmarkStart w:id="361" w:name="_Toc45706977"/>
      <w:r w:rsidRPr="00274B25">
        <w:rPr>
          <w:rFonts w:eastAsia="SimSun"/>
        </w:rPr>
        <w:t>Παροχές-Οφέλη του Κυβερνητικού Υπολογιστικού Νέφους</w:t>
      </w:r>
      <w:bookmarkEnd w:id="361"/>
    </w:p>
    <w:p w14:paraId="12B4E2EF" w14:textId="77777777" w:rsidR="00631888" w:rsidRPr="00274B25" w:rsidRDefault="00631888" w:rsidP="00631888">
      <w:pPr>
        <w:spacing w:before="120"/>
        <w:rPr>
          <w:rFonts w:eastAsia="SimSun"/>
          <w:lang w:val="el-GR"/>
        </w:rPr>
      </w:pPr>
      <w:r w:rsidRPr="00274B25">
        <w:rPr>
          <w:rFonts w:eastAsia="SimSun"/>
          <w:lang w:val="el-GR"/>
        </w:rPr>
        <w:t>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παρέχει τα εξής οφέλη:</w:t>
      </w:r>
    </w:p>
    <w:p w14:paraId="4072B7B3" w14:textId="77777777" w:rsidR="00631888" w:rsidRPr="00274B25" w:rsidRDefault="00631888" w:rsidP="00474644">
      <w:pPr>
        <w:numPr>
          <w:ilvl w:val="0"/>
          <w:numId w:val="47"/>
        </w:numPr>
        <w:spacing w:before="120"/>
        <w:contextualSpacing/>
        <w:rPr>
          <w:rFonts w:eastAsia="SimSun"/>
          <w:lang w:val="el-GR"/>
        </w:rPr>
      </w:pPr>
      <w:r w:rsidRPr="00274B25">
        <w:rPr>
          <w:rFonts w:eastAsia="SimSun"/>
          <w:lang w:val="el-GR"/>
        </w:rPr>
        <w:t>Ασφαλή, σύγχρονη υποδομή φιλοξενίας με:</w:t>
      </w:r>
    </w:p>
    <w:p w14:paraId="0BFE35CE"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Αδιάλειπτη παροχή τροφοδοσίας ηλεκτρικού ρεύματος</w:t>
      </w:r>
    </w:p>
    <w:p w14:paraId="3262E944"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Επαρκή και αδιάλειπτο κλιματισμό</w:t>
      </w:r>
    </w:p>
    <w:p w14:paraId="179BAFD8"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Πρόσβαση στο διαδίκτυο με επαρκές εύρος ζώνης (μεγαλύτερο του 1Gbps αν απαιτηθεί) μέσω του δικτύου ΣΥΖΕΥΞΙΣ</w:t>
      </w:r>
    </w:p>
    <w:p w14:paraId="4AB5B8A6" w14:textId="77777777" w:rsidR="00631888" w:rsidRPr="00274B25" w:rsidRDefault="00631888" w:rsidP="00474644">
      <w:pPr>
        <w:numPr>
          <w:ilvl w:val="1"/>
          <w:numId w:val="48"/>
        </w:numPr>
        <w:spacing w:before="120"/>
        <w:ind w:left="709" w:hanging="283"/>
        <w:contextualSpacing/>
        <w:rPr>
          <w:rFonts w:eastAsia="SimSun"/>
          <w:lang w:val="en-US"/>
        </w:rPr>
      </w:pPr>
      <w:r w:rsidRPr="00274B25">
        <w:rPr>
          <w:rFonts w:eastAsia="SimSun"/>
          <w:lang w:val="en-US"/>
        </w:rPr>
        <w:t xml:space="preserve">Load Balancer </w:t>
      </w:r>
      <w:r w:rsidRPr="00274B25">
        <w:rPr>
          <w:rFonts w:eastAsia="SimSun"/>
          <w:lang w:val="el-GR"/>
        </w:rPr>
        <w:t>και</w:t>
      </w:r>
      <w:r w:rsidRPr="00274B25">
        <w:rPr>
          <w:rFonts w:eastAsia="SimSun"/>
          <w:lang w:val="en-US"/>
        </w:rPr>
        <w:t xml:space="preserve"> SSL </w:t>
      </w:r>
      <w:proofErr w:type="spellStart"/>
      <w:r w:rsidRPr="00274B25">
        <w:rPr>
          <w:rFonts w:eastAsia="SimSun"/>
          <w:lang w:val="en-US"/>
        </w:rPr>
        <w:t>Offloaders</w:t>
      </w:r>
      <w:proofErr w:type="spellEnd"/>
      <w:r w:rsidRPr="00274B25">
        <w:rPr>
          <w:rFonts w:eastAsia="SimSun"/>
          <w:lang w:val="en-US"/>
        </w:rPr>
        <w:t>/Accelerators</w:t>
      </w:r>
    </w:p>
    <w:p w14:paraId="3879A793"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 xml:space="preserve">Κεντρικούς </w:t>
      </w:r>
      <w:proofErr w:type="spellStart"/>
      <w:r w:rsidRPr="00274B25">
        <w:rPr>
          <w:rFonts w:eastAsia="SimSun"/>
          <w:lang w:val="el-GR"/>
        </w:rPr>
        <w:t>μεταγωγείς</w:t>
      </w:r>
      <w:proofErr w:type="spellEnd"/>
      <w:r w:rsidRPr="00274B25">
        <w:rPr>
          <w:rFonts w:eastAsia="SimSun"/>
          <w:lang w:val="el-GR"/>
        </w:rPr>
        <w:t xml:space="preserve"> και συστήματα ασφαλείας για προστασία των εφαρμογών και των συστημάτων (</w:t>
      </w:r>
      <w:proofErr w:type="spellStart"/>
      <w:r w:rsidRPr="00274B25">
        <w:rPr>
          <w:rFonts w:eastAsia="SimSun"/>
          <w:lang w:val="el-GR"/>
        </w:rPr>
        <w:t>Switches</w:t>
      </w:r>
      <w:proofErr w:type="spellEnd"/>
      <w:r w:rsidRPr="00274B25">
        <w:rPr>
          <w:rFonts w:eastAsia="SimSun"/>
          <w:lang w:val="el-GR"/>
        </w:rPr>
        <w:t xml:space="preserve">, </w:t>
      </w:r>
      <w:proofErr w:type="spellStart"/>
      <w:r w:rsidRPr="00274B25">
        <w:rPr>
          <w:rFonts w:eastAsia="SimSun"/>
          <w:lang w:val="el-GR"/>
        </w:rPr>
        <w:t>Firewalls</w:t>
      </w:r>
      <w:proofErr w:type="spellEnd"/>
      <w:r w:rsidRPr="00274B25">
        <w:rPr>
          <w:rFonts w:eastAsia="SimSun"/>
          <w:lang w:val="el-GR"/>
        </w:rPr>
        <w:t>, IDS/IPS)</w:t>
      </w:r>
    </w:p>
    <w:p w14:paraId="2E1E8221"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lastRenderedPageBreak/>
        <w:t>Απαραίτητο αποθηκευτικό χώρο τόσο για παραγωγική λειτουργία όσο και για αντίγραφα ασφαλείας (</w:t>
      </w:r>
      <w:proofErr w:type="spellStart"/>
      <w:r w:rsidRPr="00274B25">
        <w:rPr>
          <w:rFonts w:eastAsia="SimSun"/>
          <w:lang w:val="el-GR"/>
        </w:rPr>
        <w:t>backup</w:t>
      </w:r>
      <w:proofErr w:type="spellEnd"/>
      <w:r w:rsidRPr="00274B25">
        <w:rPr>
          <w:rFonts w:eastAsia="SimSun"/>
          <w:lang w:val="el-GR"/>
        </w:rPr>
        <w:t>)</w:t>
      </w:r>
    </w:p>
    <w:p w14:paraId="6372E9A7"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Αυτοματοποιημένο σύστημα λήψης και αποθήκευσης αντιγράφων ασφαλείας των συστημάτων (</w:t>
      </w:r>
      <w:proofErr w:type="spellStart"/>
      <w:r w:rsidRPr="00274B25">
        <w:rPr>
          <w:rFonts w:eastAsia="SimSun"/>
          <w:lang w:val="el-GR"/>
        </w:rPr>
        <w:t>Full</w:t>
      </w:r>
      <w:proofErr w:type="spellEnd"/>
      <w:r w:rsidRPr="00274B25">
        <w:rPr>
          <w:rFonts w:eastAsia="SimSun"/>
          <w:lang w:val="el-GR"/>
        </w:rPr>
        <w:t xml:space="preserve"> VM </w:t>
      </w:r>
      <w:proofErr w:type="spellStart"/>
      <w:r w:rsidRPr="00274B25">
        <w:rPr>
          <w:rFonts w:eastAsia="SimSun"/>
          <w:lang w:val="el-GR"/>
        </w:rPr>
        <w:t>backup</w:t>
      </w:r>
      <w:proofErr w:type="spellEnd"/>
      <w:r w:rsidRPr="00274B25">
        <w:rPr>
          <w:rFonts w:eastAsia="SimSun"/>
          <w:lang w:val="el-GR"/>
        </w:rPr>
        <w:t>), με ισχυρή κρυπτογράφηση</w:t>
      </w:r>
    </w:p>
    <w:p w14:paraId="4A7A9850"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 xml:space="preserve">Εγγυημένο </w:t>
      </w:r>
      <w:proofErr w:type="spellStart"/>
      <w:r w:rsidRPr="00274B25">
        <w:rPr>
          <w:rFonts w:eastAsia="SimSun"/>
          <w:lang w:val="el-GR"/>
        </w:rPr>
        <w:t>uplink</w:t>
      </w:r>
      <w:proofErr w:type="spellEnd"/>
      <w:r w:rsidRPr="00274B25">
        <w:rPr>
          <w:rFonts w:eastAsia="SimSun"/>
          <w:lang w:val="el-GR"/>
        </w:rPr>
        <w:t xml:space="preserve"> </w:t>
      </w:r>
      <w:proofErr w:type="spellStart"/>
      <w:r w:rsidRPr="00274B25">
        <w:rPr>
          <w:rFonts w:eastAsia="SimSun"/>
          <w:lang w:val="el-GR"/>
        </w:rPr>
        <w:t>bandwidth</w:t>
      </w:r>
      <w:proofErr w:type="spellEnd"/>
      <w:r w:rsidRPr="00274B25">
        <w:rPr>
          <w:rFonts w:eastAsia="SimSun"/>
          <w:lang w:val="el-GR"/>
        </w:rPr>
        <w:t xml:space="preserve"> κατ’ ελάχιστον 2,5 </w:t>
      </w:r>
      <w:proofErr w:type="spellStart"/>
      <w:r w:rsidRPr="00274B25">
        <w:rPr>
          <w:rFonts w:eastAsia="SimSun"/>
          <w:lang w:val="el-GR"/>
        </w:rPr>
        <w:t>Gbps</w:t>
      </w:r>
      <w:proofErr w:type="spellEnd"/>
      <w:r w:rsidRPr="00274B25">
        <w:rPr>
          <w:rFonts w:eastAsia="SimSun"/>
          <w:lang w:val="el-GR"/>
        </w:rPr>
        <w:t xml:space="preserve"> μέσω </w:t>
      </w:r>
      <w:proofErr w:type="spellStart"/>
      <w:r w:rsidRPr="00274B25">
        <w:rPr>
          <w:rFonts w:eastAsia="SimSun"/>
          <w:lang w:val="el-GR"/>
        </w:rPr>
        <w:t>FCoE</w:t>
      </w:r>
      <w:proofErr w:type="spellEnd"/>
      <w:r w:rsidRPr="00274B25">
        <w:rPr>
          <w:rFonts w:eastAsia="SimSun"/>
          <w:lang w:val="el-GR"/>
        </w:rPr>
        <w:t xml:space="preserve"> 10G οδεύσεων προς τους κεντρικούς </w:t>
      </w:r>
      <w:proofErr w:type="spellStart"/>
      <w:r w:rsidRPr="00274B25">
        <w:rPr>
          <w:rFonts w:eastAsia="SimSun"/>
          <w:lang w:val="el-GR"/>
        </w:rPr>
        <w:t>μεταγωγείς</w:t>
      </w:r>
      <w:proofErr w:type="spellEnd"/>
      <w:r w:rsidRPr="00274B25">
        <w:rPr>
          <w:rFonts w:eastAsia="SimSun"/>
          <w:lang w:val="el-GR"/>
        </w:rPr>
        <w:t xml:space="preserve"> και το δίκτυο αποθήκευσης (SAN)</w:t>
      </w:r>
    </w:p>
    <w:p w14:paraId="5C321D70"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09A02C81" w14:textId="77777777" w:rsidR="00631888" w:rsidRPr="00274B25" w:rsidRDefault="00631888" w:rsidP="00631888">
      <w:pPr>
        <w:spacing w:before="120"/>
        <w:ind w:left="360"/>
        <w:contextualSpacing/>
        <w:rPr>
          <w:rFonts w:eastAsia="SimSun"/>
          <w:lang w:val="el-GR"/>
        </w:rPr>
      </w:pPr>
    </w:p>
    <w:p w14:paraId="60D80A08" w14:textId="77777777" w:rsidR="00631888" w:rsidRPr="00274B25" w:rsidRDefault="00631888" w:rsidP="00474644">
      <w:pPr>
        <w:numPr>
          <w:ilvl w:val="0"/>
          <w:numId w:val="47"/>
        </w:numPr>
        <w:spacing w:before="120"/>
        <w:contextualSpacing/>
        <w:rPr>
          <w:rFonts w:eastAsia="SimSun"/>
          <w:lang w:val="el-GR"/>
        </w:rPr>
      </w:pPr>
      <w:r w:rsidRPr="00274B25">
        <w:rPr>
          <w:rFonts w:eastAsia="SimSun"/>
          <w:lang w:val="el-GR"/>
        </w:rPr>
        <w:t>Εύκολη, ασφαλή και απρόσκοπτη πρόσβαση και διαχείριση συστημάτων με:</w:t>
      </w:r>
    </w:p>
    <w:p w14:paraId="5B05C572"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 xml:space="preserve">Λογισμικό </w:t>
      </w:r>
      <w:proofErr w:type="spellStart"/>
      <w:r w:rsidRPr="00274B25">
        <w:rPr>
          <w:rFonts w:eastAsia="SimSun"/>
          <w:lang w:val="el-GR"/>
        </w:rPr>
        <w:t>Εικονικοποιήσης</w:t>
      </w:r>
      <w:proofErr w:type="spellEnd"/>
      <w:r w:rsidRPr="00274B25">
        <w:rPr>
          <w:rFonts w:eastAsia="SimSun"/>
          <w:lang w:val="el-GR"/>
        </w:rPr>
        <w:t xml:space="preserve"> </w:t>
      </w:r>
      <w:proofErr w:type="spellStart"/>
      <w:r w:rsidRPr="00274B25">
        <w:rPr>
          <w:rFonts w:eastAsia="SimSun"/>
          <w:lang w:val="el-GR"/>
        </w:rPr>
        <w:t>vmWare</w:t>
      </w:r>
      <w:proofErr w:type="spellEnd"/>
      <w:r w:rsidRPr="00274B25">
        <w:rPr>
          <w:rFonts w:eastAsia="SimSun"/>
          <w:lang w:val="el-GR"/>
        </w:rPr>
        <w:t xml:space="preserve"> </w:t>
      </w:r>
      <w:proofErr w:type="spellStart"/>
      <w:r w:rsidRPr="00274B25">
        <w:rPr>
          <w:rFonts w:eastAsia="SimSun"/>
          <w:lang w:val="el-GR"/>
        </w:rPr>
        <w:t>eSXI</w:t>
      </w:r>
      <w:proofErr w:type="spellEnd"/>
      <w:r w:rsidRPr="00274B25">
        <w:rPr>
          <w:rFonts w:eastAsia="SimSun"/>
          <w:lang w:val="el-GR"/>
        </w:rPr>
        <w:t xml:space="preserve"> </w:t>
      </w:r>
    </w:p>
    <w:p w14:paraId="07749FE0"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 xml:space="preserve">Λογισμικό Διαχείρισης Εικονικών μηχανών </w:t>
      </w:r>
      <w:proofErr w:type="spellStart"/>
      <w:r w:rsidRPr="00274B25">
        <w:rPr>
          <w:rFonts w:eastAsia="SimSun"/>
          <w:lang w:val="el-GR"/>
        </w:rPr>
        <w:t>vmWare</w:t>
      </w:r>
      <w:proofErr w:type="spellEnd"/>
      <w:r w:rsidRPr="00274B25">
        <w:rPr>
          <w:rFonts w:eastAsia="SimSun"/>
          <w:lang w:val="el-GR"/>
        </w:rPr>
        <w:t xml:space="preserve"> </w:t>
      </w:r>
      <w:proofErr w:type="spellStart"/>
      <w:r w:rsidRPr="00274B25">
        <w:rPr>
          <w:rFonts w:eastAsia="SimSun"/>
          <w:lang w:val="el-GR"/>
        </w:rPr>
        <w:t>vCenter</w:t>
      </w:r>
      <w:proofErr w:type="spellEnd"/>
    </w:p>
    <w:p w14:paraId="202618B6" w14:textId="77777777" w:rsidR="00631888" w:rsidRPr="00274B25" w:rsidRDefault="00631888" w:rsidP="00474644">
      <w:pPr>
        <w:numPr>
          <w:ilvl w:val="1"/>
          <w:numId w:val="48"/>
        </w:numPr>
        <w:spacing w:before="120"/>
        <w:ind w:left="709" w:hanging="283"/>
        <w:contextualSpacing/>
        <w:rPr>
          <w:rFonts w:eastAsia="SimSun"/>
          <w:lang w:val="el-GR"/>
        </w:rPr>
      </w:pPr>
      <w:proofErr w:type="spellStart"/>
      <w:r w:rsidRPr="00274B25">
        <w:rPr>
          <w:rFonts w:eastAsia="SimSun"/>
          <w:lang w:val="el-GR"/>
        </w:rPr>
        <w:t>Role-Based</w:t>
      </w:r>
      <w:proofErr w:type="spellEnd"/>
      <w:r w:rsidRPr="00274B25">
        <w:rPr>
          <w:rFonts w:eastAsia="SimSun"/>
          <w:lang w:val="el-GR"/>
        </w:rPr>
        <w:t xml:space="preserve"> πρόσβαση στους πιστοποιημένους χρήστες του εκάστοτε συστήματος </w:t>
      </w:r>
    </w:p>
    <w:p w14:paraId="708ECAC4"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Λογισμικό παρακολούθησης της καλής λειτουργίας των εικονικών μηχανών.</w:t>
      </w:r>
    </w:p>
    <w:p w14:paraId="3105BA70"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Δυνατότητα απομακρυσμένης πρόσβασης μέσω SLL VPN για εγκατάσταση, διαχείριση και έλεγχο των συστημάτων.</w:t>
      </w:r>
    </w:p>
    <w:p w14:paraId="43CE30A1" w14:textId="77777777" w:rsidR="00631888" w:rsidRPr="00274B25" w:rsidRDefault="00631888" w:rsidP="00474644">
      <w:pPr>
        <w:numPr>
          <w:ilvl w:val="1"/>
          <w:numId w:val="48"/>
        </w:numPr>
        <w:spacing w:before="120"/>
        <w:ind w:left="709" w:hanging="283"/>
        <w:contextualSpacing/>
        <w:rPr>
          <w:rFonts w:eastAsia="SimSun"/>
          <w:lang w:val="en-US"/>
        </w:rPr>
      </w:pPr>
      <w:proofErr w:type="spellStart"/>
      <w:r w:rsidRPr="00274B25">
        <w:rPr>
          <w:rFonts w:eastAsia="SimSun"/>
          <w:lang w:val="en-US"/>
        </w:rPr>
        <w:t>vmWare</w:t>
      </w:r>
      <w:proofErr w:type="spellEnd"/>
      <w:r w:rsidRPr="00274B25">
        <w:rPr>
          <w:rFonts w:eastAsia="SimSun"/>
          <w:lang w:val="en-US"/>
        </w:rPr>
        <w:t xml:space="preserve"> High Availability </w:t>
      </w:r>
      <w:r w:rsidRPr="00274B25">
        <w:rPr>
          <w:rFonts w:eastAsia="SimSun"/>
          <w:lang w:val="el-GR"/>
        </w:rPr>
        <w:t>και</w:t>
      </w:r>
      <w:r w:rsidRPr="00274B25">
        <w:rPr>
          <w:rFonts w:eastAsia="SimSun"/>
          <w:lang w:val="en-US"/>
        </w:rPr>
        <w:t xml:space="preserve"> DRS </w:t>
      </w:r>
      <w:r w:rsidRPr="00274B25">
        <w:rPr>
          <w:rFonts w:eastAsia="SimSun"/>
          <w:lang w:val="el-GR"/>
        </w:rPr>
        <w:t>σε</w:t>
      </w:r>
      <w:r w:rsidRPr="00274B25">
        <w:rPr>
          <w:rFonts w:eastAsia="SimSun"/>
          <w:lang w:val="en-US"/>
        </w:rPr>
        <w:t xml:space="preserve"> </w:t>
      </w:r>
      <w:r w:rsidRPr="00274B25">
        <w:rPr>
          <w:rFonts w:eastAsia="SimSun"/>
          <w:lang w:val="el-GR"/>
        </w:rPr>
        <w:t>κάθε</w:t>
      </w:r>
      <w:r w:rsidRPr="00274B25">
        <w:rPr>
          <w:rFonts w:eastAsia="SimSun"/>
          <w:lang w:val="en-US"/>
        </w:rPr>
        <w:t xml:space="preserve"> cluster</w:t>
      </w:r>
    </w:p>
    <w:p w14:paraId="582C7770"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 xml:space="preserve">Αυτοματοποιημένη λήψη αντιγράφων ασφαλείας βάσει </w:t>
      </w:r>
      <w:proofErr w:type="spellStart"/>
      <w:r w:rsidRPr="00274B25">
        <w:rPr>
          <w:rFonts w:eastAsia="SimSun"/>
          <w:lang w:val="el-GR"/>
        </w:rPr>
        <w:t>schedule</w:t>
      </w:r>
      <w:proofErr w:type="spellEnd"/>
      <w:r w:rsidRPr="00274B25">
        <w:rPr>
          <w:rFonts w:eastAsia="SimSun"/>
          <w:lang w:val="el-GR"/>
        </w:rPr>
        <w:t xml:space="preserve"> (πολιτικής </w:t>
      </w:r>
      <w:proofErr w:type="spellStart"/>
      <w:r w:rsidRPr="00274B25">
        <w:rPr>
          <w:rFonts w:eastAsia="SimSun"/>
          <w:lang w:val="el-GR"/>
        </w:rPr>
        <w:t>backup</w:t>
      </w:r>
      <w:proofErr w:type="spellEnd"/>
      <w:r w:rsidRPr="00274B25">
        <w:rPr>
          <w:rFonts w:eastAsia="SimSun"/>
          <w:lang w:val="el-GR"/>
        </w:rPr>
        <w:t>)</w:t>
      </w:r>
    </w:p>
    <w:p w14:paraId="3CEEF38E"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 xml:space="preserve">Αυτοματοποιημένη παρακολούθηση εικονικών </w:t>
      </w:r>
      <w:proofErr w:type="spellStart"/>
      <w:r w:rsidRPr="00274B25">
        <w:rPr>
          <w:rFonts w:eastAsia="SimSun"/>
          <w:lang w:val="el-GR"/>
        </w:rPr>
        <w:t>Assets</w:t>
      </w:r>
      <w:proofErr w:type="spellEnd"/>
    </w:p>
    <w:p w14:paraId="36026FB2"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 xml:space="preserve">Χρήση </w:t>
      </w:r>
      <w:proofErr w:type="spellStart"/>
      <w:r w:rsidRPr="00274B25">
        <w:rPr>
          <w:rFonts w:eastAsia="SimSun"/>
          <w:lang w:val="el-GR"/>
        </w:rPr>
        <w:t>vApps</w:t>
      </w:r>
      <w:proofErr w:type="spellEnd"/>
      <w:r w:rsidRPr="00274B25">
        <w:rPr>
          <w:rFonts w:eastAsia="SimSun"/>
          <w:lang w:val="el-GR"/>
        </w:rPr>
        <w:t xml:space="preserve"> για οργάνωση </w:t>
      </w:r>
      <w:proofErr w:type="spellStart"/>
      <w:r w:rsidRPr="00274B25">
        <w:rPr>
          <w:rFonts w:eastAsia="SimSun"/>
          <w:lang w:val="el-GR"/>
        </w:rPr>
        <w:t>power</w:t>
      </w:r>
      <w:proofErr w:type="spellEnd"/>
      <w:r w:rsidRPr="00274B25">
        <w:rPr>
          <w:rFonts w:eastAsia="SimSun"/>
          <w:lang w:val="el-GR"/>
        </w:rPr>
        <w:t xml:space="preserve"> on/</w:t>
      </w:r>
      <w:proofErr w:type="spellStart"/>
      <w:r w:rsidRPr="00274B25">
        <w:rPr>
          <w:rFonts w:eastAsia="SimSun"/>
          <w:lang w:val="el-GR"/>
        </w:rPr>
        <w:t>power</w:t>
      </w:r>
      <w:proofErr w:type="spellEnd"/>
      <w:r w:rsidRPr="00274B25">
        <w:rPr>
          <w:rFonts w:eastAsia="SimSun"/>
          <w:lang w:val="el-GR"/>
        </w:rPr>
        <w:t xml:space="preserve"> </w:t>
      </w:r>
      <w:proofErr w:type="spellStart"/>
      <w:r w:rsidRPr="00274B25">
        <w:rPr>
          <w:rFonts w:eastAsia="SimSun"/>
          <w:lang w:val="el-GR"/>
        </w:rPr>
        <w:t>off</w:t>
      </w:r>
      <w:proofErr w:type="spellEnd"/>
      <w:r w:rsidRPr="00274B25">
        <w:rPr>
          <w:rFonts w:eastAsia="SimSun"/>
          <w:lang w:val="el-GR"/>
        </w:rPr>
        <w:t xml:space="preserve"> διαδικασιών σύνθετων συστημάτων</w:t>
      </w:r>
    </w:p>
    <w:p w14:paraId="1683C2BA"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Πρόσβαση σε Σύστημα καταγραφής, διαχείρισης και Παρακολούθησης Αιτημάτων Χρηστών (</w:t>
      </w:r>
      <w:proofErr w:type="spellStart"/>
      <w:r w:rsidRPr="00274B25">
        <w:rPr>
          <w:rFonts w:eastAsia="SimSun"/>
          <w:lang w:val="el-GR"/>
        </w:rPr>
        <w:t>Service</w:t>
      </w:r>
      <w:proofErr w:type="spellEnd"/>
      <w:r w:rsidRPr="00274B25">
        <w:rPr>
          <w:rFonts w:eastAsia="SimSun"/>
          <w:lang w:val="el-GR"/>
        </w:rPr>
        <w:t xml:space="preserve"> Desk)</w:t>
      </w:r>
    </w:p>
    <w:p w14:paraId="57D222D9" w14:textId="77777777" w:rsidR="00631888" w:rsidRPr="00274B25" w:rsidRDefault="00631888" w:rsidP="00474644">
      <w:pPr>
        <w:numPr>
          <w:ilvl w:val="1"/>
          <w:numId w:val="48"/>
        </w:numPr>
        <w:spacing w:before="120"/>
        <w:ind w:left="709" w:hanging="283"/>
        <w:contextualSpacing/>
        <w:rPr>
          <w:rFonts w:eastAsia="SimSun"/>
          <w:lang w:val="el-GR"/>
        </w:rPr>
      </w:pPr>
      <w:r w:rsidRPr="00274B25">
        <w:rPr>
          <w:rFonts w:eastAsia="SimSun"/>
          <w:lang w:val="el-GR"/>
        </w:rPr>
        <w:t>Πρόσβαση σε σύστημα αναφορών σχετικά με τα στοιχεία λειτουργίας των φιλοξενούμενων συστημάτων</w:t>
      </w:r>
    </w:p>
    <w:p w14:paraId="338FD166" w14:textId="77777777" w:rsidR="00631888" w:rsidRPr="00274B25" w:rsidRDefault="00631888" w:rsidP="00631888">
      <w:pPr>
        <w:spacing w:before="120"/>
        <w:rPr>
          <w:lang w:val="el-GR"/>
        </w:rPr>
      </w:pPr>
    </w:p>
    <w:p w14:paraId="2F61057B" w14:textId="77777777" w:rsidR="00631888" w:rsidRPr="00274B25" w:rsidRDefault="00631888" w:rsidP="00631888">
      <w:pPr>
        <w:spacing w:before="120"/>
        <w:rPr>
          <w:lang w:val="el-GR"/>
        </w:rPr>
      </w:pPr>
      <w:r w:rsidRPr="00274B25">
        <w:rPr>
          <w:lang w:val="el-GR"/>
        </w:rPr>
        <w:t>Επιπρόσθετα, αν είναι επιθυμητό, το Κυβερνητικό Υπολογιστικό Νέφος μπορεί να προσφέρει:</w:t>
      </w:r>
    </w:p>
    <w:p w14:paraId="381C07D7" w14:textId="77777777" w:rsidR="00631888" w:rsidRPr="00274B25" w:rsidRDefault="00631888" w:rsidP="00474644">
      <w:pPr>
        <w:numPr>
          <w:ilvl w:val="0"/>
          <w:numId w:val="46"/>
        </w:numPr>
        <w:spacing w:before="120"/>
        <w:contextualSpacing/>
        <w:rPr>
          <w:lang w:val="el-GR"/>
        </w:rPr>
      </w:pPr>
      <w:proofErr w:type="spellStart"/>
      <w:r w:rsidRPr="00274B25">
        <w:rPr>
          <w:lang w:val="el-GR"/>
        </w:rPr>
        <w:t>Αυτοδιαχειριζόμενο</w:t>
      </w:r>
      <w:proofErr w:type="spellEnd"/>
      <w:r w:rsidRPr="00274B25">
        <w:rPr>
          <w:lang w:val="el-GR"/>
        </w:rPr>
        <w:t xml:space="preserve"> </w:t>
      </w:r>
      <w:r w:rsidRPr="00274B25">
        <w:t>Virtual</w:t>
      </w:r>
      <w:r w:rsidRPr="00274B25">
        <w:rPr>
          <w:lang w:val="el-GR"/>
        </w:rPr>
        <w:t xml:space="preserve"> </w:t>
      </w:r>
      <w:r w:rsidRPr="00274B25">
        <w:t>Firewall</w:t>
      </w:r>
      <w:r w:rsidRPr="00274B25">
        <w:rPr>
          <w:lang w:val="el-GR"/>
        </w:rPr>
        <w:t xml:space="preserve"> για παραμετροποίηση από τους διαχειριστές του φιλοξενούμενου συστήματος.</w:t>
      </w:r>
    </w:p>
    <w:p w14:paraId="266599E0" w14:textId="77777777" w:rsidR="00631888" w:rsidRPr="00274B25" w:rsidRDefault="00631888" w:rsidP="00474644">
      <w:pPr>
        <w:numPr>
          <w:ilvl w:val="0"/>
          <w:numId w:val="46"/>
        </w:numPr>
        <w:spacing w:before="120"/>
        <w:contextualSpacing/>
        <w:rPr>
          <w:lang w:val="el-GR"/>
        </w:rPr>
      </w:pPr>
      <w:r w:rsidRPr="00274B25">
        <w:rPr>
          <w:lang w:val="el-GR"/>
        </w:rPr>
        <w:t xml:space="preserve">Διακριτή παραμετροποίηση </w:t>
      </w:r>
      <w:r w:rsidRPr="00274B25">
        <w:t>IPS</w:t>
      </w:r>
      <w:r w:rsidRPr="00274B25">
        <w:rPr>
          <w:lang w:val="el-GR"/>
        </w:rPr>
        <w:t>/</w:t>
      </w:r>
      <w:r w:rsidRPr="00274B25">
        <w:t>IDS</w:t>
      </w:r>
      <w:r w:rsidRPr="00274B25">
        <w:rPr>
          <w:lang w:val="el-GR"/>
        </w:rPr>
        <w:t xml:space="preserve"> για πλήρη συμμόρφωση με την μελέτη ασφαλείας του φιλοξενούμενου έργου</w:t>
      </w:r>
    </w:p>
    <w:p w14:paraId="22CCE6E4" w14:textId="77777777" w:rsidR="00631888" w:rsidRPr="00274B25" w:rsidRDefault="00631888" w:rsidP="00474644">
      <w:pPr>
        <w:numPr>
          <w:ilvl w:val="0"/>
          <w:numId w:val="46"/>
        </w:numPr>
        <w:spacing w:before="120"/>
        <w:contextualSpacing/>
        <w:rPr>
          <w:lang w:val="en-US"/>
        </w:rPr>
      </w:pPr>
      <w:r w:rsidRPr="00274B25">
        <w:rPr>
          <w:lang w:val="el-GR"/>
        </w:rPr>
        <w:t>Εκχώρηση</w:t>
      </w:r>
      <w:r w:rsidRPr="00274B25">
        <w:rPr>
          <w:lang w:val="en-US"/>
        </w:rPr>
        <w:t xml:space="preserve"> </w:t>
      </w:r>
      <w:r w:rsidRPr="00274B25">
        <w:rPr>
          <w:lang w:val="el-GR"/>
        </w:rPr>
        <w:t>δυνατότητας</w:t>
      </w:r>
      <w:r w:rsidRPr="00274B25">
        <w:rPr>
          <w:lang w:val="en-US"/>
        </w:rPr>
        <w:t xml:space="preserve"> </w:t>
      </w:r>
      <w:r w:rsidRPr="00274B25">
        <w:t>backup on demand/snapshot on demand.</w:t>
      </w:r>
    </w:p>
    <w:p w14:paraId="29C27B5E" w14:textId="77777777" w:rsidR="00631888" w:rsidRPr="00274B25" w:rsidRDefault="00631888" w:rsidP="00474644">
      <w:pPr>
        <w:numPr>
          <w:ilvl w:val="0"/>
          <w:numId w:val="46"/>
        </w:numPr>
        <w:spacing w:before="120"/>
        <w:contextualSpacing/>
        <w:rPr>
          <w:lang w:val="el-GR"/>
        </w:rPr>
      </w:pPr>
      <w:r w:rsidRPr="00274B25">
        <w:rPr>
          <w:lang w:val="el-GR"/>
        </w:rPr>
        <w:t xml:space="preserve">Καταγραφή πρόσβασης διαχειριστών και διαχειριστικών ενεργειών σε απομακρυσμένους </w:t>
      </w:r>
      <w:r w:rsidRPr="00274B25">
        <w:t>syslog</w:t>
      </w:r>
      <w:r w:rsidRPr="00274B25">
        <w:rPr>
          <w:lang w:val="el-GR"/>
        </w:rPr>
        <w:t xml:space="preserve"> </w:t>
      </w:r>
      <w:r w:rsidRPr="00274B25">
        <w:t>servers</w:t>
      </w:r>
      <w:r w:rsidRPr="00274B25">
        <w:rPr>
          <w:lang w:val="el-GR"/>
        </w:rPr>
        <w:t>.</w:t>
      </w:r>
    </w:p>
    <w:p w14:paraId="25038404" w14:textId="77777777" w:rsidR="00631888" w:rsidRPr="00274B25" w:rsidRDefault="00631888" w:rsidP="00474644">
      <w:pPr>
        <w:numPr>
          <w:ilvl w:val="0"/>
          <w:numId w:val="46"/>
        </w:numPr>
        <w:spacing w:before="120"/>
        <w:contextualSpacing/>
        <w:rPr>
          <w:rFonts w:eastAsia="SimSun"/>
          <w:lang w:val="en-US"/>
        </w:rPr>
      </w:pPr>
      <w:r w:rsidRPr="00274B25">
        <w:rPr>
          <w:rFonts w:eastAsia="SimSun"/>
          <w:lang w:val="en-US"/>
        </w:rPr>
        <w:t xml:space="preserve">Self Service Portal </w:t>
      </w:r>
      <w:r w:rsidRPr="00274B25">
        <w:rPr>
          <w:rFonts w:eastAsia="SimSun"/>
          <w:lang w:val="el-GR"/>
        </w:rPr>
        <w:t>για</w:t>
      </w:r>
      <w:r w:rsidRPr="00274B25">
        <w:rPr>
          <w:rFonts w:eastAsia="SimSun"/>
          <w:lang w:val="en-US"/>
        </w:rPr>
        <w:t xml:space="preserve"> VM Provisioning </w:t>
      </w:r>
      <w:r w:rsidRPr="00274B25">
        <w:rPr>
          <w:rFonts w:eastAsia="SimSun"/>
          <w:lang w:val="el-GR"/>
        </w:rPr>
        <w:t>μέσω</w:t>
      </w:r>
      <w:r w:rsidRPr="00274B25">
        <w:rPr>
          <w:rFonts w:eastAsia="SimSun"/>
          <w:lang w:val="en-US"/>
        </w:rPr>
        <w:t xml:space="preserve"> Service Catalog </w:t>
      </w:r>
      <w:r w:rsidRPr="00274B25">
        <w:rPr>
          <w:rFonts w:eastAsia="SimSun"/>
          <w:lang w:val="el-GR"/>
        </w:rPr>
        <w:t>στο</w:t>
      </w:r>
      <w:r w:rsidRPr="00274B25">
        <w:rPr>
          <w:rFonts w:eastAsia="SimSun"/>
          <w:lang w:val="en-US"/>
        </w:rPr>
        <w:t xml:space="preserve"> Public Cloud </w:t>
      </w:r>
      <w:r w:rsidRPr="00274B25">
        <w:rPr>
          <w:rFonts w:eastAsia="SimSun"/>
          <w:lang w:val="el-GR"/>
        </w:rPr>
        <w:t>για</w:t>
      </w:r>
      <w:r w:rsidRPr="00274B25">
        <w:rPr>
          <w:rFonts w:eastAsia="SimSun"/>
          <w:lang w:val="en-US"/>
        </w:rPr>
        <w:t xml:space="preserve"> </w:t>
      </w:r>
      <w:r w:rsidRPr="00274B25">
        <w:rPr>
          <w:rFonts w:eastAsia="SimSun"/>
          <w:lang w:val="el-GR"/>
        </w:rPr>
        <w:t>ε</w:t>
      </w:r>
      <w:proofErr w:type="spellStart"/>
      <w:r w:rsidRPr="00274B25">
        <w:rPr>
          <w:rFonts w:eastAsia="SimSun"/>
          <w:lang w:val="en-US"/>
        </w:rPr>
        <w:t>κτ</w:t>
      </w:r>
      <w:r w:rsidRPr="00274B25">
        <w:rPr>
          <w:rFonts w:eastAsia="SimSun"/>
          <w:lang w:val="el-GR"/>
        </w:rPr>
        <w:t>έλεση</w:t>
      </w:r>
      <w:proofErr w:type="spellEnd"/>
      <w:r w:rsidRPr="00274B25">
        <w:rPr>
          <w:rFonts w:eastAsia="SimSun"/>
          <w:lang w:val="en-US"/>
        </w:rPr>
        <w:t xml:space="preserve"> </w:t>
      </w:r>
      <w:r w:rsidRPr="00274B25">
        <w:rPr>
          <w:rFonts w:eastAsia="SimSun"/>
          <w:lang w:val="el-GR"/>
        </w:rPr>
        <w:t>δοκιμών</w:t>
      </w:r>
      <w:r w:rsidRPr="00274B25">
        <w:rPr>
          <w:rFonts w:eastAsia="SimSun"/>
          <w:lang w:val="en-US"/>
        </w:rPr>
        <w:t>/</w:t>
      </w:r>
      <w:r w:rsidRPr="00274B25">
        <w:rPr>
          <w:rFonts w:eastAsia="SimSun"/>
          <w:lang w:val="el-GR"/>
        </w:rPr>
        <w:t>εκπαίδευση</w:t>
      </w:r>
    </w:p>
    <w:p w14:paraId="12EC5024" w14:textId="77777777" w:rsidR="00631888" w:rsidRPr="00274B25" w:rsidRDefault="00631888" w:rsidP="00474644">
      <w:pPr>
        <w:numPr>
          <w:ilvl w:val="0"/>
          <w:numId w:val="46"/>
        </w:numPr>
        <w:spacing w:before="120"/>
        <w:contextualSpacing/>
        <w:rPr>
          <w:rFonts w:eastAsia="SimSun"/>
          <w:lang w:val="el-GR"/>
        </w:rPr>
      </w:pPr>
      <w:r w:rsidRPr="00274B25">
        <w:rPr>
          <w:rFonts w:eastAsia="SimSun"/>
          <w:lang w:val="el-GR"/>
        </w:rPr>
        <w:t>Μεταφορά αντιγράφων ασφαλείας εκτός υποδομής σε κασέτες με ισχυρή κρυπτογράφηση</w:t>
      </w:r>
    </w:p>
    <w:p w14:paraId="0ECB41E2" w14:textId="77777777" w:rsidR="00631888" w:rsidRPr="00274B25" w:rsidRDefault="00631888" w:rsidP="00474644">
      <w:pPr>
        <w:numPr>
          <w:ilvl w:val="0"/>
          <w:numId w:val="46"/>
        </w:numPr>
        <w:spacing w:before="120"/>
        <w:contextualSpacing/>
        <w:rPr>
          <w:rFonts w:eastAsia="SimSun"/>
          <w:lang w:val="el-GR"/>
        </w:rPr>
      </w:pPr>
      <w:r w:rsidRPr="00274B25">
        <w:rPr>
          <w:rFonts w:eastAsia="SimSun"/>
        </w:rPr>
        <w:t>IPSEC</w:t>
      </w:r>
      <w:r w:rsidRPr="00274B25">
        <w:rPr>
          <w:rFonts w:eastAsia="SimSun"/>
          <w:lang w:val="el-GR"/>
        </w:rPr>
        <w:t xml:space="preserve"> </w:t>
      </w:r>
      <w:r w:rsidRPr="00274B25">
        <w:rPr>
          <w:rFonts w:eastAsia="SimSun"/>
        </w:rPr>
        <w:t>end</w:t>
      </w:r>
      <w:r w:rsidRPr="00274B25">
        <w:rPr>
          <w:rFonts w:eastAsia="SimSun"/>
          <w:lang w:val="el-GR"/>
        </w:rPr>
        <w:t>-</w:t>
      </w:r>
      <w:r w:rsidRPr="00274B25">
        <w:rPr>
          <w:rFonts w:eastAsia="SimSun"/>
        </w:rPr>
        <w:t>to</w:t>
      </w:r>
      <w:r w:rsidRPr="00274B25">
        <w:rPr>
          <w:rFonts w:eastAsia="SimSun"/>
          <w:lang w:val="el-GR"/>
        </w:rPr>
        <w:t>-</w:t>
      </w:r>
      <w:r w:rsidRPr="00274B25">
        <w:rPr>
          <w:rFonts w:eastAsia="SimSun"/>
        </w:rPr>
        <w:t>end</w:t>
      </w:r>
      <w:r w:rsidRPr="00274B25">
        <w:rPr>
          <w:rFonts w:eastAsia="SimSun"/>
          <w:lang w:val="el-GR"/>
        </w:rPr>
        <w:t xml:space="preserve"> </w:t>
      </w:r>
      <w:r w:rsidRPr="00274B25">
        <w:rPr>
          <w:rFonts w:eastAsia="SimSun"/>
        </w:rPr>
        <w:t>tunnelling</w:t>
      </w:r>
      <w:r w:rsidRPr="00274B25">
        <w:rPr>
          <w:rFonts w:eastAsia="SimSun"/>
          <w:lang w:val="el-GR"/>
        </w:rPr>
        <w:t xml:space="preserve"> για δημιουργία </w:t>
      </w:r>
      <w:r w:rsidRPr="00274B25">
        <w:rPr>
          <w:rFonts w:eastAsia="SimSun"/>
        </w:rPr>
        <w:t>WAN</w:t>
      </w:r>
      <w:r w:rsidRPr="00274B25">
        <w:rPr>
          <w:rFonts w:eastAsia="SimSun"/>
          <w:lang w:val="el-GR"/>
        </w:rPr>
        <w:t xml:space="preserve"> με τρίτα συστήματα</w:t>
      </w:r>
    </w:p>
    <w:p w14:paraId="26AB358C" w14:textId="77777777" w:rsidR="00631888" w:rsidRPr="006A7951" w:rsidRDefault="00631888" w:rsidP="00631888">
      <w:pPr>
        <w:spacing w:before="120"/>
        <w:ind w:left="720"/>
        <w:contextualSpacing/>
        <w:rPr>
          <w:lang w:val="el-GR"/>
        </w:rPr>
      </w:pPr>
    </w:p>
    <w:p w14:paraId="1132096A" w14:textId="77777777" w:rsidR="00631888" w:rsidRDefault="00631888" w:rsidP="00631888">
      <w:pPr>
        <w:rPr>
          <w:rFonts w:eastAsia="SimSun"/>
          <w:lang w:val="el-GR"/>
        </w:rPr>
      </w:pPr>
      <w:r w:rsidRPr="00274B25">
        <w:rPr>
          <w:lang w:val="el-GR"/>
        </w:rPr>
        <w:t>Περισσότερες πληροφορίες για το Κυβερνητικό Υπολογιστικό Νέφος (G-</w:t>
      </w:r>
      <w:proofErr w:type="spellStart"/>
      <w:r w:rsidRPr="00274B25">
        <w:rPr>
          <w:lang w:val="el-GR"/>
        </w:rPr>
        <w:t>Cloud</w:t>
      </w:r>
      <w:proofErr w:type="spellEnd"/>
      <w:r w:rsidRPr="00274B25">
        <w:rPr>
          <w:lang w:val="el-GR"/>
        </w:rPr>
        <w:t xml:space="preserve">) μπορούν να αναζητηθούν στην ιστοσελίδα </w:t>
      </w:r>
      <w:hyperlink r:id="rId35" w:history="1">
        <w:r w:rsidRPr="00791C56">
          <w:rPr>
            <w:rStyle w:val="-"/>
            <w:lang w:val="el-GR"/>
          </w:rPr>
          <w:t>https://www.gsis.gr/dimosia-dioikisi/G-Cloud</w:t>
        </w:r>
      </w:hyperlink>
      <w:r w:rsidRPr="00274B25">
        <w:rPr>
          <w:lang w:val="el-GR"/>
        </w:rPr>
        <w:t>.</w:t>
      </w:r>
    </w:p>
    <w:p w14:paraId="479FDAE9" w14:textId="77777777" w:rsidR="00631888" w:rsidRDefault="00631888" w:rsidP="00631888">
      <w:pPr>
        <w:rPr>
          <w:rFonts w:eastAsia="SimSun"/>
          <w:lang w:val="el-GR"/>
        </w:rPr>
      </w:pPr>
    </w:p>
    <w:p w14:paraId="5A9DE759" w14:textId="77777777" w:rsidR="00631888" w:rsidRPr="00252398" w:rsidRDefault="00631888" w:rsidP="00631888">
      <w:pPr>
        <w:rPr>
          <w:rFonts w:eastAsia="SimSun"/>
          <w:lang w:val="el-GR"/>
        </w:rPr>
      </w:pPr>
    </w:p>
    <w:p w14:paraId="76C11ED7" w14:textId="1DDF32F4" w:rsidR="00631888" w:rsidRDefault="00631888" w:rsidP="00474644">
      <w:pPr>
        <w:pStyle w:val="3"/>
        <w:numPr>
          <w:ilvl w:val="0"/>
          <w:numId w:val="25"/>
        </w:numPr>
        <w:rPr>
          <w:lang w:val="el-GR"/>
        </w:rPr>
      </w:pPr>
      <w:bookmarkStart w:id="362" w:name="_Ref40953149"/>
      <w:bookmarkStart w:id="363" w:name="_Ref71628644"/>
      <w:bookmarkStart w:id="364" w:name="_Toc76724132"/>
      <w:bookmarkStart w:id="365" w:name="_Toc89441269"/>
      <w:bookmarkStart w:id="366" w:name="_Toc89441787"/>
      <w:r w:rsidRPr="00603221">
        <w:rPr>
          <w:lang w:val="el-GR"/>
        </w:rPr>
        <w:t>Π</w:t>
      </w:r>
      <w:r>
        <w:rPr>
          <w:lang w:val="el-GR"/>
        </w:rPr>
        <w:t xml:space="preserve">εριγραφή </w:t>
      </w:r>
      <w:r w:rsidRPr="00603221">
        <w:rPr>
          <w:lang w:val="el-GR"/>
        </w:rPr>
        <w:t>Φ</w:t>
      </w:r>
      <w:r>
        <w:rPr>
          <w:lang w:val="el-GR"/>
        </w:rPr>
        <w:t xml:space="preserve">υσικού Αντικειμένου της </w:t>
      </w:r>
      <w:r w:rsidRPr="00603221">
        <w:rPr>
          <w:lang w:val="el-GR"/>
        </w:rPr>
        <w:t>Σ</w:t>
      </w:r>
      <w:bookmarkEnd w:id="362"/>
      <w:r>
        <w:rPr>
          <w:lang w:val="el-GR"/>
        </w:rPr>
        <w:t>ύμβασης</w:t>
      </w:r>
      <w:bookmarkEnd w:id="363"/>
      <w:bookmarkEnd w:id="364"/>
      <w:bookmarkEnd w:id="365"/>
      <w:bookmarkEnd w:id="366"/>
    </w:p>
    <w:p w14:paraId="69C91251" w14:textId="77777777" w:rsidR="00631888" w:rsidRPr="00F3382E" w:rsidRDefault="00631888" w:rsidP="00474644">
      <w:pPr>
        <w:pStyle w:val="aff"/>
        <w:keepNext/>
        <w:numPr>
          <w:ilvl w:val="0"/>
          <w:numId w:val="27"/>
        </w:numPr>
        <w:tabs>
          <w:tab w:val="left" w:pos="1134"/>
        </w:tabs>
        <w:spacing w:before="240" w:after="60"/>
        <w:contextualSpacing w:val="0"/>
        <w:outlineLvl w:val="3"/>
        <w:rPr>
          <w:b/>
          <w:bCs/>
          <w:vanish/>
          <w:lang w:val="el-GR"/>
        </w:rPr>
      </w:pPr>
    </w:p>
    <w:p w14:paraId="61D0A323" w14:textId="77777777" w:rsidR="00631888" w:rsidRPr="00F3382E" w:rsidRDefault="00631888" w:rsidP="00474644">
      <w:pPr>
        <w:pStyle w:val="aff"/>
        <w:keepNext/>
        <w:numPr>
          <w:ilvl w:val="0"/>
          <w:numId w:val="27"/>
        </w:numPr>
        <w:tabs>
          <w:tab w:val="left" w:pos="1134"/>
        </w:tabs>
        <w:spacing w:before="240" w:after="60"/>
        <w:contextualSpacing w:val="0"/>
        <w:outlineLvl w:val="3"/>
        <w:rPr>
          <w:b/>
          <w:bCs/>
          <w:vanish/>
          <w:lang w:val="el-GR"/>
        </w:rPr>
      </w:pPr>
    </w:p>
    <w:p w14:paraId="1C0F5D45" w14:textId="77777777" w:rsidR="00631888" w:rsidRPr="00EF2204" w:rsidRDefault="00631888" w:rsidP="00BC3803">
      <w:pPr>
        <w:pStyle w:val="4"/>
        <w:numPr>
          <w:ilvl w:val="1"/>
          <w:numId w:val="27"/>
        </w:numPr>
        <w:tabs>
          <w:tab w:val="left" w:pos="630"/>
        </w:tabs>
        <w:ind w:left="1134" w:hanging="1134"/>
        <w:rPr>
          <w:rFonts w:cs="Tahoma"/>
          <w:szCs w:val="22"/>
          <w:lang w:val="el-GR"/>
        </w:rPr>
      </w:pPr>
      <w:bookmarkStart w:id="367" w:name="_Toc76724133"/>
      <w:bookmarkStart w:id="368" w:name="_Toc89441270"/>
      <w:bookmarkStart w:id="369" w:name="_Toc89441788"/>
      <w:r w:rsidRPr="00EF2204">
        <w:rPr>
          <w:rFonts w:cs="Tahoma"/>
          <w:szCs w:val="22"/>
          <w:lang w:val="el-GR"/>
        </w:rPr>
        <w:t>Α</w:t>
      </w:r>
      <w:r>
        <w:rPr>
          <w:rFonts w:cs="Tahoma"/>
          <w:szCs w:val="22"/>
          <w:lang w:val="el-GR"/>
        </w:rPr>
        <w:t xml:space="preserve">ντικείμενο της </w:t>
      </w:r>
      <w:r w:rsidRPr="00EF2204">
        <w:rPr>
          <w:rFonts w:cs="Tahoma"/>
          <w:szCs w:val="22"/>
          <w:lang w:val="el-GR"/>
        </w:rPr>
        <w:t>Σ</w:t>
      </w:r>
      <w:r>
        <w:rPr>
          <w:rFonts w:cs="Tahoma"/>
          <w:szCs w:val="22"/>
          <w:lang w:val="el-GR"/>
        </w:rPr>
        <w:t>ύμβασης</w:t>
      </w:r>
      <w:bookmarkEnd w:id="367"/>
      <w:bookmarkEnd w:id="368"/>
      <w:bookmarkEnd w:id="369"/>
      <w:r>
        <w:rPr>
          <w:rFonts w:cs="Tahoma"/>
          <w:szCs w:val="22"/>
          <w:lang w:val="el-GR"/>
        </w:rPr>
        <w:t xml:space="preserve"> </w:t>
      </w:r>
    </w:p>
    <w:p w14:paraId="1479D498" w14:textId="77777777" w:rsidR="00631888" w:rsidRDefault="00631888" w:rsidP="00631888">
      <w:pPr>
        <w:suppressAutoHyphens w:val="0"/>
        <w:autoSpaceDE w:val="0"/>
        <w:rPr>
          <w:rFonts w:eastAsia="SimSun"/>
          <w:iCs/>
          <w:lang w:val="el-GR"/>
        </w:rPr>
      </w:pPr>
      <w:r>
        <w:rPr>
          <w:rFonts w:eastAsia="SimSun"/>
          <w:iCs/>
          <w:lang w:val="el-GR"/>
        </w:rPr>
        <w:t>Αντικείμενο του έργου</w:t>
      </w:r>
      <w:r w:rsidRPr="00971824">
        <w:rPr>
          <w:rFonts w:eastAsia="SimSun"/>
          <w:iCs/>
          <w:lang w:val="el-GR"/>
        </w:rPr>
        <w:t xml:space="preserve"> είναι </w:t>
      </w:r>
      <w:r>
        <w:rPr>
          <w:rFonts w:eastAsia="SimSun"/>
          <w:iCs/>
          <w:lang w:val="el-GR"/>
        </w:rPr>
        <w:t xml:space="preserve">(α) η προμήθεια και εγκατάσταση </w:t>
      </w:r>
      <w:r w:rsidRPr="00971824">
        <w:rPr>
          <w:rFonts w:eastAsia="SimSun"/>
          <w:iCs/>
          <w:lang w:val="el-GR"/>
        </w:rPr>
        <w:t>ενός ΠΣ Ηλεκτρονικής Διαχείρισης Εγγράφων</w:t>
      </w:r>
      <w:r>
        <w:rPr>
          <w:rFonts w:eastAsia="SimSun"/>
          <w:iCs/>
          <w:lang w:val="el-GR"/>
        </w:rPr>
        <w:t xml:space="preserve">, (β) </w:t>
      </w:r>
      <w:r w:rsidRPr="00971824">
        <w:rPr>
          <w:rFonts w:eastAsia="SimSun"/>
          <w:iCs/>
          <w:lang w:val="el-GR"/>
        </w:rPr>
        <w:t xml:space="preserve">η </w:t>
      </w:r>
      <w:proofErr w:type="spellStart"/>
      <w:r w:rsidRPr="00971824">
        <w:rPr>
          <w:rFonts w:eastAsia="SimSun"/>
          <w:iCs/>
          <w:lang w:val="el-GR"/>
        </w:rPr>
        <w:t>ψηφιοποίηση</w:t>
      </w:r>
      <w:proofErr w:type="spellEnd"/>
      <w:r w:rsidRPr="00971824">
        <w:rPr>
          <w:rFonts w:eastAsia="SimSun"/>
          <w:iCs/>
          <w:lang w:val="el-GR"/>
        </w:rPr>
        <w:t xml:space="preserve"> των φακέλων των δανείων των Διευθύνσεων Χορήγησης &amp; Εξυπηρέτησης Δανείων και Ειδικών Κατηγοριών </w:t>
      </w:r>
      <w:r>
        <w:rPr>
          <w:rFonts w:eastAsia="SimSun"/>
          <w:iCs/>
          <w:lang w:val="el-GR"/>
        </w:rPr>
        <w:t xml:space="preserve">- η οποία περιλαμβάνει τη σάρωση και την καταχώριση </w:t>
      </w:r>
      <w:proofErr w:type="spellStart"/>
      <w:r>
        <w:rPr>
          <w:rFonts w:eastAsia="SimSun"/>
          <w:iCs/>
          <w:lang w:val="el-GR"/>
        </w:rPr>
        <w:t>μεταδεδομένων</w:t>
      </w:r>
      <w:proofErr w:type="spellEnd"/>
      <w:r>
        <w:rPr>
          <w:rFonts w:eastAsia="SimSun"/>
          <w:iCs/>
          <w:lang w:val="el-GR"/>
        </w:rPr>
        <w:t xml:space="preserve"> σάρωσης </w:t>
      </w:r>
      <w:r w:rsidRPr="00971824">
        <w:rPr>
          <w:rFonts w:eastAsia="SimSun"/>
          <w:iCs/>
          <w:lang w:val="el-GR"/>
        </w:rPr>
        <w:t xml:space="preserve">και </w:t>
      </w:r>
      <w:r>
        <w:rPr>
          <w:rFonts w:eastAsia="SimSun"/>
          <w:iCs/>
          <w:lang w:val="el-GR"/>
        </w:rPr>
        <w:t xml:space="preserve">(γ) </w:t>
      </w:r>
      <w:r w:rsidRPr="00971824">
        <w:rPr>
          <w:rFonts w:eastAsia="SimSun"/>
          <w:iCs/>
          <w:lang w:val="el-GR"/>
        </w:rPr>
        <w:t xml:space="preserve">η εξαγωγή και καταχώρηση δεδομένων </w:t>
      </w:r>
      <w:r>
        <w:rPr>
          <w:rFonts w:eastAsia="SimSun"/>
          <w:iCs/>
          <w:lang w:val="el-GR"/>
        </w:rPr>
        <w:t xml:space="preserve"> </w:t>
      </w:r>
      <w:proofErr w:type="spellStart"/>
      <w:r>
        <w:rPr>
          <w:rFonts w:eastAsia="SimSun"/>
          <w:iCs/>
          <w:lang w:val="el-GR"/>
        </w:rPr>
        <w:t>α</w:t>
      </w:r>
      <w:r w:rsidRPr="00971824">
        <w:rPr>
          <w:rFonts w:eastAsia="SimSun"/>
          <w:iCs/>
          <w:lang w:val="el-GR"/>
        </w:rPr>
        <w:t>για</w:t>
      </w:r>
      <w:proofErr w:type="spellEnd"/>
      <w:r w:rsidRPr="00971824">
        <w:rPr>
          <w:rFonts w:eastAsia="SimSun"/>
          <w:iCs/>
          <w:lang w:val="el-GR"/>
        </w:rPr>
        <w:t xml:space="preserve"> την </w:t>
      </w:r>
      <w:r w:rsidRPr="00971824">
        <w:rPr>
          <w:rFonts w:eastAsia="SimSun"/>
          <w:iCs/>
          <w:lang w:val="el-GR"/>
        </w:rPr>
        <w:lastRenderedPageBreak/>
        <w:t>ηλεκτρονική εκμετάλλευση του περιεχομένου των φακέλων των δανειοληπτών, μέσω</w:t>
      </w:r>
      <w:r>
        <w:rPr>
          <w:rFonts w:eastAsia="SimSun"/>
          <w:iCs/>
          <w:lang w:val="el-GR"/>
        </w:rPr>
        <w:t xml:space="preserve"> του ΠΣ Ηλεκτρονικής Διαχείρισης Εγγράφων</w:t>
      </w:r>
      <w:r w:rsidRPr="00971824">
        <w:rPr>
          <w:rFonts w:eastAsia="SimSun"/>
          <w:iCs/>
          <w:lang w:val="el-GR"/>
        </w:rPr>
        <w:t xml:space="preserve">. </w:t>
      </w:r>
    </w:p>
    <w:p w14:paraId="20DD8B5C" w14:textId="77777777" w:rsidR="00631888" w:rsidRPr="00CF59B0" w:rsidRDefault="00631888" w:rsidP="00631888">
      <w:pPr>
        <w:rPr>
          <w:lang w:val="el-GR"/>
        </w:rPr>
      </w:pPr>
      <w:r w:rsidRPr="00CF59B0">
        <w:rPr>
          <w:lang w:val="el-GR"/>
        </w:rPr>
        <w:t>Ο Ανάδοχος είναι υπεύθυνος για την ανάπτυξη και παραμετροποίηση του λογισμικού εφαρμογών του πληροφοριακού συστήματος ηλεκτρονικής διαχείρισης εγγράφων, καθώς και τη διασύνδεσή του με άλλα πληροφοριακά συστήματα, σύμφωνα με τις προδιαγραφές του τεύχους προκήρυξης, όπως αυτές θα οριστικοποιηθούν κατά τη φάση 1 του έργου. Επιπλέον, είναι υπεύθυνος για την παραμετροποίηση και προσαρμογή τυχόν έτοιμου λογισμικού στις λειτουργικές απαιτήσεις του έργου και του ΤΠΔ γενικότερα. Τέλος, ο Ανάδοχος είναι υπεύθυνος για την οργάνωση και εκτέλεση δοκιμών του συστήματος σε επίπεδο μεμονωμένων εφαρμογών (</w:t>
      </w:r>
      <w:proofErr w:type="spellStart"/>
      <w:r w:rsidRPr="00CF59B0">
        <w:rPr>
          <w:lang w:val="el-GR"/>
        </w:rPr>
        <w:t>unit</w:t>
      </w:r>
      <w:proofErr w:type="spellEnd"/>
      <w:r w:rsidRPr="00CF59B0">
        <w:rPr>
          <w:lang w:val="el-GR"/>
        </w:rPr>
        <w:t xml:space="preserve"> </w:t>
      </w:r>
      <w:proofErr w:type="spellStart"/>
      <w:r w:rsidRPr="00CF59B0">
        <w:rPr>
          <w:lang w:val="el-GR"/>
        </w:rPr>
        <w:t>testing</w:t>
      </w:r>
      <w:proofErr w:type="spellEnd"/>
      <w:r w:rsidRPr="00CF59B0">
        <w:rPr>
          <w:lang w:val="el-GR"/>
        </w:rPr>
        <w:t>), δοκιμών ολοκλήρωσης (</w:t>
      </w:r>
      <w:proofErr w:type="spellStart"/>
      <w:r w:rsidRPr="00CF59B0">
        <w:rPr>
          <w:lang w:val="el-GR"/>
        </w:rPr>
        <w:t>integration</w:t>
      </w:r>
      <w:proofErr w:type="spellEnd"/>
      <w:r w:rsidRPr="00CF59B0">
        <w:rPr>
          <w:lang w:val="el-GR"/>
        </w:rPr>
        <w:t xml:space="preserve"> </w:t>
      </w:r>
      <w:proofErr w:type="spellStart"/>
      <w:r w:rsidRPr="00CF59B0">
        <w:rPr>
          <w:lang w:val="el-GR"/>
        </w:rPr>
        <w:t>testing</w:t>
      </w:r>
      <w:proofErr w:type="spellEnd"/>
      <w:r w:rsidRPr="00CF59B0">
        <w:rPr>
          <w:lang w:val="el-GR"/>
        </w:rPr>
        <w:t>), καθώς και δοκιμών συνολικού συστήματος (</w:t>
      </w:r>
      <w:proofErr w:type="spellStart"/>
      <w:r w:rsidRPr="00CF59B0">
        <w:rPr>
          <w:lang w:val="el-GR"/>
        </w:rPr>
        <w:t>system</w:t>
      </w:r>
      <w:proofErr w:type="spellEnd"/>
      <w:r w:rsidRPr="00CF59B0">
        <w:rPr>
          <w:lang w:val="el-GR"/>
        </w:rPr>
        <w:t xml:space="preserve"> </w:t>
      </w:r>
      <w:proofErr w:type="spellStart"/>
      <w:r w:rsidRPr="00CF59B0">
        <w:rPr>
          <w:lang w:val="el-GR"/>
        </w:rPr>
        <w:t>testing</w:t>
      </w:r>
      <w:proofErr w:type="spellEnd"/>
      <w:r w:rsidRPr="00CF59B0">
        <w:rPr>
          <w:lang w:val="el-GR"/>
        </w:rPr>
        <w:t>). Μετά την επιτυχή ολοκλήρωση των δοκιμών αυτών, το σύστημα θα ελεγχθεί από ενδεικτικούς χρήστες, με την υποστήριξη του Αναδόχου υλοποίησης του συστήματος, βάσει σεναρίων δοκιμών αποδοχής (</w:t>
      </w:r>
      <w:proofErr w:type="spellStart"/>
      <w:r w:rsidRPr="00CF59B0">
        <w:rPr>
          <w:lang w:val="el-GR"/>
        </w:rPr>
        <w:t>user</w:t>
      </w:r>
      <w:proofErr w:type="spellEnd"/>
      <w:r w:rsidRPr="00CF59B0">
        <w:rPr>
          <w:lang w:val="el-GR"/>
        </w:rPr>
        <w:t xml:space="preserve"> </w:t>
      </w:r>
      <w:proofErr w:type="spellStart"/>
      <w:r w:rsidRPr="00CF59B0">
        <w:rPr>
          <w:lang w:val="el-GR"/>
        </w:rPr>
        <w:t>acceptance</w:t>
      </w:r>
      <w:proofErr w:type="spellEnd"/>
      <w:r w:rsidRPr="00CF59B0">
        <w:rPr>
          <w:lang w:val="el-GR"/>
        </w:rPr>
        <w:t xml:space="preserve"> </w:t>
      </w:r>
      <w:proofErr w:type="spellStart"/>
      <w:r w:rsidRPr="00CF59B0">
        <w:rPr>
          <w:lang w:val="el-GR"/>
        </w:rPr>
        <w:t>testing</w:t>
      </w:r>
      <w:proofErr w:type="spellEnd"/>
      <w:r w:rsidRPr="00CF59B0">
        <w:rPr>
          <w:lang w:val="el-GR"/>
        </w:rPr>
        <w:t>) που θα καθοριστούν στη Φάση 1 του έργου. Η επιτυχής διεξαγωγή των δοκιμών αποδοχής αποτελεί προϋπόθεση για την έναρξη της Πιλοτικής Λειτουργίας του Συστήματος. Ειδικότερα, θα πρέπει να μεριμνήσει, ενδεικτικά, για:</w:t>
      </w:r>
    </w:p>
    <w:p w14:paraId="6E380E7A" w14:textId="77777777" w:rsidR="00631888" w:rsidRPr="00CF59B0" w:rsidRDefault="00631888" w:rsidP="00631888">
      <w:pPr>
        <w:rPr>
          <w:lang w:val="el-GR"/>
        </w:rPr>
      </w:pPr>
      <w:r w:rsidRPr="00CF59B0">
        <w:rPr>
          <w:lang w:val="el-GR"/>
        </w:rPr>
        <w:t>• την παραμετροποίηση των προσφερόμενων στοιχείων της λύσης του, σύμφωνα με της απαιτήσεις του έργου, όπως αυτές θα έχουν οριστικοποιηθεί στη μελέτη εφαρμογής</w:t>
      </w:r>
    </w:p>
    <w:p w14:paraId="77905827" w14:textId="77777777" w:rsidR="00631888" w:rsidRPr="00CF59B0" w:rsidRDefault="00631888" w:rsidP="00631888">
      <w:pPr>
        <w:rPr>
          <w:lang w:val="el-GR"/>
        </w:rPr>
      </w:pPr>
      <w:r w:rsidRPr="00CF59B0">
        <w:rPr>
          <w:lang w:val="el-GR"/>
        </w:rPr>
        <w:t>• την εγκατάσταση στο</w:t>
      </w:r>
      <w:r>
        <w:rPr>
          <w:lang w:val="el-GR"/>
        </w:rPr>
        <w:t xml:space="preserve"> </w:t>
      </w:r>
      <w:proofErr w:type="spellStart"/>
      <w:r>
        <w:rPr>
          <w:lang w:val="en-US"/>
        </w:rPr>
        <w:t>GCloud</w:t>
      </w:r>
      <w:proofErr w:type="spellEnd"/>
      <w:r w:rsidRPr="00CF59B0">
        <w:rPr>
          <w:lang w:val="el-GR"/>
        </w:rPr>
        <w:t>και την παραμετροποίηση του λογισμικού συστήματος, βάσεων δεδομένων και λοιπού λογισμικού</w:t>
      </w:r>
      <w:r>
        <w:rPr>
          <w:lang w:val="el-GR"/>
        </w:rPr>
        <w:t xml:space="preserve"> και τη ρύθμιση για την εξασφάλιση της </w:t>
      </w:r>
      <w:proofErr w:type="spellStart"/>
      <w:r>
        <w:rPr>
          <w:lang w:val="el-GR"/>
        </w:rPr>
        <w:t>συλλειτουργίας</w:t>
      </w:r>
      <w:proofErr w:type="spellEnd"/>
      <w:r>
        <w:rPr>
          <w:lang w:val="el-GR"/>
        </w:rPr>
        <w:t xml:space="preserve"> με τις υφιστάμενες υποδομές</w:t>
      </w:r>
    </w:p>
    <w:p w14:paraId="7792B77E" w14:textId="77777777" w:rsidR="00631888" w:rsidRPr="00CF59B0" w:rsidRDefault="00631888" w:rsidP="00631888">
      <w:pPr>
        <w:rPr>
          <w:lang w:val="el-GR"/>
        </w:rPr>
      </w:pPr>
      <w:r w:rsidRPr="00CF59B0">
        <w:rPr>
          <w:lang w:val="el-GR"/>
        </w:rPr>
        <w:t>• τη δημιουργία λογαριασμών χρηστών</w:t>
      </w:r>
    </w:p>
    <w:p w14:paraId="52964932" w14:textId="77777777" w:rsidR="00631888" w:rsidRDefault="00631888" w:rsidP="00631888">
      <w:pPr>
        <w:rPr>
          <w:lang w:val="el-GR"/>
        </w:rPr>
      </w:pPr>
      <w:r w:rsidRPr="00CF59B0">
        <w:rPr>
          <w:lang w:val="el-GR"/>
        </w:rPr>
        <w:t>• τον έλεγχο καλής λειτουργίας του συνόλου του εξοπλισμού και λογισμικού.</w:t>
      </w:r>
    </w:p>
    <w:p w14:paraId="6A82D6B5" w14:textId="77777777" w:rsidR="00631888" w:rsidRPr="00CF59B0" w:rsidRDefault="00631888" w:rsidP="00631888">
      <w:pPr>
        <w:rPr>
          <w:lang w:val="el-GR"/>
        </w:rPr>
      </w:pPr>
      <w:r w:rsidRPr="00CF59B0">
        <w:rPr>
          <w:lang w:val="el-GR"/>
        </w:rPr>
        <w:t>Ο Ανάδοχος θα πρέπει να προετοιμάσει και να παραδώσει στην Αναθέτουσα Αρχή το απαραίτητο υλικό τεκμηρίωσης του πληροφοριακού συστήματος, το οποίο θα περιλαμβάνει, κατ’ ελάχιστον, εγχειρίδια χρήσης, εγχειρίδια εγκατάστασης και διαχείρισης του συστήματος, τεχνική περιγραφή του σχήματος της βάσης δεδομένων (λογικός και φυσικός σχεδιασμός), τεχνικές σημειώσεις για την παραμετροποίηση του εξοπλισμού/ λογισμικού συστήματος/ εφαρμογών/ βάσεων δεδομένων κλπ.</w:t>
      </w:r>
    </w:p>
    <w:p w14:paraId="3873CBE6" w14:textId="77777777" w:rsidR="00631888" w:rsidRPr="00CF59B0" w:rsidRDefault="00631888" w:rsidP="00631888">
      <w:pPr>
        <w:rPr>
          <w:lang w:val="el-GR"/>
        </w:rPr>
      </w:pPr>
      <w:r w:rsidRPr="00CF59B0">
        <w:rPr>
          <w:lang w:val="el-GR"/>
        </w:rPr>
        <w:t>Το σύνολο του υλικού τεκμηρίωσης του πληροφοριακού συστήματος θα είναι στην Ελληνική γλώσσα (εκτός των εγχειριδίων των κατασκευαστών εξοπλισμού &amp; λογισμικού συστήματος, τα οποία μπορεί να είναι στην Αγγλική γλώσσα) και θα παραδοθεί τόσο σε έντυπη όσο και σε ηλεκτρονική μορφή.</w:t>
      </w:r>
    </w:p>
    <w:p w14:paraId="4D6210D8" w14:textId="77777777" w:rsidR="00631888" w:rsidRPr="00CF59B0" w:rsidRDefault="00631888" w:rsidP="00631888">
      <w:pPr>
        <w:rPr>
          <w:lang w:val="el-GR"/>
        </w:rPr>
      </w:pPr>
      <w:r w:rsidRPr="00CF59B0">
        <w:rPr>
          <w:lang w:val="el-GR"/>
        </w:rPr>
        <w:t>Η τεκμηρίωση του συστήματος πρέπει να:</w:t>
      </w:r>
    </w:p>
    <w:p w14:paraId="462D0396" w14:textId="77777777" w:rsidR="00631888" w:rsidRPr="00CF59B0" w:rsidRDefault="00631888" w:rsidP="00631888">
      <w:pPr>
        <w:rPr>
          <w:lang w:val="el-GR"/>
        </w:rPr>
      </w:pPr>
      <w:r w:rsidRPr="00CF59B0">
        <w:rPr>
          <w:lang w:val="el-GR"/>
        </w:rPr>
        <w:t>• χρησιμοποιεί γλώσσα, η οποία γίνεται εύκολα αντιληπτή από το κοινό στο οποίο απευθύνεται</w:t>
      </w:r>
    </w:p>
    <w:p w14:paraId="47EF7885" w14:textId="77777777" w:rsidR="00631888" w:rsidRPr="00CF59B0" w:rsidRDefault="00631888" w:rsidP="00631888">
      <w:pPr>
        <w:rPr>
          <w:lang w:val="el-GR"/>
        </w:rPr>
      </w:pPr>
      <w:r w:rsidRPr="00CF59B0">
        <w:rPr>
          <w:lang w:val="el-GR"/>
        </w:rPr>
        <w:t xml:space="preserve">• καλύπτει επαρκώς τις ανάγκες των ομάδων χρηστών του συστήματος όσον αφορά στην εκτέλεση των βασικών καθηκόντων </w:t>
      </w:r>
      <w:r>
        <w:rPr>
          <w:lang w:val="el-GR"/>
        </w:rPr>
        <w:t>τους.</w:t>
      </w:r>
    </w:p>
    <w:p w14:paraId="48EF56CA" w14:textId="77777777" w:rsidR="00631888" w:rsidRPr="00FD11D1" w:rsidRDefault="00631888" w:rsidP="00631888">
      <w:pPr>
        <w:suppressAutoHyphens w:val="0"/>
        <w:autoSpaceDE w:val="0"/>
        <w:rPr>
          <w:rFonts w:eastAsia="SimSun"/>
          <w:iCs/>
          <w:lang w:val="el-GR"/>
        </w:rPr>
      </w:pPr>
    </w:p>
    <w:p w14:paraId="20E1605F" w14:textId="77777777" w:rsidR="00631888" w:rsidRPr="00EF2204" w:rsidRDefault="00631888" w:rsidP="00AA52C4">
      <w:pPr>
        <w:pStyle w:val="4"/>
        <w:numPr>
          <w:ilvl w:val="1"/>
          <w:numId w:val="27"/>
        </w:numPr>
        <w:tabs>
          <w:tab w:val="left" w:pos="630"/>
        </w:tabs>
        <w:ind w:left="1134" w:hanging="1134"/>
        <w:rPr>
          <w:rFonts w:cs="Tahoma"/>
          <w:szCs w:val="22"/>
          <w:lang w:val="el-GR"/>
        </w:rPr>
      </w:pPr>
      <w:bookmarkStart w:id="370" w:name="_Toc76724134"/>
      <w:bookmarkStart w:id="371" w:name="_Toc89441271"/>
      <w:bookmarkStart w:id="372" w:name="_Toc89441789"/>
      <w:r w:rsidRPr="00B256BC">
        <w:rPr>
          <w:rFonts w:cs="Tahoma"/>
          <w:szCs w:val="22"/>
          <w:lang w:val="el-GR"/>
        </w:rPr>
        <w:t xml:space="preserve">Σκοπός και Στόχοι </w:t>
      </w:r>
      <w:r>
        <w:rPr>
          <w:rFonts w:cs="Tahoma"/>
          <w:szCs w:val="22"/>
          <w:lang w:val="el-GR"/>
        </w:rPr>
        <w:t>τ</w:t>
      </w:r>
      <w:r w:rsidRPr="00B256BC">
        <w:rPr>
          <w:rFonts w:cs="Tahoma"/>
          <w:szCs w:val="22"/>
          <w:lang w:val="el-GR"/>
        </w:rPr>
        <w:t>ης Σύμβασης</w:t>
      </w:r>
      <w:bookmarkEnd w:id="370"/>
      <w:bookmarkEnd w:id="371"/>
      <w:bookmarkEnd w:id="372"/>
    </w:p>
    <w:p w14:paraId="013ADFF4" w14:textId="77777777" w:rsidR="00631888" w:rsidRPr="00971824" w:rsidRDefault="00631888" w:rsidP="00631888">
      <w:pPr>
        <w:suppressAutoHyphens w:val="0"/>
        <w:autoSpaceDE w:val="0"/>
        <w:rPr>
          <w:rFonts w:eastAsia="SimSun"/>
          <w:iCs/>
          <w:lang w:val="el-GR"/>
        </w:rPr>
      </w:pPr>
      <w:bookmarkStart w:id="373" w:name="_Hlk89944431"/>
      <w:r w:rsidRPr="00971824">
        <w:rPr>
          <w:rFonts w:eastAsia="SimSun"/>
          <w:iCs/>
          <w:lang w:val="el-GR"/>
        </w:rPr>
        <w:t xml:space="preserve">Σκοπός του έργου αυτού είναι η βέλτιστη διαχείριση της πληροφορίας του δανειακού χαρτοφυλακίου του ΤΠΔ, με τη δημιουργία μιας πλήρους και ενημερωμένης βάσης δεδομένων για όλα τα δάνεια, με τις εξασφαλίσεις που αντιστοιχούν σε κάθε δάνειο, και την τήρηση </w:t>
      </w:r>
      <w:proofErr w:type="spellStart"/>
      <w:r w:rsidRPr="00971824">
        <w:rPr>
          <w:rFonts w:eastAsia="SimSun"/>
          <w:iCs/>
          <w:lang w:val="el-GR"/>
        </w:rPr>
        <w:t>επικαιροποιημένης</w:t>
      </w:r>
      <w:proofErr w:type="spellEnd"/>
      <w:r w:rsidRPr="00971824">
        <w:rPr>
          <w:rFonts w:eastAsia="SimSun"/>
          <w:iCs/>
          <w:lang w:val="el-GR"/>
        </w:rPr>
        <w:t xml:space="preserve"> βάσης αποτίμησης των εξασφαλίσεων αυτών για την εκτίμηση του πιστωτικού κινδύνου. Η πληροφορία και η </w:t>
      </w:r>
      <w:proofErr w:type="spellStart"/>
      <w:r w:rsidRPr="00971824">
        <w:rPr>
          <w:rFonts w:eastAsia="SimSun"/>
          <w:iCs/>
          <w:lang w:val="el-GR"/>
        </w:rPr>
        <w:t>μετα</w:t>
      </w:r>
      <w:proofErr w:type="spellEnd"/>
      <w:r w:rsidRPr="00971824">
        <w:rPr>
          <w:rFonts w:eastAsia="SimSun"/>
          <w:iCs/>
          <w:lang w:val="el-GR"/>
        </w:rPr>
        <w:t xml:space="preserve">-πληροφορία θα εξασφαλίζουν την συμμόρφωση του ΤΠΔ με τις σχετικές απαιτήσεις της Τράπεζας της Ελλάδας και την εφαρμογή του ΔΠΧΑ 9. </w:t>
      </w:r>
    </w:p>
    <w:bookmarkEnd w:id="373"/>
    <w:p w14:paraId="4AAE3309" w14:textId="77777777" w:rsidR="00631888" w:rsidRDefault="00631888" w:rsidP="00631888">
      <w:pPr>
        <w:suppressAutoHyphens w:val="0"/>
        <w:autoSpaceDE w:val="0"/>
        <w:spacing w:after="60"/>
        <w:rPr>
          <w:rFonts w:eastAsia="SimSun"/>
          <w:i/>
          <w:iCs/>
          <w:color w:val="5B9BD5"/>
          <w:lang w:val="el-GR"/>
        </w:rPr>
      </w:pPr>
    </w:p>
    <w:p w14:paraId="17E8BE3C" w14:textId="77777777" w:rsidR="00631888" w:rsidRDefault="00631888" w:rsidP="00AA52C4">
      <w:pPr>
        <w:pStyle w:val="4"/>
        <w:numPr>
          <w:ilvl w:val="1"/>
          <w:numId w:val="27"/>
        </w:numPr>
        <w:tabs>
          <w:tab w:val="left" w:pos="630"/>
        </w:tabs>
        <w:ind w:left="1134" w:hanging="1134"/>
        <w:rPr>
          <w:rFonts w:cs="Tahoma"/>
          <w:szCs w:val="22"/>
          <w:lang w:val="el-GR"/>
        </w:rPr>
      </w:pPr>
      <w:bookmarkStart w:id="374" w:name="_Toc76724135"/>
      <w:bookmarkStart w:id="375" w:name="_Toc89441272"/>
      <w:bookmarkStart w:id="376" w:name="_Toc89441790"/>
      <w:r w:rsidRPr="00EF2204">
        <w:rPr>
          <w:rFonts w:cs="Tahoma"/>
          <w:szCs w:val="22"/>
          <w:lang w:val="el-GR"/>
        </w:rPr>
        <w:t>Αναμενόμενα Οφέλη</w:t>
      </w:r>
      <w:bookmarkEnd w:id="374"/>
      <w:bookmarkEnd w:id="375"/>
      <w:bookmarkEnd w:id="376"/>
    </w:p>
    <w:p w14:paraId="56D6BA32" w14:textId="77777777" w:rsidR="00631888" w:rsidRPr="00286F2B" w:rsidRDefault="00631888" w:rsidP="00631888">
      <w:pPr>
        <w:rPr>
          <w:lang w:val="el-GR"/>
        </w:rPr>
      </w:pPr>
      <w:r w:rsidRPr="00286F2B">
        <w:rPr>
          <w:lang w:val="el-GR"/>
        </w:rPr>
        <w:t xml:space="preserve">Οι βασικοί στόχοι </w:t>
      </w:r>
      <w:r>
        <w:rPr>
          <w:lang w:val="el-GR"/>
        </w:rPr>
        <w:t>και τα αναμενόμενα οφέλη του έργου είναι</w:t>
      </w:r>
      <w:r w:rsidRPr="00286F2B">
        <w:rPr>
          <w:lang w:val="el-GR"/>
        </w:rPr>
        <w:t>:</w:t>
      </w:r>
    </w:p>
    <w:p w14:paraId="06B1E510" w14:textId="77777777" w:rsidR="00631888" w:rsidRPr="00286F2B" w:rsidRDefault="00631888" w:rsidP="00474644">
      <w:pPr>
        <w:pStyle w:val="aff"/>
        <w:numPr>
          <w:ilvl w:val="0"/>
          <w:numId w:val="66"/>
        </w:numPr>
        <w:rPr>
          <w:lang w:val="el-GR"/>
        </w:rPr>
      </w:pPr>
      <w:r w:rsidRPr="00286F2B">
        <w:rPr>
          <w:lang w:val="el-GR"/>
        </w:rPr>
        <w:lastRenderedPageBreak/>
        <w:t>Η βελτιστοποίηση της διαδικασίας αναζήτησης εγγράφων του δανειακού αρχείου ώστε να είναι ευχερέστερη η διαθεσιμότητα της σχετικής πληροφορίας.</w:t>
      </w:r>
    </w:p>
    <w:p w14:paraId="71AD4291" w14:textId="77777777" w:rsidR="00631888" w:rsidRPr="00286F2B" w:rsidRDefault="00631888" w:rsidP="00474644">
      <w:pPr>
        <w:pStyle w:val="aff"/>
        <w:numPr>
          <w:ilvl w:val="0"/>
          <w:numId w:val="66"/>
        </w:numPr>
        <w:rPr>
          <w:lang w:val="el-GR"/>
        </w:rPr>
      </w:pPr>
      <w:r w:rsidRPr="00286F2B">
        <w:rPr>
          <w:lang w:val="el-GR"/>
        </w:rPr>
        <w:t xml:space="preserve">Η προστασία του αρχείου από φθορές και απώλειες μέσω </w:t>
      </w:r>
      <w:proofErr w:type="spellStart"/>
      <w:r w:rsidRPr="00286F2B">
        <w:rPr>
          <w:lang w:val="el-GR"/>
        </w:rPr>
        <w:t>ψηφιοποίησης</w:t>
      </w:r>
      <w:proofErr w:type="spellEnd"/>
      <w:r w:rsidRPr="00286F2B">
        <w:rPr>
          <w:lang w:val="el-GR"/>
        </w:rPr>
        <w:t>.</w:t>
      </w:r>
    </w:p>
    <w:p w14:paraId="1EDFB7E1" w14:textId="77777777" w:rsidR="00631888" w:rsidRPr="00286F2B" w:rsidRDefault="00631888" w:rsidP="00474644">
      <w:pPr>
        <w:pStyle w:val="aff"/>
        <w:numPr>
          <w:ilvl w:val="0"/>
          <w:numId w:val="66"/>
        </w:numPr>
        <w:rPr>
          <w:lang w:val="el-GR"/>
        </w:rPr>
      </w:pPr>
      <w:r w:rsidRPr="00286F2B">
        <w:rPr>
          <w:lang w:val="el-GR"/>
        </w:rPr>
        <w:t xml:space="preserve">Η συμμόρφωση με τις απαιτήσεις της Τράπεζας της Ελλάδας, σχετικά με την τήρηση και </w:t>
      </w:r>
      <w:proofErr w:type="spellStart"/>
      <w:r w:rsidRPr="00286F2B">
        <w:rPr>
          <w:lang w:val="el-GR"/>
        </w:rPr>
        <w:t>επικαιροποίηση</w:t>
      </w:r>
      <w:proofErr w:type="spellEnd"/>
      <w:r w:rsidRPr="00286F2B">
        <w:rPr>
          <w:lang w:val="el-GR"/>
        </w:rPr>
        <w:t xml:space="preserve"> των δεδομένων που απαιτούνται για την Εθνική Βάση Αναλυτικών Πιστωτικών Δεδομένων (</w:t>
      </w:r>
      <w:proofErr w:type="spellStart"/>
      <w:r w:rsidRPr="00286F2B">
        <w:rPr>
          <w:lang w:val="el-GR"/>
        </w:rPr>
        <w:t>Anacredit</w:t>
      </w:r>
      <w:proofErr w:type="spellEnd"/>
      <w:r w:rsidRPr="00286F2B">
        <w:rPr>
          <w:lang w:val="el-GR"/>
        </w:rPr>
        <w:t>).</w:t>
      </w:r>
    </w:p>
    <w:p w14:paraId="079DE851" w14:textId="77777777" w:rsidR="00631888" w:rsidRPr="00286F2B" w:rsidRDefault="00631888" w:rsidP="00474644">
      <w:pPr>
        <w:pStyle w:val="aff"/>
        <w:numPr>
          <w:ilvl w:val="0"/>
          <w:numId w:val="66"/>
        </w:numPr>
        <w:rPr>
          <w:lang w:val="el-GR"/>
        </w:rPr>
      </w:pPr>
      <w:r w:rsidRPr="00286F2B">
        <w:rPr>
          <w:lang w:val="el-GR"/>
        </w:rPr>
        <w:t xml:space="preserve">Η υποστήριξη των νομικών ενεργειών του ΤΠΔ σχετικά με το δανειακό χαρτοφυλάκιο.  </w:t>
      </w:r>
    </w:p>
    <w:p w14:paraId="4FE61A08" w14:textId="77777777" w:rsidR="00631888" w:rsidRDefault="00631888" w:rsidP="00474644">
      <w:pPr>
        <w:pStyle w:val="aff"/>
        <w:numPr>
          <w:ilvl w:val="0"/>
          <w:numId w:val="66"/>
        </w:numPr>
        <w:rPr>
          <w:lang w:val="el-GR"/>
        </w:rPr>
      </w:pPr>
      <w:r w:rsidRPr="00286F2B">
        <w:rPr>
          <w:lang w:val="el-GR"/>
        </w:rPr>
        <w:t>Η υποστήριξη των αναγκών του ΤΠΔ για την παραγωγή οικονομικών στοιχείων σύμφωνα με το ΔΠΧΑ 9.</w:t>
      </w:r>
    </w:p>
    <w:p w14:paraId="49817DFF" w14:textId="77777777" w:rsidR="00631888" w:rsidRPr="00F3382E" w:rsidRDefault="00631888" w:rsidP="00631888">
      <w:pPr>
        <w:ind w:left="360"/>
        <w:rPr>
          <w:lang w:val="el-GR"/>
        </w:rPr>
      </w:pPr>
    </w:p>
    <w:p w14:paraId="07CB785B" w14:textId="1859374F" w:rsidR="00631888" w:rsidRDefault="00631888" w:rsidP="00474644">
      <w:pPr>
        <w:pStyle w:val="3"/>
        <w:numPr>
          <w:ilvl w:val="0"/>
          <w:numId w:val="25"/>
        </w:numPr>
        <w:rPr>
          <w:lang w:val="el-GR"/>
        </w:rPr>
      </w:pPr>
      <w:bookmarkStart w:id="377" w:name="_Ref71628652"/>
      <w:bookmarkStart w:id="378" w:name="_Ref71628850"/>
      <w:bookmarkStart w:id="379" w:name="_Toc76724136"/>
      <w:bookmarkStart w:id="380" w:name="_Toc89441273"/>
      <w:bookmarkStart w:id="381" w:name="_Toc89441791"/>
      <w:r>
        <w:rPr>
          <w:lang w:val="el-GR"/>
        </w:rPr>
        <w:t>Αρχιτεκτονική</w:t>
      </w:r>
      <w:bookmarkEnd w:id="377"/>
      <w:bookmarkEnd w:id="378"/>
      <w:bookmarkEnd w:id="379"/>
      <w:bookmarkEnd w:id="380"/>
      <w:bookmarkEnd w:id="381"/>
      <w:r>
        <w:rPr>
          <w:lang w:val="el-GR"/>
        </w:rPr>
        <w:t xml:space="preserve"> </w:t>
      </w:r>
    </w:p>
    <w:p w14:paraId="23D4F0EF" w14:textId="77777777" w:rsidR="00631888" w:rsidRPr="00F3382E" w:rsidRDefault="00631888" w:rsidP="00474644">
      <w:pPr>
        <w:pStyle w:val="aff"/>
        <w:keepNext/>
        <w:numPr>
          <w:ilvl w:val="0"/>
          <w:numId w:val="27"/>
        </w:numPr>
        <w:tabs>
          <w:tab w:val="left" w:pos="1134"/>
        </w:tabs>
        <w:spacing w:before="240" w:after="60"/>
        <w:contextualSpacing w:val="0"/>
        <w:outlineLvl w:val="3"/>
        <w:rPr>
          <w:b/>
          <w:bCs/>
          <w:vanish/>
          <w:lang w:val="el-GR"/>
        </w:rPr>
      </w:pPr>
      <w:bookmarkStart w:id="382" w:name="_Toc45711949"/>
      <w:bookmarkStart w:id="383" w:name="_Toc58512407"/>
    </w:p>
    <w:p w14:paraId="3B2BCB4E" w14:textId="77777777" w:rsidR="00631888" w:rsidRPr="00F3382E" w:rsidRDefault="00631888" w:rsidP="00AA52C4">
      <w:pPr>
        <w:pStyle w:val="4"/>
        <w:numPr>
          <w:ilvl w:val="1"/>
          <w:numId w:val="27"/>
        </w:numPr>
        <w:tabs>
          <w:tab w:val="left" w:pos="630"/>
        </w:tabs>
        <w:ind w:left="1800" w:hanging="1710"/>
        <w:rPr>
          <w:rFonts w:cs="Tahoma"/>
          <w:szCs w:val="22"/>
          <w:lang w:val="el-GR"/>
        </w:rPr>
      </w:pPr>
      <w:bookmarkStart w:id="384" w:name="_Toc76724137"/>
      <w:bookmarkStart w:id="385" w:name="_Toc89441274"/>
      <w:bookmarkStart w:id="386" w:name="_Toc89441792"/>
      <w:r w:rsidRPr="00F3382E">
        <w:rPr>
          <w:rFonts w:cs="Tahoma"/>
          <w:szCs w:val="22"/>
          <w:lang w:val="el-GR"/>
        </w:rPr>
        <w:t>Γενικές Αρχές Σχεδιασμού Συστήματος</w:t>
      </w:r>
      <w:bookmarkEnd w:id="382"/>
      <w:bookmarkEnd w:id="383"/>
      <w:bookmarkEnd w:id="384"/>
      <w:bookmarkEnd w:id="385"/>
      <w:bookmarkEnd w:id="386"/>
    </w:p>
    <w:p w14:paraId="1A2337F2" w14:textId="77777777" w:rsidR="00631888" w:rsidRPr="0006120B" w:rsidRDefault="00631888" w:rsidP="00631888">
      <w:pPr>
        <w:spacing w:before="120"/>
        <w:rPr>
          <w:lang w:val="el-GR"/>
        </w:rPr>
      </w:pPr>
      <w:r w:rsidRPr="0006120B">
        <w:rPr>
          <w:lang w:val="el-GR"/>
        </w:rPr>
        <w:t xml:space="preserve">Οι γενικές αρχές, σε λειτουργικό και τεχνολογικό επίπεδο, που θα διέπουν το σύνολο των Υποσυστημάτων που θα </w:t>
      </w:r>
      <w:r w:rsidRPr="0006120B">
        <w:rPr>
          <w:b/>
          <w:lang w:val="el-GR"/>
        </w:rPr>
        <w:t>αναπτυχθούν</w:t>
      </w:r>
      <w:r w:rsidRPr="0006120B">
        <w:rPr>
          <w:lang w:val="el-GR"/>
        </w:rPr>
        <w:t xml:space="preserve"> ή θα </w:t>
      </w:r>
      <w:r w:rsidRPr="0006120B">
        <w:rPr>
          <w:b/>
          <w:lang w:val="el-GR"/>
        </w:rPr>
        <w:t>προσαρμοστούν</w:t>
      </w:r>
      <w:r w:rsidRPr="0006120B">
        <w:rPr>
          <w:lang w:val="el-GR"/>
        </w:rPr>
        <w:t xml:space="preserve"> είναι:</w:t>
      </w:r>
    </w:p>
    <w:p w14:paraId="5425F2C3" w14:textId="77777777" w:rsidR="00631888" w:rsidRPr="0006120B" w:rsidRDefault="00631888" w:rsidP="00474644">
      <w:pPr>
        <w:numPr>
          <w:ilvl w:val="0"/>
          <w:numId w:val="59"/>
        </w:numPr>
        <w:tabs>
          <w:tab w:val="num" w:pos="426"/>
        </w:tabs>
        <w:suppressAutoHyphens w:val="0"/>
        <w:spacing w:before="120"/>
        <w:ind w:left="426" w:hanging="426"/>
        <w:rPr>
          <w:lang w:val="el-GR"/>
        </w:rPr>
      </w:pPr>
      <w:r w:rsidRPr="0006120B">
        <w:rPr>
          <w:b/>
          <w:lang w:val="el-GR"/>
        </w:rPr>
        <w:t>Αρχιτεκτονική N-</w:t>
      </w:r>
      <w:proofErr w:type="spellStart"/>
      <w:r w:rsidRPr="0006120B">
        <w:rPr>
          <w:b/>
          <w:lang w:val="el-GR"/>
        </w:rPr>
        <w:t>tier</w:t>
      </w:r>
      <w:proofErr w:type="spellEnd"/>
      <w:r w:rsidRPr="0006120B">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4EDF175A" w14:textId="77777777" w:rsidR="00631888" w:rsidRPr="0006120B" w:rsidRDefault="00631888" w:rsidP="00474644">
      <w:pPr>
        <w:numPr>
          <w:ilvl w:val="0"/>
          <w:numId w:val="60"/>
        </w:numPr>
        <w:tabs>
          <w:tab w:val="num" w:pos="993"/>
        </w:tabs>
        <w:suppressAutoHyphens w:val="0"/>
        <w:spacing w:before="120"/>
        <w:ind w:left="993" w:hanging="426"/>
        <w:rPr>
          <w:lang w:val="el-GR"/>
        </w:rPr>
      </w:pPr>
      <w:r w:rsidRPr="0006120B">
        <w:rPr>
          <w:lang w:val="el-GR"/>
        </w:rPr>
        <w:t>ομαλή συνεργασία και λειτουργία μεταξύ των επιμέρους Υποσυστημάτων του πληροφοριακού συστήματος,</w:t>
      </w:r>
    </w:p>
    <w:p w14:paraId="5F8FC2D7" w14:textId="77777777" w:rsidR="00631888" w:rsidRPr="0006120B" w:rsidRDefault="00631888" w:rsidP="00474644">
      <w:pPr>
        <w:numPr>
          <w:ilvl w:val="0"/>
          <w:numId w:val="60"/>
        </w:numPr>
        <w:tabs>
          <w:tab w:val="num" w:pos="993"/>
        </w:tabs>
        <w:suppressAutoHyphens w:val="0"/>
        <w:spacing w:before="120"/>
        <w:ind w:left="993" w:hanging="426"/>
        <w:rPr>
          <w:lang w:val="el-GR"/>
        </w:rPr>
      </w:pPr>
      <w:r w:rsidRPr="0006120B">
        <w:rPr>
          <w:lang w:val="el-GR"/>
        </w:rPr>
        <w:t>δικτυακή συνεργασία μεταξύ εφαρμογών ή/και συστημάτων τα οποία βρίσκονται σε διαφορετικά υπολογιστικά συστήματα,</w:t>
      </w:r>
    </w:p>
    <w:p w14:paraId="2932A892" w14:textId="77777777" w:rsidR="00631888" w:rsidRPr="0006120B" w:rsidRDefault="00631888" w:rsidP="00474644">
      <w:pPr>
        <w:numPr>
          <w:ilvl w:val="0"/>
          <w:numId w:val="60"/>
        </w:numPr>
        <w:tabs>
          <w:tab w:val="num" w:pos="993"/>
        </w:tabs>
        <w:suppressAutoHyphens w:val="0"/>
        <w:spacing w:before="60" w:after="60"/>
        <w:ind w:left="993" w:hanging="426"/>
        <w:rPr>
          <w:lang w:val="el-GR"/>
        </w:rPr>
      </w:pPr>
      <w:r w:rsidRPr="0006120B">
        <w:rPr>
          <w:lang w:val="el-GR"/>
        </w:rPr>
        <w:t>εύκολη επέμβαση στη λειτουργικότητα των Υποσυστημάτων (</w:t>
      </w:r>
      <w:proofErr w:type="spellStart"/>
      <w:r w:rsidRPr="0006120B">
        <w:rPr>
          <w:lang w:val="el-GR"/>
        </w:rPr>
        <w:t>συντηρισιμότητα</w:t>
      </w:r>
      <w:proofErr w:type="spellEnd"/>
      <w:r w:rsidRPr="0006120B">
        <w:rPr>
          <w:lang w:val="el-GR"/>
        </w:rPr>
        <w:t xml:space="preserve"> – </w:t>
      </w:r>
      <w:r w:rsidRPr="0006120B">
        <w:t>maintainability</w:t>
      </w:r>
      <w:r w:rsidRPr="0006120B">
        <w:rPr>
          <w:lang w:val="el-GR"/>
        </w:rPr>
        <w:t>),</w:t>
      </w:r>
    </w:p>
    <w:p w14:paraId="1779A330" w14:textId="77777777" w:rsidR="00631888" w:rsidRPr="0006120B" w:rsidRDefault="00631888" w:rsidP="00474644">
      <w:pPr>
        <w:numPr>
          <w:ilvl w:val="0"/>
          <w:numId w:val="60"/>
        </w:numPr>
        <w:tabs>
          <w:tab w:val="num" w:pos="993"/>
        </w:tabs>
        <w:suppressAutoHyphens w:val="0"/>
        <w:spacing w:before="60" w:after="60"/>
        <w:ind w:left="993" w:hanging="426"/>
        <w:rPr>
          <w:lang w:val="el-GR"/>
        </w:rPr>
      </w:pPr>
      <w:r w:rsidRPr="0006120B">
        <w:rPr>
          <w:lang w:val="el-GR"/>
        </w:rPr>
        <w:t>ύψιστη διασφάλιση των δεδομένων των συναλλασσόμενων.</w:t>
      </w:r>
    </w:p>
    <w:p w14:paraId="30761A1E" w14:textId="77777777" w:rsidR="00631888" w:rsidRDefault="00631888" w:rsidP="00474644">
      <w:pPr>
        <w:numPr>
          <w:ilvl w:val="0"/>
          <w:numId w:val="59"/>
        </w:numPr>
        <w:tabs>
          <w:tab w:val="num" w:pos="426"/>
        </w:tabs>
        <w:suppressAutoHyphens w:val="0"/>
        <w:spacing w:before="120"/>
        <w:ind w:left="426" w:hanging="426"/>
        <w:rPr>
          <w:lang w:val="el-GR"/>
        </w:rPr>
      </w:pPr>
      <w:r w:rsidRPr="0006120B">
        <w:rPr>
          <w:b/>
          <w:lang w:val="el-GR"/>
        </w:rPr>
        <w:t>Αρθρωτή (</w:t>
      </w:r>
      <w:proofErr w:type="spellStart"/>
      <w:r w:rsidRPr="0006120B">
        <w:rPr>
          <w:b/>
          <w:lang w:val="el-GR"/>
        </w:rPr>
        <w:t>modular</w:t>
      </w:r>
      <w:proofErr w:type="spellEnd"/>
      <w:r w:rsidRPr="0006120B">
        <w:rPr>
          <w:b/>
          <w:lang w:val="el-GR"/>
        </w:rPr>
        <w:t>) αρχιτεκτονική</w:t>
      </w:r>
      <w:r w:rsidRPr="0006120B">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w:t>
      </w:r>
      <w:proofErr w:type="spellStart"/>
      <w:r w:rsidRPr="0006120B">
        <w:rPr>
          <w:lang w:val="el-GR"/>
        </w:rPr>
        <w:t>scale</w:t>
      </w:r>
      <w:proofErr w:type="spellEnd"/>
      <w:r w:rsidRPr="0006120B">
        <w:rPr>
          <w:lang w:val="el-GR"/>
        </w:rPr>
        <w:t xml:space="preserve"> </w:t>
      </w:r>
      <w:proofErr w:type="spellStart"/>
      <w:r w:rsidRPr="0006120B">
        <w:rPr>
          <w:lang w:val="el-GR"/>
        </w:rPr>
        <w:t>up</w:t>
      </w:r>
      <w:proofErr w:type="spellEnd"/>
      <w:r w:rsidRPr="0006120B">
        <w:rPr>
          <w:lang w:val="el-GR"/>
        </w:rPr>
        <w:t xml:space="preserve"> – </w:t>
      </w:r>
      <w:proofErr w:type="spellStart"/>
      <w:r w:rsidRPr="0006120B">
        <w:rPr>
          <w:lang w:val="el-GR"/>
        </w:rPr>
        <w:t>scale</w:t>
      </w:r>
      <w:proofErr w:type="spellEnd"/>
      <w:r w:rsidRPr="0006120B">
        <w:rPr>
          <w:lang w:val="el-GR"/>
        </w:rPr>
        <w:t xml:space="preserve"> </w:t>
      </w:r>
      <w:proofErr w:type="spellStart"/>
      <w:r w:rsidRPr="0006120B">
        <w:rPr>
          <w:lang w:val="el-GR"/>
        </w:rPr>
        <w:t>out</w:t>
      </w:r>
      <w:proofErr w:type="spellEnd"/>
      <w:r w:rsidRPr="0006120B">
        <w:rPr>
          <w:lang w:val="el-GR"/>
        </w:rPr>
        <w:t xml:space="preserve">) για την άμεση αντιμετώπιση αυξανόμενων αναγκών. Όπου είναι εφικτό, είναι ισχυρά επιθυμητό η αρχιτεκτονική να βασίζεται σε </w:t>
      </w:r>
      <w:proofErr w:type="spellStart"/>
      <w:r w:rsidRPr="0006120B">
        <w:rPr>
          <w:lang w:val="el-GR"/>
        </w:rPr>
        <w:t>loοsely</w:t>
      </w:r>
      <w:proofErr w:type="spellEnd"/>
      <w:r w:rsidRPr="0006120B">
        <w:rPr>
          <w:lang w:val="el-GR"/>
        </w:rPr>
        <w:t xml:space="preserve"> </w:t>
      </w:r>
      <w:proofErr w:type="spellStart"/>
      <w:r w:rsidRPr="0006120B">
        <w:rPr>
          <w:lang w:val="el-GR"/>
        </w:rPr>
        <w:t>coupled</w:t>
      </w:r>
      <w:proofErr w:type="spellEnd"/>
      <w:r w:rsidRPr="0006120B">
        <w:rPr>
          <w:lang w:val="el-GR"/>
        </w:rPr>
        <w:t xml:space="preserve"> Containers για βέλτιστη αξιοποίηση του περιβάλλοντος </w:t>
      </w:r>
      <w:proofErr w:type="spellStart"/>
      <w:r w:rsidRPr="0006120B">
        <w:rPr>
          <w:lang w:val="el-GR"/>
        </w:rPr>
        <w:t>εικονικοποίησης</w:t>
      </w:r>
      <w:proofErr w:type="spellEnd"/>
      <w:r w:rsidRPr="0006120B">
        <w:rPr>
          <w:lang w:val="el-GR"/>
        </w:rPr>
        <w:t xml:space="preserve"> που θα φιλοξενήσει το πληροφοριακό σύστημα.</w:t>
      </w:r>
    </w:p>
    <w:p w14:paraId="08D8AFB7" w14:textId="77777777" w:rsidR="00CB052A" w:rsidRPr="00CB052A" w:rsidRDefault="00CB052A" w:rsidP="00CB052A">
      <w:pPr>
        <w:numPr>
          <w:ilvl w:val="0"/>
          <w:numId w:val="59"/>
        </w:numPr>
        <w:suppressAutoHyphens w:val="0"/>
        <w:spacing w:before="120"/>
        <w:rPr>
          <w:lang w:val="el-GR"/>
        </w:rPr>
      </w:pPr>
      <w:r w:rsidRPr="00CB052A">
        <w:rPr>
          <w:lang w:val="el-GR"/>
        </w:rPr>
        <w:t>Σύστημα ανεξάρτητο από:</w:t>
      </w:r>
    </w:p>
    <w:p w14:paraId="7BD9B19B" w14:textId="4E6E52CB" w:rsidR="00CB052A" w:rsidRDefault="00CB052A" w:rsidP="00E025A7">
      <w:pPr>
        <w:suppressAutoHyphens w:val="0"/>
        <w:spacing w:before="120"/>
        <w:ind w:left="360"/>
        <w:rPr>
          <w:lang w:val="el-GR"/>
        </w:rPr>
      </w:pPr>
      <w:r w:rsidRPr="00CB052A">
        <w:rPr>
          <w:lang w:val="el-GR"/>
        </w:rPr>
        <w:t xml:space="preserve">• Λειτουργικά </w:t>
      </w:r>
      <w:r w:rsidR="0072054D">
        <w:rPr>
          <w:lang w:val="el-GR"/>
        </w:rPr>
        <w:t xml:space="preserve">Συστήματα (Ενδεικτικά: </w:t>
      </w:r>
      <w:r w:rsidRPr="00CB052A">
        <w:rPr>
          <w:lang w:val="el-GR"/>
        </w:rPr>
        <w:t xml:space="preserve">MS Windows </w:t>
      </w:r>
      <w:proofErr w:type="spellStart"/>
      <w:r w:rsidRPr="00CB052A">
        <w:rPr>
          <w:lang w:val="el-GR"/>
        </w:rPr>
        <w:t>server</w:t>
      </w:r>
      <w:proofErr w:type="spellEnd"/>
      <w:r w:rsidRPr="00CB052A">
        <w:rPr>
          <w:lang w:val="el-GR"/>
        </w:rPr>
        <w:t xml:space="preserve"> &amp; </w:t>
      </w:r>
      <w:proofErr w:type="spellStart"/>
      <w:r w:rsidRPr="00CB052A">
        <w:rPr>
          <w:lang w:val="el-GR"/>
        </w:rPr>
        <w:t>Linux</w:t>
      </w:r>
      <w:proofErr w:type="spellEnd"/>
      <w:r w:rsidR="0072054D">
        <w:rPr>
          <w:lang w:val="el-GR"/>
        </w:rPr>
        <w:t>)</w:t>
      </w:r>
    </w:p>
    <w:p w14:paraId="4798CE91" w14:textId="11DA05F1" w:rsidR="00CB052A" w:rsidRPr="00081737" w:rsidRDefault="00CB052A" w:rsidP="00E025A7">
      <w:pPr>
        <w:suppressAutoHyphens w:val="0"/>
        <w:spacing w:before="120"/>
        <w:ind w:left="360"/>
        <w:rPr>
          <w:lang w:val="el-GR"/>
        </w:rPr>
      </w:pPr>
      <w:r w:rsidRPr="00CB052A">
        <w:rPr>
          <w:lang w:val="el-GR"/>
        </w:rPr>
        <w:t>• Βάσεις Δεδομένων (</w:t>
      </w:r>
      <w:r w:rsidR="0072054D">
        <w:rPr>
          <w:lang w:val="el-GR"/>
        </w:rPr>
        <w:t>Ενδεικτικά</w:t>
      </w:r>
      <w:r w:rsidRPr="00CB052A">
        <w:rPr>
          <w:lang w:val="el-GR"/>
        </w:rPr>
        <w:t xml:space="preserve">: </w:t>
      </w:r>
      <w:proofErr w:type="spellStart"/>
      <w:r w:rsidRPr="00CB052A">
        <w:rPr>
          <w:lang w:val="el-GR"/>
        </w:rPr>
        <w:t>Oracle</w:t>
      </w:r>
      <w:proofErr w:type="spellEnd"/>
      <w:r w:rsidRPr="00CB052A">
        <w:rPr>
          <w:lang w:val="el-GR"/>
        </w:rPr>
        <w:t>, Microsoft SQL Server</w:t>
      </w:r>
      <w:r w:rsidR="0072054D">
        <w:rPr>
          <w:lang w:val="el-GR"/>
        </w:rPr>
        <w:t>)</w:t>
      </w:r>
      <w:r w:rsidRPr="00CB052A">
        <w:rPr>
          <w:lang w:val="el-GR"/>
        </w:rPr>
        <w:t>.</w:t>
      </w:r>
    </w:p>
    <w:p w14:paraId="3DD4B4C9" w14:textId="77777777" w:rsidR="00631888" w:rsidRPr="0006120B" w:rsidRDefault="00631888" w:rsidP="00474644">
      <w:pPr>
        <w:numPr>
          <w:ilvl w:val="0"/>
          <w:numId w:val="59"/>
        </w:numPr>
        <w:tabs>
          <w:tab w:val="num" w:pos="426"/>
        </w:tabs>
        <w:suppressAutoHyphens w:val="0"/>
        <w:spacing w:before="120"/>
        <w:ind w:left="426" w:hanging="426"/>
        <w:rPr>
          <w:lang w:val="el-GR"/>
        </w:rPr>
      </w:pPr>
      <w:r w:rsidRPr="0006120B">
        <w:rPr>
          <w:lang w:val="el-GR"/>
        </w:rPr>
        <w:t xml:space="preserve">Λειτουργία των επιμέρους Υποσυστημάτων και λύσεων, που θα αποτελέσουν διακριτά τμήματα της λύσης που θα προσφερθεί, σε </w:t>
      </w:r>
      <w:r w:rsidRPr="0006120B">
        <w:rPr>
          <w:b/>
        </w:rPr>
        <w:t>web</w:t>
      </w:r>
      <w:r w:rsidRPr="0006120B">
        <w:rPr>
          <w:b/>
          <w:lang w:val="el-GR"/>
        </w:rPr>
        <w:t>-</w:t>
      </w:r>
      <w:r w:rsidRPr="0006120B">
        <w:rPr>
          <w:b/>
        </w:rPr>
        <w:t>based</w:t>
      </w:r>
      <w:r w:rsidRPr="0006120B">
        <w:rPr>
          <w:b/>
          <w:lang w:val="el-GR"/>
        </w:rPr>
        <w:t xml:space="preserve"> περιβάλλον</w:t>
      </w:r>
      <w:r w:rsidRPr="0006120B">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24284C3A" w14:textId="77777777" w:rsidR="00631888" w:rsidRPr="0006120B" w:rsidRDefault="00631888" w:rsidP="00474644">
      <w:pPr>
        <w:numPr>
          <w:ilvl w:val="0"/>
          <w:numId w:val="60"/>
        </w:numPr>
        <w:tabs>
          <w:tab w:val="num" w:pos="993"/>
        </w:tabs>
        <w:suppressAutoHyphens w:val="0"/>
        <w:spacing w:before="120"/>
        <w:ind w:left="993" w:hanging="426"/>
        <w:rPr>
          <w:lang w:val="el-GR"/>
        </w:rPr>
      </w:pPr>
      <w:r w:rsidRPr="0006120B">
        <w:rPr>
          <w:lang w:val="el-GR"/>
        </w:rPr>
        <w:t xml:space="preserve">επίτευξη της μεγαλύτερης δυνατής ομοιομορφίας στις </w:t>
      </w:r>
      <w:proofErr w:type="spellStart"/>
      <w:r w:rsidRPr="0006120B">
        <w:rPr>
          <w:lang w:val="el-GR"/>
        </w:rPr>
        <w:t>διεπαφές</w:t>
      </w:r>
      <w:proofErr w:type="spellEnd"/>
      <w:r w:rsidRPr="0006120B">
        <w:rPr>
          <w:lang w:val="el-GR"/>
        </w:rPr>
        <w:t xml:space="preserve"> μεταξύ των διαφόρων υποσυστημάτων και στον τρόπο εργασίας τους,</w:t>
      </w:r>
    </w:p>
    <w:p w14:paraId="3901124E" w14:textId="77777777" w:rsidR="00631888" w:rsidRPr="0006120B" w:rsidRDefault="00631888" w:rsidP="00474644">
      <w:pPr>
        <w:numPr>
          <w:ilvl w:val="0"/>
          <w:numId w:val="60"/>
        </w:numPr>
        <w:tabs>
          <w:tab w:val="num" w:pos="993"/>
        </w:tabs>
        <w:suppressAutoHyphens w:val="0"/>
        <w:spacing w:before="120"/>
        <w:ind w:left="993" w:hanging="426"/>
        <w:rPr>
          <w:lang w:val="el-GR"/>
        </w:rPr>
      </w:pPr>
      <w:r w:rsidRPr="0006120B">
        <w:rPr>
          <w:lang w:val="el-GR"/>
        </w:rPr>
        <w:t xml:space="preserve">επιλογή κοινών και φιλικών τρόπων παρουσίασης, όσον αφορά στις </w:t>
      </w:r>
      <w:proofErr w:type="spellStart"/>
      <w:r w:rsidRPr="0006120B">
        <w:rPr>
          <w:lang w:val="el-GR"/>
        </w:rPr>
        <w:t>διεπαφές</w:t>
      </w:r>
      <w:proofErr w:type="spellEnd"/>
      <w:r w:rsidRPr="0006120B">
        <w:rPr>
          <w:lang w:val="el-GR"/>
        </w:rPr>
        <w:t xml:space="preserve"> των χρηστών με τις εφαρμογές.</w:t>
      </w:r>
    </w:p>
    <w:p w14:paraId="79280DE1" w14:textId="77777777" w:rsidR="00631888" w:rsidRPr="0006120B" w:rsidRDefault="00631888" w:rsidP="00474644">
      <w:pPr>
        <w:numPr>
          <w:ilvl w:val="0"/>
          <w:numId w:val="59"/>
        </w:numPr>
        <w:tabs>
          <w:tab w:val="num" w:pos="426"/>
        </w:tabs>
        <w:suppressAutoHyphens w:val="0"/>
        <w:spacing w:before="120"/>
        <w:ind w:left="426" w:hanging="426"/>
        <w:rPr>
          <w:lang w:val="el-GR"/>
        </w:rPr>
      </w:pPr>
      <w:r w:rsidRPr="0006120B">
        <w:rPr>
          <w:lang w:val="el-GR"/>
        </w:rPr>
        <w:lastRenderedPageBreak/>
        <w:t xml:space="preserve">Εξασφάλιση </w:t>
      </w:r>
      <w:r w:rsidRPr="0006120B">
        <w:rPr>
          <w:b/>
          <w:lang w:val="el-GR"/>
        </w:rPr>
        <w:t>πλήρους</w:t>
      </w:r>
      <w:r w:rsidRPr="0006120B">
        <w:rPr>
          <w:lang w:val="el-GR"/>
        </w:rPr>
        <w:t xml:space="preserve"> </w:t>
      </w:r>
      <w:r w:rsidRPr="0006120B">
        <w:rPr>
          <w:b/>
          <w:lang w:val="el-GR"/>
        </w:rPr>
        <w:t>λειτουργικότητας</w:t>
      </w:r>
      <w:r w:rsidRPr="0006120B">
        <w:rPr>
          <w:lang w:val="el-GR"/>
        </w:rPr>
        <w:t xml:space="preserve"> μέσω Διαδικτύου (</w:t>
      </w:r>
      <w:r w:rsidRPr="0006120B">
        <w:t>Internet</w:t>
      </w:r>
      <w:r w:rsidRPr="0006120B">
        <w:rPr>
          <w:lang w:val="el-GR"/>
        </w:rPr>
        <w:t>) κάνοντας χρήση των καθιερωμένων εφαρμογών πλοήγησης (</w:t>
      </w:r>
      <w:r w:rsidRPr="0006120B">
        <w:rPr>
          <w:lang w:val="en-US"/>
        </w:rPr>
        <w:t>Web</w:t>
      </w:r>
      <w:r w:rsidRPr="0006120B">
        <w:rPr>
          <w:lang w:val="el-GR"/>
        </w:rPr>
        <w:t xml:space="preserve"> </w:t>
      </w:r>
      <w:r w:rsidRPr="0006120B">
        <w:rPr>
          <w:lang w:val="en-US"/>
        </w:rPr>
        <w:t>Browsers</w:t>
      </w:r>
      <w:r w:rsidRPr="0006120B">
        <w:rPr>
          <w:lang w:val="el-GR"/>
        </w:rPr>
        <w:t xml:space="preserve">) χωρίς να απαιτείται επιπλέον εγκατάσταση λογισμικού ή τρίτων συσκευών από τους τελικούς χρήστες. </w:t>
      </w:r>
    </w:p>
    <w:p w14:paraId="10A95EE3" w14:textId="77777777" w:rsidR="00631888" w:rsidRDefault="00631888" w:rsidP="00474644">
      <w:pPr>
        <w:numPr>
          <w:ilvl w:val="0"/>
          <w:numId w:val="59"/>
        </w:numPr>
        <w:tabs>
          <w:tab w:val="num" w:pos="426"/>
        </w:tabs>
        <w:suppressAutoHyphens w:val="0"/>
        <w:spacing w:before="120"/>
        <w:ind w:left="426" w:hanging="426"/>
        <w:rPr>
          <w:lang w:val="el-GR"/>
        </w:rPr>
      </w:pPr>
      <w:r w:rsidRPr="0006120B">
        <w:rPr>
          <w:lang w:val="el-GR"/>
        </w:rPr>
        <w:t xml:space="preserve">Χρήση των υφιστάμενων </w:t>
      </w:r>
      <w:r w:rsidRPr="0006120B">
        <w:rPr>
          <w:b/>
          <w:lang w:val="el-GR"/>
        </w:rPr>
        <w:t>συστημάτων</w:t>
      </w:r>
      <w:r w:rsidRPr="0006120B">
        <w:rPr>
          <w:lang w:val="el-GR"/>
        </w:rPr>
        <w:t xml:space="preserve"> </w:t>
      </w:r>
      <w:r w:rsidRPr="0006120B">
        <w:rPr>
          <w:b/>
          <w:lang w:val="el-GR"/>
        </w:rPr>
        <w:t>διαχείρισης</w:t>
      </w:r>
      <w:r w:rsidRPr="0006120B">
        <w:rPr>
          <w:lang w:val="el-GR"/>
        </w:rPr>
        <w:t xml:space="preserve"> </w:t>
      </w:r>
      <w:r w:rsidRPr="0006120B">
        <w:rPr>
          <w:b/>
          <w:lang w:val="el-GR"/>
        </w:rPr>
        <w:t>σχεσιακών</w:t>
      </w:r>
      <w:r w:rsidRPr="0006120B">
        <w:rPr>
          <w:lang w:val="el-GR"/>
        </w:rPr>
        <w:t xml:space="preserve"> </w:t>
      </w:r>
      <w:r w:rsidRPr="0006120B">
        <w:rPr>
          <w:b/>
          <w:lang w:val="el-GR"/>
        </w:rPr>
        <w:t>βάσεων</w:t>
      </w:r>
      <w:r w:rsidRPr="0006120B">
        <w:rPr>
          <w:lang w:val="el-GR"/>
        </w:rPr>
        <w:t xml:space="preserve"> </w:t>
      </w:r>
      <w:r w:rsidRPr="0006120B">
        <w:rPr>
          <w:b/>
          <w:lang w:val="el-GR"/>
        </w:rPr>
        <w:t>δεδομένων</w:t>
      </w:r>
      <w:r w:rsidRPr="0006120B">
        <w:rPr>
          <w:lang w:val="el-GR"/>
        </w:rPr>
        <w:t xml:space="preserve"> (</w:t>
      </w:r>
      <w:r w:rsidRPr="0006120B">
        <w:t>RDBMS</w:t>
      </w:r>
      <w:r w:rsidRPr="0006120B">
        <w:rPr>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5EF459D5" w14:textId="7445A504" w:rsidR="00B6632B" w:rsidRPr="00B6632B" w:rsidRDefault="00B6632B" w:rsidP="00B6632B">
      <w:pPr>
        <w:numPr>
          <w:ilvl w:val="0"/>
          <w:numId w:val="59"/>
        </w:numPr>
        <w:suppressAutoHyphens w:val="0"/>
        <w:spacing w:before="120"/>
        <w:rPr>
          <w:lang w:val="el-GR"/>
        </w:rPr>
      </w:pPr>
      <w:r w:rsidRPr="00B6632B">
        <w:rPr>
          <w:lang w:val="el-GR"/>
        </w:rPr>
        <w:t>Ενσωματωμένο περιβάλλον σχεδίασης δομών αρχειοθέτησης εγγράφων του ιδίου κατασκευαστή, το οποίο να είναι μέρος της πλατφόρμας, με τις παρακάτω, κατ’ ελάχιστον, δυνατότητες, χωρίς συγγραφή κώδικα (</w:t>
      </w:r>
      <w:proofErr w:type="spellStart"/>
      <w:r w:rsidRPr="00B6632B">
        <w:rPr>
          <w:lang w:val="el-GR"/>
        </w:rPr>
        <w:t>no-code</w:t>
      </w:r>
      <w:proofErr w:type="spellEnd"/>
      <w:r w:rsidRPr="00B6632B">
        <w:rPr>
          <w:lang w:val="el-GR"/>
        </w:rPr>
        <w:t>):</w:t>
      </w:r>
    </w:p>
    <w:p w14:paraId="5F273A10" w14:textId="77777777" w:rsidR="00B6632B" w:rsidRPr="00B6632B" w:rsidRDefault="00B6632B" w:rsidP="00B6632B">
      <w:pPr>
        <w:suppressAutoHyphens w:val="0"/>
        <w:spacing w:before="120"/>
        <w:ind w:left="360"/>
        <w:rPr>
          <w:lang w:val="el-GR"/>
        </w:rPr>
      </w:pPr>
      <w:r w:rsidRPr="00B6632B">
        <w:rPr>
          <w:lang w:val="el-GR"/>
        </w:rPr>
        <w:t xml:space="preserve">α) Λειτουργίες (Καθορισμός πεδίων και τύπων χωρίς περιορισμούς στο πλήθος και είδος ανά φόρμα. Καθορισμός υποχρεωτικών πεδίων ή/και διαζευκτική </w:t>
      </w:r>
      <w:proofErr w:type="spellStart"/>
      <w:r w:rsidRPr="00B6632B">
        <w:rPr>
          <w:lang w:val="el-GR"/>
        </w:rPr>
        <w:t>υποχρεωτικότητα</w:t>
      </w:r>
      <w:proofErr w:type="spellEnd"/>
      <w:r w:rsidRPr="00B6632B">
        <w:rPr>
          <w:lang w:val="el-GR"/>
        </w:rPr>
        <w:t xml:space="preserve"> πεδίων. Καθορισμός επιτρεπτών &amp; αρχικών τιμών πεδίων. Αυτόματη δημιουργία των πινάκων στο RDBMS. Δυνατότητα μεταβολών σε μεταγενέστερη στιγμή χωρίς επηρεασμό της παραγωγικής λειτουργίας του συστήματος. Εμφάνιση / απόκρυψη πεδίων.)</w:t>
      </w:r>
    </w:p>
    <w:p w14:paraId="7EEB510C" w14:textId="77777777" w:rsidR="00B6632B" w:rsidRPr="00B6632B" w:rsidRDefault="00B6632B" w:rsidP="00B6632B">
      <w:pPr>
        <w:suppressAutoHyphens w:val="0"/>
        <w:spacing w:before="120"/>
        <w:ind w:left="360"/>
        <w:rPr>
          <w:lang w:val="el-GR"/>
        </w:rPr>
      </w:pPr>
      <w:r w:rsidRPr="00B6632B">
        <w:rPr>
          <w:lang w:val="el-GR"/>
        </w:rPr>
        <w:t>β) Αυτοματισμούς (Μετρητές. Έλεγχο μοναδικότητας τιμών πεδίων. Απόδοση και τροποποίηση εξουσιοδοτήσεων υπό συνθήκες. Έναρξη δρομολογήσεων και ροών εργασίας με ή χωρίς τη χρήση σχετικού πεδίου τύπου διαδικασίας. Τροποποίηση τιμών – ιδιοτήτων πεδίων μετά από ενέργεια σε άλλα πεδία (</w:t>
      </w:r>
      <w:proofErr w:type="spellStart"/>
      <w:r w:rsidRPr="00B6632B">
        <w:rPr>
          <w:lang w:val="el-GR"/>
        </w:rPr>
        <w:t>events</w:t>
      </w:r>
      <w:proofErr w:type="spellEnd"/>
      <w:r w:rsidRPr="00B6632B">
        <w:rPr>
          <w:lang w:val="el-GR"/>
        </w:rPr>
        <w:t>). Δημιουργία προτύπων (</w:t>
      </w:r>
      <w:proofErr w:type="spellStart"/>
      <w:r w:rsidRPr="00B6632B">
        <w:rPr>
          <w:lang w:val="el-GR"/>
        </w:rPr>
        <w:t>templates</w:t>
      </w:r>
      <w:proofErr w:type="spellEnd"/>
      <w:r w:rsidRPr="00B6632B">
        <w:rPr>
          <w:lang w:val="el-GR"/>
        </w:rPr>
        <w:t>))</w:t>
      </w:r>
    </w:p>
    <w:p w14:paraId="1D18E128" w14:textId="1319D131" w:rsidR="00B6632B" w:rsidRPr="0006120B" w:rsidRDefault="00B6632B" w:rsidP="00B6632B">
      <w:pPr>
        <w:numPr>
          <w:ilvl w:val="0"/>
          <w:numId w:val="59"/>
        </w:numPr>
        <w:tabs>
          <w:tab w:val="num" w:pos="426"/>
        </w:tabs>
        <w:suppressAutoHyphens w:val="0"/>
        <w:spacing w:before="120"/>
        <w:rPr>
          <w:lang w:val="el-GR"/>
        </w:rPr>
      </w:pPr>
      <w:r w:rsidRPr="00B6632B">
        <w:rPr>
          <w:lang w:val="el-GR"/>
        </w:rPr>
        <w:t>Ενσωματωμένο περιβάλλον σχεδίασης διαδικασιών (</w:t>
      </w:r>
      <w:proofErr w:type="spellStart"/>
      <w:r w:rsidRPr="00B6632B">
        <w:rPr>
          <w:lang w:val="el-GR"/>
        </w:rPr>
        <w:t>Workflow</w:t>
      </w:r>
      <w:proofErr w:type="spellEnd"/>
      <w:r w:rsidRPr="00B6632B">
        <w:rPr>
          <w:lang w:val="el-GR"/>
        </w:rPr>
        <w:t xml:space="preserve"> </w:t>
      </w:r>
      <w:proofErr w:type="spellStart"/>
      <w:r w:rsidRPr="00B6632B">
        <w:rPr>
          <w:lang w:val="el-GR"/>
        </w:rPr>
        <w:t>Designer</w:t>
      </w:r>
      <w:proofErr w:type="spellEnd"/>
      <w:r w:rsidRPr="00B6632B">
        <w:rPr>
          <w:lang w:val="el-GR"/>
        </w:rPr>
        <w:t xml:space="preserve">) (Διαγραμματική απεικόνιση διαδικασίας. Δυνατότητα χρήσης διαγραμμάτων  </w:t>
      </w:r>
      <w:proofErr w:type="spellStart"/>
      <w:r w:rsidRPr="00B6632B">
        <w:rPr>
          <w:lang w:val="el-GR"/>
        </w:rPr>
        <w:t>swim</w:t>
      </w:r>
      <w:proofErr w:type="spellEnd"/>
      <w:r w:rsidRPr="00B6632B">
        <w:rPr>
          <w:lang w:val="el-GR"/>
        </w:rPr>
        <w:t xml:space="preserve"> </w:t>
      </w:r>
      <w:proofErr w:type="spellStart"/>
      <w:r w:rsidRPr="00B6632B">
        <w:rPr>
          <w:lang w:val="el-GR"/>
        </w:rPr>
        <w:t>lane</w:t>
      </w:r>
      <w:proofErr w:type="spellEnd"/>
      <w:r w:rsidRPr="00B6632B">
        <w:rPr>
          <w:lang w:val="el-GR"/>
        </w:rPr>
        <w:t xml:space="preserve">. Υποστήριξη σειριακών και παράλληλων βημάτων διαδικασιών. Υποστήριξη ειδικών βημάτων για συνένωση αποτελεσμάτων από παράλληλα βήματα. Αυτόματη επιλογή για την πορεία και το χειριστή βήματος της διαδικασίας, με βάση </w:t>
      </w:r>
      <w:proofErr w:type="spellStart"/>
      <w:r w:rsidRPr="00B6632B">
        <w:rPr>
          <w:lang w:val="el-GR"/>
        </w:rPr>
        <w:t>μεταδεδομένα</w:t>
      </w:r>
      <w:proofErr w:type="spellEnd"/>
      <w:r w:rsidRPr="00B6632B">
        <w:rPr>
          <w:lang w:val="el-GR"/>
        </w:rPr>
        <w:t xml:space="preserve"> του συστήματος ή ανάλογα με το φόρτο εργασίας και τη διαθεσιμότητα.  Δυνατότητα «εξαιρέσεων» (</w:t>
      </w:r>
      <w:proofErr w:type="spellStart"/>
      <w:r w:rsidRPr="00B6632B">
        <w:rPr>
          <w:lang w:val="el-GR"/>
        </w:rPr>
        <w:t>exceptions</w:t>
      </w:r>
      <w:proofErr w:type="spellEnd"/>
      <w:r w:rsidRPr="00B6632B">
        <w:rPr>
          <w:lang w:val="el-GR"/>
        </w:rPr>
        <w:t>) σε βήματα και διαδικασίες, με βάση χρονικό περιορισμό, για την αλλαγή της πορείας μιας διαδικασίας ή την αυτόματη διεκπεραίωση.</w:t>
      </w:r>
    </w:p>
    <w:p w14:paraId="4CA9DE8A" w14:textId="77777777" w:rsidR="00631888" w:rsidRPr="0006120B" w:rsidRDefault="00631888" w:rsidP="00474644">
      <w:pPr>
        <w:numPr>
          <w:ilvl w:val="0"/>
          <w:numId w:val="59"/>
        </w:numPr>
        <w:tabs>
          <w:tab w:val="num" w:pos="426"/>
        </w:tabs>
        <w:suppressAutoHyphens w:val="0"/>
        <w:spacing w:before="120"/>
        <w:ind w:left="426" w:hanging="426"/>
        <w:rPr>
          <w:lang w:val="el-GR"/>
        </w:rPr>
      </w:pPr>
      <w:r w:rsidRPr="0006120B">
        <w:rPr>
          <w:lang w:val="el-GR"/>
        </w:rPr>
        <w:t xml:space="preserve">Τα </w:t>
      </w:r>
      <w:r w:rsidRPr="0006120B">
        <w:rPr>
          <w:b/>
          <w:lang w:val="el-GR"/>
        </w:rPr>
        <w:t xml:space="preserve">εργαλεία ανάπτυξης, συντήρησης και διαχείρισης των εφαρμογών </w:t>
      </w:r>
      <w:r w:rsidRPr="0006120B">
        <w:rPr>
          <w:lang w:val="el-GR"/>
        </w:rPr>
        <w:t>που θα χρησιμοποιηθούν</w:t>
      </w:r>
      <w:r w:rsidRPr="0006120B">
        <w:rPr>
          <w:b/>
          <w:lang w:val="el-GR"/>
        </w:rPr>
        <w:t xml:space="preserve"> </w:t>
      </w:r>
      <w:r w:rsidRPr="0006120B">
        <w:rPr>
          <w:lang w:val="el-GR"/>
        </w:rPr>
        <w:t>θα πρέπει να είναι συμβατά με το σύνολο του υφιστάμενου λογισμικού υποδομής (</w:t>
      </w:r>
      <w:r w:rsidRPr="0006120B">
        <w:t>Web</w:t>
      </w:r>
      <w:r w:rsidRPr="0006120B">
        <w:rPr>
          <w:lang w:val="el-GR"/>
        </w:rPr>
        <w:t xml:space="preserve">, </w:t>
      </w:r>
      <w:r w:rsidRPr="0006120B">
        <w:t>application</w:t>
      </w:r>
      <w:r w:rsidRPr="0006120B">
        <w:rPr>
          <w:lang w:val="el-GR"/>
        </w:rPr>
        <w:t xml:space="preserve"> και </w:t>
      </w:r>
      <w:r w:rsidRPr="0006120B">
        <w:t>database</w:t>
      </w:r>
      <w:r w:rsidRPr="0006120B">
        <w:rPr>
          <w:lang w:val="el-GR"/>
        </w:rPr>
        <w:t xml:space="preserve"> </w:t>
      </w:r>
      <w:r w:rsidRPr="0006120B">
        <w:t>servers</w:t>
      </w:r>
      <w:r w:rsidRPr="0006120B">
        <w:rPr>
          <w:lang w:val="el-GR"/>
        </w:rPr>
        <w:t>).</w:t>
      </w:r>
      <w:r>
        <w:rPr>
          <w:lang w:val="el-GR"/>
        </w:rPr>
        <w:t xml:space="preserve"> Συγκεκριμένα τα σχεδιαστικά εργαλεία που θα χρησιμοποιηθούν για την ανάπτυξη όλων των δομών που είναι απαραίτητες για την ψηφιακή αποτύπωση της επιχειρησιακής λειτουργίας (φόρμες, </w:t>
      </w:r>
      <w:r>
        <w:rPr>
          <w:lang w:val="en-US"/>
        </w:rPr>
        <w:t>workflows</w:t>
      </w:r>
      <w:r>
        <w:rPr>
          <w:lang w:val="el-GR"/>
        </w:rPr>
        <w:t xml:space="preserve">, κ.α.) θα πρέπει να είναι </w:t>
      </w:r>
      <w:r>
        <w:rPr>
          <w:lang w:val="en-US"/>
        </w:rPr>
        <w:t>low</w:t>
      </w:r>
      <w:r w:rsidRPr="00C9271D">
        <w:rPr>
          <w:lang w:val="el-GR"/>
        </w:rPr>
        <w:t>-</w:t>
      </w:r>
      <w:r>
        <w:rPr>
          <w:lang w:val="en-US"/>
        </w:rPr>
        <w:t>code</w:t>
      </w:r>
      <w:r w:rsidRPr="00C9271D">
        <w:rPr>
          <w:lang w:val="el-GR"/>
        </w:rPr>
        <w:t xml:space="preserve"> / </w:t>
      </w:r>
      <w:r>
        <w:rPr>
          <w:lang w:val="en-US"/>
        </w:rPr>
        <w:t>no</w:t>
      </w:r>
      <w:r w:rsidRPr="00C9271D">
        <w:rPr>
          <w:lang w:val="el-GR"/>
        </w:rPr>
        <w:t>-</w:t>
      </w:r>
      <w:r>
        <w:rPr>
          <w:lang w:val="en-US"/>
        </w:rPr>
        <w:t>code</w:t>
      </w:r>
      <w:r w:rsidRPr="00C9271D">
        <w:rPr>
          <w:lang w:val="el-GR"/>
        </w:rPr>
        <w:t xml:space="preserve"> </w:t>
      </w:r>
      <w:r>
        <w:rPr>
          <w:lang w:val="el-GR"/>
        </w:rPr>
        <w:t>ώστε να μπορούν να γίνουν οι απαραίτητες  αλλαγές άμεσα, χωρίς συγγραφή κώδικα.</w:t>
      </w:r>
    </w:p>
    <w:p w14:paraId="2BCB3731" w14:textId="77777777" w:rsidR="00631888" w:rsidRPr="0006120B" w:rsidRDefault="00631888" w:rsidP="00474644">
      <w:pPr>
        <w:numPr>
          <w:ilvl w:val="0"/>
          <w:numId w:val="59"/>
        </w:numPr>
        <w:tabs>
          <w:tab w:val="num" w:pos="426"/>
        </w:tabs>
        <w:suppressAutoHyphens w:val="0"/>
        <w:spacing w:before="120"/>
        <w:ind w:left="426" w:hanging="426"/>
        <w:rPr>
          <w:lang w:val="el-GR"/>
        </w:rPr>
      </w:pPr>
      <w:r w:rsidRPr="0006120B">
        <w:rPr>
          <w:lang w:val="el-GR"/>
        </w:rPr>
        <w:t xml:space="preserve">Χρήση </w:t>
      </w:r>
      <w:r w:rsidRPr="0006120B">
        <w:rPr>
          <w:b/>
          <w:bCs/>
          <w:lang w:val="el-GR"/>
        </w:rPr>
        <w:t xml:space="preserve">γραφικού περιβάλλοντος λειτουργίας </w:t>
      </w:r>
      <w:r w:rsidRPr="0006120B">
        <w:rPr>
          <w:lang w:val="el-GR"/>
        </w:rPr>
        <w:t>(</w:t>
      </w:r>
      <w:r w:rsidRPr="0006120B">
        <w:t>GUI</w:t>
      </w:r>
      <w:r w:rsidRPr="0006120B">
        <w:rPr>
          <w:lang w:val="el-GR"/>
        </w:rPr>
        <w:t xml:space="preserve">) </w:t>
      </w:r>
      <w:r w:rsidRPr="0006120B">
        <w:rPr>
          <w:bCs/>
          <w:lang w:val="el-GR"/>
        </w:rPr>
        <w:t>του χρήστη</w:t>
      </w:r>
      <w:r w:rsidRPr="0006120B">
        <w:rPr>
          <w:lang w:val="el-GR"/>
        </w:rPr>
        <w:t xml:space="preserve"> για την αποδοτική διαχείριση και χρήση των Υποσυστημάτων και την ευκολία εκμάθησής τους.</w:t>
      </w:r>
      <w:r w:rsidRPr="00C9271D">
        <w:rPr>
          <w:lang w:val="el-GR"/>
        </w:rPr>
        <w:t xml:space="preserve"> </w:t>
      </w:r>
      <w:r>
        <w:rPr>
          <w:lang w:val="en-US"/>
        </w:rPr>
        <w:t>To</w:t>
      </w:r>
      <w:r w:rsidRPr="00C9271D">
        <w:rPr>
          <w:lang w:val="el-GR"/>
        </w:rPr>
        <w:t xml:space="preserve"> </w:t>
      </w:r>
      <w:r>
        <w:rPr>
          <w:lang w:val="en-US"/>
        </w:rPr>
        <w:t>GUI</w:t>
      </w:r>
      <w:r>
        <w:rPr>
          <w:lang w:val="el-GR"/>
        </w:rPr>
        <w:t xml:space="preserve"> θα πρέπει να περιλαμβάνει π</w:t>
      </w:r>
      <w:r w:rsidRPr="00A50EBC">
        <w:rPr>
          <w:lang w:val="el-GR"/>
        </w:rPr>
        <w:t>εριβάλλον γρήγορης επισκόπησης δεδομένων και πρόσβασης λειτουργιών (</w:t>
      </w:r>
      <w:proofErr w:type="spellStart"/>
      <w:r w:rsidRPr="00A50EBC">
        <w:rPr>
          <w:lang w:val="el-GR"/>
        </w:rPr>
        <w:t>Dashboard</w:t>
      </w:r>
      <w:proofErr w:type="spellEnd"/>
      <w:r w:rsidRPr="00A50EBC">
        <w:rPr>
          <w:lang w:val="el-GR"/>
        </w:rPr>
        <w:t>), με δυνατότητα δόμησης και παραμετροποίησης του, αναλόγως των απαιτήσεων του χρήστη και του ρόλου του στο οργανόγραμμα (</w:t>
      </w:r>
      <w:proofErr w:type="spellStart"/>
      <w:r w:rsidRPr="00A50EBC">
        <w:rPr>
          <w:lang w:val="el-GR"/>
        </w:rPr>
        <w:t>personalization</w:t>
      </w:r>
      <w:proofErr w:type="spellEnd"/>
      <w:r w:rsidRPr="00A50EBC">
        <w:rPr>
          <w:lang w:val="el-GR"/>
        </w:rPr>
        <w:t>) χωρίς συγγραφή κώδικα</w:t>
      </w:r>
    </w:p>
    <w:p w14:paraId="2E110B39" w14:textId="77777777" w:rsidR="00631888" w:rsidRPr="0006120B" w:rsidRDefault="00631888" w:rsidP="00474644">
      <w:pPr>
        <w:numPr>
          <w:ilvl w:val="0"/>
          <w:numId w:val="59"/>
        </w:numPr>
        <w:tabs>
          <w:tab w:val="num" w:pos="426"/>
        </w:tabs>
        <w:suppressAutoHyphens w:val="0"/>
        <w:spacing w:before="120"/>
        <w:ind w:left="426" w:hanging="426"/>
        <w:rPr>
          <w:lang w:val="el-GR"/>
        </w:rPr>
      </w:pPr>
      <w:r w:rsidRPr="0006120B">
        <w:rPr>
          <w:lang w:val="el-GR"/>
        </w:rPr>
        <w:t xml:space="preserve">Ενσωμάτωση στα Υποσυστήματα </w:t>
      </w:r>
      <w:r w:rsidRPr="0006120B">
        <w:rPr>
          <w:b/>
          <w:bCs/>
          <w:lang w:val="el-GR"/>
        </w:rPr>
        <w:t>άμεσης υποστήριξης βοήθειας</w:t>
      </w:r>
      <w:r w:rsidRPr="0006120B">
        <w:rPr>
          <w:lang w:val="el-GR"/>
        </w:rPr>
        <w:t xml:space="preserve"> (</w:t>
      </w:r>
      <w:r w:rsidRPr="0006120B">
        <w:t>online</w:t>
      </w:r>
      <w:r w:rsidRPr="0006120B">
        <w:rPr>
          <w:lang w:val="el-GR"/>
        </w:rPr>
        <w:t xml:space="preserve"> </w:t>
      </w:r>
      <w:r w:rsidRPr="0006120B">
        <w:t>help</w:t>
      </w:r>
      <w:r w:rsidRPr="0006120B">
        <w:rPr>
          <w:lang w:val="el-GR"/>
        </w:rPr>
        <w:t>) και οδηγιών στην ελληνική γλώσσα, προς τους χρήστες ανά διαδικασία ή και οθόνη.</w:t>
      </w:r>
    </w:p>
    <w:p w14:paraId="5EE85AEE" w14:textId="77777777" w:rsidR="00631888" w:rsidRPr="0006120B" w:rsidRDefault="00631888" w:rsidP="00474644">
      <w:pPr>
        <w:numPr>
          <w:ilvl w:val="0"/>
          <w:numId w:val="59"/>
        </w:numPr>
        <w:tabs>
          <w:tab w:val="num" w:pos="426"/>
        </w:tabs>
        <w:suppressAutoHyphens w:val="0"/>
        <w:spacing w:before="120"/>
        <w:ind w:left="426" w:hanging="426"/>
        <w:rPr>
          <w:lang w:val="el-GR"/>
        </w:rPr>
      </w:pPr>
      <w:r w:rsidRPr="0006120B">
        <w:rPr>
          <w:b/>
          <w:bCs/>
          <w:lang w:val="el-GR"/>
        </w:rPr>
        <w:t>Μηνύματα λαθών</w:t>
      </w:r>
      <w:r w:rsidRPr="0006120B">
        <w:rPr>
          <w:lang w:val="el-GR"/>
        </w:rPr>
        <w:t xml:space="preserve"> (</w:t>
      </w:r>
      <w:r w:rsidRPr="0006120B">
        <w:t>error</w:t>
      </w:r>
      <w:r w:rsidRPr="0006120B">
        <w:rPr>
          <w:lang w:val="el-GR"/>
        </w:rPr>
        <w:t xml:space="preserve"> </w:t>
      </w:r>
      <w:r w:rsidRPr="0006120B">
        <w:t>messages</w:t>
      </w:r>
      <w:r w:rsidRPr="0006120B">
        <w:rPr>
          <w:lang w:val="el-GR"/>
        </w:rPr>
        <w:t>) στην ελληνική γλώσσα και ειδοποίηση των χρηστών με όρους οικείους προς αυτούς.</w:t>
      </w:r>
    </w:p>
    <w:p w14:paraId="12F53268" w14:textId="77777777" w:rsidR="00631888" w:rsidRPr="0006120B" w:rsidRDefault="00631888" w:rsidP="00474644">
      <w:pPr>
        <w:numPr>
          <w:ilvl w:val="0"/>
          <w:numId w:val="59"/>
        </w:numPr>
        <w:tabs>
          <w:tab w:val="num" w:pos="426"/>
        </w:tabs>
        <w:suppressAutoHyphens w:val="0"/>
        <w:spacing w:before="120"/>
        <w:ind w:left="426" w:hanging="426"/>
        <w:rPr>
          <w:lang w:val="el-GR"/>
        </w:rPr>
      </w:pPr>
      <w:r w:rsidRPr="0006120B">
        <w:rPr>
          <w:lang w:val="el-GR"/>
        </w:rPr>
        <w:t xml:space="preserve">Τήρηση από όλα τα Υποσυστήματα στοιχείων </w:t>
      </w:r>
      <w:r w:rsidRPr="0006120B">
        <w:t>auditing</w:t>
      </w:r>
      <w:r w:rsidRPr="0006120B">
        <w:rPr>
          <w:lang w:val="el-GR"/>
        </w:rPr>
        <w:t xml:space="preserve"> για </w:t>
      </w:r>
      <w:proofErr w:type="spellStart"/>
      <w:r w:rsidRPr="0006120B">
        <w:rPr>
          <w:b/>
          <w:lang w:val="el-GR"/>
        </w:rPr>
        <w:t>ιχνηλάτηση</w:t>
      </w:r>
      <w:proofErr w:type="spellEnd"/>
      <w:r w:rsidRPr="0006120B">
        <w:rPr>
          <w:lang w:val="el-GR"/>
        </w:rPr>
        <w:t xml:space="preserve"> ενεργειών χρηστών.</w:t>
      </w:r>
    </w:p>
    <w:p w14:paraId="639B805E" w14:textId="77777777" w:rsidR="00631888" w:rsidRPr="0006120B" w:rsidRDefault="00631888" w:rsidP="00474644">
      <w:pPr>
        <w:numPr>
          <w:ilvl w:val="0"/>
          <w:numId w:val="59"/>
        </w:numPr>
        <w:tabs>
          <w:tab w:val="num" w:pos="426"/>
        </w:tabs>
        <w:suppressAutoHyphens w:val="0"/>
        <w:spacing w:before="120"/>
        <w:ind w:left="426" w:hanging="426"/>
        <w:rPr>
          <w:lang w:val="el-GR"/>
        </w:rPr>
      </w:pPr>
      <w:r w:rsidRPr="0006120B">
        <w:rPr>
          <w:lang w:val="el-GR"/>
        </w:rPr>
        <w:t>Διαβαθμισμένη πρόσβαση στα Υποσυστήματα, ανάλογα με το είδος των υπηρεσιών και την ταυτότητα των χρηστών.</w:t>
      </w:r>
    </w:p>
    <w:p w14:paraId="5F988604" w14:textId="77777777" w:rsidR="00631888" w:rsidRPr="0006120B" w:rsidRDefault="00631888" w:rsidP="00474644">
      <w:pPr>
        <w:numPr>
          <w:ilvl w:val="0"/>
          <w:numId w:val="59"/>
        </w:numPr>
        <w:tabs>
          <w:tab w:val="num" w:pos="426"/>
        </w:tabs>
        <w:suppressAutoHyphens w:val="0"/>
        <w:spacing w:before="120"/>
        <w:ind w:left="426" w:hanging="426"/>
        <w:rPr>
          <w:lang w:val="el-GR"/>
        </w:rPr>
      </w:pPr>
      <w:r w:rsidRPr="0006120B">
        <w:rPr>
          <w:lang w:val="el-GR"/>
        </w:rPr>
        <w:lastRenderedPageBreak/>
        <w:t xml:space="preserve">Διασφάλιση της </w:t>
      </w:r>
      <w:r w:rsidRPr="0006120B">
        <w:rPr>
          <w:b/>
          <w:lang w:val="el-GR"/>
        </w:rPr>
        <w:t>π</w:t>
      </w:r>
      <w:r w:rsidRPr="0006120B">
        <w:rPr>
          <w:b/>
          <w:bCs/>
          <w:lang w:val="el-GR"/>
        </w:rPr>
        <w:t>ληρότητας, ακεραιότητας, εμπιστευτικότητας</w:t>
      </w:r>
      <w:r w:rsidRPr="0006120B">
        <w:rPr>
          <w:lang w:val="el-GR"/>
        </w:rPr>
        <w:t xml:space="preserve"> και </w:t>
      </w:r>
      <w:r w:rsidRPr="0006120B">
        <w:rPr>
          <w:b/>
          <w:bCs/>
          <w:lang w:val="el-GR"/>
        </w:rPr>
        <w:t>ασφάλειας</w:t>
      </w:r>
      <w:r w:rsidRPr="0006120B">
        <w:rPr>
          <w:lang w:val="el-GR"/>
        </w:rPr>
        <w:t xml:space="preserve"> των δεδομένων των Υποσυστημάτων κατά τη χρήση και τη δικτυακή διακίνησή τους.</w:t>
      </w:r>
    </w:p>
    <w:p w14:paraId="795A288F" w14:textId="77777777" w:rsidR="00631888" w:rsidRPr="0006120B" w:rsidRDefault="00631888" w:rsidP="00474644">
      <w:pPr>
        <w:numPr>
          <w:ilvl w:val="0"/>
          <w:numId w:val="59"/>
        </w:numPr>
        <w:tabs>
          <w:tab w:val="num" w:pos="426"/>
        </w:tabs>
        <w:suppressAutoHyphens w:val="0"/>
        <w:spacing w:before="120"/>
        <w:ind w:left="426" w:hanging="426"/>
        <w:rPr>
          <w:lang w:val="el-GR"/>
        </w:rPr>
      </w:pPr>
      <w:r w:rsidRPr="0006120B">
        <w:rPr>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12D2DF60" w14:textId="77777777" w:rsidR="00631888" w:rsidRPr="0006120B" w:rsidRDefault="00631888" w:rsidP="00474644">
      <w:pPr>
        <w:numPr>
          <w:ilvl w:val="0"/>
          <w:numId w:val="59"/>
        </w:numPr>
        <w:tabs>
          <w:tab w:val="num" w:pos="426"/>
        </w:tabs>
        <w:suppressAutoHyphens w:val="0"/>
        <w:spacing w:before="120"/>
        <w:ind w:left="426" w:hanging="426"/>
        <w:rPr>
          <w:lang w:val="el-GR"/>
        </w:rPr>
      </w:pPr>
      <w:r w:rsidRPr="0006120B">
        <w:rPr>
          <w:b/>
          <w:bCs/>
          <w:lang w:val="el-GR"/>
        </w:rPr>
        <w:t>Τεκμηρίωση</w:t>
      </w:r>
      <w:r w:rsidRPr="0006120B">
        <w:rPr>
          <w:lang w:val="el-GR"/>
        </w:rPr>
        <w:t xml:space="preserve"> του συστήματος μέσω της αναλυτικής περιγραφής της βάσης δεδομένων και των Υποσυστημάτων. Σύνταξη </w:t>
      </w:r>
      <w:r w:rsidRPr="0006120B">
        <w:rPr>
          <w:b/>
          <w:bCs/>
          <w:lang w:val="el-GR"/>
        </w:rPr>
        <w:t>τεχνικών εγχειριδίων</w:t>
      </w:r>
      <w:r w:rsidRPr="0006120B">
        <w:rPr>
          <w:lang w:val="el-GR"/>
        </w:rPr>
        <w:t xml:space="preserve"> του συστήματος και των εφαρμογών, καθώς και λεπτομερή </w:t>
      </w:r>
      <w:r w:rsidRPr="0006120B">
        <w:rPr>
          <w:b/>
          <w:bCs/>
          <w:lang w:val="el-GR"/>
        </w:rPr>
        <w:t>εγχειρίδια λειτουργίας</w:t>
      </w:r>
      <w:r w:rsidRPr="0006120B">
        <w:rPr>
          <w:lang w:val="el-GR"/>
        </w:rPr>
        <w:t xml:space="preserve"> του συστήματος (</w:t>
      </w:r>
      <w:r w:rsidRPr="0006120B">
        <w:t>operation</w:t>
      </w:r>
      <w:r w:rsidRPr="0006120B">
        <w:rPr>
          <w:lang w:val="el-GR"/>
        </w:rPr>
        <w:t xml:space="preserve"> </w:t>
      </w:r>
      <w:r w:rsidRPr="0006120B">
        <w:t>manuals</w:t>
      </w:r>
      <w:r w:rsidRPr="0006120B">
        <w:rPr>
          <w:lang w:val="el-GR"/>
        </w:rPr>
        <w:t>) και υποστήριξης των χρηστών (</w:t>
      </w:r>
      <w:r w:rsidRPr="0006120B">
        <w:t>user</w:t>
      </w:r>
      <w:r w:rsidRPr="0006120B">
        <w:rPr>
          <w:lang w:val="el-GR"/>
        </w:rPr>
        <w:t xml:space="preserve"> </w:t>
      </w:r>
      <w:r w:rsidRPr="0006120B">
        <w:t>manuals</w:t>
      </w:r>
      <w:r w:rsidRPr="0006120B">
        <w:rPr>
          <w:lang w:val="el-GR"/>
        </w:rPr>
        <w:t>).</w:t>
      </w:r>
    </w:p>
    <w:p w14:paraId="3ED02F3B" w14:textId="77777777" w:rsidR="00631888" w:rsidRPr="0006120B" w:rsidRDefault="00631888" w:rsidP="00474644">
      <w:pPr>
        <w:numPr>
          <w:ilvl w:val="0"/>
          <w:numId w:val="59"/>
        </w:numPr>
        <w:tabs>
          <w:tab w:val="num" w:pos="426"/>
        </w:tabs>
        <w:suppressAutoHyphens w:val="0"/>
        <w:spacing w:before="120"/>
        <w:ind w:left="426" w:hanging="426"/>
        <w:rPr>
          <w:bCs/>
          <w:lang w:val="el-GR"/>
        </w:rPr>
      </w:pPr>
      <w:r w:rsidRPr="0006120B">
        <w:rPr>
          <w:bCs/>
          <w:lang w:val="el-GR"/>
        </w:rPr>
        <w:t xml:space="preserve">Αξιοποίηση των τεχνολογιών </w:t>
      </w:r>
      <w:r w:rsidRPr="0006120B">
        <w:rPr>
          <w:bCs/>
        </w:rPr>
        <w:t>server</w:t>
      </w:r>
      <w:r w:rsidRPr="0006120B">
        <w:rPr>
          <w:bCs/>
          <w:lang w:val="el-GR"/>
        </w:rPr>
        <w:t xml:space="preserve"> </w:t>
      </w:r>
      <w:r w:rsidRPr="0006120B">
        <w:rPr>
          <w:bCs/>
        </w:rPr>
        <w:t>consolidation</w:t>
      </w:r>
      <w:r w:rsidRPr="0006120B">
        <w:rPr>
          <w:bCs/>
          <w:lang w:val="el-GR"/>
        </w:rPr>
        <w:t xml:space="preserve"> και </w:t>
      </w:r>
      <w:r w:rsidRPr="0006120B">
        <w:rPr>
          <w:bCs/>
        </w:rPr>
        <w:t>virtualization</w:t>
      </w:r>
      <w:r w:rsidRPr="0006120B">
        <w:rPr>
          <w:bCs/>
          <w:lang w:val="el-GR"/>
        </w:rPr>
        <w:t xml:space="preserve"> και πιο συγκεκριμένα λειτουργία των συστημάτων που θα αναπτυχθούν ή αναβαθμισθούν σε περιβάλλον εικονικών μηχανών (</w:t>
      </w:r>
      <w:r w:rsidRPr="0006120B">
        <w:rPr>
          <w:bCs/>
        </w:rPr>
        <w:t>virtual</w:t>
      </w:r>
      <w:r w:rsidRPr="0006120B">
        <w:rPr>
          <w:bCs/>
          <w:lang w:val="el-GR"/>
        </w:rPr>
        <w:t xml:space="preserve"> </w:t>
      </w:r>
      <w:r w:rsidRPr="0006120B">
        <w:rPr>
          <w:bCs/>
        </w:rPr>
        <w:t>machines</w:t>
      </w:r>
      <w:r w:rsidRPr="0006120B">
        <w:rPr>
          <w:bCs/>
          <w:lang w:val="el-GR"/>
        </w:rPr>
        <w:t>)</w:t>
      </w:r>
      <w:r w:rsidRPr="0006120B">
        <w:rPr>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53B0BD9A" w14:textId="77777777" w:rsidR="00631888" w:rsidRPr="0006120B" w:rsidRDefault="00631888" w:rsidP="00474644">
      <w:pPr>
        <w:numPr>
          <w:ilvl w:val="0"/>
          <w:numId w:val="59"/>
        </w:numPr>
        <w:tabs>
          <w:tab w:val="num" w:pos="426"/>
        </w:tabs>
        <w:suppressAutoHyphens w:val="0"/>
        <w:spacing w:before="120"/>
        <w:ind w:left="426" w:hanging="426"/>
        <w:rPr>
          <w:bCs/>
          <w:lang w:val="el-GR"/>
        </w:rPr>
      </w:pPr>
      <w:r w:rsidRPr="0006120B">
        <w:rPr>
          <w:lang w:val="el-GR"/>
        </w:rPr>
        <w:t>Δυνατότητα εξαγωγής του συνόλου ή μέρους των στοιχείων των Υποσυστημάτων από τη βάση δεδομένων σε ανοικτά πρότυπα (</w:t>
      </w:r>
      <w:r w:rsidRPr="0006120B">
        <w:rPr>
          <w:lang w:val="en-US"/>
        </w:rPr>
        <w:t>XML</w:t>
      </w:r>
      <w:r w:rsidRPr="0006120B">
        <w:rPr>
          <w:lang w:val="el-GR"/>
        </w:rPr>
        <w:t xml:space="preserve">, </w:t>
      </w:r>
      <w:r w:rsidRPr="0006120B">
        <w:rPr>
          <w:lang w:val="en-US"/>
        </w:rPr>
        <w:t>JSON</w:t>
      </w:r>
      <w:r w:rsidRPr="0006120B">
        <w:rPr>
          <w:lang w:val="el-GR"/>
        </w:rPr>
        <w:t xml:space="preserve">, </w:t>
      </w:r>
      <w:r w:rsidRPr="0006120B">
        <w:rPr>
          <w:lang w:val="en-US"/>
        </w:rPr>
        <w:t>CSV</w:t>
      </w:r>
      <w:r w:rsidRPr="0006120B">
        <w:rPr>
          <w:lang w:val="el-GR"/>
        </w:rPr>
        <w:t>) και την εισαγωγή εξωτερικών στοιχείων συγκεκριμένης δομής.</w:t>
      </w:r>
    </w:p>
    <w:p w14:paraId="3E66AE9D" w14:textId="77777777" w:rsidR="00631888" w:rsidRPr="00F3382E" w:rsidRDefault="00631888" w:rsidP="00AA52C4">
      <w:pPr>
        <w:pStyle w:val="4"/>
        <w:numPr>
          <w:ilvl w:val="1"/>
          <w:numId w:val="27"/>
        </w:numPr>
        <w:tabs>
          <w:tab w:val="left" w:pos="630"/>
        </w:tabs>
        <w:ind w:left="1800" w:hanging="1710"/>
        <w:rPr>
          <w:rFonts w:cs="Tahoma"/>
          <w:szCs w:val="22"/>
          <w:lang w:val="el-GR"/>
        </w:rPr>
      </w:pPr>
      <w:bookmarkStart w:id="387" w:name="_Toc45711950"/>
      <w:bookmarkStart w:id="388" w:name="_Ref45744080"/>
      <w:bookmarkStart w:id="389" w:name="_Ref45745108"/>
      <w:bookmarkStart w:id="390" w:name="_Ref45745501"/>
      <w:bookmarkStart w:id="391" w:name="_Toc58512408"/>
      <w:bookmarkStart w:id="392" w:name="_Toc76724138"/>
      <w:bookmarkStart w:id="393" w:name="_Toc89441275"/>
      <w:bookmarkStart w:id="394" w:name="_Toc89441793"/>
      <w:r w:rsidRPr="00F3382E">
        <w:rPr>
          <w:rFonts w:cs="Tahoma"/>
          <w:szCs w:val="22"/>
          <w:lang w:val="el-GR"/>
        </w:rPr>
        <w:t>Λογική Αρχιτεκτονική</w:t>
      </w:r>
      <w:bookmarkEnd w:id="387"/>
      <w:bookmarkEnd w:id="388"/>
      <w:bookmarkEnd w:id="389"/>
      <w:bookmarkEnd w:id="390"/>
      <w:bookmarkEnd w:id="391"/>
      <w:bookmarkEnd w:id="392"/>
      <w:bookmarkEnd w:id="393"/>
      <w:bookmarkEnd w:id="394"/>
    </w:p>
    <w:p w14:paraId="04458592" w14:textId="77777777" w:rsidR="00631888" w:rsidRPr="0006120B" w:rsidRDefault="00631888" w:rsidP="00631888">
      <w:pPr>
        <w:spacing w:before="120"/>
        <w:rPr>
          <w:lang w:val="el-GR"/>
        </w:rPr>
      </w:pPr>
      <w:r w:rsidRPr="0006120B">
        <w:rPr>
          <w:lang w:val="el-GR"/>
        </w:rPr>
        <w:t xml:space="preserve">Η αρχιτεκτονική του συστήματος που θα σχεδιαστεί για την ενίσχυση της λειτουργικότητας των υφιστάμενων εφαρμογών θα πρέπει να συμβαδίζει με την υφιστάμενη αρχιτεκτονική των συστημάτων </w:t>
      </w:r>
      <w:r>
        <w:rPr>
          <w:lang w:val="el-GR"/>
        </w:rPr>
        <w:t>του Φορέα</w:t>
      </w:r>
      <w:r w:rsidRPr="0006120B">
        <w:rPr>
          <w:lang w:val="el-GR"/>
        </w:rPr>
        <w:t>.</w:t>
      </w:r>
    </w:p>
    <w:p w14:paraId="7A21DEEB" w14:textId="77777777" w:rsidR="00631888" w:rsidRPr="0006120B" w:rsidRDefault="00631888" w:rsidP="00631888">
      <w:pPr>
        <w:spacing w:before="120"/>
        <w:rPr>
          <w:lang w:val="el-GR"/>
        </w:rPr>
      </w:pPr>
      <w:r w:rsidRPr="0006120B">
        <w:rPr>
          <w:lang w:val="el-GR"/>
        </w:rPr>
        <w:t>Το μοντέλο ανάπτυξης και λειτουργίας που θα εφαρμοστεί θα είναι πλατφόρμα Web n-</w:t>
      </w:r>
      <w:proofErr w:type="spellStart"/>
      <w:r w:rsidRPr="0006120B">
        <w:rPr>
          <w:lang w:val="el-GR"/>
        </w:rPr>
        <w:t>tier</w:t>
      </w:r>
      <w:proofErr w:type="spellEnd"/>
      <w:r w:rsidRPr="0006120B">
        <w:rPr>
          <w:lang w:val="el-GR"/>
        </w:rPr>
        <w:t xml:space="preserve">. Θα πρέπει να στηρίζεται σε </w:t>
      </w:r>
      <w:proofErr w:type="spellStart"/>
      <w:r w:rsidRPr="0006120B">
        <w:rPr>
          <w:lang w:val="el-GR"/>
        </w:rPr>
        <w:t>πολυεπίπεδη</w:t>
      </w:r>
      <w:proofErr w:type="spellEnd"/>
      <w:r w:rsidRPr="0006120B">
        <w:rPr>
          <w:lang w:val="el-GR"/>
        </w:rPr>
        <w:t xml:space="preserve"> αρχιτεκτονική (Ν-</w:t>
      </w:r>
      <w:proofErr w:type="spellStart"/>
      <w:r w:rsidRPr="0006120B">
        <w:rPr>
          <w:lang w:val="el-GR"/>
        </w:rPr>
        <w:t>tier</w:t>
      </w:r>
      <w:proofErr w:type="spellEnd"/>
      <w:r w:rsidRPr="0006120B">
        <w:rPr>
          <w:lang w:val="el-GR"/>
        </w:rPr>
        <w:t xml:space="preserve"> </w:t>
      </w:r>
      <w:proofErr w:type="spellStart"/>
      <w:r w:rsidRPr="0006120B">
        <w:rPr>
          <w:lang w:val="el-GR"/>
        </w:rPr>
        <w:t>architecture</w:t>
      </w:r>
      <w:proofErr w:type="spellEnd"/>
      <w:r w:rsidRPr="0006120B">
        <w:rPr>
          <w:lang w:val="el-GR"/>
        </w:rPr>
        <w:t xml:space="preserve">), η οποία </w:t>
      </w:r>
      <w:r w:rsidRPr="0006120B">
        <w:rPr>
          <w:u w:val="single"/>
          <w:lang w:val="el-GR"/>
        </w:rPr>
        <w:t>κατ’ ελάχιστον</w:t>
      </w:r>
      <w:r w:rsidRPr="0006120B">
        <w:rPr>
          <w:lang w:val="el-GR"/>
        </w:rPr>
        <w:t xml:space="preserve"> περιλαμβάνει:</w:t>
      </w:r>
    </w:p>
    <w:p w14:paraId="0071D603" w14:textId="77777777" w:rsidR="00631888" w:rsidRPr="0006120B" w:rsidRDefault="00631888" w:rsidP="00474644">
      <w:pPr>
        <w:numPr>
          <w:ilvl w:val="0"/>
          <w:numId w:val="61"/>
        </w:numPr>
        <w:tabs>
          <w:tab w:val="num" w:pos="567"/>
        </w:tabs>
        <w:suppressAutoHyphens w:val="0"/>
        <w:spacing w:before="120"/>
        <w:ind w:left="567" w:hanging="425"/>
        <w:rPr>
          <w:lang w:val="el-GR"/>
        </w:rPr>
      </w:pPr>
      <w:r w:rsidRPr="0006120B">
        <w:rPr>
          <w:lang w:val="el-GR"/>
        </w:rPr>
        <w:t xml:space="preserve">Το </w:t>
      </w:r>
      <w:r w:rsidRPr="0006120B">
        <w:rPr>
          <w:b/>
          <w:lang w:val="el-GR"/>
        </w:rPr>
        <w:t>επίπεδο χρηστών/παρουσίασης</w:t>
      </w:r>
      <w:r w:rsidRPr="0006120B">
        <w:rPr>
          <w:lang w:val="el-GR"/>
        </w:rPr>
        <w:t xml:space="preserve"> (</w:t>
      </w:r>
      <w:r w:rsidRPr="0006120B">
        <w:t>client</w:t>
      </w:r>
      <w:r w:rsidRPr="0006120B">
        <w:rPr>
          <w:lang w:val="el-GR"/>
        </w:rPr>
        <w:t xml:space="preserve"> </w:t>
      </w:r>
      <w:r w:rsidRPr="0006120B">
        <w:t>tier</w:t>
      </w:r>
      <w:r w:rsidRPr="0006120B">
        <w:rPr>
          <w:lang w:val="el-GR"/>
        </w:rPr>
        <w:t xml:space="preserve"> / </w:t>
      </w:r>
      <w:r w:rsidRPr="0006120B">
        <w:t>presentation</w:t>
      </w:r>
      <w:r w:rsidRPr="0006120B">
        <w:rPr>
          <w:lang w:val="el-GR"/>
        </w:rPr>
        <w:t xml:space="preserve"> </w:t>
      </w:r>
      <w:r w:rsidRPr="0006120B">
        <w:t>tier</w:t>
      </w:r>
      <w:r w:rsidRPr="0006120B">
        <w:rPr>
          <w:lang w:val="el-GR"/>
        </w:rPr>
        <w:t xml:space="preserve"> / </w:t>
      </w:r>
      <w:r w:rsidRPr="0006120B">
        <w:t>User</w:t>
      </w:r>
      <w:r w:rsidRPr="0006120B">
        <w:rPr>
          <w:lang w:val="el-GR"/>
        </w:rPr>
        <w:t xml:space="preserve"> </w:t>
      </w:r>
      <w:r w:rsidRPr="0006120B">
        <w:t>Interaction</w:t>
      </w:r>
      <w:r w:rsidRPr="0006120B">
        <w:rPr>
          <w:lang w:val="el-GR"/>
        </w:rPr>
        <w:t xml:space="preserve">), που είναι υπεύθυνο για τη </w:t>
      </w:r>
      <w:proofErr w:type="spellStart"/>
      <w:r w:rsidRPr="0006120B">
        <w:rPr>
          <w:lang w:val="el-GR"/>
        </w:rPr>
        <w:t>διεπαφή</w:t>
      </w:r>
      <w:proofErr w:type="spellEnd"/>
      <w:r w:rsidRPr="0006120B">
        <w:rPr>
          <w:lang w:val="el-GR"/>
        </w:rPr>
        <w:t xml:space="preserve">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2A2BCF4A" w14:textId="77777777" w:rsidR="00631888" w:rsidRPr="0006120B" w:rsidRDefault="00631888" w:rsidP="00474644">
      <w:pPr>
        <w:numPr>
          <w:ilvl w:val="0"/>
          <w:numId w:val="61"/>
        </w:numPr>
        <w:tabs>
          <w:tab w:val="num" w:pos="567"/>
        </w:tabs>
        <w:suppressAutoHyphens w:val="0"/>
        <w:spacing w:before="120"/>
        <w:ind w:left="567" w:hanging="425"/>
        <w:rPr>
          <w:lang w:val="el-GR"/>
        </w:rPr>
      </w:pPr>
      <w:r w:rsidRPr="0006120B">
        <w:rPr>
          <w:lang w:val="el-GR"/>
        </w:rPr>
        <w:t xml:space="preserve">Το </w:t>
      </w:r>
      <w:r w:rsidRPr="0006120B">
        <w:rPr>
          <w:b/>
          <w:lang w:val="el-GR"/>
        </w:rPr>
        <w:t xml:space="preserve">επίπεδο </w:t>
      </w:r>
      <w:proofErr w:type="spellStart"/>
      <w:r w:rsidRPr="0006120B">
        <w:rPr>
          <w:b/>
          <w:lang w:val="el-GR"/>
        </w:rPr>
        <w:t>διαλειτουργικότητας</w:t>
      </w:r>
      <w:proofErr w:type="spellEnd"/>
      <w:r w:rsidRPr="0006120B">
        <w:rPr>
          <w:lang w:val="el-GR"/>
        </w:rPr>
        <w:t xml:space="preserve"> (</w:t>
      </w:r>
      <w:r w:rsidRPr="0006120B">
        <w:rPr>
          <w:lang w:val="en-US"/>
        </w:rPr>
        <w:t>integration</w:t>
      </w:r>
      <w:r w:rsidRPr="0006120B">
        <w:rPr>
          <w:lang w:val="el-GR"/>
        </w:rPr>
        <w:t xml:space="preserve"> </w:t>
      </w:r>
      <w:proofErr w:type="spellStart"/>
      <w:r w:rsidRPr="0006120B">
        <w:rPr>
          <w:lang w:val="el-GR"/>
        </w:rPr>
        <w:t>tier</w:t>
      </w:r>
      <w:proofErr w:type="spellEnd"/>
      <w:r w:rsidRPr="0006120B">
        <w:rPr>
          <w:lang w:val="el-GR"/>
        </w:rPr>
        <w:t xml:space="preserve">), που είναι υπεύθυνο για την παροχή όλων των απαραίτητων υποδομών και </w:t>
      </w:r>
      <w:proofErr w:type="spellStart"/>
      <w:r w:rsidRPr="0006120B">
        <w:rPr>
          <w:lang w:val="el-GR"/>
        </w:rPr>
        <w:t>διεπαφών</w:t>
      </w:r>
      <w:proofErr w:type="spellEnd"/>
      <w:r w:rsidRPr="0006120B">
        <w:rPr>
          <w:lang w:val="el-GR"/>
        </w:rPr>
        <w:t xml:space="preserve"> για τη διασύνδεση και επικοινωνία των λειτουργικών ενοτήτων (υποσυστημάτων) του Πληροφοριακού Συστήματος τόσο μεταξύ τους, όσο και με τα Πληροφοριακά Συστήματα τρίτων φορέων. </w:t>
      </w:r>
    </w:p>
    <w:p w14:paraId="6DBC0513" w14:textId="77777777" w:rsidR="00631888" w:rsidRPr="0006120B" w:rsidRDefault="00631888" w:rsidP="00474644">
      <w:pPr>
        <w:numPr>
          <w:ilvl w:val="0"/>
          <w:numId w:val="61"/>
        </w:numPr>
        <w:tabs>
          <w:tab w:val="num" w:pos="567"/>
        </w:tabs>
        <w:suppressAutoHyphens w:val="0"/>
        <w:spacing w:before="120"/>
        <w:ind w:left="567" w:hanging="425"/>
        <w:rPr>
          <w:lang w:val="el-GR"/>
        </w:rPr>
      </w:pPr>
      <w:r w:rsidRPr="0006120B">
        <w:rPr>
          <w:lang w:val="el-GR"/>
        </w:rPr>
        <w:t xml:space="preserve">Το </w:t>
      </w:r>
      <w:r w:rsidRPr="0006120B">
        <w:rPr>
          <w:b/>
          <w:lang w:val="el-GR"/>
        </w:rPr>
        <w:t>επίπεδο εφαρμογών</w:t>
      </w:r>
      <w:r w:rsidRPr="0006120B">
        <w:rPr>
          <w:lang w:val="el-GR"/>
        </w:rPr>
        <w:t xml:space="preserve"> (</w:t>
      </w:r>
      <w:r w:rsidRPr="0006120B">
        <w:t>application</w:t>
      </w:r>
      <w:r w:rsidRPr="0006120B">
        <w:rPr>
          <w:lang w:val="el-GR"/>
        </w:rPr>
        <w:t xml:space="preserve"> </w:t>
      </w:r>
      <w:r w:rsidRPr="0006120B">
        <w:t>tier</w:t>
      </w:r>
      <w:r w:rsidRPr="0006120B">
        <w:rPr>
          <w:lang w:val="el-GR"/>
        </w:rPr>
        <w:t>) - επιχειρησιακής λογικής (</w:t>
      </w:r>
      <w:r w:rsidRPr="0006120B">
        <w:t>application</w:t>
      </w:r>
      <w:r w:rsidRPr="0006120B">
        <w:rPr>
          <w:lang w:val="el-GR"/>
        </w:rPr>
        <w:t xml:space="preserve"> / </w:t>
      </w:r>
      <w:r w:rsidRPr="0006120B">
        <w:t>business</w:t>
      </w:r>
      <w:r w:rsidRPr="0006120B">
        <w:rPr>
          <w:lang w:val="el-GR"/>
        </w:rPr>
        <w:t xml:space="preserve"> </w:t>
      </w:r>
      <w:r w:rsidRPr="0006120B">
        <w:t>logic</w:t>
      </w:r>
      <w:r w:rsidRPr="0006120B">
        <w:rPr>
          <w:lang w:val="el-GR"/>
        </w:rPr>
        <w:t xml:space="preserve"> </w:t>
      </w:r>
      <w:r w:rsidRPr="0006120B">
        <w:t>tier</w:t>
      </w:r>
      <w:r w:rsidRPr="0006120B">
        <w:rPr>
          <w:lang w:val="el-GR"/>
        </w:rPr>
        <w:t>), που ενσωματώνει τη λογική των εφαρμογών (</w:t>
      </w:r>
      <w:r w:rsidRPr="0006120B">
        <w:t>business</w:t>
      </w:r>
      <w:r w:rsidRPr="0006120B">
        <w:rPr>
          <w:lang w:val="el-GR"/>
        </w:rPr>
        <w:t xml:space="preserve"> </w:t>
      </w:r>
      <w:r w:rsidRPr="0006120B">
        <w:t>logic</w:t>
      </w:r>
      <w:r w:rsidRPr="0006120B">
        <w:rPr>
          <w:lang w:val="el-GR"/>
        </w:rPr>
        <w:t>), δηλαδή όλους τους επιχειρησιακούς κανόνες (</w:t>
      </w:r>
      <w:r w:rsidRPr="0006120B">
        <w:t>business</w:t>
      </w:r>
      <w:r w:rsidRPr="0006120B">
        <w:rPr>
          <w:lang w:val="el-GR"/>
        </w:rPr>
        <w:t xml:space="preserve"> </w:t>
      </w:r>
      <w:r w:rsidRPr="0006120B">
        <w:t>rules</w:t>
      </w:r>
      <w:r w:rsidRPr="0006120B">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06120B">
        <w:t>SOA</w:t>
      </w:r>
      <w:r w:rsidRPr="0006120B">
        <w:rPr>
          <w:lang w:val="el-GR"/>
        </w:rPr>
        <w:t>-</w:t>
      </w:r>
      <w:r w:rsidRPr="0006120B">
        <w:t>enabled</w:t>
      </w:r>
      <w:r w:rsidRPr="0006120B">
        <w:rPr>
          <w:lang w:val="el-GR"/>
        </w:rPr>
        <w:t xml:space="preserve">, δηλαδή να είναι </w:t>
      </w:r>
      <w:r w:rsidRPr="0006120B">
        <w:t>loosely</w:t>
      </w:r>
      <w:r w:rsidRPr="0006120B">
        <w:rPr>
          <w:lang w:val="el-GR"/>
        </w:rPr>
        <w:t>-</w:t>
      </w:r>
      <w:r w:rsidRPr="0006120B">
        <w:t>coupled</w:t>
      </w:r>
      <w:r w:rsidRPr="0006120B">
        <w:rPr>
          <w:lang w:val="el-GR"/>
        </w:rPr>
        <w:t xml:space="preserve"> και να παρέχουν τη δυνατότητα συμμετοχής σε οριζόντιες διαδικασίες ενορχήστρωσης με χρήση τεχνολογιών </w:t>
      </w:r>
      <w:r w:rsidRPr="0006120B">
        <w:t>web</w:t>
      </w:r>
      <w:r w:rsidRPr="0006120B">
        <w:rPr>
          <w:lang w:val="el-GR"/>
        </w:rPr>
        <w:t xml:space="preserve"> </w:t>
      </w:r>
      <w:r w:rsidRPr="0006120B">
        <w:t>services</w:t>
      </w:r>
      <w:r w:rsidRPr="0006120B">
        <w:rPr>
          <w:lang w:val="el-GR"/>
        </w:rPr>
        <w:t>.</w:t>
      </w:r>
    </w:p>
    <w:p w14:paraId="611BA246" w14:textId="77777777" w:rsidR="00631888" w:rsidRPr="0006120B" w:rsidRDefault="00631888" w:rsidP="00474644">
      <w:pPr>
        <w:numPr>
          <w:ilvl w:val="0"/>
          <w:numId w:val="61"/>
        </w:numPr>
        <w:tabs>
          <w:tab w:val="num" w:pos="567"/>
        </w:tabs>
        <w:suppressAutoHyphens w:val="0"/>
        <w:spacing w:before="120"/>
        <w:ind w:left="567" w:hanging="425"/>
        <w:rPr>
          <w:lang w:val="el-GR"/>
        </w:rPr>
      </w:pPr>
      <w:r w:rsidRPr="0006120B">
        <w:rPr>
          <w:lang w:val="el-GR"/>
        </w:rPr>
        <w:t xml:space="preserve">Το </w:t>
      </w:r>
      <w:r w:rsidRPr="0006120B">
        <w:rPr>
          <w:b/>
          <w:lang w:val="el-GR"/>
        </w:rPr>
        <w:t>επίπεδο δεδομένων</w:t>
      </w:r>
      <w:r w:rsidRPr="0006120B">
        <w:rPr>
          <w:lang w:val="el-GR"/>
        </w:rPr>
        <w:t xml:space="preserve"> (</w:t>
      </w:r>
      <w:r w:rsidRPr="0006120B">
        <w:t>data</w:t>
      </w:r>
      <w:r w:rsidRPr="0006120B">
        <w:rPr>
          <w:lang w:val="el-GR"/>
        </w:rPr>
        <w:t xml:space="preserve"> </w:t>
      </w:r>
      <w:r w:rsidRPr="0006120B">
        <w:t>tier</w:t>
      </w:r>
      <w:r w:rsidRPr="0006120B">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06120B">
        <w:t>transactional</w:t>
      </w:r>
      <w:r w:rsidRPr="0006120B">
        <w:rPr>
          <w:lang w:val="el-GR"/>
        </w:rPr>
        <w:t xml:space="preserve"> </w:t>
      </w:r>
      <w:r w:rsidRPr="0006120B">
        <w:t>data</w:t>
      </w:r>
      <w:r w:rsidRPr="0006120B">
        <w:rPr>
          <w:lang w:val="el-GR"/>
        </w:rPr>
        <w:t xml:space="preserve"> (συναλλαγές), </w:t>
      </w:r>
      <w:r w:rsidRPr="0006120B">
        <w:t>master</w:t>
      </w:r>
      <w:r w:rsidRPr="0006120B">
        <w:rPr>
          <w:lang w:val="el-GR"/>
        </w:rPr>
        <w:t xml:space="preserve"> </w:t>
      </w:r>
      <w:r w:rsidRPr="0006120B">
        <w:t>data</w:t>
      </w:r>
      <w:r w:rsidRPr="0006120B">
        <w:rPr>
          <w:lang w:val="el-GR"/>
        </w:rPr>
        <w:t xml:space="preserve"> (πελάτης), ή δεδομένα ανάλυσης (</w:t>
      </w:r>
      <w:r w:rsidRPr="0006120B">
        <w:t>aggregate</w:t>
      </w:r>
      <w:r w:rsidRPr="0006120B">
        <w:rPr>
          <w:lang w:val="el-GR"/>
        </w:rPr>
        <w:t xml:space="preserve"> </w:t>
      </w:r>
      <w:r w:rsidRPr="0006120B">
        <w:t>data</w:t>
      </w:r>
      <w:r w:rsidRPr="0006120B">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7C2D3D1B" w14:textId="77777777" w:rsidR="00631888" w:rsidRPr="0006120B" w:rsidRDefault="00631888" w:rsidP="00631888">
      <w:pPr>
        <w:spacing w:before="120"/>
        <w:rPr>
          <w:lang w:val="el-GR"/>
        </w:rPr>
      </w:pPr>
      <w:r w:rsidRPr="0006120B">
        <w:rPr>
          <w:lang w:val="el-GR"/>
        </w:rPr>
        <w:lastRenderedPageBreak/>
        <w:t>Όλα τα ανωτέρω επίπεδα χτίζονται πάνω στο</w:t>
      </w:r>
      <w:r w:rsidRPr="0006120B">
        <w:rPr>
          <w:b/>
          <w:lang w:val="el-GR"/>
        </w:rPr>
        <w:t xml:space="preserve"> </w:t>
      </w:r>
      <w:r w:rsidRPr="0006120B">
        <w:rPr>
          <w:lang w:val="el-GR"/>
        </w:rPr>
        <w:t>Επίπεδο</w:t>
      </w:r>
      <w:r w:rsidRPr="0006120B">
        <w:rPr>
          <w:b/>
          <w:lang w:val="el-GR"/>
        </w:rPr>
        <w:t xml:space="preserve"> </w:t>
      </w:r>
      <w:r w:rsidRPr="0006120B">
        <w:rPr>
          <w:lang w:val="el-GR"/>
        </w:rPr>
        <w:t>υποδομών (</w:t>
      </w:r>
      <w:r w:rsidRPr="0006120B">
        <w:t>Shared</w:t>
      </w:r>
      <w:r w:rsidRPr="0006120B">
        <w:rPr>
          <w:lang w:val="el-GR"/>
        </w:rPr>
        <w:t xml:space="preserve"> </w:t>
      </w:r>
      <w:r w:rsidRPr="0006120B">
        <w:t>Infrastructure</w:t>
      </w:r>
      <w:r w:rsidRPr="0006120B">
        <w:rPr>
          <w:lang w:val="el-GR"/>
        </w:rPr>
        <w:t>)</w:t>
      </w:r>
      <w:r w:rsidRPr="0006120B">
        <w:rPr>
          <w:b/>
          <w:lang w:val="el-GR"/>
        </w:rPr>
        <w:t xml:space="preserve"> </w:t>
      </w:r>
      <w:r w:rsidRPr="0006120B">
        <w:rPr>
          <w:lang w:val="el-GR"/>
        </w:rPr>
        <w:t>το οποίο αφορά τη φυσική υποδομή του συστήματος, δηλαδή τα συστήματα υλικού και την αντίστοιχη αρχιτεκτονική αυτών</w:t>
      </w:r>
      <w:r>
        <w:rPr>
          <w:lang w:val="el-GR"/>
        </w:rPr>
        <w:t>,</w:t>
      </w:r>
      <w:r w:rsidRPr="00F81DCE">
        <w:rPr>
          <w:lang w:val="el-GR"/>
        </w:rPr>
        <w:t xml:space="preserve"> </w:t>
      </w:r>
      <w:r w:rsidRPr="000A1F30">
        <w:rPr>
          <w:lang w:val="el-GR"/>
        </w:rPr>
        <w:t xml:space="preserve">όπως αυτή προκύψει από τη μελέτη </w:t>
      </w:r>
      <w:proofErr w:type="spellStart"/>
      <w:r>
        <w:rPr>
          <w:lang w:val="el-GR"/>
        </w:rPr>
        <w:t>εγκάταστασης</w:t>
      </w:r>
      <w:proofErr w:type="spellEnd"/>
      <w:r w:rsidRPr="000A1F30">
        <w:rPr>
          <w:lang w:val="el-GR"/>
        </w:rPr>
        <w:t xml:space="preserve"> </w:t>
      </w:r>
      <w:r>
        <w:rPr>
          <w:lang w:val="el-GR"/>
        </w:rPr>
        <w:t>των εφαρμογών</w:t>
      </w:r>
      <w:r w:rsidRPr="000A1F30">
        <w:rPr>
          <w:lang w:val="el-GR"/>
        </w:rPr>
        <w:t xml:space="preserve"> στο </w:t>
      </w:r>
      <w:r w:rsidRPr="000A1F30">
        <w:rPr>
          <w:lang w:val="en-US"/>
        </w:rPr>
        <w:t>G</w:t>
      </w:r>
      <w:r w:rsidRPr="000A1F30">
        <w:rPr>
          <w:lang w:val="el-GR"/>
        </w:rPr>
        <w:t>-</w:t>
      </w:r>
      <w:r w:rsidRPr="000A1F30">
        <w:rPr>
          <w:lang w:val="en-US"/>
        </w:rPr>
        <w:t>Cloud</w:t>
      </w:r>
      <w:r w:rsidRPr="000A1F30">
        <w:rPr>
          <w:lang w:val="el-GR"/>
        </w:rPr>
        <w:t>.</w:t>
      </w:r>
    </w:p>
    <w:p w14:paraId="6E8E214D" w14:textId="77777777" w:rsidR="00631888" w:rsidRPr="0006120B" w:rsidRDefault="00631888" w:rsidP="00631888">
      <w:pPr>
        <w:spacing w:before="120"/>
        <w:rPr>
          <w:lang w:val="el-GR"/>
        </w:rPr>
      </w:pPr>
      <w:r w:rsidRPr="0006120B">
        <w:rPr>
          <w:lang w:val="el-GR"/>
        </w:rPr>
        <w:t>Την πλατφόρμα της λογικής αρχιτεκτονικής ολοκληρώνουν τα κατακόρυφα επίπεδα:</w:t>
      </w:r>
    </w:p>
    <w:p w14:paraId="5DA087C6" w14:textId="77777777" w:rsidR="00631888" w:rsidRPr="0006120B" w:rsidRDefault="00631888" w:rsidP="00474644">
      <w:pPr>
        <w:numPr>
          <w:ilvl w:val="0"/>
          <w:numId w:val="62"/>
        </w:numPr>
        <w:suppressAutoHyphens w:val="0"/>
        <w:spacing w:before="120"/>
        <w:rPr>
          <w:lang w:val="el-GR"/>
        </w:rPr>
      </w:pPr>
      <w:r w:rsidRPr="0006120B">
        <w:rPr>
          <w:b/>
          <w:lang w:val="el-GR"/>
        </w:rPr>
        <w:t xml:space="preserve">Επίπεδο ασφαλείας </w:t>
      </w:r>
      <w:r w:rsidRPr="0006120B">
        <w:rPr>
          <w:lang w:val="el-GR"/>
        </w:rPr>
        <w:t>(</w:t>
      </w:r>
      <w:r w:rsidRPr="0006120B">
        <w:t>Enterprise</w:t>
      </w:r>
      <w:r w:rsidRPr="0006120B">
        <w:rPr>
          <w:lang w:val="el-GR"/>
        </w:rPr>
        <w:t xml:space="preserve"> </w:t>
      </w:r>
      <w:r w:rsidRPr="0006120B">
        <w:t>Security</w:t>
      </w:r>
      <w:r w:rsidRPr="0006120B">
        <w:rPr>
          <w:lang w:val="el-GR"/>
        </w:rPr>
        <w:t>): Αφορά την υποδομή ασφαλείας (</w:t>
      </w:r>
      <w:r w:rsidRPr="000A1F30">
        <w:rPr>
          <w:lang w:val="el-GR"/>
        </w:rPr>
        <w:t xml:space="preserve">Διατάξεις ασφαλείας του </w:t>
      </w:r>
      <w:r w:rsidRPr="000A1F30">
        <w:rPr>
          <w:lang w:val="en-US"/>
        </w:rPr>
        <w:t>G</w:t>
      </w:r>
      <w:r w:rsidRPr="000A1F30">
        <w:rPr>
          <w:lang w:val="el-GR"/>
        </w:rPr>
        <w:t>-</w:t>
      </w:r>
      <w:r w:rsidRPr="000A1F30">
        <w:rPr>
          <w:lang w:val="en-US"/>
        </w:rPr>
        <w:t>cloud</w:t>
      </w:r>
      <w:r w:rsidRPr="000A1F30">
        <w:rPr>
          <w:lang w:val="el-GR"/>
        </w:rPr>
        <w:t>,</w:t>
      </w:r>
      <w:r>
        <w:rPr>
          <w:lang w:val="el-GR"/>
        </w:rPr>
        <w:t xml:space="preserve"> </w:t>
      </w:r>
      <w:r w:rsidRPr="0006120B">
        <w:rPr>
          <w:lang w:val="en-US"/>
        </w:rPr>
        <w:t>Domain</w:t>
      </w:r>
      <w:r w:rsidRPr="0006120B">
        <w:rPr>
          <w:lang w:val="el-GR"/>
        </w:rPr>
        <w:t xml:space="preserve"> </w:t>
      </w:r>
      <w:r w:rsidRPr="0006120B">
        <w:rPr>
          <w:lang w:val="en-US"/>
        </w:rPr>
        <w:t>Controller</w:t>
      </w:r>
      <w:r w:rsidRPr="0006120B">
        <w:rPr>
          <w:lang w:val="el-GR"/>
        </w:rPr>
        <w:t xml:space="preserve">/ </w:t>
      </w:r>
      <w:r w:rsidRPr="0006120B">
        <w:rPr>
          <w:lang w:val="en-US"/>
        </w:rPr>
        <w:t>Active</w:t>
      </w:r>
      <w:r w:rsidRPr="0006120B">
        <w:rPr>
          <w:lang w:val="el-GR"/>
        </w:rPr>
        <w:t xml:space="preserve"> </w:t>
      </w:r>
      <w:r w:rsidRPr="0006120B">
        <w:rPr>
          <w:lang w:val="en-US"/>
        </w:rPr>
        <w:t>Directory</w:t>
      </w:r>
      <w:r w:rsidRPr="0006120B">
        <w:rPr>
          <w:lang w:val="el-GR"/>
        </w:rPr>
        <w:t xml:space="preserve"> </w:t>
      </w:r>
      <w:r>
        <w:rPr>
          <w:lang w:val="el-GR"/>
        </w:rPr>
        <w:t>του Φορέα</w:t>
      </w:r>
      <w:r w:rsidRPr="0006120B">
        <w:rPr>
          <w:lang w:val="el-GR"/>
        </w:rPr>
        <w:t>) που θα θωρακίζει το ΟΠΣ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72859A0F" w14:textId="77777777" w:rsidR="00631888" w:rsidRPr="0006120B" w:rsidRDefault="00631888" w:rsidP="00474644">
      <w:pPr>
        <w:numPr>
          <w:ilvl w:val="0"/>
          <w:numId w:val="62"/>
        </w:numPr>
        <w:suppressAutoHyphens w:val="0"/>
        <w:spacing w:before="120"/>
        <w:rPr>
          <w:lang w:val="el-GR"/>
        </w:rPr>
      </w:pPr>
      <w:r w:rsidRPr="0006120B">
        <w:rPr>
          <w:b/>
          <w:lang w:val="el-GR"/>
        </w:rPr>
        <w:t xml:space="preserve">Επίπεδο διαχείρισης </w:t>
      </w:r>
      <w:r w:rsidRPr="0006120B">
        <w:rPr>
          <w:lang w:val="el-GR"/>
        </w:rPr>
        <w:t>(</w:t>
      </w:r>
      <w:r w:rsidRPr="0006120B">
        <w:t>Enterprise</w:t>
      </w:r>
      <w:r w:rsidRPr="0006120B">
        <w:rPr>
          <w:lang w:val="el-GR"/>
        </w:rPr>
        <w:t xml:space="preserve"> </w:t>
      </w:r>
      <w:r w:rsidRPr="0006120B">
        <w:t>Management</w:t>
      </w:r>
      <w:r w:rsidRPr="0006120B">
        <w:rPr>
          <w:lang w:val="el-GR"/>
        </w:rPr>
        <w:t xml:space="preserve">): Αφορά την παρεχόμενη λειτουργικότητα διαχείρισης η οποία επιτρέπει στον διαχειριστή να επιβλέπει τη λειτουργία όλων των επιπέδων της αρχιτεκτονικής κατά το δυνατόν από ενιαίο γραφικό ή </w:t>
      </w:r>
      <w:r w:rsidRPr="0006120B">
        <w:t>web</w:t>
      </w:r>
      <w:r w:rsidRPr="0006120B">
        <w:rPr>
          <w:lang w:val="el-GR"/>
        </w:rPr>
        <w:t>-</w:t>
      </w:r>
      <w:r w:rsidRPr="0006120B">
        <w:t>based</w:t>
      </w:r>
      <w:r w:rsidRPr="0006120B">
        <w:rPr>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0A741735" w14:textId="77777777" w:rsidR="00631888" w:rsidRPr="008F28A4" w:rsidRDefault="00631888" w:rsidP="00474644">
      <w:pPr>
        <w:numPr>
          <w:ilvl w:val="0"/>
          <w:numId w:val="62"/>
        </w:numPr>
        <w:suppressAutoHyphens w:val="0"/>
        <w:spacing w:before="120"/>
        <w:rPr>
          <w:b/>
          <w:lang w:val="el-GR"/>
        </w:rPr>
      </w:pPr>
      <w:r w:rsidRPr="0006120B">
        <w:rPr>
          <w:b/>
          <w:lang w:val="el-GR"/>
        </w:rPr>
        <w:t xml:space="preserve">Επίπεδο ανάπτυξης </w:t>
      </w:r>
      <w:r w:rsidRPr="008F28A4">
        <w:rPr>
          <w:b/>
          <w:lang w:val="el-GR"/>
        </w:rPr>
        <w:t>(</w:t>
      </w:r>
      <w:proofErr w:type="spellStart"/>
      <w:r w:rsidRPr="008F28A4">
        <w:rPr>
          <w:b/>
          <w:lang w:val="el-GR"/>
        </w:rPr>
        <w:t>Enterprise</w:t>
      </w:r>
      <w:proofErr w:type="spellEnd"/>
      <w:r w:rsidRPr="008F28A4">
        <w:rPr>
          <w:b/>
          <w:lang w:val="el-GR"/>
        </w:rPr>
        <w:t xml:space="preserve"> Development): </w:t>
      </w:r>
      <w:r w:rsidRPr="008F28A4">
        <w:rPr>
          <w:lang w:val="el-GR"/>
        </w:rPr>
        <w:t xml:space="preserve">Αφορά τα εργαλεία αλλά και πλαίσιο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παρεχόμενων εργαλείων με τις ώριμες, ανοικτές και ευρέως διαδεδομένες τεχνολογίες π.χ. Web Services, XML, JSON κ.ά. </w:t>
      </w:r>
    </w:p>
    <w:p w14:paraId="22AAF325" w14:textId="77777777" w:rsidR="00631888" w:rsidRPr="00B50C47" w:rsidRDefault="00631888" w:rsidP="00631888">
      <w:pPr>
        <w:rPr>
          <w:lang w:val="el-GR"/>
        </w:rPr>
      </w:pPr>
    </w:p>
    <w:p w14:paraId="133E9056" w14:textId="2C464D1B" w:rsidR="00631888" w:rsidRDefault="00631888" w:rsidP="00474644">
      <w:pPr>
        <w:pStyle w:val="3"/>
        <w:numPr>
          <w:ilvl w:val="0"/>
          <w:numId w:val="25"/>
        </w:numPr>
        <w:rPr>
          <w:lang w:val="el-GR"/>
        </w:rPr>
      </w:pPr>
      <w:bookmarkStart w:id="395" w:name="_Ref71628660"/>
      <w:bookmarkStart w:id="396" w:name="_Ref71628904"/>
      <w:bookmarkStart w:id="397" w:name="_Toc76724139"/>
      <w:bookmarkStart w:id="398" w:name="_Toc89441276"/>
      <w:bookmarkStart w:id="399" w:name="_Toc89441794"/>
      <w:r>
        <w:rPr>
          <w:lang w:val="el-GR"/>
        </w:rPr>
        <w:t>Λειτουργικές Απαιτήσεις</w:t>
      </w:r>
      <w:bookmarkEnd w:id="395"/>
      <w:bookmarkEnd w:id="396"/>
      <w:bookmarkEnd w:id="397"/>
      <w:bookmarkEnd w:id="398"/>
      <w:bookmarkEnd w:id="399"/>
      <w:r>
        <w:rPr>
          <w:lang w:val="el-GR"/>
        </w:rPr>
        <w:t xml:space="preserve">  </w:t>
      </w:r>
    </w:p>
    <w:p w14:paraId="6233E811" w14:textId="77777777" w:rsidR="00631888" w:rsidRPr="00F3382E" w:rsidRDefault="00631888" w:rsidP="00631888">
      <w:pPr>
        <w:rPr>
          <w:lang w:val="el-GR"/>
        </w:rPr>
      </w:pPr>
      <w:r w:rsidRPr="0006120B">
        <w:rPr>
          <w:lang w:val="el-GR"/>
        </w:rPr>
        <w:t xml:space="preserve">Οι λειτουργικές απαιτήσεις του Συστήματος αναλύονται στις επόμενους παραγράφους ανά υποσύστημα με </w:t>
      </w:r>
      <w:r w:rsidRPr="0006120B">
        <w:rPr>
          <w:szCs w:val="28"/>
          <w:lang w:val="el-GR"/>
        </w:rPr>
        <w:t xml:space="preserve">βάση την λογική αρχιτεκτονική που </w:t>
      </w:r>
      <w:proofErr w:type="spellStart"/>
      <w:r w:rsidRPr="0006120B">
        <w:rPr>
          <w:szCs w:val="28"/>
          <w:lang w:val="el-GR"/>
        </w:rPr>
        <w:t>περιγράφηκε</w:t>
      </w:r>
      <w:proofErr w:type="spellEnd"/>
      <w:r w:rsidRPr="0006120B">
        <w:rPr>
          <w:szCs w:val="28"/>
          <w:lang w:val="el-GR"/>
        </w:rPr>
        <w:t>.</w:t>
      </w:r>
    </w:p>
    <w:p w14:paraId="7C5AB02F" w14:textId="77777777" w:rsidR="00631888" w:rsidRPr="00EA3400" w:rsidRDefault="00631888" w:rsidP="00474644">
      <w:pPr>
        <w:pStyle w:val="aff"/>
        <w:keepNext/>
        <w:numPr>
          <w:ilvl w:val="0"/>
          <w:numId w:val="27"/>
        </w:numPr>
        <w:tabs>
          <w:tab w:val="left" w:pos="1134"/>
        </w:tabs>
        <w:spacing w:before="240" w:after="60"/>
        <w:contextualSpacing w:val="0"/>
        <w:outlineLvl w:val="3"/>
        <w:rPr>
          <w:b/>
          <w:bCs/>
          <w:vanish/>
          <w:lang w:val="el-GR"/>
        </w:rPr>
      </w:pPr>
    </w:p>
    <w:p w14:paraId="3E25FD60" w14:textId="77777777" w:rsidR="00631888" w:rsidRDefault="00631888" w:rsidP="00D64904">
      <w:pPr>
        <w:pStyle w:val="4"/>
        <w:numPr>
          <w:ilvl w:val="1"/>
          <w:numId w:val="27"/>
        </w:numPr>
        <w:tabs>
          <w:tab w:val="left" w:pos="630"/>
        </w:tabs>
        <w:ind w:left="540" w:hanging="540"/>
        <w:rPr>
          <w:rFonts w:cs="Tahoma"/>
          <w:szCs w:val="22"/>
          <w:lang w:val="el-GR"/>
        </w:rPr>
      </w:pPr>
      <w:bookmarkStart w:id="400" w:name="_ΠΣ_Ηλεκτρονικής_Διαχείρισης"/>
      <w:bookmarkStart w:id="401" w:name="_Ref71623739"/>
      <w:bookmarkStart w:id="402" w:name="_Toc76724140"/>
      <w:bookmarkStart w:id="403" w:name="_Toc89441277"/>
      <w:bookmarkStart w:id="404" w:name="_Toc89441795"/>
      <w:bookmarkEnd w:id="400"/>
      <w:r>
        <w:rPr>
          <w:rFonts w:cs="Tahoma"/>
          <w:szCs w:val="22"/>
          <w:lang w:val="el-GR"/>
        </w:rPr>
        <w:t xml:space="preserve">ΠΣ </w:t>
      </w:r>
      <w:r w:rsidRPr="0006120B">
        <w:rPr>
          <w:rFonts w:cs="Tahoma"/>
          <w:szCs w:val="22"/>
          <w:lang w:val="el-GR"/>
        </w:rPr>
        <w:t>Ηλεκτρονικής Διαχείρισης Εγγράφων</w:t>
      </w:r>
      <w:bookmarkEnd w:id="401"/>
      <w:bookmarkEnd w:id="402"/>
      <w:bookmarkEnd w:id="403"/>
      <w:bookmarkEnd w:id="404"/>
    </w:p>
    <w:p w14:paraId="527620EB" w14:textId="77777777" w:rsidR="00631888" w:rsidRDefault="00631888" w:rsidP="00631888">
      <w:pPr>
        <w:rPr>
          <w:lang w:val="el-GR"/>
        </w:rPr>
      </w:pPr>
      <w:r w:rsidRPr="0006120B">
        <w:rPr>
          <w:lang w:val="el-GR"/>
        </w:rPr>
        <w:t xml:space="preserve">Για την διαχείριση των ψηφιοποιημένων εγγράφων θα πρέπει να προβλεφθεί / εγκατασταθεί κατάλληλο λογισμικό της Διαχείρισης Εγγράφων. Το σύστημα θα πρέπει </w:t>
      </w:r>
      <w:r>
        <w:rPr>
          <w:lang w:val="el-GR"/>
        </w:rPr>
        <w:t>να έχει</w:t>
      </w:r>
      <w:r w:rsidRPr="0006120B">
        <w:rPr>
          <w:lang w:val="el-GR"/>
        </w:rPr>
        <w:t xml:space="preserve"> την δυνατότητα αναζήτησης των υφιστάμενων ψηφιοποιημένων φακέλων. Να έχει την δυνατότητα προσθήκης νέων δικαιολογητικών στους φακέλους, μόνον σε εξουσιοδοτημένους χρήστες του συστήματος με ταυτόχρονη καταγραφή των ενεργειών προσθήκης/ τροποποίησης φακέλου</w:t>
      </w:r>
      <w:r>
        <w:rPr>
          <w:lang w:val="el-GR"/>
        </w:rPr>
        <w:t>.</w:t>
      </w:r>
      <w:r w:rsidRPr="006D43A9">
        <w:rPr>
          <w:lang w:val="el-GR"/>
        </w:rPr>
        <w:t xml:space="preserve"> </w:t>
      </w:r>
    </w:p>
    <w:p w14:paraId="18D9B76F" w14:textId="77777777" w:rsidR="00631888" w:rsidRDefault="00631888" w:rsidP="00631888">
      <w:pPr>
        <w:rPr>
          <w:lang w:val="el-GR"/>
        </w:rPr>
      </w:pPr>
      <w:r w:rsidRPr="006D43A9">
        <w:rPr>
          <w:lang w:val="el-GR"/>
        </w:rPr>
        <w:t xml:space="preserve">Το απαιτούμενο σύστημα ηλεκτρονικής διαχείρισης εγγράφων θα </w:t>
      </w:r>
      <w:r>
        <w:rPr>
          <w:lang w:val="el-GR"/>
        </w:rPr>
        <w:t xml:space="preserve">εγκατασταθεί στο </w:t>
      </w:r>
      <w:r>
        <w:rPr>
          <w:lang w:val="en-US"/>
        </w:rPr>
        <w:t>G</w:t>
      </w:r>
      <w:r w:rsidRPr="00EA7B09">
        <w:rPr>
          <w:lang w:val="el-GR"/>
        </w:rPr>
        <w:t>-</w:t>
      </w:r>
      <w:r>
        <w:rPr>
          <w:lang w:val="en-US"/>
        </w:rPr>
        <w:t>Cloud</w:t>
      </w:r>
      <w:r w:rsidRPr="006D43A9">
        <w:rPr>
          <w:lang w:val="el-GR"/>
        </w:rPr>
        <w:t xml:space="preserve">. Τα ψηφιοποιημένα έγγραφα θα αποθηκεύονται εκτός της Βάσης Δεδομένων </w:t>
      </w:r>
      <w:r>
        <w:rPr>
          <w:lang w:val="el-GR"/>
        </w:rPr>
        <w:t xml:space="preserve">στο </w:t>
      </w:r>
      <w:r>
        <w:rPr>
          <w:lang w:val="en-US"/>
        </w:rPr>
        <w:t>G</w:t>
      </w:r>
      <w:r w:rsidRPr="00EA7B09">
        <w:rPr>
          <w:lang w:val="el-GR"/>
        </w:rPr>
        <w:t>-</w:t>
      </w:r>
      <w:r>
        <w:rPr>
          <w:lang w:val="en-US"/>
        </w:rPr>
        <w:t>Cloud</w:t>
      </w:r>
      <w:r w:rsidRPr="006D43A9">
        <w:rPr>
          <w:lang w:val="el-GR"/>
        </w:rPr>
        <w:t xml:space="preserve">. Δεν θα υπάρχει δικαίωμα πρόσβασης τους απευθείας από τους χρήστες παρά μόνο μέσω του συστήματος ηλεκτρονικής διαχείρισης εγγράφων (βάσει των δικαιωμάτων των χρηστών και των </w:t>
      </w:r>
      <w:proofErr w:type="spellStart"/>
      <w:r w:rsidRPr="006D43A9">
        <w:rPr>
          <w:lang w:val="el-GR"/>
        </w:rPr>
        <w:t>μεταδεδομένων</w:t>
      </w:r>
      <w:proofErr w:type="spellEnd"/>
      <w:r w:rsidRPr="006D43A9">
        <w:rPr>
          <w:lang w:val="el-GR"/>
        </w:rPr>
        <w:t xml:space="preserve"> των εγγράφων).</w:t>
      </w:r>
    </w:p>
    <w:p w14:paraId="735ECB8D" w14:textId="77777777" w:rsidR="00631888" w:rsidRPr="004947AC" w:rsidRDefault="00631888" w:rsidP="00631888">
      <w:pPr>
        <w:rPr>
          <w:lang w:val="el-GR"/>
        </w:rPr>
      </w:pPr>
      <w:r w:rsidRPr="004947AC">
        <w:rPr>
          <w:lang w:val="el-GR"/>
        </w:rPr>
        <w:t xml:space="preserve">Το υποσύστημα Διαχείρισης Εγγράφων και αρχείων πρέπει να διαθέτει ένα </w:t>
      </w:r>
      <w:proofErr w:type="spellStart"/>
      <w:r w:rsidRPr="004947AC">
        <w:rPr>
          <w:lang w:val="el-GR"/>
        </w:rPr>
        <w:t>κεντρικοποιημένο</w:t>
      </w:r>
      <w:proofErr w:type="spellEnd"/>
      <w:r w:rsidRPr="004947AC">
        <w:rPr>
          <w:lang w:val="el-GR"/>
        </w:rPr>
        <w:t xml:space="preserve"> μοντέλο το οποίο θα μπορεί να προσφέρει υπηρεσίες σε όλους τους επιμέρους φορείς και τους χρήστες αυτών είτε ως ένα κλασικό σύστημα διαχείρισης του κύκλου ζωής της επιχειρησιακής διαδικασίας και των εγγράφων αυτής είτε για λόγους λειτουργίας και συντήρησης τους εν </w:t>
      </w:r>
      <w:proofErr w:type="spellStart"/>
      <w:r w:rsidRPr="004947AC">
        <w:rPr>
          <w:lang w:val="el-GR"/>
        </w:rPr>
        <w:t>είδει</w:t>
      </w:r>
      <w:proofErr w:type="spellEnd"/>
      <w:r w:rsidRPr="004947AC">
        <w:rPr>
          <w:lang w:val="el-GR"/>
        </w:rPr>
        <w:t xml:space="preserve"> ηλεκτρονικού αποθετηρίου. Ταυτόχρονα είναι απαραίτητο η πρόσβαση αυτή να είναι </w:t>
      </w:r>
      <w:proofErr w:type="spellStart"/>
      <w:r w:rsidRPr="004947AC">
        <w:rPr>
          <w:lang w:val="el-GR"/>
        </w:rPr>
        <w:t>πολυκαναλική</w:t>
      </w:r>
      <w:proofErr w:type="spellEnd"/>
      <w:r w:rsidRPr="004947AC">
        <w:rPr>
          <w:lang w:val="el-GR"/>
        </w:rPr>
        <w:t xml:space="preserve"> μέσω </w:t>
      </w:r>
      <w:proofErr w:type="spellStart"/>
      <w:r w:rsidRPr="004947AC">
        <w:rPr>
          <w:lang w:val="el-GR"/>
        </w:rPr>
        <w:t>web</w:t>
      </w:r>
      <w:proofErr w:type="spellEnd"/>
      <w:r w:rsidRPr="004947AC">
        <w:rPr>
          <w:lang w:val="el-GR"/>
        </w:rPr>
        <w:t xml:space="preserve"> </w:t>
      </w:r>
      <w:proofErr w:type="spellStart"/>
      <w:r w:rsidRPr="004947AC">
        <w:rPr>
          <w:lang w:val="el-GR"/>
        </w:rPr>
        <w:t>browser</w:t>
      </w:r>
      <w:proofErr w:type="spellEnd"/>
      <w:r w:rsidRPr="00C9271D">
        <w:rPr>
          <w:lang w:val="el-GR"/>
        </w:rPr>
        <w:t xml:space="preserve"> </w:t>
      </w:r>
      <w:r>
        <w:rPr>
          <w:lang w:val="el-GR"/>
        </w:rPr>
        <w:t xml:space="preserve">και </w:t>
      </w:r>
      <w:r>
        <w:rPr>
          <w:lang w:val="en-US"/>
        </w:rPr>
        <w:t>Mobile</w:t>
      </w:r>
      <w:r w:rsidRPr="00C9271D">
        <w:rPr>
          <w:lang w:val="el-GR"/>
        </w:rPr>
        <w:t xml:space="preserve"> </w:t>
      </w:r>
      <w:r>
        <w:rPr>
          <w:lang w:val="en-US"/>
        </w:rPr>
        <w:t>App</w:t>
      </w:r>
      <w:r w:rsidRPr="004947AC">
        <w:rPr>
          <w:lang w:val="el-GR"/>
        </w:rPr>
        <w:t xml:space="preserve">, ή μέσα από τις επιφάνειες εργασίας των χρηστών οι οποίοι έχουν διαβαθμισμένη πρόσβαση στο σύστημα και χρησιμοποιούν κλασσικές εφαρμογές γραφείου (π.χ. MS Office ή αντίστοιχες σουίτες γραμματειακής υποστήριξης ελεύθερου λογισμικού) όπου με γρήγορο και εύχρηστο τρόπο θα είναι σε θέση να διαχειρίζονται τις επιχειρησιακές τους διαδικασίες, να </w:t>
      </w:r>
      <w:r w:rsidRPr="004947AC">
        <w:rPr>
          <w:lang w:val="el-GR"/>
        </w:rPr>
        <w:lastRenderedPageBreak/>
        <w:t>δημιουργούν και να καταχωρούν έγγραφα μέσα στο υποσύστημα με την ελάχιστη δυνατή μεταβολή των χρηστικών συνηθειών τους.</w:t>
      </w:r>
    </w:p>
    <w:p w14:paraId="16B3E333" w14:textId="77777777" w:rsidR="00631888" w:rsidRDefault="00631888" w:rsidP="00631888">
      <w:pPr>
        <w:rPr>
          <w:lang w:val="el-GR"/>
        </w:rPr>
      </w:pPr>
      <w:r w:rsidRPr="004947AC">
        <w:rPr>
          <w:lang w:val="el-GR"/>
        </w:rPr>
        <w:t xml:space="preserve">Το σύστημα διαχείρισης εγγράφων θα παρέχει επίσης μηχανισμούς όπως ο έλεγχος εκδόσεων των εγγράφων, το κλείδωμα αρχείων, η αναζήτηση σε ελεύθερο κείμενο με χρήση τα </w:t>
      </w:r>
      <w:proofErr w:type="spellStart"/>
      <w:r w:rsidRPr="004947AC">
        <w:rPr>
          <w:lang w:val="el-GR"/>
        </w:rPr>
        <w:t>μεταδεδομένα</w:t>
      </w:r>
      <w:proofErr w:type="spellEnd"/>
      <w:r w:rsidRPr="004947AC">
        <w:rPr>
          <w:lang w:val="el-GR"/>
        </w:rPr>
        <w:t xml:space="preserve"> των εγγράφων, είτε αυτά είναι ενεργά έγγραφα (MS </w:t>
      </w:r>
      <w:proofErr w:type="spellStart"/>
      <w:r w:rsidRPr="004947AC">
        <w:rPr>
          <w:lang w:val="el-GR"/>
        </w:rPr>
        <w:t>Word,Writer</w:t>
      </w:r>
      <w:proofErr w:type="spellEnd"/>
      <w:r w:rsidRPr="004947AC">
        <w:rPr>
          <w:lang w:val="el-GR"/>
        </w:rPr>
        <w:t xml:space="preserve">, </w:t>
      </w:r>
      <w:proofErr w:type="spellStart"/>
      <w:r w:rsidRPr="004947AC">
        <w:rPr>
          <w:lang w:val="el-GR"/>
        </w:rPr>
        <w:t>Calc</w:t>
      </w:r>
      <w:proofErr w:type="spellEnd"/>
      <w:r w:rsidRPr="004947AC">
        <w:rPr>
          <w:lang w:val="el-GR"/>
        </w:rPr>
        <w:t>, έγγραφα ή υπολογιστικά φύλλα  μορφής PDF, κ.α.) είτε αυτά είναι έγγραφα που προέρχονται από σάρωση και έχουν δεικτοδοτηθεί. Με αυτόν τον τρόπο ενδυναμώνονται οι τελικοί χρήστες, διευκολύνεται η αναζήτηση, πρόσβαση και επαναχρησιμοποίηση της αδόμητης πληροφορίας και αυξάνεται κατακόρυφα η παραγωγικότητα των χρηστών και η ταχύτητα διεκπεραίωσης των επιχειρησιακών διαδικασιών.</w:t>
      </w:r>
    </w:p>
    <w:p w14:paraId="0E1FE27D" w14:textId="5561D619" w:rsidR="00631888" w:rsidRDefault="00631888" w:rsidP="00631888">
      <w:pPr>
        <w:rPr>
          <w:color w:val="131313"/>
          <w:shd w:val="clear" w:color="auto" w:fill="FFFFFF"/>
          <w:lang w:val="el-GR"/>
        </w:rPr>
      </w:pPr>
      <w:r>
        <w:rPr>
          <w:lang w:val="el-GR"/>
        </w:rPr>
        <w:t xml:space="preserve">Σημαντική παράμετρος είναι η χρήση ψηφιακών υπογραφών, οι οποίες είναι αναπόσπαστο τμήμα ενός σύγχρονου Συστήματος Διαχείρισης Εγγράφων. Οι ψηφιακές υπογραφές </w:t>
      </w:r>
      <w:r w:rsidRPr="00064A52">
        <w:rPr>
          <w:color w:val="131313"/>
          <w:shd w:val="clear" w:color="auto" w:fill="FFFFFF"/>
          <w:lang w:val="el-GR"/>
        </w:rPr>
        <w:t>που βασίζ</w:t>
      </w:r>
      <w:r>
        <w:rPr>
          <w:color w:val="131313"/>
          <w:shd w:val="clear" w:color="auto" w:fill="FFFFFF"/>
          <w:lang w:val="el-GR"/>
        </w:rPr>
        <w:t>ον</w:t>
      </w:r>
      <w:r w:rsidRPr="00064A52">
        <w:rPr>
          <w:color w:val="131313"/>
          <w:shd w:val="clear" w:color="auto" w:fill="FFFFFF"/>
          <w:lang w:val="el-GR"/>
        </w:rPr>
        <w:t>ται σε Αναγνωρισμένο Πιστοποιητικό και δημιουργ</w:t>
      </w:r>
      <w:r>
        <w:rPr>
          <w:color w:val="131313"/>
          <w:shd w:val="clear" w:color="auto" w:fill="FFFFFF"/>
          <w:lang w:val="el-GR"/>
        </w:rPr>
        <w:t>ούνται</w:t>
      </w:r>
      <w:r w:rsidRPr="00064A52">
        <w:rPr>
          <w:color w:val="131313"/>
          <w:shd w:val="clear" w:color="auto" w:fill="FFFFFF"/>
          <w:lang w:val="el-GR"/>
        </w:rPr>
        <w:t xml:space="preserve"> από Ασφαλή Διάταξη Δημιουργίας Υπογραφής, επέχ</w:t>
      </w:r>
      <w:r>
        <w:rPr>
          <w:color w:val="131313"/>
          <w:shd w:val="clear" w:color="auto" w:fill="FFFFFF"/>
          <w:lang w:val="el-GR"/>
        </w:rPr>
        <w:t>ουν</w:t>
      </w:r>
      <w:r w:rsidRPr="00064A52">
        <w:rPr>
          <w:color w:val="131313"/>
          <w:shd w:val="clear" w:color="auto" w:fill="FFFFFF"/>
          <w:lang w:val="el-GR"/>
        </w:rPr>
        <w:t xml:space="preserve"> θέση ιδιόχειρης υπογραφής</w:t>
      </w:r>
      <w:r>
        <w:rPr>
          <w:lang w:val="el-GR"/>
        </w:rPr>
        <w:t xml:space="preserve"> καθώς ισοδυναμούν με τις φυσικές στον ψηφιακό κόσμο.</w:t>
      </w:r>
      <w:r w:rsidRPr="00837BC6">
        <w:rPr>
          <w:color w:val="7030A0"/>
          <w:shd w:val="clear" w:color="auto" w:fill="FFFFFF"/>
          <w:lang w:val="el-GR"/>
        </w:rPr>
        <w:t>.</w:t>
      </w:r>
      <w:r w:rsidR="005C4A2B" w:rsidRPr="005C4A2B">
        <w:rPr>
          <w:color w:val="131313"/>
          <w:shd w:val="clear" w:color="auto" w:fill="FFFFFF"/>
          <w:lang w:val="el-GR"/>
        </w:rPr>
        <w:t xml:space="preserve"> </w:t>
      </w:r>
      <w:r w:rsidR="005C4A2B">
        <w:rPr>
          <w:color w:val="131313"/>
          <w:shd w:val="clear" w:color="auto" w:fill="FFFFFF"/>
          <w:lang w:val="el-GR"/>
        </w:rPr>
        <w:t>Θα υπάρχει η δυνατότητα υποστήριξης ψηφιακών υπογραφών και δεν αποτελεί αντικείμενο της παρούσης η σχετική προμήθεια.</w:t>
      </w:r>
      <w:r>
        <w:rPr>
          <w:color w:val="131313"/>
          <w:shd w:val="clear" w:color="auto" w:fill="FFFFFF"/>
          <w:lang w:val="el-GR"/>
        </w:rPr>
        <w:t xml:space="preserve"> Με τις ψηφιακές υπογραφές επίσης επιταχύνονται σημαντικά οι διαδικασίες δρομολόγησης εγγράφων οι οποίες περιγράφονται παρακάτω, ειδικά σε ότι αφορά εγκρίσεις.</w:t>
      </w:r>
    </w:p>
    <w:p w14:paraId="3DBC5770" w14:textId="1AD35156" w:rsidR="00B6632B" w:rsidRDefault="00B6632B" w:rsidP="00B6632B">
      <w:pPr>
        <w:rPr>
          <w:lang w:val="el-GR"/>
        </w:rPr>
      </w:pPr>
      <w:r w:rsidRPr="00B6632B">
        <w:rPr>
          <w:lang w:val="el-GR"/>
        </w:rPr>
        <w:t>Λαμβάνοντας υπόψη ότι ένα συντριπτικό μεγάλο μέρος εγγράφων και σχετικών με αυτό πληροφοριών διακινείται από τους συναλλασσόμενους με το ΤΠ&amp;Δ με χρήση ηλεκτρονικού ταχυδρομείου (email) είναι καίριας σημασίας η παροχή σχετικής λειτουργικότητας από το σύστημα διαχείρισης εγγράφων, ώστε να διευκολύνεται</w:t>
      </w:r>
      <w:r>
        <w:rPr>
          <w:lang w:val="el-GR"/>
        </w:rPr>
        <w:t xml:space="preserve"> η εισαγωγή και διαχείριση των. Ο</w:t>
      </w:r>
      <w:r w:rsidRPr="00B6632B">
        <w:rPr>
          <w:lang w:val="el-GR"/>
        </w:rPr>
        <w:t xml:space="preserve">ι </w:t>
      </w:r>
      <w:r>
        <w:rPr>
          <w:lang w:val="el-GR"/>
        </w:rPr>
        <w:t xml:space="preserve">σχετικές </w:t>
      </w:r>
      <w:r w:rsidRPr="00B6632B">
        <w:rPr>
          <w:lang w:val="el-GR"/>
        </w:rPr>
        <w:t>προδιαγραφές</w:t>
      </w:r>
      <w:r>
        <w:rPr>
          <w:lang w:val="el-GR"/>
        </w:rPr>
        <w:t xml:space="preserve"> είναι οι εξής</w:t>
      </w:r>
      <w:r w:rsidRPr="00B6632B">
        <w:rPr>
          <w:lang w:val="el-GR"/>
        </w:rPr>
        <w:t>:</w:t>
      </w:r>
    </w:p>
    <w:p w14:paraId="2694F629" w14:textId="7D734577" w:rsidR="00B6632B" w:rsidRPr="00B6632B" w:rsidRDefault="00B6632B" w:rsidP="00B6632B">
      <w:pPr>
        <w:ind w:left="567"/>
        <w:rPr>
          <w:lang w:val="el-GR"/>
        </w:rPr>
      </w:pPr>
      <w:r w:rsidRPr="00B6632B">
        <w:rPr>
          <w:lang w:val="el-GR"/>
        </w:rPr>
        <w:t xml:space="preserve">Στο περιβάλλον χρήστη να εμπεριέχεται </w:t>
      </w:r>
      <w:proofErr w:type="spellStart"/>
      <w:r w:rsidRPr="00B6632B">
        <w:rPr>
          <w:lang w:val="el-GR"/>
        </w:rPr>
        <w:t>web</w:t>
      </w:r>
      <w:proofErr w:type="spellEnd"/>
      <w:r w:rsidRPr="00B6632B">
        <w:rPr>
          <w:lang w:val="el-GR"/>
        </w:rPr>
        <w:t xml:space="preserve"> email </w:t>
      </w:r>
      <w:proofErr w:type="spellStart"/>
      <w:r w:rsidRPr="00B6632B">
        <w:rPr>
          <w:lang w:val="el-GR"/>
        </w:rPr>
        <w:t>client</w:t>
      </w:r>
      <w:proofErr w:type="spellEnd"/>
      <w:r w:rsidRPr="00B6632B">
        <w:rPr>
          <w:lang w:val="el-GR"/>
        </w:rPr>
        <w:t xml:space="preserve">, ώστε να μην απαιτείται η χρήση τρίτων προϊόντων για την πρόσβαση σε αυτά (π.χ. Outlook, </w:t>
      </w:r>
      <w:proofErr w:type="spellStart"/>
      <w:r w:rsidRPr="00B6632B">
        <w:rPr>
          <w:lang w:val="el-GR"/>
        </w:rPr>
        <w:t>Thunderbird</w:t>
      </w:r>
      <w:proofErr w:type="spellEnd"/>
      <w:r w:rsidRPr="00B6632B">
        <w:rPr>
          <w:lang w:val="el-GR"/>
        </w:rPr>
        <w:t xml:space="preserve">, Office 365, </w:t>
      </w:r>
      <w:proofErr w:type="spellStart"/>
      <w:r w:rsidRPr="00B6632B">
        <w:rPr>
          <w:lang w:val="el-GR"/>
        </w:rPr>
        <w:t>Gmail</w:t>
      </w:r>
      <w:proofErr w:type="spellEnd"/>
      <w:r w:rsidRPr="00B6632B">
        <w:rPr>
          <w:lang w:val="el-GR"/>
        </w:rPr>
        <w:t xml:space="preserve"> </w:t>
      </w:r>
      <w:proofErr w:type="spellStart"/>
      <w:r w:rsidRPr="00B6632B">
        <w:rPr>
          <w:lang w:val="el-GR"/>
        </w:rPr>
        <w:t>client</w:t>
      </w:r>
      <w:proofErr w:type="spellEnd"/>
      <w:r w:rsidRPr="00B6632B">
        <w:rPr>
          <w:lang w:val="el-GR"/>
        </w:rPr>
        <w:t>) με κατ’ ελάχιστον την παρακάτω λειτουργικότητα:</w:t>
      </w:r>
    </w:p>
    <w:p w14:paraId="3BB45C6F" w14:textId="77777777" w:rsidR="00B6632B" w:rsidRPr="00B6632B" w:rsidRDefault="00B6632B" w:rsidP="00B6632B">
      <w:pPr>
        <w:ind w:left="567"/>
        <w:rPr>
          <w:lang w:val="el-GR"/>
        </w:rPr>
      </w:pPr>
      <w:r w:rsidRPr="00B6632B">
        <w:rPr>
          <w:lang w:val="el-GR"/>
        </w:rPr>
        <w:t xml:space="preserve">• Δυνατότητα εμφάνισης και διαχείρισης των </w:t>
      </w:r>
      <w:proofErr w:type="spellStart"/>
      <w:r w:rsidRPr="00B6632B">
        <w:rPr>
          <w:lang w:val="el-GR"/>
        </w:rPr>
        <w:t>emails</w:t>
      </w:r>
      <w:proofErr w:type="spellEnd"/>
      <w:r w:rsidRPr="00B6632B">
        <w:rPr>
          <w:lang w:val="el-GR"/>
        </w:rPr>
        <w:t xml:space="preserve"> από πολλαπλά </w:t>
      </w:r>
      <w:proofErr w:type="spellStart"/>
      <w:r w:rsidRPr="00B6632B">
        <w:rPr>
          <w:lang w:val="el-GR"/>
        </w:rPr>
        <w:t>accounts</w:t>
      </w:r>
      <w:proofErr w:type="spellEnd"/>
      <w:r w:rsidRPr="00B6632B">
        <w:rPr>
          <w:lang w:val="el-GR"/>
        </w:rPr>
        <w:t xml:space="preserve"> που έχει ο χρήστης (εταιρικό, </w:t>
      </w:r>
      <w:proofErr w:type="spellStart"/>
      <w:r w:rsidRPr="00B6632B">
        <w:rPr>
          <w:lang w:val="el-GR"/>
        </w:rPr>
        <w:t>Gmail</w:t>
      </w:r>
      <w:proofErr w:type="spellEnd"/>
      <w:r w:rsidRPr="00B6632B">
        <w:rPr>
          <w:lang w:val="el-GR"/>
        </w:rPr>
        <w:t xml:space="preserve">, Outlook 365, </w:t>
      </w:r>
      <w:proofErr w:type="spellStart"/>
      <w:r w:rsidRPr="00B6632B">
        <w:rPr>
          <w:lang w:val="el-GR"/>
        </w:rPr>
        <w:t>iCloud</w:t>
      </w:r>
      <w:proofErr w:type="spellEnd"/>
      <w:r w:rsidRPr="00B6632B">
        <w:rPr>
          <w:lang w:val="el-GR"/>
        </w:rPr>
        <w:t>, κ.α.)</w:t>
      </w:r>
    </w:p>
    <w:p w14:paraId="114AEA7D" w14:textId="77777777" w:rsidR="00B6632B" w:rsidRPr="00B6632B" w:rsidRDefault="00B6632B" w:rsidP="00B6632B">
      <w:pPr>
        <w:ind w:left="567"/>
        <w:rPr>
          <w:lang w:val="en-US"/>
        </w:rPr>
      </w:pPr>
      <w:r w:rsidRPr="00B6632B">
        <w:rPr>
          <w:lang w:val="en-US"/>
        </w:rPr>
        <w:t xml:space="preserve">• </w:t>
      </w:r>
      <w:r w:rsidRPr="00B6632B">
        <w:rPr>
          <w:lang w:val="el-GR"/>
        </w:rPr>
        <w:t>Εμφάνιση</w:t>
      </w:r>
      <w:r w:rsidRPr="00B6632B">
        <w:rPr>
          <w:lang w:val="en-US"/>
        </w:rPr>
        <w:t xml:space="preserve"> </w:t>
      </w:r>
      <w:r w:rsidRPr="00B6632B">
        <w:rPr>
          <w:lang w:val="el-GR"/>
        </w:rPr>
        <w:t>όλων</w:t>
      </w:r>
      <w:r w:rsidRPr="00B6632B">
        <w:rPr>
          <w:lang w:val="en-US"/>
        </w:rPr>
        <w:t xml:space="preserve"> </w:t>
      </w:r>
      <w:r w:rsidRPr="00B6632B">
        <w:rPr>
          <w:lang w:val="el-GR"/>
        </w:rPr>
        <w:t>των</w:t>
      </w:r>
      <w:r w:rsidRPr="00B6632B">
        <w:rPr>
          <w:lang w:val="en-US"/>
        </w:rPr>
        <w:t xml:space="preserve"> </w:t>
      </w:r>
      <w:r w:rsidRPr="00B6632B">
        <w:rPr>
          <w:lang w:val="el-GR"/>
        </w:rPr>
        <w:t>φακέλων</w:t>
      </w:r>
      <w:r w:rsidRPr="00B6632B">
        <w:rPr>
          <w:lang w:val="en-US"/>
        </w:rPr>
        <w:t xml:space="preserve"> </w:t>
      </w:r>
      <w:r w:rsidRPr="00B6632B">
        <w:rPr>
          <w:lang w:val="el-GR"/>
        </w:rPr>
        <w:t>ανά</w:t>
      </w:r>
      <w:r w:rsidRPr="00B6632B">
        <w:rPr>
          <w:lang w:val="en-US"/>
        </w:rPr>
        <w:t xml:space="preserve"> email account (inbox, sent, outbox, user specific)</w:t>
      </w:r>
    </w:p>
    <w:p w14:paraId="021280ED" w14:textId="77777777" w:rsidR="00B6632B" w:rsidRPr="00B6632B" w:rsidRDefault="00B6632B" w:rsidP="00B6632B">
      <w:pPr>
        <w:ind w:left="567"/>
        <w:rPr>
          <w:lang w:val="el-GR"/>
        </w:rPr>
      </w:pPr>
      <w:r w:rsidRPr="00B6632B">
        <w:rPr>
          <w:lang w:val="el-GR"/>
        </w:rPr>
        <w:t>• Δυνατότητα πλήρης διαχείρισης ανά email (εμφάνιση, προώθηση, απάντηση, εξαγωγή στο σταθμό εργασίας)</w:t>
      </w:r>
    </w:p>
    <w:p w14:paraId="41CE3929" w14:textId="1AE8AA77" w:rsidR="00B6632B" w:rsidRPr="004947AC" w:rsidRDefault="00B6632B" w:rsidP="00B6632B">
      <w:pPr>
        <w:ind w:left="567"/>
        <w:rPr>
          <w:lang w:val="el-GR"/>
        </w:rPr>
      </w:pPr>
      <w:r w:rsidRPr="00B6632B">
        <w:rPr>
          <w:lang w:val="el-GR"/>
        </w:rPr>
        <w:t>• Εισαγωγή και περαιτέρω πλήρη διαχείριση στο σύστημα διαχείρισης εγγράφων και ροής εργασίας.</w:t>
      </w:r>
    </w:p>
    <w:p w14:paraId="78408968" w14:textId="77777777" w:rsidR="00631888" w:rsidRDefault="00631888" w:rsidP="00631888">
      <w:pPr>
        <w:rPr>
          <w:lang w:val="el-GR"/>
        </w:rPr>
      </w:pPr>
      <w:r w:rsidRPr="004947AC">
        <w:rPr>
          <w:lang w:val="el-GR"/>
        </w:rPr>
        <w:t>Ταυτόχρονα, πρέπει να καθίσταται δυνατή η δρομολόγηση των εγγράφων (π.χ. ως συνημμένα) σε διαφορετικούς χρήστες/υπηρεσίες/διευθύνσεις οι οποίες εμπλέκονται στις σχετικές επιχειρησιακές διαδικασίες στο πλαίσιο ενδεχομένως εγκριτικών ροών εργασίας.</w:t>
      </w:r>
    </w:p>
    <w:p w14:paraId="5EE45D3B" w14:textId="77777777" w:rsidR="00631888" w:rsidRPr="007965A2" w:rsidRDefault="00631888" w:rsidP="00631888">
      <w:pPr>
        <w:rPr>
          <w:lang w:val="el-GR"/>
        </w:rPr>
      </w:pPr>
      <w:r>
        <w:rPr>
          <w:lang w:val="el-GR"/>
        </w:rPr>
        <w:t xml:space="preserve">Οι εγκριτικές αυτές ροές εργασίας θα πρέπει να μπορούν να δημιουργούνται μέσα από το σύστημα με πολλαπλούς τρόπους, με τη βοήθεια ενσωματωμένων σχεδιαστικών εργαλείων, όπου αυτό κρίνεται απαραίτητο. Συγκεκριμένα το σύστημα διαχείρισης εγγράφων θα πρέπει να υποστηρίζει ροές:  </w:t>
      </w:r>
      <w:r>
        <w:rPr>
          <w:lang w:val="en-US"/>
        </w:rPr>
        <w:t>ad</w:t>
      </w:r>
      <w:r w:rsidRPr="00064A52">
        <w:rPr>
          <w:lang w:val="el-GR"/>
        </w:rPr>
        <w:t>-</w:t>
      </w:r>
      <w:r>
        <w:rPr>
          <w:lang w:val="en-US"/>
        </w:rPr>
        <w:t>hoc</w:t>
      </w:r>
      <w:r>
        <w:rPr>
          <w:lang w:val="el-GR"/>
        </w:rPr>
        <w:t xml:space="preserve"> </w:t>
      </w:r>
      <w:r w:rsidRPr="00B57BC0">
        <w:rPr>
          <w:lang w:val="el-GR"/>
        </w:rPr>
        <w:t>(μη αυτόματος τρόπος, σειριακός, με καθορισμό παραληπτών επόμενου βήματος)</w:t>
      </w:r>
      <w:r>
        <w:rPr>
          <w:lang w:val="el-GR"/>
        </w:rPr>
        <w:t>, είτε αυτοματοποιημένα (δ</w:t>
      </w:r>
      <w:r w:rsidRPr="00B57BC0">
        <w:rPr>
          <w:lang w:val="el-GR"/>
        </w:rPr>
        <w:t xml:space="preserve">ιαγραμματικές </w:t>
      </w:r>
      <w:r>
        <w:rPr>
          <w:lang w:val="el-GR"/>
        </w:rPr>
        <w:t>ρ</w:t>
      </w:r>
      <w:r w:rsidRPr="00B57BC0">
        <w:rPr>
          <w:lang w:val="el-GR"/>
        </w:rPr>
        <w:t xml:space="preserve">οές </w:t>
      </w:r>
      <w:r>
        <w:rPr>
          <w:lang w:val="el-GR"/>
        </w:rPr>
        <w:t>ε</w:t>
      </w:r>
      <w:r w:rsidRPr="00B57BC0">
        <w:rPr>
          <w:lang w:val="el-GR"/>
        </w:rPr>
        <w:t>ργασίας (</w:t>
      </w:r>
      <w:r>
        <w:rPr>
          <w:lang w:val="en-US"/>
        </w:rPr>
        <w:t>s</w:t>
      </w:r>
      <w:proofErr w:type="spellStart"/>
      <w:r w:rsidRPr="00B57BC0">
        <w:rPr>
          <w:lang w:val="el-GR"/>
        </w:rPr>
        <w:t>cenario</w:t>
      </w:r>
      <w:proofErr w:type="spellEnd"/>
      <w:r w:rsidRPr="00B57BC0">
        <w:rPr>
          <w:lang w:val="el-GR"/>
        </w:rPr>
        <w:t xml:space="preserve"> </w:t>
      </w:r>
      <w:proofErr w:type="spellStart"/>
      <w:r w:rsidRPr="00B57BC0">
        <w:rPr>
          <w:lang w:val="el-GR"/>
        </w:rPr>
        <w:t>based</w:t>
      </w:r>
      <w:proofErr w:type="spellEnd"/>
      <w:r w:rsidRPr="00B57BC0">
        <w:rPr>
          <w:lang w:val="el-GR"/>
        </w:rPr>
        <w:t xml:space="preserve"> </w:t>
      </w:r>
      <w:proofErr w:type="spellStart"/>
      <w:r w:rsidRPr="00B57BC0">
        <w:rPr>
          <w:lang w:val="el-GR"/>
        </w:rPr>
        <w:t>workflows</w:t>
      </w:r>
      <w:proofErr w:type="spellEnd"/>
      <w:r w:rsidRPr="00B57BC0">
        <w:rPr>
          <w:lang w:val="el-GR"/>
        </w:rPr>
        <w:t>), με χρήση ειδικού σχεδιαστικού εργαλείου, με πολλαπλά σειριακά ή και παράλληλα βήματα, εναλλακτικές διαδρομές, δυνατές αποφάσεις βημάτων, κλπ.</w:t>
      </w:r>
      <w:r>
        <w:rPr>
          <w:lang w:val="el-GR"/>
        </w:rPr>
        <w:t>) ή και σε συνδυασμό αυτών (ε</w:t>
      </w:r>
      <w:r w:rsidRPr="00B57BC0">
        <w:rPr>
          <w:lang w:val="el-GR"/>
        </w:rPr>
        <w:t xml:space="preserve">γκριτικές σειριακές ροές </w:t>
      </w:r>
      <w:r>
        <w:rPr>
          <w:lang w:val="el-GR"/>
        </w:rPr>
        <w:t xml:space="preserve">που </w:t>
      </w:r>
      <w:r w:rsidRPr="00B57BC0">
        <w:rPr>
          <w:lang w:val="el-GR"/>
        </w:rPr>
        <w:t>δημιουργούνται γρήγορα από το χρήστη χωρίς χρήση σχεδιαστικού εργαλείου, με δυνατότητα αποθήκευσης και περαιτέρω χρήσης ως πρότυπο (</w:t>
      </w:r>
      <w:proofErr w:type="spellStart"/>
      <w:r w:rsidRPr="00B57BC0">
        <w:rPr>
          <w:lang w:val="el-GR"/>
        </w:rPr>
        <w:t>template</w:t>
      </w:r>
      <w:proofErr w:type="spellEnd"/>
      <w:r w:rsidRPr="00B57BC0">
        <w:rPr>
          <w:lang w:val="el-GR"/>
        </w:rPr>
        <w:t>)</w:t>
      </w:r>
      <w:r>
        <w:rPr>
          <w:lang w:val="el-GR"/>
        </w:rPr>
        <w:t xml:space="preserve">). </w:t>
      </w:r>
    </w:p>
    <w:p w14:paraId="79D98369" w14:textId="77777777" w:rsidR="00631888" w:rsidRPr="004947AC" w:rsidRDefault="00631888" w:rsidP="00631888">
      <w:pPr>
        <w:rPr>
          <w:lang w:val="el-GR"/>
        </w:rPr>
      </w:pPr>
    </w:p>
    <w:p w14:paraId="28935153" w14:textId="77777777" w:rsidR="00631888" w:rsidRPr="00B6632B" w:rsidRDefault="00631888" w:rsidP="00631888">
      <w:pPr>
        <w:rPr>
          <w:lang w:val="el-GR"/>
        </w:rPr>
      </w:pPr>
      <w:r w:rsidRPr="004947AC">
        <w:rPr>
          <w:lang w:val="el-GR"/>
        </w:rPr>
        <w:t xml:space="preserve">Σχετικά χαρακτηριστικά τα οποία θα πρέπει να χρησιμοποιηθούν ως βασικές λειτουργίες του υποσυστήματος είναι ο έλεγχος εκδόσεων, η </w:t>
      </w:r>
      <w:r w:rsidRPr="00B6632B">
        <w:rPr>
          <w:lang w:val="el-GR"/>
        </w:rPr>
        <w:t xml:space="preserve">δεικτοδότηση για αποτελεσματικές αναζητήσεις, η </w:t>
      </w:r>
      <w:r w:rsidRPr="00B6632B">
        <w:rPr>
          <w:lang w:val="el-GR"/>
        </w:rPr>
        <w:lastRenderedPageBreak/>
        <w:t xml:space="preserve">κατηγοριοποίηση περιεχομένου και η διασφάλιση αυτού. Τέλος μπορούν να προστεθούν και υπηρεσίες οι οποίες θα βοηθήσουν στην διανομή, δημοσίευση, ταξινόμηση και τήρηση καθώς και στη διαγραφή του περιεχομένου. </w:t>
      </w:r>
    </w:p>
    <w:p w14:paraId="36A3B27F" w14:textId="2E16ABEC" w:rsidR="00631888" w:rsidRPr="00B6632B" w:rsidRDefault="00631888" w:rsidP="007213B1">
      <w:pPr>
        <w:pStyle w:val="afe"/>
        <w:rPr>
          <w:sz w:val="22"/>
          <w:szCs w:val="22"/>
          <w:lang w:val="el-GR"/>
        </w:rPr>
      </w:pPr>
      <w:r w:rsidRPr="00B6632B">
        <w:rPr>
          <w:sz w:val="22"/>
          <w:szCs w:val="22"/>
          <w:lang w:val="el-GR"/>
        </w:rPr>
        <w:t xml:space="preserve">Στο πλαίσιο του έργου η υποστήριξη σύνθετων εγγράφων για την σωστή διαχείριση φακέλου υποθέσεων οι οποίοι στην ουσία αποτελούν μία ενιαία οντότητα περιεχομένου η οποία αποτελείται από πολλές και διαφορετικές </w:t>
      </w:r>
      <w:proofErr w:type="spellStart"/>
      <w:r w:rsidRPr="00B6632B">
        <w:rPr>
          <w:sz w:val="22"/>
          <w:szCs w:val="22"/>
          <w:lang w:val="el-GR"/>
        </w:rPr>
        <w:t>υπο</w:t>
      </w:r>
      <w:proofErr w:type="spellEnd"/>
      <w:r w:rsidRPr="00B6632B">
        <w:rPr>
          <w:sz w:val="22"/>
          <w:szCs w:val="22"/>
          <w:lang w:val="el-GR"/>
        </w:rPr>
        <w:t xml:space="preserve">-οντότητες (όπως έγγραφα, εικόνες, κ.α.) είναι εξαιρετικά σημαντική. </w:t>
      </w:r>
      <w:r w:rsidR="007213B1" w:rsidRPr="00B6632B">
        <w:rPr>
          <w:sz w:val="22"/>
          <w:szCs w:val="22"/>
          <w:lang w:val="el-GR"/>
        </w:rPr>
        <w:t xml:space="preserve">Το ΤΠΔ διαχειρίζεται ΥΠΟΘΕΣΕΙΣ που ενδεχομένως να εμπλέκουν περισσότερα από ένα δάνεια (πχ. Δικαστικοί διακανονισμοί, κληρονόμους, αναγκαστικές εκτελέσεις κτλ.). </w:t>
      </w:r>
      <w:r w:rsidRPr="00B6632B">
        <w:rPr>
          <w:sz w:val="22"/>
          <w:szCs w:val="22"/>
          <w:lang w:val="el-GR"/>
        </w:rPr>
        <w:t xml:space="preserve">Σε κάθε υπόθεση θα πρέπει να μπορούν να εντάσσονται </w:t>
      </w:r>
      <w:r w:rsidRPr="00B6632B">
        <w:rPr>
          <w:sz w:val="22"/>
          <w:szCs w:val="22"/>
          <w:u w:val="single"/>
          <w:lang w:val="el-GR"/>
        </w:rPr>
        <w:t>χωρίς όριο</w:t>
      </w:r>
      <w:r w:rsidRPr="00B6632B">
        <w:rPr>
          <w:sz w:val="22"/>
          <w:szCs w:val="22"/>
          <w:lang w:val="el-GR"/>
        </w:rPr>
        <w:t xml:space="preserve"> έγγραφα ή και άλλες υποθέσεις του ίδιου ή και διαφορετικού τύπου. Οι υποθέσεις θα πρέπει να διαχειρίζονται από το σύστημα με παρόμοιο τρόπο με τα έγγραφα, ως άλλο </w:t>
      </w:r>
      <w:proofErr w:type="spellStart"/>
      <w:r w:rsidRPr="00B6632B">
        <w:rPr>
          <w:sz w:val="22"/>
          <w:szCs w:val="22"/>
          <w:lang w:val="el-GR"/>
        </w:rPr>
        <w:t>document</w:t>
      </w:r>
      <w:proofErr w:type="spellEnd"/>
      <w:r w:rsidRPr="00B6632B">
        <w:rPr>
          <w:sz w:val="22"/>
          <w:szCs w:val="22"/>
          <w:lang w:val="el-GR"/>
        </w:rPr>
        <w:t xml:space="preserve"> </w:t>
      </w:r>
      <w:proofErr w:type="spellStart"/>
      <w:r w:rsidRPr="00B6632B">
        <w:rPr>
          <w:sz w:val="22"/>
          <w:szCs w:val="22"/>
          <w:lang w:val="el-GR"/>
        </w:rPr>
        <w:t>type</w:t>
      </w:r>
      <w:proofErr w:type="spellEnd"/>
      <w:r w:rsidRPr="00B6632B">
        <w:rPr>
          <w:sz w:val="22"/>
          <w:szCs w:val="22"/>
          <w:lang w:val="el-GR"/>
        </w:rPr>
        <w:t>: αρχειοθέτηση, αναζήτηση, διακίνηση, πολιτική ασφάλειας, εμφάνιση σε φακέλους και λίστες.</w:t>
      </w:r>
    </w:p>
    <w:p w14:paraId="410387B5" w14:textId="77777777" w:rsidR="00631888" w:rsidRPr="00B6632B" w:rsidRDefault="00631888" w:rsidP="00631888">
      <w:pPr>
        <w:rPr>
          <w:lang w:val="el-GR"/>
        </w:rPr>
      </w:pPr>
      <w:r w:rsidRPr="00B6632B">
        <w:rPr>
          <w:lang w:val="el-GR"/>
        </w:rPr>
        <w:t xml:space="preserve">Τα επιμέρους χαρακτηριστικά λειτουργικότητας  είναι απαραίτητο να διατίθενται εντός του υποσυστήματος σε μία ενοποιημένη πλατφόρμα με ενιαίο αποθετήριο για το σύνολο του ηλεκτρονικής μορφής (και ψηφιοποιημένο) περιεχόμενο. Επίσης είναι σημαντικό το κεντρικό αποθετήριο να είναι σε θέση να αποθηκεύσει κάθε είδους περιεχόμενο το οποίο διατίθεται ή/και συλλέγεται μέσω του υποσυστήματος διαδικτυακής πύλης και το οποίο ελέγχεται, μεταβάλλεται και συντηρείται από τους τελικούς χρήστες με εύχρηστο  τρόπο.  Επιπλέον η ενιαία αρχιτεκτονική του συστήματος διαχείρισης εγγράφων &amp; περιεχομένου θα πρέπει να επιτρέπει την πρόσβαση σε όλο το περιεχόμενο και τις υπηρεσίες του από κοινό </w:t>
      </w:r>
      <w:proofErr w:type="spellStart"/>
      <w:r w:rsidRPr="00B6632B">
        <w:rPr>
          <w:lang w:val="el-GR"/>
        </w:rPr>
        <w:t>πολυκαναλικό</w:t>
      </w:r>
      <w:proofErr w:type="spellEnd"/>
      <w:r w:rsidRPr="00B6632B">
        <w:rPr>
          <w:lang w:val="el-GR"/>
        </w:rPr>
        <w:t xml:space="preserve"> περιβάλλον εργασίας και διαχείρισης, βελτιστοποιώντας την αποδοτικότητα των τελικών χρηστών και μειώνοντας σημαντικά τον χρόνο που χρειάζεται για την εκπαίδευση τόσο αυτών όσο και των διαχειριστών του συστήματος.</w:t>
      </w:r>
    </w:p>
    <w:p w14:paraId="3F79EEDD" w14:textId="044E7578" w:rsidR="00631888" w:rsidRPr="00B6632B" w:rsidRDefault="00EB142B" w:rsidP="00631888">
      <w:pPr>
        <w:rPr>
          <w:lang w:val="el-GR"/>
        </w:rPr>
      </w:pPr>
      <w:r w:rsidRPr="00B6632B">
        <w:rPr>
          <w:lang w:val="el-GR"/>
        </w:rPr>
        <w:t>Τ</w:t>
      </w:r>
      <w:r w:rsidR="00631888" w:rsidRPr="00B6632B">
        <w:rPr>
          <w:lang w:val="el-GR"/>
        </w:rPr>
        <w:t>α Δεδομένα που θα εισαχθούν στο ΠΣ Διαχείρισης Εγγράφων από τον Ανάδοχο</w:t>
      </w:r>
      <w:r w:rsidRPr="00B6632B">
        <w:rPr>
          <w:lang w:val="el-GR"/>
        </w:rPr>
        <w:t xml:space="preserve"> θα πρέπει εξαρχής</w:t>
      </w:r>
      <w:r w:rsidR="004F4EF4" w:rsidRPr="00B6632B">
        <w:rPr>
          <w:lang w:val="el-GR"/>
        </w:rPr>
        <w:t xml:space="preserve"> (από την φάση της </w:t>
      </w:r>
      <w:proofErr w:type="spellStart"/>
      <w:r w:rsidR="004F4EF4" w:rsidRPr="00B6632B">
        <w:rPr>
          <w:lang w:val="el-GR"/>
        </w:rPr>
        <w:t>ψηφιοποίησης</w:t>
      </w:r>
      <w:proofErr w:type="spellEnd"/>
      <w:r w:rsidR="004F4EF4" w:rsidRPr="00B6632B">
        <w:rPr>
          <w:lang w:val="el-GR"/>
        </w:rPr>
        <w:t>)</w:t>
      </w:r>
      <w:r w:rsidRPr="00B6632B">
        <w:rPr>
          <w:lang w:val="el-GR"/>
        </w:rPr>
        <w:t xml:space="preserve"> να συσχετιστούν με το υφιστάμενο στο </w:t>
      </w:r>
      <w:r w:rsidRPr="00B6632B">
        <w:rPr>
          <w:lang w:val="en-US"/>
        </w:rPr>
        <w:t>CRM</w:t>
      </w:r>
      <w:r w:rsidRPr="00B6632B">
        <w:rPr>
          <w:lang w:val="el-GR"/>
        </w:rPr>
        <w:t xml:space="preserve"> του ΤΠΔ </w:t>
      </w:r>
      <w:r w:rsidRPr="00B6632B">
        <w:rPr>
          <w:lang w:val="en-US"/>
        </w:rPr>
        <w:t>ID</w:t>
      </w:r>
      <w:r w:rsidRPr="00B6632B">
        <w:rPr>
          <w:lang w:val="el-GR"/>
        </w:rPr>
        <w:t xml:space="preserve">_πελάτη, το οποίο άλλωστε </w:t>
      </w:r>
      <w:r w:rsidR="004F4EF4" w:rsidRPr="00B6632B">
        <w:rPr>
          <w:lang w:val="el-GR"/>
        </w:rPr>
        <w:t xml:space="preserve">αποτελεί το ένα από τα δύο κύρια </w:t>
      </w:r>
      <w:proofErr w:type="spellStart"/>
      <w:r w:rsidR="004F4EF4" w:rsidRPr="00B6632B">
        <w:rPr>
          <w:lang w:val="el-GR"/>
        </w:rPr>
        <w:t>μεταδεδομένα</w:t>
      </w:r>
      <w:proofErr w:type="spellEnd"/>
      <w:r w:rsidR="004F4EF4" w:rsidRPr="00B6632B">
        <w:rPr>
          <w:lang w:val="el-GR"/>
        </w:rPr>
        <w:t xml:space="preserve"> του εγγράφου</w:t>
      </w:r>
      <w:r w:rsidRPr="00B6632B">
        <w:rPr>
          <w:lang w:val="el-GR"/>
        </w:rPr>
        <w:t xml:space="preserve"> (</w:t>
      </w:r>
      <w:r w:rsidR="004F4EF4" w:rsidRPr="00B6632B">
        <w:rPr>
          <w:lang w:val="el-GR"/>
        </w:rPr>
        <w:t>τ</w:t>
      </w:r>
      <w:r w:rsidRPr="00B6632B">
        <w:rPr>
          <w:lang w:val="el-GR"/>
        </w:rPr>
        <w:t xml:space="preserve">ο άλλο </w:t>
      </w:r>
      <w:proofErr w:type="spellStart"/>
      <w:r w:rsidRPr="00B6632B">
        <w:rPr>
          <w:lang w:val="el-GR"/>
        </w:rPr>
        <w:t>έιναι</w:t>
      </w:r>
      <w:proofErr w:type="spellEnd"/>
      <w:r w:rsidRPr="00B6632B">
        <w:rPr>
          <w:lang w:val="el-GR"/>
        </w:rPr>
        <w:t xml:space="preserve"> το δάνειο που αφορά)</w:t>
      </w:r>
      <w:r w:rsidR="004F4EF4" w:rsidRPr="00B6632B">
        <w:rPr>
          <w:lang w:val="el-GR"/>
        </w:rPr>
        <w:t>.</w:t>
      </w:r>
    </w:p>
    <w:p w14:paraId="27973DC9" w14:textId="356109CF" w:rsidR="00631888" w:rsidRPr="00DB1C1D" w:rsidRDefault="00631888" w:rsidP="00631888">
      <w:pPr>
        <w:rPr>
          <w:lang w:val="el-GR"/>
        </w:rPr>
      </w:pPr>
    </w:p>
    <w:p w14:paraId="702A0ADA" w14:textId="77777777" w:rsidR="00631888" w:rsidRPr="004947AC" w:rsidRDefault="00631888" w:rsidP="00631888">
      <w:pPr>
        <w:rPr>
          <w:lang w:val="el-GR"/>
        </w:rPr>
      </w:pPr>
    </w:p>
    <w:p w14:paraId="17EF4E4D" w14:textId="77777777" w:rsidR="00631888" w:rsidRDefault="00631888" w:rsidP="00631888">
      <w:pPr>
        <w:rPr>
          <w:lang w:val="el-GR"/>
        </w:rPr>
      </w:pPr>
      <w:r>
        <w:rPr>
          <w:lang w:val="el-GR"/>
        </w:rPr>
        <w:t>Αναλυτική περιγραφή για τις απαιτήσεις του συστήματος παρέχεται στον σχετικό πίνακα συμμόρφωσης.</w:t>
      </w:r>
    </w:p>
    <w:p w14:paraId="4C2138C2" w14:textId="77777777" w:rsidR="009A685B" w:rsidRDefault="009A685B" w:rsidP="00631888">
      <w:pPr>
        <w:rPr>
          <w:lang w:val="el-GR"/>
        </w:rPr>
      </w:pPr>
    </w:p>
    <w:p w14:paraId="11FC5787" w14:textId="3B5DF148" w:rsidR="009A685B" w:rsidRPr="00924EED" w:rsidRDefault="009A685B" w:rsidP="009A685B">
      <w:pPr>
        <w:rPr>
          <w:rFonts w:ascii="Calibri" w:hAnsi="Calibri" w:cs="Calibri"/>
          <w:lang w:val="el-GR" w:eastAsia="en-US"/>
        </w:rPr>
      </w:pPr>
      <w:r w:rsidRPr="00924EED">
        <w:rPr>
          <w:lang w:val="el-GR" w:eastAsia="en-US"/>
        </w:rPr>
        <w:t xml:space="preserve">Το υπό προμήθεια </w:t>
      </w:r>
      <w:r w:rsidRPr="00924EED">
        <w:rPr>
          <w:lang w:val="el-GR"/>
        </w:rPr>
        <w:t xml:space="preserve">ΠΣ Διαχείρισης Εγγράφων </w:t>
      </w:r>
      <w:r w:rsidRPr="00924EED">
        <w:rPr>
          <w:lang w:val="el-GR" w:eastAsia="en-US"/>
        </w:rPr>
        <w:t xml:space="preserve">θα </w:t>
      </w:r>
      <w:r>
        <w:rPr>
          <w:lang w:val="el-GR" w:eastAsia="en-US"/>
        </w:rPr>
        <w:t xml:space="preserve">πρέπει να </w:t>
      </w:r>
      <w:r w:rsidRPr="00924EED">
        <w:rPr>
          <w:lang w:val="el-GR" w:eastAsia="en-US"/>
        </w:rPr>
        <w:t>έχει την δυνατότητα (</w:t>
      </w:r>
      <w:r w:rsidRPr="00924EED">
        <w:rPr>
          <w:b/>
          <w:u w:val="single"/>
          <w:lang w:val="el-GR" w:eastAsia="en-US"/>
        </w:rPr>
        <w:t>με πρόσθετ</w:t>
      </w:r>
      <w:r>
        <w:rPr>
          <w:b/>
          <w:u w:val="single"/>
          <w:lang w:val="el-GR" w:eastAsia="en-US"/>
        </w:rPr>
        <w:t>ες</w:t>
      </w:r>
      <w:r w:rsidRPr="00924EED">
        <w:rPr>
          <w:b/>
          <w:u w:val="single"/>
          <w:lang w:val="el-GR" w:eastAsia="en-US"/>
        </w:rPr>
        <w:t xml:space="preserve"> παραμετροπο</w:t>
      </w:r>
      <w:r>
        <w:rPr>
          <w:b/>
          <w:u w:val="single"/>
          <w:lang w:val="el-GR" w:eastAsia="en-US"/>
        </w:rPr>
        <w:t>ιήσεις</w:t>
      </w:r>
      <w:r w:rsidRPr="00924EED">
        <w:rPr>
          <w:b/>
          <w:u w:val="single"/>
          <w:lang w:val="el-GR" w:eastAsia="en-US"/>
        </w:rPr>
        <w:t xml:space="preserve"> εκτός του παρόντος έργου</w:t>
      </w:r>
      <w:r w:rsidRPr="00924EED">
        <w:rPr>
          <w:lang w:val="el-GR" w:eastAsia="en-US"/>
        </w:rPr>
        <w:t xml:space="preserve">), να υλοποιεί τη </w:t>
      </w:r>
      <w:proofErr w:type="spellStart"/>
      <w:r w:rsidRPr="00924EED">
        <w:rPr>
          <w:lang w:val="el-GR" w:eastAsia="en-US"/>
        </w:rPr>
        <w:t>μοντελοποίηση</w:t>
      </w:r>
      <w:proofErr w:type="spellEnd"/>
      <w:r w:rsidRPr="00924EED">
        <w:rPr>
          <w:lang w:val="el-GR" w:eastAsia="en-US"/>
        </w:rPr>
        <w:t xml:space="preserve"> των ψηφιακών και φυσικών διαδικασιών του ΤΠΔ με στόχο την παροχή υπηρεσιών αυτοματοποιημένης διαχείρισης εγγράφων και τη δημιουργία ψηφιακών ροών οι οποίες να λειτουργούν με τυποποιημένο ή </w:t>
      </w:r>
      <w:r w:rsidRPr="00924EED">
        <w:rPr>
          <w:lang w:val="en-US" w:eastAsia="en-US"/>
        </w:rPr>
        <w:t>on</w:t>
      </w:r>
      <w:r w:rsidRPr="00924EED">
        <w:rPr>
          <w:lang w:val="el-GR" w:eastAsia="en-US"/>
        </w:rPr>
        <w:t xml:space="preserve"> </w:t>
      </w:r>
      <w:r w:rsidRPr="00924EED">
        <w:rPr>
          <w:lang w:val="en-US" w:eastAsia="en-US"/>
        </w:rPr>
        <w:t>demand</w:t>
      </w:r>
      <w:r w:rsidRPr="00924EED">
        <w:rPr>
          <w:lang w:val="el-GR" w:eastAsia="en-US"/>
        </w:rPr>
        <w:t xml:space="preserve"> τρόπο και με προκαθορισμένες ή μη ακολουθίες ενεργειών διακίνησης και επεξεργασίας. Ομοίως, θα </w:t>
      </w:r>
      <w:r>
        <w:rPr>
          <w:lang w:val="el-GR" w:eastAsia="en-US"/>
        </w:rPr>
        <w:t>πρέπει</w:t>
      </w:r>
      <w:r w:rsidRPr="00924EED">
        <w:rPr>
          <w:lang w:val="el-GR" w:eastAsia="en-US"/>
        </w:rPr>
        <w:t xml:space="preserve"> να </w:t>
      </w:r>
      <w:r>
        <w:rPr>
          <w:lang w:val="el-GR" w:eastAsia="en-US"/>
        </w:rPr>
        <w:t xml:space="preserve">παρέχει </w:t>
      </w:r>
      <w:r w:rsidRPr="00924EED">
        <w:rPr>
          <w:lang w:val="el-GR" w:eastAsia="en-US"/>
        </w:rPr>
        <w:t xml:space="preserve">τη δυνατότητα για υλοποίηση αξιόπιστης, αποδοτικής και ασφαλούς </w:t>
      </w:r>
      <w:proofErr w:type="spellStart"/>
      <w:r w:rsidRPr="00924EED">
        <w:rPr>
          <w:lang w:val="el-GR" w:eastAsia="en-US"/>
        </w:rPr>
        <w:t>διαλειτουργικότητας</w:t>
      </w:r>
      <w:proofErr w:type="spellEnd"/>
      <w:r w:rsidRPr="00924EED">
        <w:rPr>
          <w:lang w:val="el-GR" w:eastAsia="en-US"/>
        </w:rPr>
        <w:t xml:space="preserve"> με τρίτα συστήματα διακίνησης εγγράφων του ΤΠΔ ή/και τρίτων φορέων</w:t>
      </w:r>
      <w:r>
        <w:rPr>
          <w:lang w:val="el-GR" w:eastAsia="en-US"/>
        </w:rPr>
        <w:t xml:space="preserve"> του Δημοσίου (πχ ΚΣΗΔΕ/ΓΓΠΣΔΔ) και, τ</w:t>
      </w:r>
      <w:r w:rsidRPr="00924EED">
        <w:rPr>
          <w:lang w:val="el-GR" w:eastAsia="en-US"/>
        </w:rPr>
        <w:t>έλος</w:t>
      </w:r>
      <w:r>
        <w:rPr>
          <w:lang w:val="el-GR" w:eastAsia="en-US"/>
        </w:rPr>
        <w:t>,</w:t>
      </w:r>
      <w:r w:rsidRPr="00924EED">
        <w:rPr>
          <w:lang w:val="el-GR" w:eastAsia="en-US"/>
        </w:rPr>
        <w:t xml:space="preserve"> θα πρέπει να </w:t>
      </w:r>
      <w:r>
        <w:rPr>
          <w:lang w:val="el-GR" w:eastAsia="en-US"/>
        </w:rPr>
        <w:t>παρέχει την δυνατότητα</w:t>
      </w:r>
      <w:r w:rsidRPr="00924EED">
        <w:rPr>
          <w:lang w:val="el-GR" w:eastAsia="en-US"/>
        </w:rPr>
        <w:t xml:space="preserve"> μετάπτωση</w:t>
      </w:r>
      <w:r>
        <w:rPr>
          <w:lang w:val="el-GR" w:eastAsia="en-US"/>
        </w:rPr>
        <w:t>ς</w:t>
      </w:r>
      <w:r w:rsidRPr="00924EED">
        <w:rPr>
          <w:lang w:val="el-GR" w:eastAsia="en-US"/>
        </w:rPr>
        <w:t xml:space="preserve"> δεδομένων από το υφιστάμενο ΣΗΔΑΕ του ΤΠΔ στο νέο </w:t>
      </w:r>
      <w:r w:rsidRPr="00924EED">
        <w:rPr>
          <w:lang w:val="en-US" w:eastAsia="en-US"/>
        </w:rPr>
        <w:t>DMS</w:t>
      </w:r>
      <w:r w:rsidRPr="00924EED">
        <w:rPr>
          <w:lang w:val="el-GR" w:eastAsia="en-US"/>
        </w:rPr>
        <w:t>.</w:t>
      </w:r>
    </w:p>
    <w:p w14:paraId="318B45D1" w14:textId="77777777" w:rsidR="009A685B" w:rsidRDefault="009A685B" w:rsidP="00631888">
      <w:pPr>
        <w:rPr>
          <w:lang w:val="el-GR"/>
        </w:rPr>
      </w:pPr>
    </w:p>
    <w:p w14:paraId="529B9240" w14:textId="77777777" w:rsidR="00631888" w:rsidRDefault="00631888" w:rsidP="00631888">
      <w:pPr>
        <w:rPr>
          <w:lang w:val="el-GR"/>
        </w:rPr>
      </w:pPr>
    </w:p>
    <w:p w14:paraId="35467685" w14:textId="77777777" w:rsidR="00631888" w:rsidRDefault="00631888" w:rsidP="004969A0">
      <w:pPr>
        <w:pStyle w:val="4"/>
        <w:numPr>
          <w:ilvl w:val="1"/>
          <w:numId w:val="27"/>
        </w:numPr>
        <w:tabs>
          <w:tab w:val="left" w:pos="630"/>
        </w:tabs>
        <w:ind w:left="540" w:hanging="540"/>
        <w:rPr>
          <w:rFonts w:cs="Tahoma"/>
          <w:szCs w:val="22"/>
          <w:lang w:val="el-GR"/>
        </w:rPr>
      </w:pPr>
      <w:bookmarkStart w:id="405" w:name="_Προδιαγραφές_υποστηρικτικών_εφαρμογ"/>
      <w:bookmarkEnd w:id="405"/>
      <w:r w:rsidRPr="006D43A9">
        <w:rPr>
          <w:rFonts w:cs="Tahoma"/>
          <w:szCs w:val="22"/>
          <w:lang w:val="el-GR"/>
        </w:rPr>
        <w:tab/>
      </w:r>
      <w:bookmarkStart w:id="406" w:name="_Toc76724141"/>
      <w:bookmarkStart w:id="407" w:name="_Toc89441278"/>
      <w:bookmarkStart w:id="408" w:name="_Toc89441796"/>
      <w:r w:rsidRPr="006D43A9">
        <w:rPr>
          <w:rFonts w:cs="Tahoma"/>
          <w:szCs w:val="22"/>
          <w:lang w:val="el-GR"/>
        </w:rPr>
        <w:t>Προδιαγραφές υποστηρικτικών εφαρμογών λογισμικού</w:t>
      </w:r>
      <w:bookmarkEnd w:id="406"/>
      <w:bookmarkEnd w:id="407"/>
      <w:bookmarkEnd w:id="408"/>
    </w:p>
    <w:p w14:paraId="6B3D9AEA" w14:textId="77777777" w:rsidR="00631888" w:rsidRDefault="00631888" w:rsidP="00631888">
      <w:pPr>
        <w:rPr>
          <w:lang w:val="el-GR"/>
        </w:rPr>
      </w:pPr>
      <w:r>
        <w:rPr>
          <w:lang w:val="el-GR"/>
        </w:rPr>
        <w:t xml:space="preserve">Οι κατωτέρω υποστηρικτικές εφαρμογές αποσκοπούν στην διευκόλυνση και παρακολούθηση του έργου της </w:t>
      </w:r>
      <w:proofErr w:type="spellStart"/>
      <w:r>
        <w:rPr>
          <w:lang w:val="el-GR"/>
        </w:rPr>
        <w:t>ψηφιοποίησης</w:t>
      </w:r>
      <w:proofErr w:type="spellEnd"/>
      <w:r>
        <w:rPr>
          <w:lang w:val="el-GR"/>
        </w:rPr>
        <w:t xml:space="preserve"> και της καταχώρησης δεδομένων, ενώ κοινή λειτουργικότητα της υποστηρικτικής εφαρμογής Καταχώρησης Φακέλων Δανείων και διασφάλισης ποιότητας μπορεί να επαναχρησιμοποιηθεί και στην εφαρμογή ΠΣ </w:t>
      </w:r>
      <w:r w:rsidRPr="0006120B">
        <w:rPr>
          <w:lang w:val="el-GR"/>
        </w:rPr>
        <w:t>Ηλεκτρονικής Διαχείρισης Εγγράφων</w:t>
      </w:r>
      <w:r>
        <w:rPr>
          <w:lang w:val="el-GR"/>
        </w:rPr>
        <w:t>.</w:t>
      </w:r>
    </w:p>
    <w:p w14:paraId="356CF19A" w14:textId="77777777" w:rsidR="00631888" w:rsidRPr="006D43A9" w:rsidRDefault="00631888" w:rsidP="00631888">
      <w:pPr>
        <w:rPr>
          <w:lang w:val="el-GR"/>
        </w:rPr>
      </w:pPr>
    </w:p>
    <w:p w14:paraId="2F7D7EAF" w14:textId="77777777" w:rsidR="00631888" w:rsidRPr="006D43A9" w:rsidRDefault="00631888" w:rsidP="004969A0">
      <w:pPr>
        <w:pStyle w:val="5"/>
        <w:numPr>
          <w:ilvl w:val="2"/>
          <w:numId w:val="27"/>
        </w:numPr>
        <w:ind w:left="900" w:hanging="810"/>
        <w:rPr>
          <w:rFonts w:cs="Tahoma"/>
          <w:szCs w:val="22"/>
          <w:lang w:val="el-GR"/>
        </w:rPr>
      </w:pPr>
      <w:bookmarkStart w:id="409" w:name="_Λειτουργικές_Προδιαγραφές_Εφαρμογής"/>
      <w:bookmarkStart w:id="410" w:name="_Ref71629974"/>
      <w:bookmarkEnd w:id="409"/>
      <w:r w:rsidRPr="00731AD4">
        <w:rPr>
          <w:rFonts w:cs="Tahoma"/>
          <w:szCs w:val="22"/>
          <w:lang w:val="el-GR"/>
        </w:rPr>
        <w:t>Λειτουργικές Προδιαγραφές Εφαρμογής καταχώρησης Φακέλων Δανείων</w:t>
      </w:r>
      <w:r w:rsidRPr="006D43A9">
        <w:rPr>
          <w:rFonts w:cs="Tahoma"/>
          <w:szCs w:val="22"/>
          <w:lang w:val="el-GR"/>
        </w:rPr>
        <w:t xml:space="preserve"> και διασφάλισης ποιότητας</w:t>
      </w:r>
      <w:bookmarkEnd w:id="410"/>
    </w:p>
    <w:p w14:paraId="7C71BBF7" w14:textId="77777777" w:rsidR="00631888" w:rsidRPr="006D43A9" w:rsidRDefault="00631888" w:rsidP="00631888">
      <w:pPr>
        <w:rPr>
          <w:lang w:val="el-GR"/>
        </w:rPr>
      </w:pPr>
      <w:r w:rsidRPr="006D43A9">
        <w:rPr>
          <w:lang w:val="el-GR"/>
        </w:rPr>
        <w:t xml:space="preserve">Η </w:t>
      </w:r>
      <w:r w:rsidRPr="006D43A9">
        <w:rPr>
          <w:u w:val="single"/>
          <w:lang w:val="el-GR"/>
        </w:rPr>
        <w:t>Εφαρμογή καταχώρησης Φακέλων Δανείων και διασφάλισης ποιότητας</w:t>
      </w:r>
      <w:r w:rsidRPr="006D43A9">
        <w:rPr>
          <w:lang w:val="el-GR"/>
        </w:rPr>
        <w:t xml:space="preserve"> θα προσφέρει ένα εύχρηστο περιβάλλον για τη γρήγορη και χωρίς λάθη καταχώρηση των στοιχείων των ΦΔ και των μεταβολών τους. Οι προδιαγραφές που </w:t>
      </w:r>
      <w:r w:rsidRPr="006D43A9">
        <w:rPr>
          <w:u w:val="single"/>
          <w:lang w:val="el-GR"/>
        </w:rPr>
        <w:t>ενδεικτικά</w:t>
      </w:r>
      <w:r w:rsidRPr="006D43A9">
        <w:rPr>
          <w:lang w:val="el-GR"/>
        </w:rPr>
        <w:t xml:space="preserve"> θα πληροί η εφαρμογή καταχώρησης ΦΔ είναι οι εξής:</w:t>
      </w:r>
    </w:p>
    <w:p w14:paraId="3244DC02" w14:textId="77777777" w:rsidR="00631888" w:rsidRPr="006D43A9" w:rsidRDefault="00631888" w:rsidP="00474644">
      <w:pPr>
        <w:numPr>
          <w:ilvl w:val="0"/>
          <w:numId w:val="64"/>
        </w:numPr>
        <w:rPr>
          <w:lang w:val="el-GR"/>
        </w:rPr>
      </w:pPr>
      <w:r w:rsidRPr="006D43A9">
        <w:rPr>
          <w:lang w:val="el-GR"/>
        </w:rPr>
        <w:t>Μηχανισμό με τον οποίο θα επιταχύνεται η καταχώρηση, όπως για παράδειγμα:</w:t>
      </w:r>
    </w:p>
    <w:p w14:paraId="16B8F426" w14:textId="77777777" w:rsidR="00631888" w:rsidRPr="006D43A9" w:rsidRDefault="00631888" w:rsidP="00474644">
      <w:pPr>
        <w:numPr>
          <w:ilvl w:val="1"/>
          <w:numId w:val="64"/>
        </w:numPr>
        <w:rPr>
          <w:lang w:val="el-GR"/>
        </w:rPr>
      </w:pPr>
      <w:r w:rsidRPr="006D43A9">
        <w:rPr>
          <w:lang w:val="el-GR"/>
        </w:rPr>
        <w:t>Χρήση του πλήκτρου ¨</w:t>
      </w:r>
      <w:r w:rsidRPr="006D43A9">
        <w:rPr>
          <w:lang w:val="en-US"/>
        </w:rPr>
        <w:t>Tab</w:t>
      </w:r>
      <w:r w:rsidRPr="006D43A9">
        <w:rPr>
          <w:lang w:val="el-GR"/>
        </w:rPr>
        <w:t>¨ για μετακίνηση εντός των πεδίων των φορμών καταχώρησης - αποφυγή χρήσης ¨ποντικιού¨</w:t>
      </w:r>
    </w:p>
    <w:p w14:paraId="507B0ADA" w14:textId="75BF7F0C" w:rsidR="00631888" w:rsidRPr="00FE5C07" w:rsidRDefault="00631888" w:rsidP="00474644">
      <w:pPr>
        <w:pStyle w:val="aff"/>
        <w:numPr>
          <w:ilvl w:val="1"/>
          <w:numId w:val="64"/>
        </w:numPr>
        <w:rPr>
          <w:lang w:val="el-GR"/>
        </w:rPr>
      </w:pPr>
      <w:r w:rsidRPr="00FE5C07">
        <w:rPr>
          <w:lang w:val="el-GR"/>
        </w:rPr>
        <w:t xml:space="preserve">Δυνατότητα καταχώρησης στοιχείων ΦΔ μέσω τυποποιημένων λιστών επιλογής στοιχείων ή / και </w:t>
      </w:r>
      <w:proofErr w:type="spellStart"/>
      <w:r w:rsidRPr="00FE5C07">
        <w:rPr>
          <w:lang w:val="el-GR"/>
        </w:rPr>
        <w:t>check</w:t>
      </w:r>
      <w:proofErr w:type="spellEnd"/>
      <w:r w:rsidRPr="00FE5C07">
        <w:rPr>
          <w:lang w:val="el-GR"/>
        </w:rPr>
        <w:t xml:space="preserve"> </w:t>
      </w:r>
      <w:proofErr w:type="spellStart"/>
      <w:r w:rsidRPr="00FE5C07">
        <w:rPr>
          <w:lang w:val="el-GR"/>
        </w:rPr>
        <w:t>boxes</w:t>
      </w:r>
      <w:proofErr w:type="spellEnd"/>
      <w:r w:rsidRPr="00FE5C07">
        <w:rPr>
          <w:lang w:val="el-GR"/>
        </w:rPr>
        <w:t xml:space="preserve"> για την ταχύτερη και χωρίς λάθος καταχώρηση στοιχείων (όπως περιγράφονται στην ενότητα</w:t>
      </w:r>
      <w:r>
        <w:rPr>
          <w:lang w:val="el-GR"/>
        </w:rPr>
        <w:t xml:space="preserve"> </w:t>
      </w:r>
      <w:r>
        <w:rPr>
          <w:lang w:val="el-GR"/>
        </w:rPr>
        <w:fldChar w:fldCharType="begin"/>
      </w:r>
      <w:r>
        <w:rPr>
          <w:lang w:val="el-GR"/>
        </w:rPr>
        <w:instrText xml:space="preserve"> REF _Ref71631522 \r \h </w:instrText>
      </w:r>
      <w:r>
        <w:rPr>
          <w:lang w:val="el-GR"/>
        </w:rPr>
      </w:r>
      <w:r>
        <w:rPr>
          <w:lang w:val="el-GR"/>
        </w:rPr>
        <w:fldChar w:fldCharType="separate"/>
      </w:r>
      <w:r w:rsidR="00693CB6">
        <w:rPr>
          <w:lang w:val="el-GR"/>
        </w:rPr>
        <w:t>6.4.1.2</w:t>
      </w:r>
      <w:r>
        <w:rPr>
          <w:lang w:val="el-GR"/>
        </w:rPr>
        <w:fldChar w:fldCharType="end"/>
      </w:r>
      <w:r>
        <w:rPr>
          <w:lang w:val="el-GR"/>
        </w:rPr>
        <w:t xml:space="preserve"> και </w:t>
      </w:r>
      <w:r>
        <w:rPr>
          <w:lang w:val="el-GR"/>
        </w:rPr>
        <w:fldChar w:fldCharType="begin"/>
      </w:r>
      <w:r>
        <w:rPr>
          <w:lang w:val="el-GR"/>
        </w:rPr>
        <w:instrText xml:space="preserve"> REF _Ref71631537 \r \h </w:instrText>
      </w:r>
      <w:r>
        <w:rPr>
          <w:lang w:val="el-GR"/>
        </w:rPr>
      </w:r>
      <w:r>
        <w:rPr>
          <w:lang w:val="el-GR"/>
        </w:rPr>
        <w:fldChar w:fldCharType="separate"/>
      </w:r>
      <w:r w:rsidR="00693CB6">
        <w:rPr>
          <w:lang w:val="el-GR"/>
        </w:rPr>
        <w:t>6.5.2</w:t>
      </w:r>
      <w:r>
        <w:rPr>
          <w:lang w:val="el-GR"/>
        </w:rPr>
        <w:fldChar w:fldCharType="end"/>
      </w:r>
      <w:r w:rsidRPr="00FE5C07">
        <w:rPr>
          <w:lang w:val="el-GR"/>
        </w:rPr>
        <w:t>)</w:t>
      </w:r>
    </w:p>
    <w:p w14:paraId="1B5C3E1D" w14:textId="77777777" w:rsidR="00631888" w:rsidRPr="006D43A9" w:rsidRDefault="00631888" w:rsidP="00474644">
      <w:pPr>
        <w:numPr>
          <w:ilvl w:val="1"/>
          <w:numId w:val="64"/>
        </w:numPr>
        <w:rPr>
          <w:lang w:val="el-GR"/>
        </w:rPr>
      </w:pPr>
      <w:r w:rsidRPr="006D43A9">
        <w:rPr>
          <w:lang w:val="el-GR"/>
        </w:rPr>
        <w:t>Αυτόματη συμπλήρωση συχνά χρησιμοποιούμενων στοιχείων ή άλλου είδους αυτόματη συμπλήρωση.</w:t>
      </w:r>
    </w:p>
    <w:p w14:paraId="3CC7AE1C" w14:textId="77777777" w:rsidR="00631888" w:rsidRPr="006D43A9" w:rsidRDefault="00631888" w:rsidP="00474644">
      <w:pPr>
        <w:numPr>
          <w:ilvl w:val="0"/>
          <w:numId w:val="64"/>
        </w:numPr>
        <w:rPr>
          <w:lang w:val="el-GR"/>
        </w:rPr>
      </w:pPr>
      <w:r w:rsidRPr="006D43A9">
        <w:rPr>
          <w:lang w:val="el-GR"/>
        </w:rPr>
        <w:t xml:space="preserve">Αποθήκευση των </w:t>
      </w:r>
      <w:proofErr w:type="spellStart"/>
      <w:r w:rsidRPr="006D43A9">
        <w:rPr>
          <w:lang w:val="el-GR"/>
        </w:rPr>
        <w:t>καταχωρηθέντων</w:t>
      </w:r>
      <w:proofErr w:type="spellEnd"/>
      <w:r w:rsidRPr="006D43A9">
        <w:rPr>
          <w:lang w:val="el-GR"/>
        </w:rPr>
        <w:t xml:space="preserve"> στοιχείων σε τέτοια δομή (π.χ. σχεσιακή βάση δεδομένων), ώστε να υποστηρίζεται η έκδοση πάσης φύσεως αναφοράς.</w:t>
      </w:r>
    </w:p>
    <w:p w14:paraId="536F3E43" w14:textId="77777777" w:rsidR="00631888" w:rsidRDefault="00631888" w:rsidP="00474644">
      <w:pPr>
        <w:numPr>
          <w:ilvl w:val="0"/>
          <w:numId w:val="64"/>
        </w:numPr>
        <w:rPr>
          <w:lang w:val="el-GR"/>
        </w:rPr>
      </w:pPr>
      <w:r w:rsidRPr="006D43A9">
        <w:rPr>
          <w:lang w:val="el-GR"/>
        </w:rPr>
        <w:t xml:space="preserve">Δυνατότητα καταχώρησης (Α’, Β’ και κατά περίπτωση Γ΄ καταχώρηση) στοιχείων ΦΔ καθώς και στοιχείων μεταβολών / διορθώσεων ΦΔ ανά κατηγορία εγγράφου. </w:t>
      </w:r>
    </w:p>
    <w:p w14:paraId="6DB4853A" w14:textId="77777777" w:rsidR="00631888" w:rsidRPr="006D43A9" w:rsidRDefault="00631888" w:rsidP="00474644">
      <w:pPr>
        <w:numPr>
          <w:ilvl w:val="0"/>
          <w:numId w:val="64"/>
        </w:numPr>
        <w:rPr>
          <w:lang w:val="el-GR"/>
        </w:rPr>
      </w:pPr>
      <w:r>
        <w:rPr>
          <w:lang w:val="el-GR"/>
        </w:rPr>
        <w:t>Για τις περιπτώσεις που τα προς καταχώρηση δεδομένα μπορούν να αντληθούν και από άλλα συστήματα, η Α’ καταχώρηση θα μπορούσε να πραγματοποιηθεί με την άντλησή τους από τα συστήματα αυτά. Η οριστική προσέγγιση θα αποφασιστεί στην Μελέτη Εφαρμογής, όπου θα προταθεί και ένας μηχανισμός προς επιβεβαίωση των δεδομένων που υπάρχουν σε άλλα συστήματα και μπορούν να αντληθούν.</w:t>
      </w:r>
    </w:p>
    <w:p w14:paraId="4167E9B2" w14:textId="32BB430C" w:rsidR="00631888" w:rsidRPr="006D43A9" w:rsidRDefault="00631888" w:rsidP="00474644">
      <w:pPr>
        <w:numPr>
          <w:ilvl w:val="0"/>
          <w:numId w:val="64"/>
        </w:numPr>
        <w:rPr>
          <w:lang w:val="el-GR"/>
        </w:rPr>
      </w:pPr>
      <w:r w:rsidRPr="006D43A9">
        <w:rPr>
          <w:lang w:val="el-GR"/>
        </w:rPr>
        <w:t xml:space="preserve">Τα πεδία των φορμών αυτών είναι συνάρτηση του είδους του εγγράφου καθώς και του είδους της μεταβολής ή </w:t>
      </w:r>
      <w:r w:rsidRPr="00A11213">
        <w:rPr>
          <w:lang w:val="el-GR"/>
        </w:rPr>
        <w:t xml:space="preserve">διόρθωσης. Η ενότητα </w:t>
      </w:r>
      <w:r w:rsidRPr="00A11213">
        <w:rPr>
          <w:lang w:val="el-GR"/>
        </w:rPr>
        <w:fldChar w:fldCharType="begin"/>
      </w:r>
      <w:r w:rsidRPr="00A11213">
        <w:rPr>
          <w:lang w:val="el-GR"/>
        </w:rPr>
        <w:instrText xml:space="preserve"> REF _Ref71631551 \r \h </w:instrText>
      </w:r>
      <w:r>
        <w:rPr>
          <w:lang w:val="el-GR"/>
        </w:rPr>
        <w:instrText xml:space="preserve"> \* MERGEFORMAT </w:instrText>
      </w:r>
      <w:r w:rsidRPr="00A11213">
        <w:rPr>
          <w:lang w:val="el-GR"/>
        </w:rPr>
      </w:r>
      <w:r w:rsidRPr="00A11213">
        <w:rPr>
          <w:lang w:val="el-GR"/>
        </w:rPr>
        <w:fldChar w:fldCharType="separate"/>
      </w:r>
      <w:r w:rsidR="00693CB6">
        <w:rPr>
          <w:lang w:val="el-GR"/>
        </w:rPr>
        <w:t>6.4.1</w:t>
      </w:r>
      <w:r w:rsidRPr="00A11213">
        <w:rPr>
          <w:lang w:val="el-GR"/>
        </w:rPr>
        <w:fldChar w:fldCharType="end"/>
      </w:r>
      <w:r w:rsidRPr="00A11213">
        <w:rPr>
          <w:lang w:val="el-GR"/>
        </w:rPr>
        <w:t xml:space="preserve"> </w:t>
      </w:r>
      <w:hyperlink w:anchor="_Απαιτήσεις_σάρωσης_και" w:history="1">
        <w:r w:rsidRPr="00A11213">
          <w:rPr>
            <w:rStyle w:val="-"/>
            <w:lang w:val="el-GR"/>
          </w:rPr>
          <w:t>Απαιτήσεις σάρωσης και τεκμηρίωσης Δανείων</w:t>
        </w:r>
      </w:hyperlink>
      <w:r w:rsidRPr="00A11213">
        <w:rPr>
          <w:lang w:val="el-GR"/>
        </w:rPr>
        <w:t xml:space="preserve"> και </w:t>
      </w:r>
      <w:r w:rsidRPr="00A11213">
        <w:rPr>
          <w:lang w:val="el-GR"/>
        </w:rPr>
        <w:fldChar w:fldCharType="begin"/>
      </w:r>
      <w:r w:rsidRPr="00A11213">
        <w:rPr>
          <w:lang w:val="el-GR"/>
        </w:rPr>
        <w:instrText xml:space="preserve"> REF _Ref71631601 \r \h </w:instrText>
      </w:r>
      <w:r>
        <w:rPr>
          <w:lang w:val="el-GR"/>
        </w:rPr>
        <w:instrText xml:space="preserve"> \* MERGEFORMAT </w:instrText>
      </w:r>
      <w:r w:rsidRPr="00A11213">
        <w:rPr>
          <w:lang w:val="el-GR"/>
        </w:rPr>
      </w:r>
      <w:r w:rsidRPr="00A11213">
        <w:rPr>
          <w:lang w:val="el-GR"/>
        </w:rPr>
        <w:fldChar w:fldCharType="separate"/>
      </w:r>
      <w:r w:rsidR="00693CB6">
        <w:rPr>
          <w:lang w:val="el-GR"/>
        </w:rPr>
        <w:t>6.5.2</w:t>
      </w:r>
      <w:r w:rsidRPr="00A11213">
        <w:rPr>
          <w:lang w:val="el-GR"/>
        </w:rPr>
        <w:fldChar w:fldCharType="end"/>
      </w:r>
      <w:r w:rsidRPr="00A11213">
        <w:rPr>
          <w:lang w:val="el-GR"/>
        </w:rPr>
        <w:t xml:space="preserve"> που περιγράφει τ</w:t>
      </w:r>
      <w:r w:rsidRPr="006D43A9">
        <w:rPr>
          <w:lang w:val="el-GR"/>
        </w:rPr>
        <w:t xml:space="preserve">α δεδομένα / </w:t>
      </w:r>
      <w:proofErr w:type="spellStart"/>
      <w:r w:rsidRPr="006D43A9">
        <w:rPr>
          <w:lang w:val="el-GR"/>
        </w:rPr>
        <w:t>μεταδεδομένα</w:t>
      </w:r>
      <w:proofErr w:type="spellEnd"/>
      <w:r w:rsidRPr="006D43A9">
        <w:rPr>
          <w:lang w:val="el-GR"/>
        </w:rPr>
        <w:t xml:space="preserve"> που θα συλλέγονται από κάθε έγγραφο προσδιορίζει και την αρχική εκτίμηση για τη μορφή και τις τιμές των πεδίων αυτών, τα οποία θα καθοριστούν επακριβώς στη Μελέτη Εφαρμογής του Αναδόχου. </w:t>
      </w:r>
    </w:p>
    <w:p w14:paraId="4A7D3398" w14:textId="77777777" w:rsidR="00631888" w:rsidRPr="006D43A9" w:rsidRDefault="00631888" w:rsidP="00474644">
      <w:pPr>
        <w:numPr>
          <w:ilvl w:val="0"/>
          <w:numId w:val="64"/>
        </w:numPr>
        <w:rPr>
          <w:lang w:val="el-GR"/>
        </w:rPr>
      </w:pPr>
      <w:r w:rsidRPr="006D43A9">
        <w:rPr>
          <w:lang w:val="el-GR"/>
        </w:rPr>
        <w:t>Μονοσήμαντη ταυτοποίηση ΦΔ μέσω του στοιχείου / πεδίου αριθμός δανείου.</w:t>
      </w:r>
    </w:p>
    <w:p w14:paraId="40313791" w14:textId="77777777" w:rsidR="00631888" w:rsidRPr="006D43A9" w:rsidRDefault="00631888" w:rsidP="00474644">
      <w:pPr>
        <w:numPr>
          <w:ilvl w:val="0"/>
          <w:numId w:val="64"/>
        </w:numPr>
        <w:rPr>
          <w:lang w:val="el-GR"/>
        </w:rPr>
      </w:pPr>
      <w:r w:rsidRPr="006D43A9">
        <w:rPr>
          <w:lang w:val="el-GR"/>
        </w:rPr>
        <w:t xml:space="preserve">Δυνατότητα χρέωσης και αποδέσμευσης εγγράφων και ΦΔ σε και από Υπεύθυνο Καταχώρησης. </w:t>
      </w:r>
    </w:p>
    <w:p w14:paraId="3B2D9E5A" w14:textId="77777777" w:rsidR="00631888" w:rsidRPr="006D43A9" w:rsidRDefault="00631888" w:rsidP="00474644">
      <w:pPr>
        <w:numPr>
          <w:ilvl w:val="0"/>
          <w:numId w:val="64"/>
        </w:numPr>
        <w:rPr>
          <w:lang w:val="el-GR"/>
        </w:rPr>
      </w:pPr>
      <w:r w:rsidRPr="006D43A9">
        <w:rPr>
          <w:lang w:val="el-GR"/>
        </w:rPr>
        <w:t>Δυνατότητα καταγραφής των στοιχείων ταυτοποίησης δυσανάγνωστων εγγράφων καθώς και καταγραφή των δυσανάγνωστων στοιχείων.</w:t>
      </w:r>
    </w:p>
    <w:p w14:paraId="6020B304" w14:textId="77777777" w:rsidR="00631888" w:rsidRPr="006D43A9" w:rsidRDefault="00631888" w:rsidP="00474644">
      <w:pPr>
        <w:numPr>
          <w:ilvl w:val="0"/>
          <w:numId w:val="64"/>
        </w:numPr>
        <w:rPr>
          <w:lang w:val="el-GR"/>
        </w:rPr>
      </w:pPr>
      <w:r w:rsidRPr="006D43A9">
        <w:rPr>
          <w:lang w:val="el-GR"/>
        </w:rPr>
        <w:t>Δυνατότητα αυτόματης εκτέλεσης των απαιτούμενων ελέγχων πληρότητας και ορθότητας των στοιχείων που θα καταχωρούνται.</w:t>
      </w:r>
    </w:p>
    <w:p w14:paraId="618095DD" w14:textId="77777777" w:rsidR="00631888" w:rsidRPr="006D43A9" w:rsidRDefault="00631888" w:rsidP="00474644">
      <w:pPr>
        <w:numPr>
          <w:ilvl w:val="0"/>
          <w:numId w:val="64"/>
        </w:numPr>
        <w:rPr>
          <w:lang w:val="el-GR"/>
        </w:rPr>
      </w:pPr>
      <w:r w:rsidRPr="006D43A9">
        <w:rPr>
          <w:lang w:val="el-GR"/>
        </w:rPr>
        <w:t xml:space="preserve">Δυνατότητα εντοπισμού </w:t>
      </w:r>
      <w:proofErr w:type="spellStart"/>
      <w:r w:rsidRPr="006D43A9">
        <w:rPr>
          <w:lang w:val="el-GR"/>
        </w:rPr>
        <w:t>διπλοκαταχωρήσεων</w:t>
      </w:r>
      <w:proofErr w:type="spellEnd"/>
      <w:r w:rsidRPr="006D43A9">
        <w:rPr>
          <w:lang w:val="el-GR"/>
        </w:rPr>
        <w:t xml:space="preserve"> ενός ΦΔ και αυτόματης ειδοποίησης σε περίπτωση εύρεσής του.</w:t>
      </w:r>
    </w:p>
    <w:p w14:paraId="1D023154" w14:textId="77777777" w:rsidR="00631888" w:rsidRPr="006D43A9" w:rsidRDefault="00631888" w:rsidP="00474644">
      <w:pPr>
        <w:numPr>
          <w:ilvl w:val="0"/>
          <w:numId w:val="64"/>
        </w:numPr>
        <w:rPr>
          <w:lang w:val="el-GR"/>
        </w:rPr>
      </w:pPr>
      <w:r w:rsidRPr="006D43A9">
        <w:rPr>
          <w:lang w:val="el-GR"/>
        </w:rPr>
        <w:t>Δυνατότητα αυτόματης αντιπαραβολής της Α’ και Β’ καταχώρησης του ίδιου ΦΔ με σκοπό την επαλήθευση ορθής καταχώρησης. Σε περιπτώσεις λαθών κατά την αντιπαραβολή των καταχωρήσεων θα πρέπει η εφαρμογή να ενημερώνει αυτόματα σχετικά με τα πεδία στα οποία υπάρχει ασυμφωνία μεταξύ των δύο καταχωρήσεων.</w:t>
      </w:r>
    </w:p>
    <w:p w14:paraId="782B2885" w14:textId="77777777" w:rsidR="00631888" w:rsidRDefault="00631888" w:rsidP="00631888">
      <w:pPr>
        <w:rPr>
          <w:lang w:val="el-GR"/>
        </w:rPr>
      </w:pPr>
      <w:r w:rsidRPr="006D43A9">
        <w:rPr>
          <w:lang w:val="el-GR"/>
        </w:rPr>
        <w:t>Άλλες λειτουργίες που απορρέουν από τις προαναφερθείσες διαδικασίες / μεθοδολογία ή την τελική μεθοδολογία που θα εφαρμόσει ο Ανάδοχος.</w:t>
      </w:r>
    </w:p>
    <w:p w14:paraId="2ABE81AF" w14:textId="77777777" w:rsidR="00631888" w:rsidRPr="006D43A9" w:rsidRDefault="00631888" w:rsidP="00631888">
      <w:pPr>
        <w:rPr>
          <w:lang w:val="el-GR"/>
        </w:rPr>
      </w:pPr>
    </w:p>
    <w:p w14:paraId="6981EAB7" w14:textId="77777777" w:rsidR="00631888" w:rsidRPr="006D43A9" w:rsidRDefault="00631888" w:rsidP="00CC66DB">
      <w:pPr>
        <w:pStyle w:val="5"/>
        <w:numPr>
          <w:ilvl w:val="2"/>
          <w:numId w:val="27"/>
        </w:numPr>
        <w:ind w:left="900" w:hanging="810"/>
        <w:rPr>
          <w:rFonts w:cs="Tahoma"/>
          <w:szCs w:val="22"/>
          <w:lang w:val="el-GR"/>
        </w:rPr>
      </w:pPr>
      <w:bookmarkStart w:id="411" w:name="_Λειτουργικές_Προδιαγραφές_Εφαρμογής_1"/>
      <w:bookmarkStart w:id="412" w:name="_Ref284428315"/>
      <w:bookmarkStart w:id="413" w:name="_Toc309051251"/>
      <w:bookmarkStart w:id="414" w:name="_Ref71623769"/>
      <w:bookmarkEnd w:id="411"/>
      <w:r w:rsidRPr="006D43A9">
        <w:rPr>
          <w:rFonts w:cs="Tahoma"/>
          <w:szCs w:val="22"/>
          <w:lang w:val="el-GR"/>
        </w:rPr>
        <w:t xml:space="preserve">Λειτουργικές Προδιαγραφές Εφαρμογής υποστήριξης δειγματοληπτικών ελέγχων και μετάπτωσης </w:t>
      </w:r>
      <w:proofErr w:type="spellStart"/>
      <w:r w:rsidRPr="006D43A9">
        <w:rPr>
          <w:rFonts w:cs="Tahoma"/>
          <w:szCs w:val="22"/>
          <w:lang w:val="el-GR"/>
        </w:rPr>
        <w:t>καταχωρηθέντων</w:t>
      </w:r>
      <w:proofErr w:type="spellEnd"/>
      <w:r w:rsidRPr="006D43A9">
        <w:rPr>
          <w:rFonts w:cs="Tahoma"/>
          <w:szCs w:val="22"/>
          <w:lang w:val="el-GR"/>
        </w:rPr>
        <w:t xml:space="preserve"> </w:t>
      </w:r>
      <w:bookmarkEnd w:id="412"/>
      <w:bookmarkEnd w:id="413"/>
      <w:r w:rsidRPr="006D43A9">
        <w:rPr>
          <w:rFonts w:cs="Tahoma"/>
          <w:szCs w:val="22"/>
          <w:lang w:val="el-GR"/>
        </w:rPr>
        <w:t>ΦΔ</w:t>
      </w:r>
      <w:bookmarkEnd w:id="414"/>
    </w:p>
    <w:p w14:paraId="38166E02" w14:textId="77777777" w:rsidR="00631888" w:rsidRPr="00B75295" w:rsidRDefault="00631888" w:rsidP="00631888">
      <w:pPr>
        <w:rPr>
          <w:lang w:val="el-GR"/>
        </w:rPr>
      </w:pPr>
      <w:bookmarkStart w:id="415" w:name="_Hlk68258678"/>
      <w:r w:rsidRPr="006D43A9">
        <w:rPr>
          <w:lang w:val="el-GR"/>
        </w:rPr>
        <w:t>Η υποστήριξη των διαδικασιών δειγματοληπτικού ελέγχου (βλ. Παρ.</w:t>
      </w:r>
      <w:r>
        <w:rPr>
          <w:lang w:val="el-GR"/>
        </w:rPr>
        <w:t xml:space="preserve"> </w:t>
      </w:r>
      <w:bookmarkStart w:id="416" w:name="_Hlk68249871"/>
      <w:r>
        <w:fldChar w:fldCharType="begin"/>
      </w:r>
      <w:r w:rsidRPr="00336E02">
        <w:rPr>
          <w:lang w:val="el-GR"/>
        </w:rPr>
        <w:instrText xml:space="preserve"> </w:instrText>
      </w:r>
      <w:r>
        <w:instrText>HYPERLINK</w:instrText>
      </w:r>
      <w:r w:rsidRPr="00336E02">
        <w:rPr>
          <w:lang w:val="el-GR"/>
        </w:rPr>
        <w:instrText xml:space="preserve"> \</w:instrText>
      </w:r>
      <w:r>
        <w:instrText>l</w:instrText>
      </w:r>
      <w:r w:rsidRPr="00336E02">
        <w:rPr>
          <w:lang w:val="el-GR"/>
        </w:rPr>
        <w:instrText xml:space="preserve"> "_Δειγματοληπτικός_Έλεγχος_Καταχωρημέ" </w:instrText>
      </w:r>
      <w:r>
        <w:fldChar w:fldCharType="separate"/>
      </w:r>
      <w:r w:rsidRPr="00FE5C07">
        <w:rPr>
          <w:rStyle w:val="-"/>
          <w:lang w:val="el-GR"/>
        </w:rPr>
        <w:t>Δειγματοληπτικός Έλεγχος Καταχωρημένων Στοιχείων</w:t>
      </w:r>
      <w:r>
        <w:rPr>
          <w:rStyle w:val="-"/>
          <w:lang w:val="el-GR"/>
        </w:rPr>
        <w:fldChar w:fldCharType="end"/>
      </w:r>
      <w:bookmarkEnd w:id="416"/>
      <w:r w:rsidRPr="006D43A9">
        <w:rPr>
          <w:lang w:val="el-GR"/>
        </w:rPr>
        <w:t xml:space="preserve">) και μετάπτωσης </w:t>
      </w:r>
      <w:proofErr w:type="spellStart"/>
      <w:r w:rsidRPr="006D43A9">
        <w:rPr>
          <w:lang w:val="el-GR"/>
        </w:rPr>
        <w:t>καταχωρηθέντων</w:t>
      </w:r>
      <w:proofErr w:type="spellEnd"/>
      <w:r w:rsidRPr="006D43A9">
        <w:rPr>
          <w:lang w:val="el-GR"/>
        </w:rPr>
        <w:t xml:space="preserve"> ΦΔ στην Κεντρική Βάση δεδομένων του ΤΠΔ, θα γίνεται μέσω της εφαρμογής υποστήριξης δειγματοληπτικών ελέγχων και μετάπτωσης </w:t>
      </w:r>
      <w:proofErr w:type="spellStart"/>
      <w:r w:rsidRPr="006D43A9">
        <w:rPr>
          <w:lang w:val="el-GR"/>
        </w:rPr>
        <w:t>καταχωρηθέντων</w:t>
      </w:r>
      <w:proofErr w:type="spellEnd"/>
      <w:r w:rsidRPr="006D43A9">
        <w:rPr>
          <w:lang w:val="el-GR"/>
        </w:rPr>
        <w:t xml:space="preserve"> ΦΔ.</w:t>
      </w:r>
    </w:p>
    <w:bookmarkEnd w:id="415"/>
    <w:p w14:paraId="4F872269" w14:textId="77777777" w:rsidR="00631888" w:rsidRPr="006D43A9" w:rsidRDefault="00631888" w:rsidP="00631888">
      <w:pPr>
        <w:rPr>
          <w:lang w:val="el-GR"/>
        </w:rPr>
      </w:pPr>
      <w:r w:rsidRPr="006D43A9">
        <w:rPr>
          <w:lang w:val="el-GR"/>
        </w:rPr>
        <w:t>Η εφαρμογή θα έχει κατ’ ελάχιστο τις εξής δυνατότητες:</w:t>
      </w:r>
    </w:p>
    <w:p w14:paraId="0E3FEE43" w14:textId="77777777" w:rsidR="00631888" w:rsidRPr="006D43A9" w:rsidRDefault="00631888" w:rsidP="00474644">
      <w:pPr>
        <w:numPr>
          <w:ilvl w:val="0"/>
          <w:numId w:val="64"/>
        </w:numPr>
        <w:rPr>
          <w:lang w:val="el-GR"/>
        </w:rPr>
      </w:pPr>
      <w:r w:rsidRPr="006D43A9">
        <w:rPr>
          <w:lang w:val="el-GR"/>
        </w:rPr>
        <w:t xml:space="preserve">Δυνατότητα εξαγωγής των </w:t>
      </w:r>
      <w:proofErr w:type="spellStart"/>
      <w:r w:rsidRPr="006D43A9">
        <w:rPr>
          <w:lang w:val="el-GR"/>
        </w:rPr>
        <w:t>καταχωρηθέντων</w:t>
      </w:r>
      <w:proofErr w:type="spellEnd"/>
      <w:r w:rsidRPr="006D43A9">
        <w:rPr>
          <w:lang w:val="el-GR"/>
        </w:rPr>
        <w:t xml:space="preserve"> στοιχείων ΦΔ σε ψηφιακά αρχεία συγκεκριμένης γραμμογράφησης με στόχο τη μετάπτωσή τους στην κεντρική βάση δεδομένων του ΤΠΔ.</w:t>
      </w:r>
    </w:p>
    <w:p w14:paraId="45A44B31" w14:textId="77777777" w:rsidR="00631888" w:rsidRPr="006D43A9" w:rsidRDefault="00631888" w:rsidP="00474644">
      <w:pPr>
        <w:numPr>
          <w:ilvl w:val="0"/>
          <w:numId w:val="64"/>
        </w:numPr>
        <w:rPr>
          <w:lang w:val="el-GR"/>
        </w:rPr>
      </w:pPr>
      <w:r w:rsidRPr="006D43A9">
        <w:rPr>
          <w:lang w:val="el-GR"/>
        </w:rPr>
        <w:t>Δυνατότητα αυτοματοποιημένου και μη αυτοματοποιημένου προσδιορισμού τυχαίου δείγματος ΦΔ ελέγχου καταχωρήσεων, με εκτέλεση κατάλληλης λειτουργίας, ώστε να πραγματοποιηθούν οι απαραίτητοι δειγματοληπτικοί έλεγχοι, σύμφωνα με την Παρ</w:t>
      </w:r>
      <w:r>
        <w:rPr>
          <w:lang w:val="el-GR"/>
        </w:rPr>
        <w:t xml:space="preserve">.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"_Δειγματοληπτικός_Έλεγχος_Καταχωρημέ" </w:instrText>
      </w:r>
      <w:r w:rsidR="00162752">
        <w:fldChar w:fldCharType="separate"/>
      </w:r>
      <w:r w:rsidRPr="00FE5C07">
        <w:rPr>
          <w:rStyle w:val="-"/>
          <w:lang w:val="el-GR"/>
        </w:rPr>
        <w:t>Δειγματοληπτικός Έλεγχος Καταχωρημένων Στοιχείων</w:t>
      </w:r>
      <w:r w:rsidR="00162752">
        <w:rPr>
          <w:rStyle w:val="-"/>
          <w:lang w:val="el-GR"/>
        </w:rPr>
        <w:fldChar w:fldCharType="end"/>
      </w:r>
      <w:r w:rsidRPr="006D43A9">
        <w:rPr>
          <w:lang w:val="el-GR"/>
        </w:rPr>
        <w:t>.</w:t>
      </w:r>
    </w:p>
    <w:p w14:paraId="4AE5823F" w14:textId="77777777" w:rsidR="00631888" w:rsidRPr="006D43A9" w:rsidRDefault="00631888" w:rsidP="00474644">
      <w:pPr>
        <w:numPr>
          <w:ilvl w:val="0"/>
          <w:numId w:val="64"/>
        </w:numPr>
        <w:rPr>
          <w:lang w:val="el-GR"/>
        </w:rPr>
      </w:pPr>
      <w:r w:rsidRPr="006D43A9">
        <w:rPr>
          <w:lang w:val="el-GR"/>
        </w:rPr>
        <w:t xml:space="preserve">Επισήμανση των </w:t>
      </w:r>
      <w:proofErr w:type="spellStart"/>
      <w:r w:rsidRPr="006D43A9">
        <w:rPr>
          <w:lang w:val="el-GR"/>
        </w:rPr>
        <w:t>καταχωρηθέντων</w:t>
      </w:r>
      <w:proofErr w:type="spellEnd"/>
      <w:r w:rsidRPr="006D43A9">
        <w:rPr>
          <w:lang w:val="el-GR"/>
        </w:rPr>
        <w:t xml:space="preserve"> ΦΔ που έχουν μεταπέσει με επιτυχία στο </w:t>
      </w:r>
      <w:r>
        <w:rPr>
          <w:lang w:val="el-GR"/>
        </w:rPr>
        <w:t>ΠΣ Διαχείρισης Εγγράφων</w:t>
      </w:r>
      <w:r w:rsidRPr="006D43A9">
        <w:rPr>
          <w:lang w:val="el-GR"/>
        </w:rPr>
        <w:t>, έτσι ώστε να είναι γνωστό ανά πάσα στιγμή ποιοι Φάκελοι και πότε έχουν μεταπέσει.</w:t>
      </w:r>
    </w:p>
    <w:p w14:paraId="61C296DB" w14:textId="77777777" w:rsidR="00631888" w:rsidRDefault="00631888" w:rsidP="00474644">
      <w:pPr>
        <w:numPr>
          <w:ilvl w:val="0"/>
          <w:numId w:val="64"/>
        </w:numPr>
        <w:rPr>
          <w:lang w:val="el-GR"/>
        </w:rPr>
      </w:pPr>
      <w:r w:rsidRPr="006D43A9">
        <w:rPr>
          <w:lang w:val="el-GR"/>
        </w:rPr>
        <w:t>Άλλες λειτουργίες που απορρέουν από τις προαναφερθείσες διαδικασίες / μεθοδολογία ή την τελική μεθοδολογία που θα εφαρμόσει ο Ανάδοχος σε συνεργασία με την Αναθέτουσα Αρχή.</w:t>
      </w:r>
    </w:p>
    <w:p w14:paraId="012245F3" w14:textId="77777777" w:rsidR="00631888" w:rsidRPr="006D43A9" w:rsidRDefault="00631888" w:rsidP="00631888">
      <w:pPr>
        <w:ind w:left="360"/>
        <w:rPr>
          <w:lang w:val="el-GR"/>
        </w:rPr>
      </w:pPr>
    </w:p>
    <w:p w14:paraId="1AE22E75" w14:textId="77777777" w:rsidR="00631888" w:rsidRPr="006D43A9" w:rsidRDefault="00631888" w:rsidP="00CC66DB">
      <w:pPr>
        <w:pStyle w:val="5"/>
        <w:numPr>
          <w:ilvl w:val="2"/>
          <w:numId w:val="27"/>
        </w:numPr>
        <w:ind w:left="900" w:hanging="810"/>
        <w:rPr>
          <w:rFonts w:cs="Tahoma"/>
          <w:szCs w:val="22"/>
          <w:lang w:val="el-GR"/>
        </w:rPr>
      </w:pPr>
      <w:bookmarkStart w:id="417" w:name="_Λειτουργικές_Προδιαγραφές_Εφαρμογής_2"/>
      <w:bookmarkStart w:id="418" w:name="_Ref274568898"/>
      <w:bookmarkStart w:id="419" w:name="_Toc274845581"/>
      <w:bookmarkStart w:id="420" w:name="_Toc309051252"/>
      <w:bookmarkEnd w:id="417"/>
      <w:r w:rsidRPr="006D43A9">
        <w:rPr>
          <w:rFonts w:cs="Tahoma"/>
          <w:szCs w:val="22"/>
          <w:lang w:val="el-GR"/>
        </w:rPr>
        <w:t>Λειτουργικές Προδιαγραφές Εφαρμογής παρακολούθησης πορείας σαρώσεων &amp; καταχωρήσεων</w:t>
      </w:r>
      <w:bookmarkEnd w:id="418"/>
      <w:bookmarkEnd w:id="419"/>
      <w:bookmarkEnd w:id="420"/>
      <w:r w:rsidRPr="006D43A9">
        <w:rPr>
          <w:rFonts w:cs="Tahoma"/>
          <w:szCs w:val="22"/>
          <w:lang w:val="el-GR"/>
        </w:rPr>
        <w:t xml:space="preserve"> </w:t>
      </w:r>
    </w:p>
    <w:p w14:paraId="721CF44D" w14:textId="77777777" w:rsidR="00631888" w:rsidRPr="006D43A9" w:rsidRDefault="00631888" w:rsidP="00631888">
      <w:pPr>
        <w:rPr>
          <w:lang w:val="el-GR"/>
        </w:rPr>
      </w:pPr>
      <w:r w:rsidRPr="006D43A9">
        <w:rPr>
          <w:lang w:val="el-GR"/>
        </w:rPr>
        <w:t xml:space="preserve">Η παρακολούθηση της διαδικασίας σάρωσης και καταχώρησης θα γίνεται με την βοήθεια μίας </w:t>
      </w:r>
      <w:r w:rsidRPr="006D43A9">
        <w:rPr>
          <w:u w:val="single"/>
          <w:lang w:val="el-GR"/>
        </w:rPr>
        <w:t>Εφαρμογής</w:t>
      </w:r>
      <w:r w:rsidRPr="006D43A9">
        <w:rPr>
          <w:lang w:val="el-GR"/>
        </w:rPr>
        <w:t xml:space="preserve"> </w:t>
      </w:r>
      <w:r w:rsidRPr="006D43A9">
        <w:rPr>
          <w:u w:val="single"/>
          <w:lang w:val="el-GR"/>
        </w:rPr>
        <w:t>Παρακολούθησης Πορείας σαρώσεων &amp; καταχωρήσεων.</w:t>
      </w:r>
      <w:r w:rsidRPr="006D43A9">
        <w:rPr>
          <w:lang w:val="el-GR"/>
        </w:rPr>
        <w:t xml:space="preserve"> Τα απαραίτητα στοιχεία για την έκδοση των σχετικών αναφορών (π.χ. κάθε εργασία την οποία θα υλοποιεί κάθε εμπλεκόμενος χρήστης) θα καταγράφονται μέσω της Εφαρμογής καταχώρησης ΦΔ και διασφάλισης ποιότητας.</w:t>
      </w:r>
    </w:p>
    <w:p w14:paraId="5BD52359" w14:textId="77777777" w:rsidR="00631888" w:rsidRPr="006D43A9" w:rsidRDefault="00631888" w:rsidP="00631888">
      <w:pPr>
        <w:rPr>
          <w:lang w:val="el-GR"/>
        </w:rPr>
      </w:pPr>
      <w:r w:rsidRPr="006D43A9">
        <w:rPr>
          <w:lang w:val="el-GR"/>
        </w:rPr>
        <w:t>Ειδικότερα, η Εφαρμογή θα παρακολουθεί κατ’ ελάχιστον τα εξής στοιχεία:</w:t>
      </w:r>
    </w:p>
    <w:p w14:paraId="1AB9E8D2" w14:textId="77777777" w:rsidR="00631888" w:rsidRPr="006D43A9" w:rsidRDefault="00631888" w:rsidP="00474644">
      <w:pPr>
        <w:numPr>
          <w:ilvl w:val="0"/>
          <w:numId w:val="63"/>
        </w:numPr>
        <w:rPr>
          <w:lang w:val="el-GR"/>
        </w:rPr>
      </w:pPr>
      <w:r w:rsidRPr="006D43A9">
        <w:rPr>
          <w:lang w:val="el-GR"/>
        </w:rPr>
        <w:t>Στοιχεία χρήστη (ονοματεπώνυμο, ρόλος κλπ.)</w:t>
      </w:r>
    </w:p>
    <w:p w14:paraId="692591CF" w14:textId="77777777" w:rsidR="00631888" w:rsidRPr="006D43A9" w:rsidRDefault="00631888" w:rsidP="00474644">
      <w:pPr>
        <w:numPr>
          <w:ilvl w:val="0"/>
          <w:numId w:val="63"/>
        </w:numPr>
        <w:rPr>
          <w:lang w:val="el-GR"/>
        </w:rPr>
      </w:pPr>
      <w:r w:rsidRPr="006D43A9">
        <w:rPr>
          <w:lang w:val="el-GR"/>
        </w:rPr>
        <w:t xml:space="preserve">Είδος εργασίας (σάρωση, τεκμηρίωση σαρωμένων ΦΔ, αποστολή σαρωμένων ΦΔ στο Κέντρο Καταχώρησης, Α’/ Β’ / Γ’ Καταχώρηση </w:t>
      </w:r>
      <w:proofErr w:type="spellStart"/>
      <w:r w:rsidRPr="006D43A9">
        <w:rPr>
          <w:lang w:val="el-GR"/>
        </w:rPr>
        <w:t>κλπ</w:t>
      </w:r>
      <w:proofErr w:type="spellEnd"/>
      <w:r w:rsidRPr="006D43A9">
        <w:rPr>
          <w:lang w:val="el-GR"/>
        </w:rPr>
        <w:t>)</w:t>
      </w:r>
      <w:r>
        <w:rPr>
          <w:lang w:val="el-GR"/>
        </w:rPr>
        <w:t xml:space="preserve"> </w:t>
      </w:r>
    </w:p>
    <w:p w14:paraId="6157A403" w14:textId="77777777" w:rsidR="00631888" w:rsidRPr="006D43A9" w:rsidRDefault="00631888" w:rsidP="00474644">
      <w:pPr>
        <w:numPr>
          <w:ilvl w:val="0"/>
          <w:numId w:val="63"/>
        </w:numPr>
        <w:rPr>
          <w:lang w:val="el-GR"/>
        </w:rPr>
      </w:pPr>
      <w:r w:rsidRPr="006D43A9">
        <w:rPr>
          <w:lang w:val="el-GR"/>
        </w:rPr>
        <w:t xml:space="preserve">Φάκελοι Δανείων τους οποίους έχει χρεωθεί ένας </w:t>
      </w:r>
      <w:proofErr w:type="spellStart"/>
      <w:r w:rsidRPr="006D43A9">
        <w:rPr>
          <w:lang w:val="el-GR"/>
        </w:rPr>
        <w:t>Καταχωρητής</w:t>
      </w:r>
      <w:proofErr w:type="spellEnd"/>
      <w:r w:rsidRPr="006D43A9">
        <w:rPr>
          <w:lang w:val="el-GR"/>
        </w:rPr>
        <w:t xml:space="preserve">. </w:t>
      </w:r>
    </w:p>
    <w:p w14:paraId="7A3C03EB" w14:textId="77777777" w:rsidR="00631888" w:rsidRPr="006D43A9" w:rsidRDefault="00631888" w:rsidP="00474644">
      <w:pPr>
        <w:numPr>
          <w:ilvl w:val="0"/>
          <w:numId w:val="63"/>
        </w:numPr>
        <w:rPr>
          <w:lang w:val="el-GR"/>
        </w:rPr>
      </w:pPr>
      <w:r w:rsidRPr="006D43A9">
        <w:rPr>
          <w:lang w:val="el-GR"/>
        </w:rPr>
        <w:t>Ημερομηνία και ώρα Χρέωσης ΦΔ,</w:t>
      </w:r>
    </w:p>
    <w:p w14:paraId="6B6F3FBC" w14:textId="77777777" w:rsidR="00631888" w:rsidRPr="006D43A9" w:rsidRDefault="00631888" w:rsidP="00474644">
      <w:pPr>
        <w:numPr>
          <w:ilvl w:val="0"/>
          <w:numId w:val="63"/>
        </w:numPr>
        <w:rPr>
          <w:lang w:val="el-GR"/>
        </w:rPr>
      </w:pPr>
      <w:r w:rsidRPr="006D43A9">
        <w:rPr>
          <w:lang w:val="el-GR"/>
        </w:rPr>
        <w:t>Ημερομηνία και ώρα ολοκλήρωσης σάρωσης και τεκμηρίωσης</w:t>
      </w:r>
    </w:p>
    <w:p w14:paraId="25ED08C2" w14:textId="77777777" w:rsidR="00631888" w:rsidRPr="006D43A9" w:rsidRDefault="00631888" w:rsidP="00474644">
      <w:pPr>
        <w:numPr>
          <w:ilvl w:val="0"/>
          <w:numId w:val="63"/>
        </w:numPr>
        <w:rPr>
          <w:lang w:val="el-GR"/>
        </w:rPr>
      </w:pPr>
      <w:r w:rsidRPr="006D43A9">
        <w:rPr>
          <w:lang w:val="el-GR"/>
        </w:rPr>
        <w:t>Ημερομηνία και ώρα έναρξης και ολοκλήρωσης καταχώρησης</w:t>
      </w:r>
    </w:p>
    <w:p w14:paraId="1175BEE4" w14:textId="77777777" w:rsidR="00631888" w:rsidRPr="006D43A9" w:rsidRDefault="00631888" w:rsidP="00474644">
      <w:pPr>
        <w:numPr>
          <w:ilvl w:val="0"/>
          <w:numId w:val="63"/>
        </w:numPr>
        <w:rPr>
          <w:lang w:val="el-GR"/>
        </w:rPr>
      </w:pPr>
      <w:r w:rsidRPr="006D43A9">
        <w:rPr>
          <w:lang w:val="el-GR"/>
        </w:rPr>
        <w:t>Λοιπά στοιχεία προόδου / κατάστασης καταχώρησης (έλεγχος Α’ και Β’ καταχώρησης, δειγματοληπτικός έλεγχος σάρωσης ή και καταχώρησης).</w:t>
      </w:r>
    </w:p>
    <w:p w14:paraId="6D28DE15" w14:textId="77777777" w:rsidR="00631888" w:rsidRPr="006D43A9" w:rsidRDefault="00631888" w:rsidP="00631888">
      <w:pPr>
        <w:rPr>
          <w:lang w:val="el-GR"/>
        </w:rPr>
      </w:pPr>
    </w:p>
    <w:p w14:paraId="53DCC0BE" w14:textId="77777777" w:rsidR="00631888" w:rsidRPr="006D43A9" w:rsidRDefault="00631888" w:rsidP="00631888">
      <w:pPr>
        <w:rPr>
          <w:lang w:val="el-GR"/>
        </w:rPr>
      </w:pPr>
      <w:r w:rsidRPr="006D43A9">
        <w:rPr>
          <w:lang w:val="el-GR"/>
        </w:rPr>
        <w:t>Παράλληλα, η εφαρμογή θα δίνει την δυνατότητα εξαγωγής αναφορών γενικής πληροφόρησης καθώς και στατιστικών στοιχείων σχετικά με την πορεία των εργασιών σάρωσης και καταχώρησης. Ενδεικτικά και όχι περιοριστικά, η εφαρμογή θα πρέπει να περιλαμβάνει τις παρακάτω αναφορές:</w:t>
      </w:r>
    </w:p>
    <w:p w14:paraId="56DB0F44" w14:textId="77777777" w:rsidR="00631888" w:rsidRPr="006D43A9" w:rsidRDefault="00631888" w:rsidP="00474644">
      <w:pPr>
        <w:numPr>
          <w:ilvl w:val="0"/>
          <w:numId w:val="65"/>
        </w:numPr>
        <w:tabs>
          <w:tab w:val="num" w:pos="0"/>
        </w:tabs>
        <w:rPr>
          <w:lang w:val="el-GR"/>
        </w:rPr>
      </w:pPr>
      <w:r w:rsidRPr="006D43A9">
        <w:rPr>
          <w:lang w:val="el-GR"/>
        </w:rPr>
        <w:t>Αναφορά προόδου σάρωσης ΦΔ.</w:t>
      </w:r>
    </w:p>
    <w:p w14:paraId="2CE5802B" w14:textId="77777777" w:rsidR="00631888" w:rsidRPr="006D43A9" w:rsidRDefault="00631888" w:rsidP="00474644">
      <w:pPr>
        <w:numPr>
          <w:ilvl w:val="0"/>
          <w:numId w:val="65"/>
        </w:numPr>
        <w:tabs>
          <w:tab w:val="num" w:pos="0"/>
        </w:tabs>
        <w:rPr>
          <w:lang w:val="el-GR"/>
        </w:rPr>
      </w:pPr>
      <w:r w:rsidRPr="006D43A9">
        <w:rPr>
          <w:lang w:val="el-GR"/>
        </w:rPr>
        <w:t xml:space="preserve">Αναφορά παραγωγικότητας ως προς τις σαρώσεις (ημερήσια, μηνιαία </w:t>
      </w:r>
      <w:proofErr w:type="spellStart"/>
      <w:r w:rsidRPr="006D43A9">
        <w:rPr>
          <w:lang w:val="el-GR"/>
        </w:rPr>
        <w:t>κλπ</w:t>
      </w:r>
      <w:proofErr w:type="spellEnd"/>
      <w:r w:rsidRPr="006D43A9">
        <w:rPr>
          <w:lang w:val="el-GR"/>
        </w:rPr>
        <w:t xml:space="preserve"> παραγωγή).</w:t>
      </w:r>
    </w:p>
    <w:p w14:paraId="7B72AAA3" w14:textId="77777777" w:rsidR="00631888" w:rsidRPr="006D43A9" w:rsidRDefault="00631888" w:rsidP="00474644">
      <w:pPr>
        <w:numPr>
          <w:ilvl w:val="0"/>
          <w:numId w:val="65"/>
        </w:numPr>
        <w:tabs>
          <w:tab w:val="num" w:pos="0"/>
        </w:tabs>
        <w:rPr>
          <w:lang w:val="el-GR"/>
        </w:rPr>
      </w:pPr>
      <w:r w:rsidRPr="006D43A9">
        <w:rPr>
          <w:lang w:val="el-GR"/>
        </w:rPr>
        <w:lastRenderedPageBreak/>
        <w:t>Αναφορά εργασιών που πραγματοποιήθηκαν σε μια χρονική περίοδο, ταξινομημένες ανά χρήστη, ημερομηνία κλπ.</w:t>
      </w:r>
    </w:p>
    <w:p w14:paraId="7909382E" w14:textId="77777777" w:rsidR="00631888" w:rsidRPr="006D43A9" w:rsidRDefault="00631888" w:rsidP="00474644">
      <w:pPr>
        <w:numPr>
          <w:ilvl w:val="0"/>
          <w:numId w:val="65"/>
        </w:numPr>
        <w:tabs>
          <w:tab w:val="num" w:pos="0"/>
        </w:tabs>
        <w:rPr>
          <w:lang w:val="el-GR"/>
        </w:rPr>
      </w:pPr>
      <w:r w:rsidRPr="006D43A9">
        <w:rPr>
          <w:lang w:val="el-GR"/>
        </w:rPr>
        <w:t xml:space="preserve">Αναφορά εργασιών που χρεώθηκαν σε </w:t>
      </w:r>
      <w:proofErr w:type="spellStart"/>
      <w:r w:rsidRPr="006D43A9">
        <w:rPr>
          <w:lang w:val="el-GR"/>
        </w:rPr>
        <w:t>καταχωρητή</w:t>
      </w:r>
      <w:proofErr w:type="spellEnd"/>
      <w:r w:rsidRPr="006D43A9">
        <w:rPr>
          <w:lang w:val="el-GR"/>
        </w:rPr>
        <w:t xml:space="preserve"> ή άλλο χρήστη. </w:t>
      </w:r>
    </w:p>
    <w:p w14:paraId="71BD3E69" w14:textId="77777777" w:rsidR="00631888" w:rsidRPr="006D43A9" w:rsidRDefault="00631888" w:rsidP="00474644">
      <w:pPr>
        <w:numPr>
          <w:ilvl w:val="0"/>
          <w:numId w:val="65"/>
        </w:numPr>
        <w:tabs>
          <w:tab w:val="num" w:pos="0"/>
        </w:tabs>
        <w:rPr>
          <w:lang w:val="el-GR"/>
        </w:rPr>
      </w:pPr>
      <w:r w:rsidRPr="006D43A9">
        <w:rPr>
          <w:lang w:val="el-GR"/>
        </w:rPr>
        <w:t xml:space="preserve">Αναφορά προόδου εργασιών που αφορούν σε χρεωμένους ΦΔ, έτσι ώστε να είναι ανά πάσα στιγμή γνωστό σε ποια φάση </w:t>
      </w:r>
      <w:proofErr w:type="spellStart"/>
      <w:r w:rsidRPr="006D43A9">
        <w:rPr>
          <w:lang w:val="el-GR"/>
        </w:rPr>
        <w:t>ψηφιοποίησης</w:t>
      </w:r>
      <w:proofErr w:type="spellEnd"/>
      <w:r w:rsidRPr="006D43A9">
        <w:rPr>
          <w:lang w:val="el-GR"/>
        </w:rPr>
        <w:t xml:space="preserve"> βρίσκεται ο ΦΔ, ποιες εργασίες είναι ολοκληρωμένες ή σε εκκρεμότητα κλπ.</w:t>
      </w:r>
    </w:p>
    <w:p w14:paraId="04102C2C" w14:textId="77777777" w:rsidR="00631888" w:rsidRPr="006D43A9" w:rsidRDefault="00631888" w:rsidP="00474644">
      <w:pPr>
        <w:numPr>
          <w:ilvl w:val="0"/>
          <w:numId w:val="65"/>
        </w:numPr>
        <w:tabs>
          <w:tab w:val="num" w:pos="0"/>
        </w:tabs>
        <w:rPr>
          <w:lang w:val="el-GR"/>
        </w:rPr>
      </w:pPr>
      <w:r w:rsidRPr="006D43A9">
        <w:rPr>
          <w:lang w:val="el-GR"/>
        </w:rPr>
        <w:t>Αναφορά παραγωγικότητας ως προς τις καταχωρήσεις (</w:t>
      </w:r>
      <w:proofErr w:type="spellStart"/>
      <w:r w:rsidRPr="006D43A9">
        <w:rPr>
          <w:lang w:val="el-GR"/>
        </w:rPr>
        <w:t>π.χ</w:t>
      </w:r>
      <w:proofErr w:type="spellEnd"/>
      <w:r w:rsidRPr="006D43A9">
        <w:rPr>
          <w:lang w:val="el-GR"/>
        </w:rPr>
        <w:t xml:space="preserve"> μέσος όρος </w:t>
      </w:r>
      <w:proofErr w:type="spellStart"/>
      <w:r w:rsidRPr="006D43A9">
        <w:rPr>
          <w:lang w:val="el-GR"/>
        </w:rPr>
        <w:t>πληκτρολογημένων</w:t>
      </w:r>
      <w:proofErr w:type="spellEnd"/>
      <w:r w:rsidRPr="006D43A9">
        <w:rPr>
          <w:lang w:val="el-GR"/>
        </w:rPr>
        <w:t xml:space="preserve"> χαρακτήρων) και του ποσοστού λαθών κατά την καταχώρηση, εντός χρονικού διαστήματος (ημερησίως, μηνιαίως κλπ.), συνολικά για την Ομάδα καταχώρησης και ανά </w:t>
      </w:r>
      <w:proofErr w:type="spellStart"/>
      <w:r w:rsidRPr="006D43A9">
        <w:rPr>
          <w:lang w:val="el-GR"/>
        </w:rPr>
        <w:t>καταχωρητή</w:t>
      </w:r>
      <w:proofErr w:type="spellEnd"/>
      <w:r w:rsidRPr="006D43A9">
        <w:rPr>
          <w:lang w:val="el-GR"/>
        </w:rPr>
        <w:t>.</w:t>
      </w:r>
    </w:p>
    <w:p w14:paraId="7B7B485B" w14:textId="77777777" w:rsidR="00631888" w:rsidRPr="006D43A9" w:rsidRDefault="00631888" w:rsidP="00474644">
      <w:pPr>
        <w:numPr>
          <w:ilvl w:val="0"/>
          <w:numId w:val="65"/>
        </w:numPr>
        <w:tabs>
          <w:tab w:val="num" w:pos="0"/>
        </w:tabs>
        <w:rPr>
          <w:lang w:val="el-GR"/>
        </w:rPr>
      </w:pPr>
      <w:r w:rsidRPr="006D43A9">
        <w:rPr>
          <w:lang w:val="el-GR"/>
        </w:rPr>
        <w:t>Αναφορά αποτελεσμάτων του ελέγχου Α’ &amp; Β’ Καταχώρησης (ημερήσια, εβδομαδιαία κλπ.).</w:t>
      </w:r>
    </w:p>
    <w:p w14:paraId="4393C9FD" w14:textId="77777777" w:rsidR="00631888" w:rsidRPr="006D43A9" w:rsidRDefault="00631888" w:rsidP="00474644">
      <w:pPr>
        <w:numPr>
          <w:ilvl w:val="0"/>
          <w:numId w:val="65"/>
        </w:numPr>
        <w:tabs>
          <w:tab w:val="num" w:pos="0"/>
        </w:tabs>
        <w:rPr>
          <w:lang w:val="el-GR"/>
        </w:rPr>
      </w:pPr>
      <w:r w:rsidRPr="006D43A9">
        <w:rPr>
          <w:lang w:val="el-GR"/>
        </w:rPr>
        <w:t>Συγκεντρωτική αναφορά διορθώσεων, ως αποτέλεσμα του ελέγχου Α’ και Β’ καταχώρησης ΦΔ</w:t>
      </w:r>
    </w:p>
    <w:p w14:paraId="17B8BD5D" w14:textId="77777777" w:rsidR="00631888" w:rsidRPr="006D43A9" w:rsidRDefault="00631888" w:rsidP="00474644">
      <w:pPr>
        <w:numPr>
          <w:ilvl w:val="0"/>
          <w:numId w:val="65"/>
        </w:numPr>
        <w:tabs>
          <w:tab w:val="num" w:pos="0"/>
        </w:tabs>
        <w:rPr>
          <w:lang w:val="el-GR"/>
        </w:rPr>
      </w:pPr>
      <w:r w:rsidRPr="006D43A9">
        <w:rPr>
          <w:lang w:val="el-GR"/>
        </w:rPr>
        <w:t>Εκτύπωση πακέτου ΦΔ που δεν ελέγχθηκε δειγματοληπτικά ή που ολοκληρώθηκε, με ή χωρίς επιτυχία, ο δειγματοληπτικός έλεγχος σάρωσης ή και καταχώρησης.</w:t>
      </w:r>
    </w:p>
    <w:p w14:paraId="25455315" w14:textId="77777777" w:rsidR="00631888" w:rsidRPr="006D43A9" w:rsidRDefault="00631888" w:rsidP="00474644">
      <w:pPr>
        <w:numPr>
          <w:ilvl w:val="0"/>
          <w:numId w:val="65"/>
        </w:numPr>
        <w:tabs>
          <w:tab w:val="num" w:pos="0"/>
        </w:tabs>
        <w:rPr>
          <w:lang w:val="el-GR"/>
        </w:rPr>
      </w:pPr>
      <w:r w:rsidRPr="006D43A9">
        <w:rPr>
          <w:lang w:val="el-GR"/>
        </w:rPr>
        <w:t>Εκτύπωση του ποσοστού των καταχωρημένων ΦΔ που είναι σε φάση ελέγχου ή είναι οριστικοποιημένες.</w:t>
      </w:r>
    </w:p>
    <w:p w14:paraId="6F910C3E" w14:textId="77777777" w:rsidR="00631888" w:rsidRPr="006D43A9" w:rsidRDefault="00631888" w:rsidP="00474644">
      <w:pPr>
        <w:numPr>
          <w:ilvl w:val="0"/>
          <w:numId w:val="65"/>
        </w:numPr>
        <w:tabs>
          <w:tab w:val="num" w:pos="0"/>
        </w:tabs>
        <w:rPr>
          <w:lang w:val="el-GR"/>
        </w:rPr>
      </w:pPr>
      <w:r w:rsidRPr="006D43A9">
        <w:rPr>
          <w:lang w:val="el-GR"/>
        </w:rPr>
        <w:t>Λίστα ΦΔ για τις οποίες έχουν ζητηθεί διευκρινήσεις από το ΤΠΔ.</w:t>
      </w:r>
    </w:p>
    <w:p w14:paraId="2A8F8888" w14:textId="77777777" w:rsidR="00631888" w:rsidRPr="006D43A9" w:rsidRDefault="00631888" w:rsidP="00631888">
      <w:pPr>
        <w:rPr>
          <w:lang w:val="el-GR"/>
        </w:rPr>
      </w:pPr>
    </w:p>
    <w:p w14:paraId="5F75935C" w14:textId="77777777" w:rsidR="00631888" w:rsidRPr="006D43A9" w:rsidRDefault="00631888" w:rsidP="00631888">
      <w:pPr>
        <w:rPr>
          <w:u w:val="single"/>
          <w:lang w:val="el-GR"/>
        </w:rPr>
      </w:pPr>
      <w:r w:rsidRPr="006D43A9">
        <w:rPr>
          <w:lang w:val="el-GR"/>
        </w:rPr>
        <w:t>Οι παραπάνω αναφορές θα εξειδικευτούν κατά τη</w:t>
      </w:r>
      <w:r>
        <w:rPr>
          <w:lang w:val="el-GR"/>
        </w:rPr>
        <w:t xml:space="preserve"> </w:t>
      </w:r>
      <w:hyperlink w:anchor="_Φάση_1:_Μελέτη" w:history="1">
        <w:r w:rsidRPr="00B75295">
          <w:rPr>
            <w:rStyle w:val="-"/>
            <w:lang w:val="el-GR"/>
          </w:rPr>
          <w:t>Φάση 1: Μελέτη Εφαρμογής – Ανάλυση Απαιτήσεων</w:t>
        </w:r>
      </w:hyperlink>
      <w:r>
        <w:rPr>
          <w:lang w:val="el-GR"/>
        </w:rPr>
        <w:t xml:space="preserve"> </w:t>
      </w:r>
      <w:r w:rsidRPr="006D43A9">
        <w:rPr>
          <w:lang w:val="el-GR"/>
        </w:rPr>
        <w:t>του έργου και εάν παραστεί ανάγκη, κατά την υλοποίηση του έργου.</w:t>
      </w:r>
    </w:p>
    <w:p w14:paraId="3CA314FA" w14:textId="69EDD855" w:rsidR="00631888" w:rsidRDefault="00631888" w:rsidP="00474644">
      <w:pPr>
        <w:pStyle w:val="3"/>
        <w:numPr>
          <w:ilvl w:val="0"/>
          <w:numId w:val="25"/>
        </w:numPr>
        <w:rPr>
          <w:lang w:val="el-GR"/>
        </w:rPr>
      </w:pPr>
      <w:bookmarkStart w:id="421" w:name="_Ref71628716"/>
      <w:bookmarkStart w:id="422" w:name="_Toc76724142"/>
      <w:bookmarkStart w:id="423" w:name="_Toc89441279"/>
      <w:bookmarkStart w:id="424" w:name="_Toc89441797"/>
      <w:r>
        <w:rPr>
          <w:lang w:val="el-GR"/>
        </w:rPr>
        <w:t>Οριζόντιες Απαιτήσεις</w:t>
      </w:r>
      <w:bookmarkEnd w:id="421"/>
      <w:bookmarkEnd w:id="422"/>
      <w:bookmarkEnd w:id="423"/>
      <w:bookmarkEnd w:id="424"/>
      <w:r>
        <w:rPr>
          <w:lang w:val="el-GR"/>
        </w:rPr>
        <w:t xml:space="preserve"> </w:t>
      </w:r>
    </w:p>
    <w:p w14:paraId="57688B84" w14:textId="77777777" w:rsidR="00631888" w:rsidRPr="00012F14" w:rsidRDefault="00631888" w:rsidP="00474644">
      <w:pPr>
        <w:pStyle w:val="aff"/>
        <w:keepNext/>
        <w:numPr>
          <w:ilvl w:val="0"/>
          <w:numId w:val="27"/>
        </w:numPr>
        <w:tabs>
          <w:tab w:val="left" w:pos="993"/>
        </w:tabs>
        <w:spacing w:before="240" w:after="60"/>
        <w:contextualSpacing w:val="0"/>
        <w:outlineLvl w:val="3"/>
        <w:rPr>
          <w:b/>
          <w:bCs/>
          <w:vanish/>
          <w:lang w:val="el-GR"/>
        </w:rPr>
      </w:pPr>
    </w:p>
    <w:p w14:paraId="60BD38D8" w14:textId="77777777" w:rsidR="00631888" w:rsidRDefault="00631888" w:rsidP="004B2FE4">
      <w:pPr>
        <w:pStyle w:val="4"/>
        <w:numPr>
          <w:ilvl w:val="1"/>
          <w:numId w:val="27"/>
        </w:numPr>
        <w:ind w:left="540" w:hanging="540"/>
        <w:rPr>
          <w:rFonts w:cs="Tahoma"/>
          <w:szCs w:val="22"/>
          <w:lang w:val="el-GR"/>
        </w:rPr>
      </w:pPr>
      <w:bookmarkStart w:id="425" w:name="_Ref68183834"/>
      <w:bookmarkStart w:id="426" w:name="_Toc71708215"/>
      <w:bookmarkStart w:id="427" w:name="_Toc76724143"/>
      <w:bookmarkStart w:id="428" w:name="_Toc89441280"/>
      <w:bookmarkStart w:id="429" w:name="_Toc89441798"/>
      <w:bookmarkStart w:id="430" w:name="_Ref71630067"/>
      <w:bookmarkStart w:id="431" w:name="_Ref71631400"/>
      <w:r>
        <w:rPr>
          <w:rFonts w:cs="Tahoma"/>
          <w:szCs w:val="22"/>
          <w:lang w:val="el-GR"/>
        </w:rPr>
        <w:t>Συμβατότητα με G-</w:t>
      </w:r>
      <w:proofErr w:type="spellStart"/>
      <w:r>
        <w:rPr>
          <w:rFonts w:cs="Tahoma"/>
          <w:szCs w:val="22"/>
          <w:lang w:val="el-GR"/>
        </w:rPr>
        <w:t>Cloud</w:t>
      </w:r>
      <w:bookmarkEnd w:id="425"/>
      <w:bookmarkEnd w:id="426"/>
      <w:bookmarkEnd w:id="427"/>
      <w:bookmarkEnd w:id="428"/>
      <w:bookmarkEnd w:id="429"/>
      <w:proofErr w:type="spellEnd"/>
    </w:p>
    <w:p w14:paraId="563A93E7" w14:textId="77777777" w:rsidR="00631888" w:rsidRPr="000A1F30" w:rsidRDefault="00631888" w:rsidP="00631888">
      <w:pPr>
        <w:spacing w:before="120"/>
        <w:rPr>
          <w:lang w:val="el-GR"/>
        </w:rPr>
      </w:pPr>
      <w:r w:rsidRPr="000A1F30">
        <w:rPr>
          <w:rFonts w:eastAsia="SimSun"/>
          <w:lang w:val="el-GR"/>
        </w:rPr>
        <w:t xml:space="preserve">Το σύνολο των συστημάτων </w:t>
      </w:r>
      <w:r>
        <w:rPr>
          <w:rFonts w:eastAsia="SimSun"/>
          <w:lang w:val="el-GR"/>
        </w:rPr>
        <w:t>που</w:t>
      </w:r>
      <w:r w:rsidRPr="000A1F30">
        <w:rPr>
          <w:rFonts w:eastAsia="SimSun"/>
          <w:lang w:val="el-GR"/>
        </w:rPr>
        <w:t xml:space="preserve"> θα αναπτυχθούν στο πλαίσιο του παρόντος έργου, θα </w:t>
      </w:r>
      <w:r>
        <w:rPr>
          <w:rFonts w:eastAsia="SimSun"/>
          <w:lang w:val="el-GR"/>
        </w:rPr>
        <w:t>εγκατασταθούν</w:t>
      </w:r>
      <w:r w:rsidRPr="000A1F30">
        <w:rPr>
          <w:rFonts w:eastAsia="SimSun"/>
          <w:lang w:val="el-GR"/>
        </w:rPr>
        <w:t xml:space="preserve"> στο περιβάλλον </w:t>
      </w:r>
      <w:r w:rsidRPr="000A1F30">
        <w:rPr>
          <w:rFonts w:eastAsia="SimSun"/>
          <w:lang w:val="en-US"/>
        </w:rPr>
        <w:t>G</w:t>
      </w:r>
      <w:r w:rsidRPr="000A1F30">
        <w:rPr>
          <w:rFonts w:eastAsia="SimSun"/>
          <w:lang w:val="el-GR"/>
        </w:rPr>
        <w:t>-</w:t>
      </w:r>
      <w:r w:rsidRPr="000A1F30">
        <w:rPr>
          <w:rFonts w:eastAsia="SimSun"/>
          <w:lang w:val="en-US"/>
        </w:rPr>
        <w:t>Cloud</w:t>
      </w:r>
      <w:r w:rsidRPr="000A1F30">
        <w:rPr>
          <w:rFonts w:eastAsia="SimSun"/>
          <w:lang w:val="el-GR"/>
        </w:rPr>
        <w:t>. Συγκεκριμένα, το Έργο θα εγκατασταθεί και θα φιλοξενηθεί στις υποδομές του Κυβερνητικού Υπολογιστικού Νέφους G-</w:t>
      </w:r>
      <w:proofErr w:type="spellStart"/>
      <w:r w:rsidRPr="000A1F30">
        <w:rPr>
          <w:rFonts w:eastAsia="SimSun"/>
          <w:lang w:val="el-GR"/>
        </w:rPr>
        <w:t>Cloud</w:t>
      </w:r>
      <w:proofErr w:type="spellEnd"/>
      <w:r w:rsidRPr="000A1F30">
        <w:rPr>
          <w:rFonts w:eastAsia="SimSun"/>
          <w:lang w:val="el-GR"/>
        </w:rPr>
        <w:t xml:space="preserve">, σύμφωνα με τις απαιτήσεις που θα προκύψουν από τη </w:t>
      </w:r>
      <w:r>
        <w:rPr>
          <w:rFonts w:eastAsia="SimSun"/>
          <w:lang w:val="el-GR"/>
        </w:rPr>
        <w:t>Μ</w:t>
      </w:r>
      <w:r w:rsidRPr="000A1F30">
        <w:rPr>
          <w:rFonts w:eastAsia="SimSun"/>
          <w:lang w:val="el-GR"/>
        </w:rPr>
        <w:t xml:space="preserve">ελέτη </w:t>
      </w:r>
      <w:r>
        <w:rPr>
          <w:rFonts w:eastAsia="SimSun"/>
          <w:lang w:val="el-GR"/>
        </w:rPr>
        <w:t>Εφαρμογής</w:t>
      </w:r>
      <w:r w:rsidRPr="000A1F30">
        <w:rPr>
          <w:rFonts w:eastAsia="SimSun"/>
          <w:lang w:val="el-GR"/>
        </w:rPr>
        <w:t>.</w:t>
      </w:r>
    </w:p>
    <w:p w14:paraId="2048F22A" w14:textId="77777777" w:rsidR="00631888" w:rsidRPr="000A1F30" w:rsidRDefault="00631888" w:rsidP="00631888">
      <w:pPr>
        <w:spacing w:before="120"/>
        <w:rPr>
          <w:lang w:val="el-GR"/>
        </w:rPr>
      </w:pPr>
      <w:r w:rsidRPr="000A1F30">
        <w:rPr>
          <w:lang w:val="el-GR"/>
        </w:rPr>
        <w:t xml:space="preserve">Δεδομένου ότι το Σύστημα θα </w:t>
      </w:r>
      <w:r>
        <w:rPr>
          <w:lang w:val="el-GR"/>
        </w:rPr>
        <w:t>εγκατασταθεί</w:t>
      </w:r>
      <w:r w:rsidRPr="000A1F30">
        <w:rPr>
          <w:lang w:val="el-GR"/>
        </w:rPr>
        <w:t xml:space="preserve"> και θα λειτουργήσει στο </w:t>
      </w:r>
      <w:r w:rsidRPr="000A1F30">
        <w:rPr>
          <w:lang w:val="en-US"/>
        </w:rPr>
        <w:t>G</w:t>
      </w:r>
      <w:r w:rsidRPr="000A1F30">
        <w:rPr>
          <w:lang w:val="el-GR"/>
        </w:rPr>
        <w:t>-</w:t>
      </w:r>
      <w:r w:rsidRPr="000A1F30">
        <w:rPr>
          <w:lang w:val="en-US"/>
        </w:rPr>
        <w:t>Cloud</w:t>
      </w:r>
      <w:r w:rsidRPr="000A1F30">
        <w:rPr>
          <w:lang w:val="el-GR"/>
        </w:rPr>
        <w:t xml:space="preserve">, θα πρέπει: </w:t>
      </w:r>
    </w:p>
    <w:p w14:paraId="297F08A8" w14:textId="77777777" w:rsidR="00631888" w:rsidRPr="000A1F30" w:rsidRDefault="00631888" w:rsidP="00474644">
      <w:pPr>
        <w:numPr>
          <w:ilvl w:val="0"/>
          <w:numId w:val="113"/>
        </w:numPr>
        <w:spacing w:before="120"/>
        <w:ind w:left="714" w:hanging="357"/>
        <w:rPr>
          <w:lang w:val="el-GR"/>
        </w:rPr>
      </w:pPr>
      <w:r w:rsidRPr="000A1F30">
        <w:rPr>
          <w:lang w:val="el-GR"/>
        </w:rPr>
        <w:t xml:space="preserve">να έχει σαφώς καθορισμένες τις απαιτήσεις του σε αποθηκευτικό χώρο, δικτυακή κίνηση, </w:t>
      </w:r>
      <w:proofErr w:type="spellStart"/>
      <w:r w:rsidRPr="000A1F30">
        <w:rPr>
          <w:lang w:val="el-GR"/>
        </w:rPr>
        <w:t>backup</w:t>
      </w:r>
      <w:proofErr w:type="spellEnd"/>
      <w:r w:rsidRPr="000A1F30">
        <w:rPr>
          <w:lang w:val="el-GR"/>
        </w:rPr>
        <w:t xml:space="preserve">, ασφάλεια και λοιπές συνοδευτικές υπηρεσίες, ώστε να καταταχθεί σε κάποιο από τα προσφερόμενα επίπεδα υπηρεσιών του </w:t>
      </w:r>
      <w:r w:rsidRPr="000A1F30">
        <w:rPr>
          <w:lang w:val="en-US"/>
        </w:rPr>
        <w:t>G</w:t>
      </w:r>
      <w:r w:rsidRPr="000A1F30">
        <w:rPr>
          <w:lang w:val="el-GR"/>
        </w:rPr>
        <w:t>-</w:t>
      </w:r>
      <w:r w:rsidRPr="000A1F30">
        <w:rPr>
          <w:lang w:val="en-US"/>
        </w:rPr>
        <w:t>Cloud</w:t>
      </w:r>
      <w:r w:rsidRPr="000A1F30">
        <w:rPr>
          <w:lang w:val="el-GR"/>
        </w:rPr>
        <w:t xml:space="preserve"> </w:t>
      </w:r>
    </w:p>
    <w:p w14:paraId="097BCEE1" w14:textId="77777777" w:rsidR="00631888" w:rsidRPr="000A1F30" w:rsidRDefault="00631888" w:rsidP="00474644">
      <w:pPr>
        <w:numPr>
          <w:ilvl w:val="0"/>
          <w:numId w:val="113"/>
        </w:numPr>
        <w:spacing w:before="120"/>
        <w:ind w:left="714" w:hanging="357"/>
        <w:rPr>
          <w:lang w:val="el-GR"/>
        </w:rPr>
      </w:pPr>
      <w:r w:rsidRPr="000A1F30">
        <w:rPr>
          <w:lang w:val="el-GR"/>
        </w:rPr>
        <w:t xml:space="preserve">Η λειτουργία των υπό ανάπτυξη </w:t>
      </w:r>
      <w:r>
        <w:rPr>
          <w:lang w:val="el-GR"/>
        </w:rPr>
        <w:t xml:space="preserve">συστημάτων </w:t>
      </w:r>
      <w:r w:rsidRPr="000A1F30">
        <w:rPr>
          <w:lang w:val="el-GR"/>
        </w:rPr>
        <w:t xml:space="preserve">να είναι κατάλληλα προσαρμοσμένη στις υποδομές και στο περιβάλλον λειτουργίας του </w:t>
      </w:r>
      <w:r w:rsidRPr="000A1F30">
        <w:rPr>
          <w:lang w:val="en-US"/>
        </w:rPr>
        <w:t>G</w:t>
      </w:r>
      <w:r w:rsidRPr="000A1F30">
        <w:rPr>
          <w:lang w:val="el-GR"/>
        </w:rPr>
        <w:t>-</w:t>
      </w:r>
      <w:r w:rsidRPr="000A1F30">
        <w:rPr>
          <w:lang w:val="en-US"/>
        </w:rPr>
        <w:t>Cloud</w:t>
      </w:r>
      <w:r w:rsidRPr="000A1F30">
        <w:rPr>
          <w:lang w:val="el-GR"/>
        </w:rPr>
        <w:t xml:space="preserve"> και να συμμορφώνεται με τις </w:t>
      </w:r>
      <w:proofErr w:type="spellStart"/>
      <w:r w:rsidRPr="000A1F30">
        <w:rPr>
          <w:lang w:val="el-GR"/>
        </w:rPr>
        <w:t>τεχνικο</w:t>
      </w:r>
      <w:proofErr w:type="spellEnd"/>
      <w:r w:rsidRPr="000A1F30">
        <w:rPr>
          <w:lang w:val="el-GR"/>
        </w:rPr>
        <w:t>-επιχειρησιακές προδιαγραφές που διέπουν τη λειτουργία του</w:t>
      </w:r>
    </w:p>
    <w:p w14:paraId="6DBC49E7" w14:textId="77777777" w:rsidR="00631888" w:rsidRPr="000A1F30" w:rsidRDefault="00631888" w:rsidP="00474644">
      <w:pPr>
        <w:numPr>
          <w:ilvl w:val="0"/>
          <w:numId w:val="113"/>
        </w:numPr>
        <w:spacing w:before="120"/>
        <w:ind w:left="714" w:hanging="357"/>
        <w:rPr>
          <w:lang w:val="el-GR"/>
        </w:rPr>
      </w:pPr>
      <w:r w:rsidRPr="000A1F30">
        <w:rPr>
          <w:lang w:val="el-GR"/>
        </w:rPr>
        <w:t xml:space="preserve">Να επιτευχθεί συμβατότητα με </w:t>
      </w:r>
      <w:proofErr w:type="spellStart"/>
      <w:r w:rsidRPr="000A1F30">
        <w:rPr>
          <w:lang w:val="el-GR"/>
        </w:rPr>
        <w:t>eSXI</w:t>
      </w:r>
      <w:proofErr w:type="spellEnd"/>
      <w:r w:rsidRPr="000A1F30">
        <w:rPr>
          <w:lang w:val="el-GR"/>
        </w:rPr>
        <w:t xml:space="preserve"> 6.0 (ή </w:t>
      </w:r>
      <w:proofErr w:type="spellStart"/>
      <w:r w:rsidRPr="000A1F30">
        <w:rPr>
          <w:lang w:val="el-GR"/>
        </w:rPr>
        <w:t>νεώτερο</w:t>
      </w:r>
      <w:proofErr w:type="spellEnd"/>
      <w:r w:rsidRPr="000A1F30">
        <w:rPr>
          <w:lang w:val="el-GR"/>
        </w:rPr>
        <w:t xml:space="preserve">) </w:t>
      </w:r>
      <w:proofErr w:type="spellStart"/>
      <w:r w:rsidRPr="000A1F30">
        <w:rPr>
          <w:lang w:val="el-GR"/>
        </w:rPr>
        <w:t>hypervisor</w:t>
      </w:r>
      <w:proofErr w:type="spellEnd"/>
    </w:p>
    <w:p w14:paraId="6B6C1DA6" w14:textId="77777777" w:rsidR="00631888" w:rsidRPr="000A1F30" w:rsidRDefault="00631888" w:rsidP="00474644">
      <w:pPr>
        <w:numPr>
          <w:ilvl w:val="0"/>
          <w:numId w:val="113"/>
        </w:numPr>
        <w:spacing w:before="120"/>
        <w:ind w:left="714" w:hanging="357"/>
        <w:rPr>
          <w:lang w:val="el-GR"/>
        </w:rPr>
      </w:pPr>
      <w:r w:rsidRPr="000A1F30">
        <w:rPr>
          <w:lang w:val="el-GR"/>
        </w:rPr>
        <w:t>να μην απαιτείται προμήθεια επιπρόσθετου εξοπλισμού για την λειτουργία των εφαρμογών (</w:t>
      </w:r>
      <w:proofErr w:type="spellStart"/>
      <w:r w:rsidRPr="000A1F30">
        <w:rPr>
          <w:lang w:val="el-GR"/>
        </w:rPr>
        <w:t>usb</w:t>
      </w:r>
      <w:proofErr w:type="spellEnd"/>
      <w:r w:rsidRPr="000A1F30">
        <w:rPr>
          <w:lang w:val="el-GR"/>
        </w:rPr>
        <w:t xml:space="preserve"> </w:t>
      </w:r>
      <w:proofErr w:type="spellStart"/>
      <w:r w:rsidRPr="000A1F30">
        <w:rPr>
          <w:lang w:val="el-GR"/>
        </w:rPr>
        <w:t>keys</w:t>
      </w:r>
      <w:proofErr w:type="spellEnd"/>
      <w:r w:rsidRPr="000A1F30">
        <w:rPr>
          <w:lang w:val="el-GR"/>
        </w:rPr>
        <w:t xml:space="preserve">, </w:t>
      </w:r>
      <w:proofErr w:type="spellStart"/>
      <w:r w:rsidRPr="000A1F30">
        <w:rPr>
          <w:lang w:val="el-GR"/>
        </w:rPr>
        <w:t>certificate</w:t>
      </w:r>
      <w:proofErr w:type="spellEnd"/>
      <w:r w:rsidRPr="000A1F30">
        <w:rPr>
          <w:lang w:val="el-GR"/>
        </w:rPr>
        <w:t xml:space="preserve"> </w:t>
      </w:r>
      <w:proofErr w:type="spellStart"/>
      <w:r w:rsidRPr="000A1F30">
        <w:rPr>
          <w:lang w:val="el-GR"/>
        </w:rPr>
        <w:t>servers</w:t>
      </w:r>
      <w:proofErr w:type="spellEnd"/>
      <w:r w:rsidRPr="000A1F30">
        <w:rPr>
          <w:lang w:val="el-GR"/>
        </w:rPr>
        <w:t xml:space="preserve">, </w:t>
      </w:r>
      <w:proofErr w:type="spellStart"/>
      <w:r w:rsidRPr="000A1F30">
        <w:rPr>
          <w:lang w:val="el-GR"/>
        </w:rPr>
        <w:t>κλπ</w:t>
      </w:r>
      <w:proofErr w:type="spellEnd"/>
      <w:r w:rsidRPr="000A1F30">
        <w:rPr>
          <w:lang w:val="el-GR"/>
        </w:rPr>
        <w:t>) ή επικοινωνία μεταξύ των εικονικών μηχανών πέρα από τις προσφερόμενες παροχές του Κυβερνητικού Νέφους</w:t>
      </w:r>
    </w:p>
    <w:p w14:paraId="2DBA5787" w14:textId="77777777" w:rsidR="00631888" w:rsidRPr="000A1F30" w:rsidRDefault="00631888" w:rsidP="00474644">
      <w:pPr>
        <w:numPr>
          <w:ilvl w:val="0"/>
          <w:numId w:val="113"/>
        </w:numPr>
        <w:spacing w:before="120"/>
        <w:ind w:left="714" w:hanging="357"/>
        <w:rPr>
          <w:lang w:val="el-GR"/>
        </w:rPr>
      </w:pPr>
      <w:r w:rsidRPr="000A1F30">
        <w:rPr>
          <w:lang w:val="el-GR"/>
        </w:rPr>
        <w:t xml:space="preserve">Η εσωτερική </w:t>
      </w:r>
      <w:proofErr w:type="spellStart"/>
      <w:r w:rsidRPr="000A1F30">
        <w:rPr>
          <w:lang w:val="el-GR"/>
        </w:rPr>
        <w:t>διευθυνσιοδότηση</w:t>
      </w:r>
      <w:proofErr w:type="spellEnd"/>
      <w:r w:rsidRPr="000A1F30">
        <w:rPr>
          <w:lang w:val="el-GR"/>
        </w:rPr>
        <w:t xml:space="preserve"> των εικονικών μηχανών θα πρέπει να είναι παραμετρική και καθορίζεται κατά την εγκατάσταση στο Κυβερνητικό Νέφος</w:t>
      </w:r>
    </w:p>
    <w:p w14:paraId="60BC9103" w14:textId="77777777" w:rsidR="00631888" w:rsidRPr="000A1F30" w:rsidRDefault="00631888" w:rsidP="00474644">
      <w:pPr>
        <w:numPr>
          <w:ilvl w:val="0"/>
          <w:numId w:val="113"/>
        </w:numPr>
        <w:spacing w:before="120"/>
        <w:ind w:left="714" w:hanging="357"/>
        <w:rPr>
          <w:lang w:val="el-GR"/>
        </w:rPr>
      </w:pPr>
      <w:r w:rsidRPr="000A1F30">
        <w:rPr>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3D13F80E" w14:textId="77777777" w:rsidR="00631888" w:rsidRPr="000A1F30" w:rsidRDefault="00631888" w:rsidP="00631888">
      <w:pPr>
        <w:spacing w:before="120"/>
        <w:rPr>
          <w:lang w:val="el-GR"/>
        </w:rPr>
      </w:pPr>
    </w:p>
    <w:p w14:paraId="4220145E" w14:textId="77777777" w:rsidR="00631888" w:rsidRPr="000A1F30" w:rsidRDefault="00631888" w:rsidP="00631888">
      <w:pPr>
        <w:spacing w:before="120"/>
        <w:rPr>
          <w:lang w:val="el-GR"/>
        </w:rPr>
      </w:pPr>
      <w:r w:rsidRPr="000A1F30">
        <w:rPr>
          <w:lang w:val="el-GR"/>
        </w:rPr>
        <w:t>Σχετικά με τους υπολογιστικούς πόρους, οι εικονικές μηχανές (</w:t>
      </w:r>
      <w:proofErr w:type="spellStart"/>
      <w:r w:rsidRPr="000A1F30">
        <w:rPr>
          <w:lang w:val="el-GR"/>
        </w:rPr>
        <w:t>VMs</w:t>
      </w:r>
      <w:proofErr w:type="spellEnd"/>
      <w:r w:rsidRPr="000A1F30">
        <w:rPr>
          <w:lang w:val="el-GR"/>
        </w:rPr>
        <w:t>) που θα απαιτηθούν στο πλαίσιο του παρόντος Έργου από το Κυβερνητικό Υπολογιστικό Νέφος G-</w:t>
      </w:r>
      <w:proofErr w:type="spellStart"/>
      <w:r w:rsidRPr="000A1F30">
        <w:rPr>
          <w:lang w:val="el-GR"/>
        </w:rPr>
        <w:t>Cloud</w:t>
      </w:r>
      <w:proofErr w:type="spellEnd"/>
      <w:r w:rsidRPr="000A1F30">
        <w:rPr>
          <w:lang w:val="el-GR"/>
        </w:rPr>
        <w:t xml:space="preserve"> για την υλοποίηση και παραγωγική λειτουργία του Πληροφοριακού Συστήματος θα πρέπει κατ’ ελάχιστον να πληρούν τα μέγιστα τεχνικά χαρακτηριστικά των </w:t>
      </w:r>
      <w:r>
        <w:rPr>
          <w:lang w:val="el-GR"/>
        </w:rPr>
        <w:t>προς υλοποίηση</w:t>
      </w:r>
      <w:r w:rsidRPr="000A1F30">
        <w:rPr>
          <w:lang w:val="el-GR"/>
        </w:rPr>
        <w:t xml:space="preserve"> συστημάτων</w:t>
      </w:r>
      <w:r>
        <w:rPr>
          <w:lang w:val="el-GR"/>
        </w:rPr>
        <w:t>, όπως αυτά θα προκύψουν από την Μελέτη Εφαρμογής</w:t>
      </w:r>
      <w:r w:rsidRPr="000A1F30">
        <w:rPr>
          <w:lang w:val="el-GR"/>
        </w:rPr>
        <w:t>,.</w:t>
      </w:r>
    </w:p>
    <w:p w14:paraId="63BA2779" w14:textId="77777777" w:rsidR="00631888" w:rsidRPr="000A1F30" w:rsidRDefault="00631888" w:rsidP="00631888">
      <w:pPr>
        <w:spacing w:before="120"/>
        <w:rPr>
          <w:lang w:val="el-GR"/>
        </w:rPr>
      </w:pPr>
      <w:r w:rsidRPr="000A1F30">
        <w:rPr>
          <w:lang w:val="el-GR"/>
        </w:rPr>
        <w:t xml:space="preserve">Επιπρόσθετα, θα απαιτηθεί αποθηκευτικός χώρος (SAN </w:t>
      </w:r>
      <w:proofErr w:type="spellStart"/>
      <w:r w:rsidRPr="000A1F30">
        <w:rPr>
          <w:lang w:val="el-GR"/>
        </w:rPr>
        <w:t>Storage</w:t>
      </w:r>
      <w:proofErr w:type="spellEnd"/>
      <w:r w:rsidRPr="000A1F30">
        <w:rPr>
          <w:lang w:val="el-GR"/>
        </w:rPr>
        <w:t xml:space="preserve">) για εγκατάσταση Βάσεων Δεδομένων </w:t>
      </w:r>
      <w:r>
        <w:rPr>
          <w:lang w:val="el-GR"/>
        </w:rPr>
        <w:t>και</w:t>
      </w:r>
      <w:r w:rsidRPr="000A1F30">
        <w:rPr>
          <w:lang w:val="el-GR"/>
        </w:rPr>
        <w:t xml:space="preserve"> αποθήκευση αρχείων</w:t>
      </w:r>
      <w:r>
        <w:rPr>
          <w:lang w:val="el-GR"/>
        </w:rPr>
        <w:t>, ανάλογα με τις απαιτήσεις που θα οριστικοποιηθούν στην Φάση της Μελέτης Εφαρμογής, κατά μέγιστο</w:t>
      </w:r>
      <w:r w:rsidRPr="000A1F30">
        <w:rPr>
          <w:lang w:val="el-GR"/>
        </w:rPr>
        <w:t xml:space="preserve"> </w:t>
      </w:r>
      <w:r>
        <w:rPr>
          <w:lang w:val="el-GR"/>
        </w:rPr>
        <w:t>12</w:t>
      </w:r>
      <w:r w:rsidRPr="000A1F30">
        <w:rPr>
          <w:lang w:val="el-GR"/>
        </w:rPr>
        <w:t>TB. Ο απαιτούμενος αποθηκευτικός χώρος για λήψη αντιγράφων ασφαλείας και τα απαραίτητα αναλώσιμα (</w:t>
      </w:r>
      <w:r w:rsidRPr="000A1F30">
        <w:rPr>
          <w:lang w:val="en-US"/>
        </w:rPr>
        <w:t>tapes</w:t>
      </w:r>
      <w:r w:rsidRPr="000A1F30">
        <w:rPr>
          <w:lang w:val="el-GR"/>
        </w:rPr>
        <w:t>) για την λήψη αντιγράφων εκτός Κέντρου Δεδομένων/</w:t>
      </w:r>
      <w:r w:rsidRPr="000A1F30">
        <w:rPr>
          <w:lang w:val="en-US"/>
        </w:rPr>
        <w:t>VTL</w:t>
      </w:r>
      <w:r w:rsidRPr="000A1F30">
        <w:rPr>
          <w:lang w:val="el-GR"/>
        </w:rPr>
        <w:t xml:space="preserve"> θα παρέχονται από το </w:t>
      </w:r>
      <w:r w:rsidRPr="000A1F30">
        <w:rPr>
          <w:lang w:val="en-US"/>
        </w:rPr>
        <w:t>G</w:t>
      </w:r>
      <w:r w:rsidRPr="000A1F30">
        <w:rPr>
          <w:lang w:val="el-GR"/>
        </w:rPr>
        <w:t>-</w:t>
      </w:r>
      <w:r w:rsidRPr="000A1F30">
        <w:rPr>
          <w:lang w:val="en-US"/>
        </w:rPr>
        <w:t>Cloud</w:t>
      </w:r>
      <w:r w:rsidRPr="000A1F30">
        <w:rPr>
          <w:lang w:val="el-GR"/>
        </w:rPr>
        <w:t xml:space="preserve"> σε αντιστοιχία με τις αιτούμενες υποδομές.</w:t>
      </w:r>
    </w:p>
    <w:p w14:paraId="7789382D" w14:textId="77777777" w:rsidR="00631888" w:rsidRPr="000A1F30" w:rsidRDefault="00631888" w:rsidP="00631888">
      <w:pPr>
        <w:spacing w:before="120"/>
        <w:rPr>
          <w:lang w:val="el-GR"/>
        </w:rPr>
      </w:pPr>
      <w:r w:rsidRPr="000A1F30">
        <w:rPr>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Συστήματος, όσον αφορά:</w:t>
      </w:r>
    </w:p>
    <w:p w14:paraId="663D13C7" w14:textId="77777777" w:rsidR="00631888" w:rsidRPr="000A1F30" w:rsidRDefault="00631888" w:rsidP="00474644">
      <w:pPr>
        <w:numPr>
          <w:ilvl w:val="0"/>
          <w:numId w:val="112"/>
        </w:numPr>
        <w:suppressAutoHyphens w:val="0"/>
        <w:spacing w:before="120"/>
        <w:rPr>
          <w:szCs w:val="20"/>
          <w:lang w:val="el-GR" w:eastAsia="en-US"/>
        </w:rPr>
      </w:pPr>
      <w:r w:rsidRPr="000A1F30">
        <w:rPr>
          <w:szCs w:val="20"/>
          <w:lang w:val="el-GR" w:eastAsia="en-US"/>
        </w:rPr>
        <w:t xml:space="preserve">τα χαρακτηριστικά του εξοπλισμού υποδομής του </w:t>
      </w:r>
      <w:r w:rsidRPr="000A1F30">
        <w:rPr>
          <w:szCs w:val="20"/>
          <w:lang w:val="en-US" w:eastAsia="en-US"/>
        </w:rPr>
        <w:t>G</w:t>
      </w:r>
      <w:r w:rsidRPr="000A1F30">
        <w:rPr>
          <w:szCs w:val="20"/>
          <w:lang w:val="el-GR" w:eastAsia="en-US"/>
        </w:rPr>
        <w:t>-</w:t>
      </w:r>
      <w:r w:rsidRPr="000A1F30">
        <w:rPr>
          <w:szCs w:val="20"/>
          <w:lang w:val="en-US" w:eastAsia="en-US"/>
        </w:rPr>
        <w:t>Cloud</w:t>
      </w:r>
      <w:r w:rsidRPr="000A1F30">
        <w:rPr>
          <w:szCs w:val="20"/>
          <w:lang w:val="el-GR" w:eastAsia="en-US"/>
        </w:rPr>
        <w:t xml:space="preserve"> που θα απαιτηθεί για την μετάπτωση και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0A1F30">
        <w:rPr>
          <w:szCs w:val="20"/>
          <w:lang w:val="en-US" w:eastAsia="en-US"/>
        </w:rPr>
        <w:t>G</w:t>
      </w:r>
      <w:r w:rsidRPr="000A1F30">
        <w:rPr>
          <w:szCs w:val="20"/>
          <w:lang w:val="el-GR" w:eastAsia="en-US"/>
        </w:rPr>
        <w:t>-</w:t>
      </w:r>
      <w:r w:rsidRPr="000A1F30">
        <w:rPr>
          <w:szCs w:val="20"/>
          <w:lang w:val="en-US" w:eastAsia="en-US"/>
        </w:rPr>
        <w:t>Cloud</w:t>
      </w:r>
      <w:r w:rsidRPr="000A1F30">
        <w:rPr>
          <w:szCs w:val="20"/>
          <w:lang w:val="el-GR" w:eastAsia="en-US"/>
        </w:rPr>
        <w:t>. Συγκεκριμένα:</w:t>
      </w:r>
    </w:p>
    <w:p w14:paraId="502C95D4" w14:textId="77777777" w:rsidR="00631888" w:rsidRPr="000A1F30" w:rsidRDefault="00631888" w:rsidP="00474644">
      <w:pPr>
        <w:numPr>
          <w:ilvl w:val="1"/>
          <w:numId w:val="112"/>
        </w:numPr>
        <w:suppressAutoHyphens w:val="0"/>
        <w:spacing w:before="120"/>
        <w:rPr>
          <w:szCs w:val="20"/>
          <w:lang w:val="el-GR" w:eastAsia="en-US"/>
        </w:rPr>
      </w:pPr>
      <w:r w:rsidRPr="000A1F30">
        <w:rPr>
          <w:szCs w:val="20"/>
          <w:lang w:val="el-GR" w:eastAsia="en-US"/>
        </w:rPr>
        <w:t xml:space="preserve">τον απαιτούμενο αριθμό υπολογιστικών πόρων, αναλύοντας κατά περίπτωση τις απαιτήσεις σε  </w:t>
      </w:r>
      <w:proofErr w:type="spellStart"/>
      <w:r w:rsidRPr="000A1F30">
        <w:rPr>
          <w:szCs w:val="20"/>
          <w:lang w:val="el-GR" w:eastAsia="en-US"/>
        </w:rPr>
        <w:t>VMs</w:t>
      </w:r>
      <w:proofErr w:type="spellEnd"/>
      <w:r w:rsidRPr="000A1F30">
        <w:rPr>
          <w:szCs w:val="20"/>
          <w:lang w:val="el-GR" w:eastAsia="en-US"/>
        </w:rPr>
        <w:t>, εικονικούς πυρήνες (</w:t>
      </w:r>
      <w:proofErr w:type="spellStart"/>
      <w:r w:rsidRPr="000A1F30">
        <w:rPr>
          <w:szCs w:val="20"/>
          <w:lang w:val="el-GR" w:eastAsia="en-US"/>
        </w:rPr>
        <w:t>vcores</w:t>
      </w:r>
      <w:proofErr w:type="spellEnd"/>
      <w:r w:rsidRPr="000A1F30">
        <w:rPr>
          <w:szCs w:val="20"/>
          <w:lang w:val="el-GR" w:eastAsia="en-US"/>
        </w:rPr>
        <w:t>), μνήμη (RAM) και αποθηκευτικό χώρο (</w:t>
      </w:r>
      <w:proofErr w:type="spellStart"/>
      <w:r w:rsidRPr="000A1F30">
        <w:rPr>
          <w:szCs w:val="20"/>
          <w:lang w:val="el-GR" w:eastAsia="en-US"/>
        </w:rPr>
        <w:t>storage</w:t>
      </w:r>
      <w:proofErr w:type="spellEnd"/>
      <w:r w:rsidRPr="000A1F30">
        <w:rPr>
          <w:szCs w:val="20"/>
          <w:lang w:val="el-GR" w:eastAsia="en-US"/>
        </w:rPr>
        <w:t>)</w:t>
      </w:r>
    </w:p>
    <w:p w14:paraId="597CCC5E" w14:textId="77777777" w:rsidR="00631888" w:rsidRPr="000A1F30" w:rsidRDefault="00631888" w:rsidP="00474644">
      <w:pPr>
        <w:numPr>
          <w:ilvl w:val="1"/>
          <w:numId w:val="112"/>
        </w:numPr>
        <w:suppressAutoHyphens w:val="0"/>
        <w:spacing w:before="120"/>
        <w:rPr>
          <w:szCs w:val="20"/>
          <w:lang w:val="el-GR" w:eastAsia="en-US"/>
        </w:rPr>
      </w:pPr>
      <w:r w:rsidRPr="000A1F30">
        <w:rPr>
          <w:szCs w:val="20"/>
          <w:lang w:val="el-GR" w:eastAsia="en-US"/>
        </w:rPr>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w:t>
      </w:r>
      <w:proofErr w:type="spellStart"/>
      <w:r w:rsidRPr="000A1F30">
        <w:rPr>
          <w:szCs w:val="20"/>
          <w:lang w:val="el-GR" w:eastAsia="en-US"/>
        </w:rPr>
        <w:t>Cloud</w:t>
      </w:r>
      <w:proofErr w:type="spellEnd"/>
      <w:r w:rsidRPr="000A1F30">
        <w:rPr>
          <w:szCs w:val="20"/>
          <w:lang w:val="el-GR" w:eastAsia="en-US"/>
        </w:rPr>
        <w:t xml:space="preserve"> (</w:t>
      </w:r>
      <w:proofErr w:type="spellStart"/>
      <w:r w:rsidRPr="000A1F30">
        <w:rPr>
          <w:szCs w:val="20"/>
          <w:lang w:val="el-GR" w:eastAsia="en-US"/>
        </w:rPr>
        <w:t>load</w:t>
      </w:r>
      <w:proofErr w:type="spellEnd"/>
      <w:r w:rsidRPr="000A1F30">
        <w:rPr>
          <w:szCs w:val="20"/>
          <w:lang w:val="el-GR" w:eastAsia="en-US"/>
        </w:rPr>
        <w:t xml:space="preserve"> </w:t>
      </w:r>
      <w:proofErr w:type="spellStart"/>
      <w:r w:rsidRPr="000A1F30">
        <w:rPr>
          <w:szCs w:val="20"/>
          <w:lang w:val="el-GR" w:eastAsia="en-US"/>
        </w:rPr>
        <w:t>balancing</w:t>
      </w:r>
      <w:proofErr w:type="spellEnd"/>
      <w:r w:rsidRPr="000A1F30">
        <w:rPr>
          <w:szCs w:val="20"/>
          <w:lang w:val="el-GR" w:eastAsia="en-US"/>
        </w:rPr>
        <w:t xml:space="preserve">, </w:t>
      </w:r>
      <w:proofErr w:type="spellStart"/>
      <w:r w:rsidRPr="000A1F30">
        <w:rPr>
          <w:szCs w:val="20"/>
          <w:lang w:val="el-GR" w:eastAsia="en-US"/>
        </w:rPr>
        <w:t>vmWare</w:t>
      </w:r>
      <w:proofErr w:type="spellEnd"/>
      <w:r w:rsidRPr="000A1F30">
        <w:rPr>
          <w:szCs w:val="20"/>
          <w:lang w:val="el-GR" w:eastAsia="en-US"/>
        </w:rPr>
        <w:t xml:space="preserve"> </w:t>
      </w:r>
      <w:proofErr w:type="spellStart"/>
      <w:r w:rsidRPr="000A1F30">
        <w:rPr>
          <w:szCs w:val="20"/>
          <w:lang w:val="el-GR" w:eastAsia="en-US"/>
        </w:rPr>
        <w:t>high</w:t>
      </w:r>
      <w:proofErr w:type="spellEnd"/>
      <w:r w:rsidRPr="000A1F30">
        <w:rPr>
          <w:szCs w:val="20"/>
          <w:lang w:val="el-GR" w:eastAsia="en-US"/>
        </w:rPr>
        <w:t xml:space="preserve"> </w:t>
      </w:r>
      <w:proofErr w:type="spellStart"/>
      <w:r w:rsidRPr="000A1F30">
        <w:rPr>
          <w:szCs w:val="20"/>
          <w:lang w:val="el-GR" w:eastAsia="en-US"/>
        </w:rPr>
        <w:t>availability</w:t>
      </w:r>
      <w:proofErr w:type="spellEnd"/>
      <w:r w:rsidRPr="000A1F30">
        <w:rPr>
          <w:szCs w:val="20"/>
          <w:lang w:val="el-GR" w:eastAsia="en-US"/>
        </w:rPr>
        <w:t>).</w:t>
      </w:r>
    </w:p>
    <w:p w14:paraId="23B910A3" w14:textId="77777777" w:rsidR="00631888" w:rsidRPr="000A1F30" w:rsidRDefault="00631888" w:rsidP="00474644">
      <w:pPr>
        <w:numPr>
          <w:ilvl w:val="1"/>
          <w:numId w:val="112"/>
        </w:numPr>
        <w:suppressAutoHyphens w:val="0"/>
        <w:spacing w:before="120"/>
        <w:rPr>
          <w:szCs w:val="20"/>
          <w:lang w:val="el-GR" w:eastAsia="en-US"/>
        </w:rPr>
      </w:pPr>
      <w:r w:rsidRPr="000A1F30">
        <w:rPr>
          <w:szCs w:val="20"/>
          <w:lang w:val="el-GR" w:eastAsia="en-US"/>
        </w:rPr>
        <w:t>τη δέσμευση ότι καλύπτεται το σύνολο των προδιαγραφών της διακήρυξης με την προτεινόμενη υποδομή.</w:t>
      </w:r>
    </w:p>
    <w:p w14:paraId="0DBFF291" w14:textId="77777777" w:rsidR="00631888" w:rsidRPr="000A1F30" w:rsidRDefault="00631888" w:rsidP="00474644">
      <w:pPr>
        <w:numPr>
          <w:ilvl w:val="1"/>
          <w:numId w:val="112"/>
        </w:numPr>
        <w:suppressAutoHyphens w:val="0"/>
        <w:spacing w:before="120"/>
        <w:rPr>
          <w:szCs w:val="20"/>
          <w:lang w:val="el-GR" w:eastAsia="en-US"/>
        </w:rPr>
      </w:pPr>
      <w:r w:rsidRPr="000A1F30">
        <w:rPr>
          <w:szCs w:val="20"/>
          <w:lang w:val="el-GR" w:eastAsia="en-US"/>
        </w:rPr>
        <w:t>πιθανές μελλοντικές δυνατότητες επέκτασης της προτεινόμενης λύσης (</w:t>
      </w:r>
      <w:proofErr w:type="spellStart"/>
      <w:r w:rsidRPr="000A1F30">
        <w:rPr>
          <w:szCs w:val="20"/>
          <w:lang w:val="el-GR" w:eastAsia="en-US"/>
        </w:rPr>
        <w:t>scale</w:t>
      </w:r>
      <w:proofErr w:type="spellEnd"/>
      <w:r w:rsidRPr="000A1F30">
        <w:rPr>
          <w:szCs w:val="20"/>
          <w:lang w:val="el-GR" w:eastAsia="en-US"/>
        </w:rPr>
        <w:t xml:space="preserve"> </w:t>
      </w:r>
      <w:proofErr w:type="spellStart"/>
      <w:r w:rsidRPr="000A1F30">
        <w:rPr>
          <w:szCs w:val="20"/>
          <w:lang w:val="el-GR" w:eastAsia="en-US"/>
        </w:rPr>
        <w:t>up</w:t>
      </w:r>
      <w:proofErr w:type="spellEnd"/>
      <w:r w:rsidRPr="000A1F30">
        <w:rPr>
          <w:szCs w:val="20"/>
          <w:lang w:val="el-GR" w:eastAsia="en-US"/>
        </w:rPr>
        <w:t>/</w:t>
      </w:r>
      <w:proofErr w:type="spellStart"/>
      <w:r w:rsidRPr="000A1F30">
        <w:rPr>
          <w:szCs w:val="20"/>
          <w:lang w:val="el-GR" w:eastAsia="en-US"/>
        </w:rPr>
        <w:t>scale</w:t>
      </w:r>
      <w:proofErr w:type="spellEnd"/>
      <w:r w:rsidRPr="000A1F30">
        <w:rPr>
          <w:szCs w:val="20"/>
          <w:lang w:val="el-GR" w:eastAsia="en-US"/>
        </w:rPr>
        <w:t xml:space="preserve"> </w:t>
      </w:r>
      <w:proofErr w:type="spellStart"/>
      <w:r w:rsidRPr="000A1F30">
        <w:rPr>
          <w:szCs w:val="20"/>
          <w:lang w:val="el-GR" w:eastAsia="en-US"/>
        </w:rPr>
        <w:t>out</w:t>
      </w:r>
      <w:proofErr w:type="spellEnd"/>
      <w:r w:rsidRPr="000A1F30">
        <w:rPr>
          <w:szCs w:val="20"/>
          <w:lang w:val="el-GR" w:eastAsia="en-US"/>
        </w:rPr>
        <w:t>), έτσι ώστε να γίνεται η βέλτιστη αξιοποίηση των δυνατοτήτων των προσφερόμενων υποδομών του Κυβερνητικού Υπολογιστικού Νέφους G-</w:t>
      </w:r>
      <w:proofErr w:type="spellStart"/>
      <w:r w:rsidRPr="000A1F30">
        <w:rPr>
          <w:szCs w:val="20"/>
          <w:lang w:val="el-GR" w:eastAsia="en-US"/>
        </w:rPr>
        <w:t>Cloud</w:t>
      </w:r>
      <w:proofErr w:type="spellEnd"/>
    </w:p>
    <w:p w14:paraId="17C964BE" w14:textId="77777777" w:rsidR="00631888" w:rsidRPr="000A1F30" w:rsidRDefault="00631888" w:rsidP="00631888">
      <w:pPr>
        <w:spacing w:before="120"/>
        <w:rPr>
          <w:lang w:val="el-GR"/>
        </w:rPr>
      </w:pPr>
      <w:r w:rsidRPr="000A1F30">
        <w:rPr>
          <w:lang w:val="el-GR"/>
        </w:rPr>
        <w:t>Περαιτέρω είναι, σημαντικό να ληφθούν υπόψη τα παρακάτω:</w:t>
      </w:r>
    </w:p>
    <w:p w14:paraId="242A8C1D" w14:textId="77777777" w:rsidR="00631888" w:rsidRPr="000A1F30" w:rsidRDefault="00631888" w:rsidP="00474644">
      <w:pPr>
        <w:numPr>
          <w:ilvl w:val="0"/>
          <w:numId w:val="114"/>
        </w:numPr>
        <w:spacing w:before="120"/>
        <w:ind w:left="714" w:hanging="357"/>
        <w:rPr>
          <w:lang w:val="el-GR"/>
        </w:rPr>
      </w:pPr>
      <w:r w:rsidRPr="000A1F30">
        <w:rPr>
          <w:lang w:val="el-GR"/>
        </w:rPr>
        <w:t xml:space="preserve">Σε περίπτωση που κρίνεται ότι η χρήση του </w:t>
      </w:r>
      <w:proofErr w:type="spellStart"/>
      <w:r w:rsidRPr="000A1F30">
        <w:t>vmWare</w:t>
      </w:r>
      <w:proofErr w:type="spellEnd"/>
      <w:r w:rsidRPr="000A1F30">
        <w:rPr>
          <w:lang w:val="el-GR"/>
        </w:rPr>
        <w:t xml:space="preserve"> </w:t>
      </w:r>
      <w:r w:rsidRPr="000A1F30">
        <w:rPr>
          <w:lang w:val="en-US"/>
        </w:rPr>
        <w:t>High</w:t>
      </w:r>
      <w:r w:rsidRPr="000A1F30">
        <w:rPr>
          <w:lang w:val="el-GR"/>
        </w:rPr>
        <w:t xml:space="preserve"> </w:t>
      </w:r>
      <w:proofErr w:type="spellStart"/>
      <w:r w:rsidRPr="000A1F30">
        <w:rPr>
          <w:lang w:val="en-US"/>
        </w:rPr>
        <w:t>Availabilty</w:t>
      </w:r>
      <w:proofErr w:type="spellEnd"/>
      <w:r w:rsidRPr="000A1F30">
        <w:rPr>
          <w:lang w:val="el-GR"/>
        </w:rPr>
        <w:t xml:space="preserve"> δεν επαρκεί για τις ανάγκες υψηλής διαθεσιμότητας του φιλοξενούμενου συστήματος και πρέπει να εγκατασταθεί κάποια τεχνολογία </w:t>
      </w:r>
      <w:r w:rsidRPr="000A1F30">
        <w:t>clustering</w:t>
      </w:r>
      <w:r w:rsidRPr="000A1F30">
        <w:rPr>
          <w:lang w:val="el-GR"/>
        </w:rPr>
        <w:t xml:space="preserve">, είναι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w:t>
      </w:r>
      <w:r w:rsidRPr="000A1F30">
        <w:t>G</w:t>
      </w:r>
      <w:r w:rsidRPr="000A1F30">
        <w:rPr>
          <w:lang w:val="el-GR"/>
        </w:rPr>
        <w:t>-</w:t>
      </w:r>
      <w:r w:rsidRPr="000A1F30">
        <w:t>Cloud</w:t>
      </w:r>
      <w:r w:rsidRPr="000A1F30">
        <w:rPr>
          <w:lang w:val="el-GR"/>
        </w:rPr>
        <w:t>. Ομοίως για διατάξεις Υψηλής Απόδοσης.</w:t>
      </w:r>
    </w:p>
    <w:p w14:paraId="0F4E0C21" w14:textId="77777777" w:rsidR="00631888" w:rsidRPr="000A1F30" w:rsidRDefault="00631888" w:rsidP="00474644">
      <w:pPr>
        <w:numPr>
          <w:ilvl w:val="0"/>
          <w:numId w:val="114"/>
        </w:numPr>
        <w:spacing w:before="120"/>
        <w:ind w:left="714" w:hanging="357"/>
        <w:rPr>
          <w:lang w:val="el-GR"/>
        </w:rPr>
      </w:pPr>
      <w:r w:rsidRPr="000A1F30">
        <w:rPr>
          <w:lang w:val="el-GR"/>
        </w:rPr>
        <w:t xml:space="preserve">Σε περίπτωση που δεν είναι εφικτό για κάποια </w:t>
      </w:r>
      <w:proofErr w:type="spellStart"/>
      <w:r w:rsidRPr="000A1F30">
        <w:rPr>
          <w:lang w:val="el-GR"/>
        </w:rPr>
        <w:t>δομοστοιχεία</w:t>
      </w:r>
      <w:proofErr w:type="spellEnd"/>
      <w:r w:rsidRPr="000A1F30">
        <w:rPr>
          <w:lang w:val="el-GR"/>
        </w:rPr>
        <w:t xml:space="preserve"> του Πληροφοριακού Συστήματος να παραχθούν αντίγραφα ασφαλείας με την μέθοδο του </w:t>
      </w:r>
      <w:r w:rsidRPr="000A1F30">
        <w:t>Full</w:t>
      </w:r>
      <w:r w:rsidRPr="000A1F30">
        <w:rPr>
          <w:lang w:val="el-GR"/>
        </w:rPr>
        <w:t xml:space="preserve"> </w:t>
      </w:r>
      <w:r w:rsidRPr="000A1F30">
        <w:t>VM</w:t>
      </w:r>
      <w:r w:rsidRPr="000A1F30">
        <w:rPr>
          <w:lang w:val="el-GR"/>
        </w:rPr>
        <w:t xml:space="preserve"> </w:t>
      </w:r>
      <w:r w:rsidRPr="000A1F30">
        <w:t>Backup</w:t>
      </w:r>
      <w:r w:rsidRPr="000A1F30">
        <w:rPr>
          <w:lang w:val="el-GR"/>
        </w:rPr>
        <w:t xml:space="preserve"> (π.χ. Βάσεις Δεδομένων), θα πρέπει να έχει υπάρξει μέριμνα από τον υποψήφιο Ανάδοχο για προμήθεια των απαραίτητων </w:t>
      </w:r>
      <w:r w:rsidRPr="000A1F30">
        <w:t>Online</w:t>
      </w:r>
      <w:r w:rsidRPr="000A1F30">
        <w:rPr>
          <w:lang w:val="el-GR"/>
        </w:rPr>
        <w:t xml:space="preserve"> </w:t>
      </w:r>
      <w:r w:rsidRPr="000A1F30">
        <w:t>Backup</w:t>
      </w:r>
      <w:r w:rsidRPr="000A1F30">
        <w:rPr>
          <w:lang w:val="el-GR"/>
        </w:rPr>
        <w:t xml:space="preserve"> </w:t>
      </w:r>
      <w:r w:rsidRPr="000A1F30">
        <w:t>Agents</w:t>
      </w:r>
      <w:r w:rsidRPr="000A1F30">
        <w:rPr>
          <w:lang w:val="el-GR"/>
        </w:rPr>
        <w:t xml:space="preserve"> για το </w:t>
      </w:r>
      <w:r w:rsidRPr="000A1F30">
        <w:t>Symantec</w:t>
      </w:r>
      <w:r w:rsidRPr="000A1F30">
        <w:rPr>
          <w:lang w:val="el-GR"/>
        </w:rPr>
        <w:t xml:space="preserve"> </w:t>
      </w:r>
      <w:proofErr w:type="spellStart"/>
      <w:r w:rsidRPr="000A1F30">
        <w:t>Netbackup</w:t>
      </w:r>
      <w:proofErr w:type="spellEnd"/>
      <w:r w:rsidRPr="000A1F30">
        <w:rPr>
          <w:lang w:val="el-GR"/>
        </w:rPr>
        <w:t xml:space="preserve"> που λειτουργεί στην υποδομή. </w:t>
      </w:r>
    </w:p>
    <w:p w14:paraId="40340E6D" w14:textId="77777777" w:rsidR="00631888" w:rsidRPr="000A1F30" w:rsidRDefault="00631888" w:rsidP="00474644">
      <w:pPr>
        <w:numPr>
          <w:ilvl w:val="0"/>
          <w:numId w:val="114"/>
        </w:numPr>
        <w:spacing w:before="120"/>
        <w:ind w:left="714" w:hanging="357"/>
        <w:rPr>
          <w:lang w:val="el-GR"/>
        </w:rPr>
      </w:pPr>
      <w:r w:rsidRPr="000A1F30">
        <w:rPr>
          <w:lang w:val="el-GR"/>
        </w:rPr>
        <w:t xml:space="preserve">Σε περίπτωση που απαιτούνται πιστοποιητικά </w:t>
      </w:r>
      <w:r w:rsidRPr="000A1F30">
        <w:t>SSL</w:t>
      </w:r>
      <w:r w:rsidRPr="000A1F30">
        <w:rPr>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281A4D88" w14:textId="77777777" w:rsidR="00631888" w:rsidRPr="000A1F30" w:rsidRDefault="00631888" w:rsidP="00474644">
      <w:pPr>
        <w:numPr>
          <w:ilvl w:val="0"/>
          <w:numId w:val="114"/>
        </w:numPr>
        <w:spacing w:before="120"/>
        <w:ind w:left="714" w:hanging="357"/>
        <w:rPr>
          <w:lang w:val="el-GR"/>
        </w:rPr>
      </w:pPr>
      <w:r w:rsidRPr="000A1F30">
        <w:rPr>
          <w:lang w:val="el-GR"/>
        </w:rPr>
        <w:t xml:space="preserve">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w:t>
      </w:r>
      <w:r w:rsidRPr="000A1F30">
        <w:rPr>
          <w:lang w:val="el-GR"/>
        </w:rPr>
        <w:lastRenderedPageBreak/>
        <w:t>ώστε να είναι εφικτή η γρήγορη και εύκολη προσθήκη επιπλέον πόρων στο φιλοξενούμενο σύστημα (</w:t>
      </w:r>
      <w:r w:rsidRPr="000A1F30">
        <w:t>scale</w:t>
      </w:r>
      <w:r w:rsidRPr="000A1F30">
        <w:rPr>
          <w:lang w:val="el-GR"/>
        </w:rPr>
        <w:t>-</w:t>
      </w:r>
      <w:r w:rsidRPr="000A1F30">
        <w:t>up</w:t>
      </w:r>
      <w:r w:rsidRPr="000A1F30">
        <w:rPr>
          <w:lang w:val="el-GR"/>
        </w:rPr>
        <w:t xml:space="preserve"> &amp; </w:t>
      </w:r>
      <w:r w:rsidRPr="000A1F30">
        <w:t>scale</w:t>
      </w:r>
      <w:r w:rsidRPr="000A1F30">
        <w:rPr>
          <w:lang w:val="el-GR"/>
        </w:rPr>
        <w:t>-</w:t>
      </w:r>
      <w:r w:rsidRPr="000A1F30">
        <w:t>out</w:t>
      </w:r>
      <w:r w:rsidRPr="000A1F30">
        <w:rPr>
          <w:lang w:val="el-GR"/>
        </w:rPr>
        <w:t>) για κάλυψη μελλοντικών επιχειρησιακών αναγκών.</w:t>
      </w:r>
    </w:p>
    <w:p w14:paraId="141D1D65" w14:textId="77777777" w:rsidR="00631888" w:rsidRDefault="00631888" w:rsidP="00631888">
      <w:pPr>
        <w:rPr>
          <w:lang w:val="el-GR"/>
        </w:rPr>
      </w:pPr>
      <w:r w:rsidRPr="000A1F30">
        <w:rPr>
          <w:lang w:val="el-GR"/>
        </w:rPr>
        <w:t>Τέλος, επισημαίνεται ότι ο Ανάδοχος θα πρέπει να συμμορφώνεται με τους κανόνες της Πολιτικής Ασφάλειας που ισχύει για όλα τα φιλοξενούμενα Πληροφοριακά Συστήματα στο Κυβερνητικό Υπολογιστικό Νέφος G-</w:t>
      </w:r>
      <w:proofErr w:type="spellStart"/>
      <w:r w:rsidRPr="000A1F30">
        <w:rPr>
          <w:lang w:val="el-GR"/>
        </w:rPr>
        <w:t>Cloud</w:t>
      </w:r>
      <w:proofErr w:type="spellEnd"/>
      <w:r w:rsidRPr="000A1F30">
        <w:rPr>
          <w:lang w:val="el-GR"/>
        </w:rPr>
        <w:t>,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Φάση 1 του Έργου.</w:t>
      </w:r>
    </w:p>
    <w:p w14:paraId="3BFD6E01" w14:textId="77777777" w:rsidR="00631888" w:rsidRDefault="00631888" w:rsidP="00631888">
      <w:pPr>
        <w:rPr>
          <w:lang w:val="el-GR"/>
        </w:rPr>
      </w:pPr>
    </w:p>
    <w:p w14:paraId="0471ECB1" w14:textId="77777777" w:rsidR="00631888" w:rsidRDefault="00631888" w:rsidP="004B2FE4">
      <w:pPr>
        <w:pStyle w:val="4"/>
        <w:numPr>
          <w:ilvl w:val="1"/>
          <w:numId w:val="27"/>
        </w:numPr>
        <w:ind w:left="540" w:hanging="540"/>
        <w:rPr>
          <w:rFonts w:cs="Tahoma"/>
          <w:szCs w:val="22"/>
          <w:lang w:val="el-GR"/>
        </w:rPr>
      </w:pPr>
      <w:bookmarkStart w:id="432" w:name="_Toc76724144"/>
      <w:bookmarkStart w:id="433" w:name="_Toc89441281"/>
      <w:bookmarkStart w:id="434" w:name="_Toc89441799"/>
      <w:bookmarkStart w:id="435" w:name="_Ref89960370"/>
      <w:proofErr w:type="spellStart"/>
      <w:r w:rsidRPr="00EF2204">
        <w:rPr>
          <w:rFonts w:cs="Tahoma"/>
          <w:szCs w:val="22"/>
          <w:lang w:val="el-GR"/>
        </w:rPr>
        <w:t>Διαλειτουργικότητα</w:t>
      </w:r>
      <w:proofErr w:type="spellEnd"/>
      <w:r>
        <w:rPr>
          <w:rFonts w:cs="Tahoma"/>
          <w:szCs w:val="22"/>
          <w:lang w:val="el-GR"/>
        </w:rPr>
        <w:t xml:space="preserve"> / Διασύνδεση</w:t>
      </w:r>
      <w:bookmarkEnd w:id="430"/>
      <w:bookmarkEnd w:id="431"/>
      <w:bookmarkEnd w:id="432"/>
      <w:bookmarkEnd w:id="433"/>
      <w:bookmarkEnd w:id="434"/>
      <w:bookmarkEnd w:id="435"/>
    </w:p>
    <w:p w14:paraId="2191EAFD" w14:textId="77777777" w:rsidR="00631888" w:rsidRDefault="00631888" w:rsidP="00631888">
      <w:pPr>
        <w:rPr>
          <w:lang w:val="el-GR"/>
        </w:rPr>
      </w:pPr>
      <w:r w:rsidRPr="00E82352">
        <w:rPr>
          <w:lang w:val="el-GR"/>
        </w:rPr>
        <w:t xml:space="preserve">Μέριμνα θα πρέπει να δοθεί για τη </w:t>
      </w:r>
      <w:proofErr w:type="spellStart"/>
      <w:r w:rsidRPr="00E82352">
        <w:rPr>
          <w:lang w:val="el-GR"/>
        </w:rPr>
        <w:t>διαλειτουργικότητα</w:t>
      </w:r>
      <w:proofErr w:type="spellEnd"/>
      <w:r w:rsidRPr="00E82352">
        <w:rPr>
          <w:lang w:val="el-GR"/>
        </w:rPr>
        <w:t xml:space="preserve"> του ΠΣ Ηλεκτρονικής Διαχείρισης Εγγράφων</w:t>
      </w:r>
      <w:r>
        <w:rPr>
          <w:lang w:val="el-GR"/>
        </w:rPr>
        <w:t xml:space="preserve"> με τα υφιστάμενα συστήματα του ΤΠΔ. Συγκεκριμένα, ο</w:t>
      </w:r>
      <w:r w:rsidRPr="00382BF4">
        <w:rPr>
          <w:lang w:val="el-GR"/>
        </w:rPr>
        <w:t xml:space="preserve"> Ανάδοχος θα παρέχει στο ΤΠΔ τεκμηριωμένο API  για την χρήση του Συστήματος Ηλεκτρονικής Διαχείρισης Εγγράφων από </w:t>
      </w:r>
      <w:bookmarkStart w:id="436" w:name="_Hlk68084414"/>
      <w:r w:rsidRPr="00382BF4">
        <w:rPr>
          <w:lang w:val="el-GR"/>
        </w:rPr>
        <w:t xml:space="preserve">την πληροφοριακή εφαρμογή των δανείων που χρησιμοποιεί το </w:t>
      </w:r>
      <w:r>
        <w:rPr>
          <w:lang w:val="el-GR"/>
        </w:rPr>
        <w:t xml:space="preserve">ΤΠ </w:t>
      </w:r>
      <w:r w:rsidRPr="00382BF4">
        <w:rPr>
          <w:lang w:val="el-GR"/>
        </w:rPr>
        <w:t>&amp;</w:t>
      </w:r>
      <w:r>
        <w:rPr>
          <w:lang w:val="el-GR"/>
        </w:rPr>
        <w:t xml:space="preserve"> </w:t>
      </w:r>
      <w:r w:rsidRPr="00382BF4">
        <w:rPr>
          <w:lang w:val="el-GR"/>
        </w:rPr>
        <w:t>Δανείων</w:t>
      </w:r>
      <w:bookmarkEnd w:id="436"/>
      <w:r w:rsidRPr="00382BF4">
        <w:rPr>
          <w:lang w:val="el-GR"/>
        </w:rPr>
        <w:t>. Η σύνδεση στο API θα είναι ασφαλής.</w:t>
      </w:r>
      <w:r w:rsidRPr="00E82352">
        <w:rPr>
          <w:lang w:val="el-GR"/>
        </w:rPr>
        <w:tab/>
      </w:r>
      <w:r>
        <w:rPr>
          <w:lang w:val="el-GR"/>
        </w:rPr>
        <w:t xml:space="preserve"> Όπως περιγράφεται και στους Πίνακες Συμμόρφωσης, θα παρέχεται η δ</w:t>
      </w:r>
      <w:r w:rsidRPr="00E749EE">
        <w:rPr>
          <w:lang w:val="el-GR"/>
        </w:rPr>
        <w:t xml:space="preserve">υνατότητα πλήρους διασύνδεσης του συστήματος μέσω μηχανισμού </w:t>
      </w:r>
      <w:proofErr w:type="spellStart"/>
      <w:r w:rsidRPr="00E749EE">
        <w:rPr>
          <w:lang w:val="el-GR"/>
        </w:rPr>
        <w:t>connectors</w:t>
      </w:r>
      <w:proofErr w:type="spellEnd"/>
      <w:r w:rsidRPr="00E749EE">
        <w:rPr>
          <w:lang w:val="el-GR"/>
        </w:rPr>
        <w:t xml:space="preserve"> (</w:t>
      </w:r>
      <w:proofErr w:type="spellStart"/>
      <w:r w:rsidRPr="00E749EE">
        <w:rPr>
          <w:lang w:val="el-GR"/>
        </w:rPr>
        <w:t>filters</w:t>
      </w:r>
      <w:proofErr w:type="spellEnd"/>
      <w:r w:rsidRPr="00E749EE">
        <w:rPr>
          <w:lang w:val="el-GR"/>
        </w:rPr>
        <w:t>) με άλλα συστήματα διαχείρισης οντοτήτων πληροφοριών, παρέχοντας τη δυνατότητα μικτού και πλήρους ολοκληρωμένου περιβάλλοντος διαχείρισης δεδομένων</w:t>
      </w:r>
      <w:r>
        <w:rPr>
          <w:lang w:val="el-GR"/>
        </w:rPr>
        <w:t>, και η δ</w:t>
      </w:r>
      <w:r w:rsidRPr="00E749EE">
        <w:rPr>
          <w:lang w:val="el-GR"/>
        </w:rPr>
        <w:t>υνατότητα επιλεκτικής μεταφοράς εγγράφων μεταξύ ψηφιακών αποθετηρίων με χρήση κανόνων και κριτηρίων.</w:t>
      </w:r>
    </w:p>
    <w:p w14:paraId="75F0B796" w14:textId="77777777" w:rsidR="00631888" w:rsidRDefault="00631888" w:rsidP="00631888">
      <w:pPr>
        <w:rPr>
          <w:lang w:val="el-GR"/>
        </w:rPr>
      </w:pPr>
      <w:r>
        <w:rPr>
          <w:lang w:val="el-GR"/>
        </w:rPr>
        <w:t xml:space="preserve">Επίσης, πρέπει να δοθεί ειδική μέριμνα τόσο κατά την Φάση της Μελέτης Εφαρμογής όσο και κατά την Φάση της Υλοποίησης του ΠΣ Ηλεκτρονικής Διαχείρισης Εγγράφων ώστε το σύστημα που θα υλοποιηθεί να είναι σε θέση να διαθέτει κατάλληλη </w:t>
      </w:r>
      <w:proofErr w:type="spellStart"/>
      <w:r>
        <w:rPr>
          <w:lang w:val="el-GR"/>
        </w:rPr>
        <w:t>διαλειτουργικότητα</w:t>
      </w:r>
      <w:proofErr w:type="spellEnd"/>
      <w:r>
        <w:rPr>
          <w:lang w:val="el-GR"/>
        </w:rPr>
        <w:t xml:space="preserve"> ώστε να μπορέσει να χρησιμοποιηθεί ως το </w:t>
      </w:r>
      <w:r w:rsidRPr="00B33490">
        <w:rPr>
          <w:b/>
          <w:lang w:val="el-GR"/>
        </w:rPr>
        <w:t>κεντρικό αποθετήριο του ΤΠΔ για τα έγγραφα όλων των Πληροφοριακών Συστημάτων</w:t>
      </w:r>
      <w:r>
        <w:rPr>
          <w:lang w:val="el-GR"/>
        </w:rPr>
        <w:t xml:space="preserve"> που αναμένεται να δημιουργηθούν στο μέλλον.</w:t>
      </w:r>
    </w:p>
    <w:p w14:paraId="2EBFE0DE" w14:textId="77777777" w:rsidR="00631888" w:rsidRPr="00E82352" w:rsidRDefault="00631888" w:rsidP="00631888">
      <w:pPr>
        <w:rPr>
          <w:lang w:val="el-GR"/>
        </w:rPr>
      </w:pPr>
    </w:p>
    <w:p w14:paraId="1222635E" w14:textId="77777777" w:rsidR="00631888" w:rsidRDefault="00631888" w:rsidP="004B2FE4">
      <w:pPr>
        <w:pStyle w:val="4"/>
        <w:numPr>
          <w:ilvl w:val="1"/>
          <w:numId w:val="27"/>
        </w:numPr>
        <w:ind w:left="540" w:hanging="540"/>
        <w:rPr>
          <w:rFonts w:cs="Tahoma"/>
          <w:szCs w:val="22"/>
          <w:lang w:val="el-GR"/>
        </w:rPr>
      </w:pPr>
      <w:bookmarkStart w:id="437" w:name="_Ασφάλεια_Συστήματος_"/>
      <w:bookmarkStart w:id="438" w:name="_Ref71630083"/>
      <w:bookmarkStart w:id="439" w:name="_Toc76724145"/>
      <w:bookmarkStart w:id="440" w:name="_Toc89441282"/>
      <w:bookmarkStart w:id="441" w:name="_Toc89441800"/>
      <w:bookmarkEnd w:id="437"/>
      <w:r w:rsidRPr="00EF2204">
        <w:rPr>
          <w:rFonts w:cs="Tahoma"/>
          <w:szCs w:val="22"/>
          <w:lang w:val="el-GR"/>
        </w:rPr>
        <w:t xml:space="preserve">Ασφάλεια Συστήματος  και Προστασία </w:t>
      </w:r>
      <w:proofErr w:type="spellStart"/>
      <w:r w:rsidRPr="00EF2204">
        <w:rPr>
          <w:rFonts w:cs="Tahoma"/>
          <w:szCs w:val="22"/>
          <w:lang w:val="el-GR"/>
        </w:rPr>
        <w:t>Ιδιωτικότητας</w:t>
      </w:r>
      <w:bookmarkEnd w:id="438"/>
      <w:bookmarkEnd w:id="439"/>
      <w:bookmarkEnd w:id="440"/>
      <w:bookmarkEnd w:id="441"/>
      <w:proofErr w:type="spellEnd"/>
      <w:r w:rsidRPr="00EF2204">
        <w:rPr>
          <w:rFonts w:cs="Tahoma"/>
          <w:szCs w:val="22"/>
          <w:lang w:val="el-GR"/>
        </w:rPr>
        <w:tab/>
      </w:r>
    </w:p>
    <w:p w14:paraId="4C4AC1E6" w14:textId="77777777" w:rsidR="00631888" w:rsidRDefault="00631888" w:rsidP="00631888">
      <w:pPr>
        <w:rPr>
          <w:lang w:val="el-GR"/>
        </w:rPr>
      </w:pPr>
      <w:r>
        <w:rPr>
          <w:lang w:val="el-GR"/>
        </w:rPr>
        <w:t xml:space="preserve">Το </w:t>
      </w:r>
      <w:r w:rsidRPr="00E82352">
        <w:rPr>
          <w:lang w:val="el-GR"/>
        </w:rPr>
        <w:t>ΠΣ Ηλεκτρονικής Διαχείρισης Εγγράφων</w:t>
      </w:r>
      <w:r>
        <w:rPr>
          <w:lang w:val="el-GR"/>
        </w:rPr>
        <w:t xml:space="preserve"> και τα ψηφιοποιημένα έγγραφα και δεδομένα θα πληρούν συγκεκριμένες προδιαγραφές ασφαλείας, οι οποίες καταγράφονται στις αντίστοιχες ενότητες αλλά και στους πίνακες συμμόρφωσης. </w:t>
      </w:r>
    </w:p>
    <w:p w14:paraId="6AFD6999" w14:textId="77777777" w:rsidR="00631888" w:rsidRDefault="00631888" w:rsidP="00631888">
      <w:pPr>
        <w:rPr>
          <w:lang w:val="el-GR"/>
        </w:rPr>
      </w:pPr>
      <w:r w:rsidRPr="00382BF4">
        <w:rPr>
          <w:lang w:val="el-GR"/>
        </w:rPr>
        <w:t xml:space="preserve">Τα ψηφιοποιημένα έγγραφα </w:t>
      </w:r>
      <w:r>
        <w:rPr>
          <w:lang w:val="el-GR"/>
        </w:rPr>
        <w:t xml:space="preserve">που </w:t>
      </w:r>
      <w:r w:rsidRPr="00382BF4">
        <w:rPr>
          <w:lang w:val="el-GR"/>
        </w:rPr>
        <w:t xml:space="preserve">θα αποθηκεύονται εκτός της Βάσης Δεδομένων </w:t>
      </w:r>
      <w:r>
        <w:rPr>
          <w:lang w:val="el-GR"/>
        </w:rPr>
        <w:t xml:space="preserve">στο </w:t>
      </w:r>
      <w:r>
        <w:rPr>
          <w:lang w:val="en-US"/>
        </w:rPr>
        <w:t>G</w:t>
      </w:r>
      <w:r w:rsidRPr="006B6414">
        <w:rPr>
          <w:lang w:val="el-GR"/>
        </w:rPr>
        <w:t>-</w:t>
      </w:r>
      <w:r>
        <w:rPr>
          <w:lang w:val="en-US"/>
        </w:rPr>
        <w:t>Cloud</w:t>
      </w:r>
      <w:r w:rsidRPr="00382BF4">
        <w:rPr>
          <w:lang w:val="el-GR"/>
        </w:rPr>
        <w:t xml:space="preserve">. Δεν θα υπάρχει δικαίωμα πρόσβασης τους απευθείας από τους χρήστες παρά μόνο μέσω του συστήματος ηλεκτρονικής διαχείρισης εγγράφων (βάσει των δικαιωμάτων των χρηστών και των </w:t>
      </w:r>
      <w:proofErr w:type="spellStart"/>
      <w:r w:rsidRPr="00382BF4">
        <w:rPr>
          <w:lang w:val="el-GR"/>
        </w:rPr>
        <w:t>μεταδεδομένων</w:t>
      </w:r>
      <w:proofErr w:type="spellEnd"/>
      <w:r w:rsidRPr="00382BF4">
        <w:rPr>
          <w:lang w:val="el-GR"/>
        </w:rPr>
        <w:t xml:space="preserve"> των εγγράφων).</w:t>
      </w:r>
    </w:p>
    <w:p w14:paraId="16C8F2A5" w14:textId="77777777" w:rsidR="00631888" w:rsidRDefault="00631888" w:rsidP="00631888">
      <w:pPr>
        <w:rPr>
          <w:lang w:val="el-GR"/>
        </w:rPr>
      </w:pPr>
      <w:r>
        <w:rPr>
          <w:lang w:val="el-GR"/>
        </w:rPr>
        <w:t>Οι ελάχιστες απαιτήσεις ασφαλείας περιγράφονται στους αντίστοιχους πίνακες συμμόρφωσης.</w:t>
      </w:r>
    </w:p>
    <w:p w14:paraId="36115253" w14:textId="77777777" w:rsidR="00631888" w:rsidRPr="00382BF4" w:rsidRDefault="00631888" w:rsidP="00631888">
      <w:pPr>
        <w:rPr>
          <w:lang w:val="el-GR"/>
        </w:rPr>
      </w:pPr>
    </w:p>
    <w:p w14:paraId="518FFE56" w14:textId="77777777" w:rsidR="00631888" w:rsidRDefault="00631888" w:rsidP="004B2FE4">
      <w:pPr>
        <w:pStyle w:val="4"/>
        <w:numPr>
          <w:ilvl w:val="1"/>
          <w:numId w:val="27"/>
        </w:numPr>
        <w:ind w:left="540" w:hanging="540"/>
        <w:rPr>
          <w:rFonts w:cs="Tahoma"/>
          <w:szCs w:val="22"/>
          <w:lang w:val="el-GR"/>
        </w:rPr>
      </w:pPr>
      <w:bookmarkStart w:id="442" w:name="_Ref71630053"/>
      <w:bookmarkStart w:id="443" w:name="_Toc76724146"/>
      <w:bookmarkStart w:id="444" w:name="_Toc89441283"/>
      <w:bookmarkStart w:id="445" w:name="_Toc89441801"/>
      <w:r w:rsidRPr="00EF2204">
        <w:rPr>
          <w:rFonts w:cs="Tahoma"/>
          <w:szCs w:val="22"/>
          <w:lang w:val="el-GR"/>
        </w:rPr>
        <w:t>Απόδοση Συστήματος</w:t>
      </w:r>
      <w:bookmarkEnd w:id="442"/>
      <w:bookmarkEnd w:id="443"/>
      <w:bookmarkEnd w:id="444"/>
      <w:bookmarkEnd w:id="445"/>
    </w:p>
    <w:p w14:paraId="1C1D0E53" w14:textId="77777777" w:rsidR="00631888" w:rsidRDefault="00631888" w:rsidP="00631888">
      <w:pPr>
        <w:rPr>
          <w:lang w:val="el-GR"/>
        </w:rPr>
      </w:pPr>
      <w:r w:rsidRPr="002146BB">
        <w:rPr>
          <w:lang w:val="el-GR"/>
        </w:rPr>
        <w:t>Απαιτήσεις για τ</w:t>
      </w:r>
      <w:r>
        <w:rPr>
          <w:lang w:val="el-GR"/>
        </w:rPr>
        <w:t>ον φόρτο (πλήθος χρηστών 150) και τ</w:t>
      </w:r>
      <w:r w:rsidRPr="002146BB">
        <w:rPr>
          <w:lang w:val="el-GR"/>
        </w:rPr>
        <w:t>ην απόδοση του ΠΣ Διαχείρισης Ψηφιακών Εγγράφων περιλαμβάνονται</w:t>
      </w:r>
      <w:r>
        <w:rPr>
          <w:lang w:val="el-GR"/>
        </w:rPr>
        <w:t xml:space="preserve">  </w:t>
      </w:r>
      <w:r w:rsidRPr="00EF2204">
        <w:rPr>
          <w:lang w:val="el-GR"/>
        </w:rPr>
        <w:tab/>
      </w:r>
      <w:r>
        <w:rPr>
          <w:lang w:val="el-GR"/>
        </w:rPr>
        <w:t>στους πίνακες συμμόρφωσης.</w:t>
      </w:r>
    </w:p>
    <w:p w14:paraId="21BB3AE7" w14:textId="77777777" w:rsidR="00631888" w:rsidRPr="0095363F" w:rsidRDefault="00631888" w:rsidP="00631888">
      <w:pPr>
        <w:rPr>
          <w:lang w:val="el-GR"/>
        </w:rPr>
      </w:pPr>
      <w:r w:rsidRPr="0095363F">
        <w:rPr>
          <w:lang w:val="el-GR"/>
        </w:rPr>
        <w:t>Με στόχο την διασφάλιση της αποδοτικής λειτουργίας του συστήματος (σε επίπεδο υλικού και λογισμικού) βασική απαίτηση αποτελεί η πλήρωση της παρακάτω απαίτησης:</w:t>
      </w:r>
    </w:p>
    <w:p w14:paraId="26CF84F7" w14:textId="77777777" w:rsidR="00631888" w:rsidRPr="0095363F" w:rsidRDefault="00631888" w:rsidP="00474644">
      <w:pPr>
        <w:numPr>
          <w:ilvl w:val="0"/>
          <w:numId w:val="67"/>
        </w:numPr>
        <w:rPr>
          <w:lang w:val="el-GR"/>
        </w:rPr>
      </w:pPr>
      <w:r w:rsidRPr="0095363F">
        <w:rPr>
          <w:b/>
          <w:lang w:val="el-GR"/>
        </w:rPr>
        <w:t>Απόκριση</w:t>
      </w:r>
      <w:r w:rsidRPr="0095363F">
        <w:rPr>
          <w:lang w:val="el-GR"/>
        </w:rPr>
        <w:t>: Οι λειτουργίες του συστήματος πρέπει να έχουν χρόνο απόκρισης εντός ολίγων 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022CB16E" w14:textId="77777777" w:rsidR="00631888" w:rsidRPr="0095363F" w:rsidRDefault="00631888" w:rsidP="00631888">
      <w:pPr>
        <w:rPr>
          <w:lang w:val="el-GR"/>
        </w:rPr>
      </w:pPr>
      <w:r w:rsidRPr="0095363F">
        <w:rPr>
          <w:lang w:val="el-GR"/>
        </w:rPr>
        <w:t xml:space="preserve">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Οι </w:t>
      </w:r>
      <w:r w:rsidRPr="0095363F">
        <w:rPr>
          <w:lang w:val="el-GR"/>
        </w:rPr>
        <w:lastRenderedPageBreak/>
        <w:t>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proofErr w:type="spellStart"/>
      <w:r w:rsidRPr="0095363F">
        <w:rPr>
          <w:lang w:val="el-GR"/>
        </w:rPr>
        <w:t>acceptance</w:t>
      </w:r>
      <w:proofErr w:type="spellEnd"/>
      <w:r w:rsidRPr="0095363F">
        <w:rPr>
          <w:lang w:val="el-GR"/>
        </w:rPr>
        <w:t xml:space="preserve"> </w:t>
      </w:r>
      <w:proofErr w:type="spellStart"/>
      <w:r w:rsidRPr="0095363F">
        <w:rPr>
          <w:lang w:val="el-GR"/>
        </w:rPr>
        <w:t>tests</w:t>
      </w:r>
      <w:proofErr w:type="spellEnd"/>
      <w:r w:rsidRPr="0095363F">
        <w:rPr>
          <w:lang w:val="el-GR"/>
        </w:rPr>
        <w:t xml:space="preserve">). Ο Ανάδοχος κατά τη </w:t>
      </w:r>
      <w:r w:rsidRPr="0095363F">
        <w:rPr>
          <w:b/>
          <w:lang w:val="el-GR"/>
        </w:rPr>
        <w:t>Φάση Φ1 με τίτλο «Μελέτη Εφαρμογής»</w:t>
      </w:r>
      <w:r w:rsidRPr="0095363F">
        <w:rPr>
          <w:lang w:val="el-GR"/>
        </w:rPr>
        <w:t xml:space="preserve"> του Έργου οφείλει να εξειδικεύσει και να παρουσιάσει αναλυτικά τη μεθοδολογία διενέργειας ελέγχων απόδοσης του συστήματος.</w:t>
      </w:r>
      <w:r>
        <w:rPr>
          <w:lang w:val="el-GR"/>
        </w:rPr>
        <w:t xml:space="preserve"> </w:t>
      </w:r>
    </w:p>
    <w:p w14:paraId="079F7732" w14:textId="77777777" w:rsidR="00631888" w:rsidRPr="0095363F" w:rsidRDefault="00631888" w:rsidP="00631888">
      <w:pPr>
        <w:rPr>
          <w:lang w:val="el-GR"/>
        </w:rPr>
      </w:pPr>
      <w:r w:rsidRPr="0095363F">
        <w:rPr>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0BAC6F6B" w14:textId="77777777" w:rsidR="00631888" w:rsidRPr="0095363F" w:rsidRDefault="00631888" w:rsidP="00474644">
      <w:pPr>
        <w:numPr>
          <w:ilvl w:val="0"/>
          <w:numId w:val="67"/>
        </w:numPr>
        <w:rPr>
          <w:lang w:val="el-GR"/>
        </w:rPr>
      </w:pPr>
      <w:r w:rsidRPr="0095363F">
        <w:rPr>
          <w:lang w:val="el-GR"/>
        </w:rPr>
        <w:t>Απλές ερωτήσεις (που εμπλέκουν το πολύ δύο πίνακες)</w:t>
      </w:r>
    </w:p>
    <w:p w14:paraId="713B1375" w14:textId="77777777" w:rsidR="00631888" w:rsidRPr="0095363F" w:rsidRDefault="00631888" w:rsidP="00474644">
      <w:pPr>
        <w:numPr>
          <w:ilvl w:val="0"/>
          <w:numId w:val="67"/>
        </w:numPr>
        <w:rPr>
          <w:lang w:val="el-GR"/>
        </w:rPr>
      </w:pPr>
      <w:r w:rsidRPr="0095363F">
        <w:rPr>
          <w:lang w:val="el-GR"/>
        </w:rPr>
        <w:t>Σύνθετες ερωτήσεις (που εμπλέκουν περισσότερους από δύο πίνακες)</w:t>
      </w:r>
    </w:p>
    <w:p w14:paraId="026657E9" w14:textId="77777777" w:rsidR="00631888" w:rsidRPr="0095363F" w:rsidRDefault="00631888" w:rsidP="00474644">
      <w:pPr>
        <w:numPr>
          <w:ilvl w:val="0"/>
          <w:numId w:val="67"/>
        </w:numPr>
        <w:rPr>
          <w:lang w:val="el-GR"/>
        </w:rPr>
      </w:pPr>
      <w:r w:rsidRPr="0095363F">
        <w:rPr>
          <w:lang w:val="el-GR"/>
        </w:rPr>
        <w:t xml:space="preserve">Δημιουργία αναφορών έτοιμων προς εκτύπωση </w:t>
      </w:r>
    </w:p>
    <w:p w14:paraId="2B474184" w14:textId="77777777" w:rsidR="00631888" w:rsidRPr="0095363F" w:rsidRDefault="00631888" w:rsidP="00474644">
      <w:pPr>
        <w:numPr>
          <w:ilvl w:val="0"/>
          <w:numId w:val="67"/>
        </w:numPr>
        <w:rPr>
          <w:lang w:val="el-GR"/>
        </w:rPr>
      </w:pPr>
      <w:r w:rsidRPr="0095363F">
        <w:rPr>
          <w:lang w:val="el-GR"/>
        </w:rPr>
        <w:t xml:space="preserve">Κινήσεις ανταλλαγής αρχείων τυπικού μεγέθους (μικρότερου των 3 </w:t>
      </w:r>
      <w:proofErr w:type="spellStart"/>
      <w:r w:rsidRPr="0095363F">
        <w:rPr>
          <w:lang w:val="el-GR"/>
        </w:rPr>
        <w:t>ΜΒytes</w:t>
      </w:r>
      <w:proofErr w:type="spellEnd"/>
      <w:r w:rsidRPr="0095363F">
        <w:rPr>
          <w:lang w:val="el-GR"/>
        </w:rPr>
        <w:t xml:space="preserve">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67A91D73" w14:textId="77777777" w:rsidR="00631888" w:rsidRPr="0095363F" w:rsidRDefault="00631888" w:rsidP="00631888">
      <w:pPr>
        <w:rPr>
          <w:lang w:val="el-GR"/>
        </w:rPr>
      </w:pPr>
      <w:r w:rsidRPr="0095363F">
        <w:rPr>
          <w:lang w:val="el-GR"/>
        </w:rPr>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5DDBB3F8" w14:textId="77777777" w:rsidR="00631888" w:rsidRPr="0095363F" w:rsidRDefault="00631888" w:rsidP="00631888">
      <w:pPr>
        <w:rPr>
          <w:lang w:val="el-GR"/>
        </w:rPr>
      </w:pPr>
      <w:r w:rsidRPr="0095363F">
        <w:rPr>
          <w:b/>
          <w:lang w:val="el-GR"/>
        </w:rPr>
        <w:t>Βασικό φορτίο</w:t>
      </w:r>
      <w:r w:rsidRPr="0095363F">
        <w:rPr>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50942036" w14:textId="77777777" w:rsidR="00631888" w:rsidRPr="0095363F" w:rsidRDefault="00631888" w:rsidP="00631888">
      <w:pPr>
        <w:rPr>
          <w:lang w:val="el-GR"/>
        </w:rPr>
      </w:pPr>
      <w:r w:rsidRPr="0095363F">
        <w:rPr>
          <w:b/>
          <w:lang w:val="el-GR"/>
        </w:rPr>
        <w:t>Αυξημένο φορτίο</w:t>
      </w:r>
      <w:r w:rsidRPr="0095363F">
        <w:rPr>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5DA49FC4" w14:textId="77777777" w:rsidR="00631888" w:rsidRPr="0095363F" w:rsidRDefault="00631888" w:rsidP="00631888">
      <w:pPr>
        <w:rPr>
          <w:lang w:val="el-GR"/>
        </w:rPr>
      </w:pPr>
      <w:r w:rsidRPr="0095363F">
        <w:rPr>
          <w:lang w:val="el-GR"/>
        </w:rPr>
        <w:t xml:space="preserve">Το Σύστημα θα πρέπει να έχει δυνατότητα εξυπηρέτησης </w:t>
      </w:r>
      <w:r>
        <w:rPr>
          <w:lang w:val="el-GR"/>
        </w:rPr>
        <w:t>50</w:t>
      </w:r>
      <w:r w:rsidRPr="0095363F">
        <w:rPr>
          <w:lang w:val="el-GR"/>
        </w:rPr>
        <w:t xml:space="preserve"> ταυτοχρόνων χρηστών. Υπολογίζεται ότι το πλήθος των πιστοποιημένων χρηστών θα ανέρχεται σε περίπου </w:t>
      </w:r>
      <w:r>
        <w:rPr>
          <w:lang w:val="el-GR"/>
        </w:rPr>
        <w:t>150</w:t>
      </w:r>
      <w:r w:rsidRPr="0095363F">
        <w:rPr>
          <w:lang w:val="el-GR"/>
        </w:rPr>
        <w:t xml:space="preserve"> άτομα, στελέχη του Φορέα Λειτουργίας. Το Σύστημα θα πρέπει να έχει δυνατότητα ταυτόχρονης εξυπηρέτησης του </w:t>
      </w:r>
      <w:r>
        <w:rPr>
          <w:lang w:val="el-GR"/>
        </w:rPr>
        <w:t>33</w:t>
      </w:r>
      <w:r w:rsidRPr="0095363F">
        <w:rPr>
          <w:lang w:val="el-GR"/>
        </w:rPr>
        <w:t>% εξ’ αυτών, δηλαδή 50 ταυτοχρόνων πιστοποιημένων χρηστών.</w:t>
      </w:r>
    </w:p>
    <w:p w14:paraId="0F920E7A" w14:textId="77777777" w:rsidR="00631888" w:rsidRPr="0095363F" w:rsidRDefault="00631888" w:rsidP="00631888">
      <w:pPr>
        <w:rPr>
          <w:lang w:val="el-GR"/>
        </w:rPr>
      </w:pPr>
      <w:r w:rsidRPr="0095363F">
        <w:rPr>
          <w:lang w:val="el-GR"/>
        </w:rPr>
        <w:t>Οι απαιτήσεις σχετικά με το μέγιστο χρόνο απόκρισης κατά τη λειτουργία σε κατάσταση βασικού φορτίου προσδιορίζονται ως εξής:</w:t>
      </w:r>
    </w:p>
    <w:p w14:paraId="714223DA" w14:textId="77777777" w:rsidR="00631888" w:rsidRPr="0095363F" w:rsidRDefault="00631888" w:rsidP="00474644">
      <w:pPr>
        <w:numPr>
          <w:ilvl w:val="0"/>
          <w:numId w:val="69"/>
        </w:numPr>
        <w:rPr>
          <w:lang w:val="el-GR"/>
        </w:rPr>
      </w:pPr>
      <w:r w:rsidRPr="0095363F">
        <w:rPr>
          <w:lang w:val="el-GR"/>
        </w:rPr>
        <w:t xml:space="preserve">Εκτέλεση απλών ερωτημάτων </w:t>
      </w:r>
    </w:p>
    <w:p w14:paraId="1166519E" w14:textId="77777777" w:rsidR="00631888" w:rsidRPr="0095363F" w:rsidRDefault="00631888" w:rsidP="00474644">
      <w:pPr>
        <w:numPr>
          <w:ilvl w:val="1"/>
          <w:numId w:val="68"/>
        </w:numPr>
        <w:rPr>
          <w:lang w:val="el-GR"/>
        </w:rPr>
      </w:pPr>
      <w:r w:rsidRPr="0095363F">
        <w:rPr>
          <w:lang w:val="el-GR"/>
        </w:rPr>
        <w:t xml:space="preserve">Το 90% των συναλλαγών θα πρέπει να ολοκληρώνεται σε χρόνο μικρότερο των 2 </w:t>
      </w:r>
      <w:proofErr w:type="spellStart"/>
      <w:r w:rsidRPr="0095363F">
        <w:rPr>
          <w:lang w:val="el-GR"/>
        </w:rPr>
        <w:t>sec</w:t>
      </w:r>
      <w:proofErr w:type="spellEnd"/>
    </w:p>
    <w:p w14:paraId="1D55D1C6" w14:textId="77777777" w:rsidR="00631888" w:rsidRPr="00837BC6" w:rsidRDefault="00631888" w:rsidP="00474644">
      <w:pPr>
        <w:numPr>
          <w:ilvl w:val="1"/>
          <w:numId w:val="68"/>
        </w:numPr>
        <w:rPr>
          <w:color w:val="7030A0"/>
          <w:lang w:val="el-GR"/>
        </w:rPr>
      </w:pPr>
      <w:r w:rsidRPr="0095363F">
        <w:rPr>
          <w:lang w:val="el-GR"/>
        </w:rPr>
        <w:t xml:space="preserve">Το 90% του υπολοίπου 10% που αφορούν εκτέλεση απλών ερωτημάτων θα πρέπει </w:t>
      </w:r>
      <w:r w:rsidRPr="00837BC6">
        <w:rPr>
          <w:color w:val="7030A0"/>
          <w:lang w:val="el-GR"/>
        </w:rPr>
        <w:t xml:space="preserve">να ολοκληρώνεται σε χρόνο μικρότερο των 5 </w:t>
      </w:r>
      <w:proofErr w:type="spellStart"/>
      <w:r w:rsidRPr="00837BC6">
        <w:rPr>
          <w:color w:val="7030A0"/>
          <w:lang w:val="el-GR"/>
        </w:rPr>
        <w:t>sec</w:t>
      </w:r>
      <w:proofErr w:type="spellEnd"/>
    </w:p>
    <w:p w14:paraId="005D5553" w14:textId="77777777" w:rsidR="00631888" w:rsidRPr="0095363F" w:rsidRDefault="00631888" w:rsidP="00474644">
      <w:pPr>
        <w:numPr>
          <w:ilvl w:val="0"/>
          <w:numId w:val="69"/>
        </w:numPr>
        <w:rPr>
          <w:lang w:val="el-GR"/>
        </w:rPr>
      </w:pPr>
      <w:r w:rsidRPr="0095363F">
        <w:rPr>
          <w:lang w:val="el-GR"/>
        </w:rPr>
        <w:t>Εκτέλεση σύνθετων ερωτημάτων</w:t>
      </w:r>
    </w:p>
    <w:p w14:paraId="179F1411" w14:textId="77777777" w:rsidR="00631888" w:rsidRPr="0095363F" w:rsidRDefault="00631888" w:rsidP="00474644">
      <w:pPr>
        <w:numPr>
          <w:ilvl w:val="1"/>
          <w:numId w:val="68"/>
        </w:numPr>
        <w:rPr>
          <w:lang w:val="el-GR"/>
        </w:rPr>
      </w:pPr>
      <w:proofErr w:type="spellStart"/>
      <w:r w:rsidRPr="0095363F">
        <w:rPr>
          <w:lang w:val="el-GR"/>
        </w:rPr>
        <w:t>To</w:t>
      </w:r>
      <w:proofErr w:type="spellEnd"/>
      <w:r w:rsidRPr="0095363F">
        <w:rPr>
          <w:lang w:val="el-GR"/>
        </w:rPr>
        <w:t xml:space="preserve"> 90% των συναλλαγών θα πρέπει να ολοκληρώνεται σε χρόνο μικρότερο των 4 </w:t>
      </w:r>
      <w:proofErr w:type="spellStart"/>
      <w:r w:rsidRPr="0095363F">
        <w:rPr>
          <w:lang w:val="el-GR"/>
        </w:rPr>
        <w:t>sec</w:t>
      </w:r>
      <w:proofErr w:type="spellEnd"/>
    </w:p>
    <w:p w14:paraId="4CD18B85" w14:textId="77777777" w:rsidR="00631888" w:rsidRPr="0095363F" w:rsidRDefault="00631888" w:rsidP="00474644">
      <w:pPr>
        <w:numPr>
          <w:ilvl w:val="1"/>
          <w:numId w:val="68"/>
        </w:numPr>
        <w:rPr>
          <w:lang w:val="el-GR"/>
        </w:rPr>
      </w:pPr>
      <w:proofErr w:type="spellStart"/>
      <w:r w:rsidRPr="0095363F">
        <w:rPr>
          <w:lang w:val="el-GR"/>
        </w:rPr>
        <w:t>To</w:t>
      </w:r>
      <w:proofErr w:type="spellEnd"/>
      <w:r w:rsidRPr="0095363F">
        <w:rPr>
          <w:lang w:val="el-GR"/>
        </w:rPr>
        <w:t xml:space="preserve"> 90% του υπολοίπου 10% των συναλλαγών θα πρέπει να ολοκληρώνεται σε χρόνο μικρότερο των 10 </w:t>
      </w:r>
      <w:proofErr w:type="spellStart"/>
      <w:r w:rsidRPr="0095363F">
        <w:rPr>
          <w:lang w:val="el-GR"/>
        </w:rPr>
        <w:t>sec</w:t>
      </w:r>
      <w:proofErr w:type="spellEnd"/>
    </w:p>
    <w:p w14:paraId="1DE25021" w14:textId="77777777" w:rsidR="00631888" w:rsidRPr="0095363F" w:rsidRDefault="00631888" w:rsidP="00474644">
      <w:pPr>
        <w:numPr>
          <w:ilvl w:val="0"/>
          <w:numId w:val="69"/>
        </w:numPr>
        <w:rPr>
          <w:lang w:val="el-GR"/>
        </w:rPr>
      </w:pPr>
      <w:r w:rsidRPr="0095363F">
        <w:rPr>
          <w:lang w:val="el-GR"/>
        </w:rPr>
        <w:lastRenderedPageBreak/>
        <w:t xml:space="preserve">Δημιουργία αναφορών τυπικού μεγέθους, όπως αυτό ορίζεται ανωτέρω: </w:t>
      </w:r>
    </w:p>
    <w:p w14:paraId="0E28D3BD" w14:textId="77777777" w:rsidR="00631888" w:rsidRPr="0095363F" w:rsidRDefault="00631888" w:rsidP="00474644">
      <w:pPr>
        <w:numPr>
          <w:ilvl w:val="1"/>
          <w:numId w:val="67"/>
        </w:numPr>
        <w:rPr>
          <w:lang w:val="el-GR"/>
        </w:rPr>
      </w:pPr>
      <w:r w:rsidRPr="0095363F">
        <w:rPr>
          <w:lang w:val="el-GR"/>
        </w:rPr>
        <w:t xml:space="preserve">Το 90% των συναλλαγών θα πρέπει να ολοκληρώνεται σε χρόνο μικρότερο των 3 </w:t>
      </w:r>
      <w:proofErr w:type="spellStart"/>
      <w:r w:rsidRPr="0095363F">
        <w:rPr>
          <w:lang w:val="el-GR"/>
        </w:rPr>
        <w:t>sec</w:t>
      </w:r>
      <w:proofErr w:type="spellEnd"/>
    </w:p>
    <w:p w14:paraId="4F4FB3A7" w14:textId="77777777" w:rsidR="00631888" w:rsidRPr="0095363F" w:rsidRDefault="00631888" w:rsidP="00474644">
      <w:pPr>
        <w:numPr>
          <w:ilvl w:val="1"/>
          <w:numId w:val="67"/>
        </w:numPr>
        <w:rPr>
          <w:lang w:val="el-GR"/>
        </w:rPr>
      </w:pPr>
      <w:r w:rsidRPr="0095363F">
        <w:rPr>
          <w:lang w:val="el-GR"/>
        </w:rPr>
        <w:t xml:space="preserve">Το 90% του υπολοίπου 10% των συναλλαγών θα πρέπει να ολοκληρώνεται σε χρόνο μικρότερο των 15 </w:t>
      </w:r>
      <w:proofErr w:type="spellStart"/>
      <w:r w:rsidRPr="0095363F">
        <w:rPr>
          <w:lang w:val="el-GR"/>
        </w:rPr>
        <w:t>sec</w:t>
      </w:r>
      <w:proofErr w:type="spellEnd"/>
    </w:p>
    <w:p w14:paraId="3FABFE23" w14:textId="77777777" w:rsidR="00631888" w:rsidRPr="0095363F" w:rsidRDefault="00631888" w:rsidP="00474644">
      <w:pPr>
        <w:numPr>
          <w:ilvl w:val="0"/>
          <w:numId w:val="69"/>
        </w:numPr>
        <w:rPr>
          <w:lang w:val="el-GR"/>
        </w:rPr>
      </w:pPr>
      <w:r w:rsidRPr="0095363F">
        <w:rPr>
          <w:lang w:val="el-GR"/>
        </w:rPr>
        <w:t>Ανταλλαγές αρχείων τυπικού μεγέθους (μεταξύ χρήστη και συστήματος ή/και μεταξύ συστήματος και τρίτου εξωτερικού συστήματος)</w:t>
      </w:r>
    </w:p>
    <w:p w14:paraId="444150D8" w14:textId="77777777" w:rsidR="00631888" w:rsidRPr="0095363F" w:rsidRDefault="00631888" w:rsidP="00474644">
      <w:pPr>
        <w:numPr>
          <w:ilvl w:val="1"/>
          <w:numId w:val="67"/>
        </w:numPr>
        <w:rPr>
          <w:lang w:val="el-GR"/>
        </w:rPr>
      </w:pPr>
      <w:r w:rsidRPr="0095363F">
        <w:rPr>
          <w:lang w:val="el-GR"/>
        </w:rPr>
        <w:t xml:space="preserve">Το 90% των συναλλαγών θα πρέπει να ολοκληρώνεται σε χρόνο μικρότερο των 5 </w:t>
      </w:r>
      <w:proofErr w:type="spellStart"/>
      <w:r w:rsidRPr="0095363F">
        <w:rPr>
          <w:lang w:val="el-GR"/>
        </w:rPr>
        <w:t>sec</w:t>
      </w:r>
      <w:proofErr w:type="spellEnd"/>
    </w:p>
    <w:p w14:paraId="18C736ED" w14:textId="77777777" w:rsidR="00631888" w:rsidRPr="0095363F" w:rsidRDefault="00631888" w:rsidP="00474644">
      <w:pPr>
        <w:numPr>
          <w:ilvl w:val="1"/>
          <w:numId w:val="67"/>
        </w:numPr>
        <w:rPr>
          <w:lang w:val="el-GR"/>
        </w:rPr>
      </w:pPr>
      <w:r w:rsidRPr="0095363F">
        <w:rPr>
          <w:lang w:val="el-GR"/>
        </w:rPr>
        <w:t xml:space="preserve">Το 90% του υπολοίπου 10% των συναλλαγών θα πρέπει να ολοκληρώνεται σε χρόνο μικρότερο των 8 </w:t>
      </w:r>
      <w:proofErr w:type="spellStart"/>
      <w:r w:rsidRPr="0095363F">
        <w:rPr>
          <w:lang w:val="el-GR"/>
        </w:rPr>
        <w:t>sec</w:t>
      </w:r>
      <w:proofErr w:type="spellEnd"/>
      <w:r w:rsidRPr="0095363F">
        <w:rPr>
          <w:lang w:val="el-GR"/>
        </w:rPr>
        <w:t>.</w:t>
      </w:r>
    </w:p>
    <w:p w14:paraId="2D92EE60" w14:textId="77777777" w:rsidR="00631888" w:rsidRPr="0095363F" w:rsidRDefault="00631888" w:rsidP="00631888">
      <w:pPr>
        <w:rPr>
          <w:lang w:val="el-GR"/>
        </w:rPr>
      </w:pPr>
      <w:r w:rsidRPr="0095363F">
        <w:rPr>
          <w:lang w:val="el-GR"/>
        </w:rPr>
        <w:t xml:space="preserve">Σημειώνεται ότι όλες οι μετρήσεις θα πρέπει να γίνουν από τους υπολογιστές </w:t>
      </w:r>
      <w:r>
        <w:rPr>
          <w:lang w:val="el-GR"/>
        </w:rPr>
        <w:t>του ΤΠΔ (Κεντρική και Περιφερειακές Υπηρεσίες - το Δίκτυο Καταστημάτων και Γραφείων Παρακαταθηκών, και τα γραφεία που λειτουργούν σε Δ.Ο.Υ και Τελωνεία)</w:t>
      </w:r>
      <w:r w:rsidRPr="0095363F">
        <w:rPr>
          <w:lang w:val="el-GR"/>
        </w:rPr>
        <w:t xml:space="preserve">, εφόσον στο σύστημα έχει εισαχθεί επαρκής ποσότητα δεδομένων που θα εξομοιώνει τη λειτουργία του συστήματος σε ρεαλιστικές συνθήκες, και αφού έχουν προσδιοριστεί και συμφωνηθεί στα </w:t>
      </w:r>
      <w:proofErr w:type="spellStart"/>
      <w:r w:rsidRPr="0095363F">
        <w:rPr>
          <w:lang w:val="el-GR"/>
        </w:rPr>
        <w:t>acceptance</w:t>
      </w:r>
      <w:proofErr w:type="spellEnd"/>
      <w:r w:rsidRPr="0095363F">
        <w:rPr>
          <w:lang w:val="el-GR"/>
        </w:rPr>
        <w:t xml:space="preserve"> </w:t>
      </w:r>
      <w:proofErr w:type="spellStart"/>
      <w:r w:rsidRPr="0095363F">
        <w:rPr>
          <w:lang w:val="el-GR"/>
        </w:rPr>
        <w:t>tests</w:t>
      </w:r>
      <w:proofErr w:type="spellEnd"/>
      <w:r w:rsidRPr="0095363F">
        <w:rPr>
          <w:lang w:val="el-GR"/>
        </w:rPr>
        <w:t xml:space="preserve"> και ποια είναι τα ανωτέρω ερωτήματα 1-4. Σε περίπτωση απόκλισης, οι μετρήσεις δύναται να επαναληφθούν σε περιβάλλον του </w:t>
      </w:r>
      <w:r w:rsidRPr="000A1F30">
        <w:rPr>
          <w:lang w:val="el-GR"/>
        </w:rPr>
        <w:t>G-</w:t>
      </w:r>
      <w:proofErr w:type="spellStart"/>
      <w:r w:rsidRPr="000A1F30">
        <w:rPr>
          <w:lang w:val="el-GR"/>
        </w:rPr>
        <w:t>Cloud</w:t>
      </w:r>
      <w:proofErr w:type="spellEnd"/>
      <w:r>
        <w:rPr>
          <w:lang w:val="el-GR"/>
        </w:rPr>
        <w:t xml:space="preserve"> </w:t>
      </w:r>
      <w:r w:rsidRPr="0095363F">
        <w:rPr>
          <w:lang w:val="el-GR"/>
        </w:rPr>
        <w:t>ώστε να αποκλειστούν δικτυακές ή άλλες καθυστερήσεις.</w:t>
      </w:r>
    </w:p>
    <w:p w14:paraId="78CFAF44" w14:textId="77777777" w:rsidR="00631888" w:rsidRPr="0095363F" w:rsidRDefault="00631888" w:rsidP="00631888">
      <w:pPr>
        <w:rPr>
          <w:lang w:val="el-GR"/>
        </w:rPr>
      </w:pPr>
      <w:r w:rsidRPr="0095363F">
        <w:rPr>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5283AE1A" w14:textId="77777777" w:rsidR="00631888" w:rsidRPr="00EF2204" w:rsidRDefault="00631888" w:rsidP="00631888">
      <w:pPr>
        <w:rPr>
          <w:lang w:val="el-GR"/>
        </w:rPr>
      </w:pPr>
    </w:p>
    <w:p w14:paraId="20BAF297" w14:textId="77777777" w:rsidR="00631888" w:rsidRDefault="00631888" w:rsidP="004B2FE4">
      <w:pPr>
        <w:pStyle w:val="4"/>
        <w:numPr>
          <w:ilvl w:val="1"/>
          <w:numId w:val="27"/>
        </w:numPr>
        <w:ind w:left="540" w:hanging="540"/>
        <w:rPr>
          <w:rFonts w:cs="Tahoma"/>
          <w:szCs w:val="22"/>
          <w:lang w:val="el-GR"/>
        </w:rPr>
      </w:pPr>
      <w:bookmarkStart w:id="446" w:name="_Ref71630058"/>
      <w:bookmarkStart w:id="447" w:name="_Toc76724147"/>
      <w:bookmarkStart w:id="448" w:name="_Toc89441284"/>
      <w:bookmarkStart w:id="449" w:name="_Toc89441802"/>
      <w:r w:rsidRPr="00EF2204">
        <w:rPr>
          <w:rFonts w:cs="Tahoma"/>
          <w:szCs w:val="22"/>
          <w:lang w:val="el-GR"/>
        </w:rPr>
        <w:t>Προσβασιμότητα – Ευχρηστία</w:t>
      </w:r>
      <w:bookmarkEnd w:id="446"/>
      <w:bookmarkEnd w:id="447"/>
      <w:bookmarkEnd w:id="448"/>
      <w:bookmarkEnd w:id="449"/>
      <w:r w:rsidRPr="00EF2204">
        <w:rPr>
          <w:rFonts w:cs="Tahoma"/>
          <w:szCs w:val="22"/>
          <w:lang w:val="el-GR"/>
        </w:rPr>
        <w:tab/>
      </w:r>
    </w:p>
    <w:p w14:paraId="3EF947D9" w14:textId="77777777" w:rsidR="00631888" w:rsidRDefault="00631888" w:rsidP="00631888">
      <w:pPr>
        <w:rPr>
          <w:lang w:val="el-GR"/>
        </w:rPr>
      </w:pPr>
      <w:r>
        <w:rPr>
          <w:lang w:val="el-GR"/>
        </w:rPr>
        <w:t>Τεχνικές προδιαγραφές για την εφαρμογή περιλαμβάνονται στον αντίστοιχο πίνακα συμμόρφωσης.</w:t>
      </w:r>
    </w:p>
    <w:p w14:paraId="7C46241F" w14:textId="77777777" w:rsidR="00631888" w:rsidRPr="00C9176B" w:rsidRDefault="00631888" w:rsidP="00631888">
      <w:pPr>
        <w:rPr>
          <w:lang w:val="el-GR"/>
        </w:rPr>
      </w:pPr>
    </w:p>
    <w:p w14:paraId="29E4C6BA" w14:textId="77777777" w:rsidR="00631888" w:rsidRDefault="00631888" w:rsidP="004B2FE4">
      <w:pPr>
        <w:pStyle w:val="4"/>
        <w:numPr>
          <w:ilvl w:val="1"/>
          <w:numId w:val="27"/>
        </w:numPr>
        <w:ind w:left="540" w:hanging="540"/>
        <w:rPr>
          <w:rFonts w:cs="Tahoma"/>
          <w:szCs w:val="22"/>
          <w:lang w:val="el-GR"/>
        </w:rPr>
      </w:pPr>
      <w:bookmarkStart w:id="450" w:name="_Toc76724148"/>
      <w:bookmarkStart w:id="451" w:name="_Toc89441285"/>
      <w:bookmarkStart w:id="452" w:name="_Toc89441803"/>
      <w:r w:rsidRPr="00EF2204">
        <w:rPr>
          <w:rFonts w:cs="Tahoma"/>
          <w:szCs w:val="22"/>
          <w:lang w:val="el-GR"/>
        </w:rPr>
        <w:t>Ανοικτά Πρότυπα και Δεδομένα</w:t>
      </w:r>
      <w:bookmarkEnd w:id="450"/>
      <w:bookmarkEnd w:id="451"/>
      <w:bookmarkEnd w:id="452"/>
      <w:r w:rsidRPr="00EF2204">
        <w:rPr>
          <w:rFonts w:cs="Tahoma"/>
          <w:szCs w:val="22"/>
          <w:lang w:val="el-GR"/>
        </w:rPr>
        <w:tab/>
      </w:r>
    </w:p>
    <w:p w14:paraId="48A8A503" w14:textId="77777777" w:rsidR="00631888" w:rsidRPr="00382BF4" w:rsidRDefault="00631888" w:rsidP="00631888">
      <w:pPr>
        <w:rPr>
          <w:lang w:val="el-GR"/>
        </w:rPr>
      </w:pPr>
      <w:r w:rsidRPr="00382BF4">
        <w:rPr>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proofErr w:type="spellStart"/>
      <w:r w:rsidRPr="00382BF4">
        <w:rPr>
          <w:lang w:val="el-GR"/>
        </w:rPr>
        <w:t>open</w:t>
      </w:r>
      <w:proofErr w:type="spellEnd"/>
      <w:r w:rsidRPr="00382BF4">
        <w:rPr>
          <w:lang w:val="el-GR"/>
        </w:rPr>
        <w:t xml:space="preserve"> </w:t>
      </w:r>
      <w:proofErr w:type="spellStart"/>
      <w:r w:rsidRPr="00382BF4">
        <w:rPr>
          <w:lang w:val="el-GR"/>
        </w:rPr>
        <w:t>architecture</w:t>
      </w:r>
      <w:proofErr w:type="spellEnd"/>
      <w:r w:rsidRPr="00382BF4">
        <w:rPr>
          <w:lang w:val="el-GR"/>
        </w:rPr>
        <w:t>) και ανοικτά συστήματα (</w:t>
      </w:r>
      <w:proofErr w:type="spellStart"/>
      <w:r w:rsidRPr="00382BF4">
        <w:rPr>
          <w:lang w:val="el-GR"/>
        </w:rPr>
        <w:t>open</w:t>
      </w:r>
      <w:proofErr w:type="spellEnd"/>
      <w:r w:rsidRPr="00382BF4">
        <w:rPr>
          <w:lang w:val="el-GR"/>
        </w:rPr>
        <w:t xml:space="preserve"> </w:t>
      </w:r>
      <w:proofErr w:type="spellStart"/>
      <w:r w:rsidRPr="00382BF4">
        <w:rPr>
          <w:lang w:val="el-GR"/>
        </w:rPr>
        <w:t>systems</w:t>
      </w:r>
      <w:proofErr w:type="spellEnd"/>
      <w:r w:rsidRPr="00382BF4">
        <w:rPr>
          <w:lang w:val="el-GR"/>
        </w:rPr>
        <w:t>). Ο όρος «ανοικτό» υποδηλώνει κατά βάση την ανεξαρτησία από συγκεκριμένο προμηθευτή και την υποχρεωτική χρήση προτύπων (</w:t>
      </w:r>
      <w:proofErr w:type="spellStart"/>
      <w:r w:rsidRPr="00382BF4">
        <w:rPr>
          <w:lang w:val="el-GR"/>
        </w:rPr>
        <w:t>standards</w:t>
      </w:r>
      <w:proofErr w:type="spellEnd"/>
      <w:r w:rsidRPr="00382BF4">
        <w:rPr>
          <w:lang w:val="el-GR"/>
        </w:rPr>
        <w:t>), τα οποία διασφαλίζουν:</w:t>
      </w:r>
    </w:p>
    <w:p w14:paraId="08CF3CF5" w14:textId="77777777" w:rsidR="00631888" w:rsidRPr="00382BF4" w:rsidRDefault="00631888" w:rsidP="00631888">
      <w:pPr>
        <w:rPr>
          <w:lang w:val="el-GR"/>
        </w:rPr>
      </w:pPr>
      <w:r w:rsidRPr="00382BF4">
        <w:rPr>
          <w:lang w:val="el-GR"/>
        </w:rPr>
        <w:t>•</w:t>
      </w:r>
      <w:r w:rsidRPr="00382BF4">
        <w:rPr>
          <w:lang w:val="el-GR"/>
        </w:rPr>
        <w:tab/>
        <w:t>την αρμονική συνεργασία και λειτουργία μεταξύ συστημάτων και λειτουργικών εφαρμογών διαφορετικών προμηθευτών</w:t>
      </w:r>
    </w:p>
    <w:p w14:paraId="116246D1" w14:textId="77777777" w:rsidR="00631888" w:rsidRPr="00382BF4" w:rsidRDefault="00631888" w:rsidP="00631888">
      <w:pPr>
        <w:rPr>
          <w:lang w:val="el-GR"/>
        </w:rPr>
      </w:pPr>
      <w:r w:rsidRPr="00382BF4">
        <w:rPr>
          <w:lang w:val="el-GR"/>
        </w:rPr>
        <w:t>•</w:t>
      </w:r>
      <w:r w:rsidRPr="00382BF4">
        <w:rPr>
          <w:lang w:val="el-GR"/>
        </w:rPr>
        <w:tab/>
        <w:t>τη διαδικτυακή ή άλλη συνεργασία εφαρμογών που βρίσκονται σε διαφορετικά υπολογιστικά συστήματα</w:t>
      </w:r>
    </w:p>
    <w:p w14:paraId="0243822B" w14:textId="77777777" w:rsidR="00631888" w:rsidRPr="00382BF4" w:rsidRDefault="00631888" w:rsidP="00631888">
      <w:pPr>
        <w:rPr>
          <w:lang w:val="el-GR"/>
        </w:rPr>
      </w:pPr>
      <w:r w:rsidRPr="00382BF4">
        <w:rPr>
          <w:lang w:val="el-GR"/>
        </w:rPr>
        <w:t>•</w:t>
      </w:r>
      <w:r w:rsidRPr="00382BF4">
        <w:rPr>
          <w:lang w:val="el-GR"/>
        </w:rPr>
        <w:tab/>
        <w:t xml:space="preserve">τη </w:t>
      </w:r>
      <w:proofErr w:type="spellStart"/>
      <w:r w:rsidRPr="00382BF4">
        <w:rPr>
          <w:lang w:val="el-GR"/>
        </w:rPr>
        <w:t>φορητότητα</w:t>
      </w:r>
      <w:proofErr w:type="spellEnd"/>
      <w:r w:rsidRPr="00382BF4">
        <w:rPr>
          <w:lang w:val="el-GR"/>
        </w:rPr>
        <w:t xml:space="preserve"> (</w:t>
      </w:r>
      <w:proofErr w:type="spellStart"/>
      <w:r w:rsidRPr="00382BF4">
        <w:rPr>
          <w:lang w:val="el-GR"/>
        </w:rPr>
        <w:t>portability</w:t>
      </w:r>
      <w:proofErr w:type="spellEnd"/>
      <w:r w:rsidRPr="00382BF4">
        <w:rPr>
          <w:lang w:val="el-GR"/>
        </w:rPr>
        <w:t>) των εφαρμογών</w:t>
      </w:r>
    </w:p>
    <w:p w14:paraId="72E54E9C" w14:textId="77777777" w:rsidR="00631888" w:rsidRPr="00382BF4" w:rsidRDefault="00631888" w:rsidP="00631888">
      <w:pPr>
        <w:rPr>
          <w:lang w:val="el-GR"/>
        </w:rPr>
      </w:pPr>
      <w:r w:rsidRPr="00382BF4">
        <w:rPr>
          <w:lang w:val="el-GR"/>
        </w:rPr>
        <w:t>•</w:t>
      </w:r>
      <w:r w:rsidRPr="00382BF4">
        <w:rPr>
          <w:lang w:val="el-GR"/>
        </w:rPr>
        <w:tab/>
        <w:t>την δυνατότητα αύξησης του μεγέθους των μηχανογραφικών συστημάτων χωρίς αλλαγές στη δομή και τη φιλοσοφία</w:t>
      </w:r>
    </w:p>
    <w:p w14:paraId="6205B035" w14:textId="77777777" w:rsidR="00631888" w:rsidRPr="00382BF4" w:rsidRDefault="00631888" w:rsidP="00631888">
      <w:pPr>
        <w:rPr>
          <w:lang w:val="el-GR"/>
        </w:rPr>
      </w:pPr>
      <w:r w:rsidRPr="00382BF4">
        <w:rPr>
          <w:lang w:val="el-GR"/>
        </w:rPr>
        <w:t>•</w:t>
      </w:r>
      <w:r w:rsidRPr="00382BF4">
        <w:rPr>
          <w:lang w:val="el-GR"/>
        </w:rPr>
        <w:tab/>
        <w:t>την εύκολη επέμβαση στη λειτουργικότητα των εφαρμογών</w:t>
      </w:r>
    </w:p>
    <w:p w14:paraId="0F45C3A3" w14:textId="77777777" w:rsidR="00631888" w:rsidRPr="00382BF4" w:rsidRDefault="00631888" w:rsidP="00631888">
      <w:pPr>
        <w:rPr>
          <w:lang w:val="el-GR"/>
        </w:rPr>
      </w:pPr>
      <w:r w:rsidRPr="00382BF4">
        <w:rPr>
          <w:lang w:val="el-GR"/>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026F0AA7" w14:textId="77777777" w:rsidR="00631888" w:rsidRPr="00382BF4" w:rsidRDefault="00631888" w:rsidP="00631888">
      <w:pPr>
        <w:rPr>
          <w:lang w:val="el-GR"/>
        </w:rPr>
      </w:pPr>
      <w:r w:rsidRPr="00382BF4">
        <w:rPr>
          <w:lang w:val="el-GR"/>
        </w:rPr>
        <w:t>•</w:t>
      </w:r>
      <w:r w:rsidRPr="00382BF4">
        <w:rPr>
          <w:lang w:val="el-GR"/>
        </w:rPr>
        <w:tab/>
        <w:t>Αρθρωτή ανάπτυξη και υλοποίηση των υποσυστημάτων λογισμικού,</w:t>
      </w:r>
    </w:p>
    <w:p w14:paraId="78F85240" w14:textId="77777777" w:rsidR="00631888" w:rsidRPr="00382BF4" w:rsidRDefault="00631888" w:rsidP="00631888">
      <w:pPr>
        <w:rPr>
          <w:lang w:val="el-GR"/>
        </w:rPr>
      </w:pPr>
      <w:r w:rsidRPr="00382BF4">
        <w:rPr>
          <w:lang w:val="el-GR"/>
        </w:rPr>
        <w:t>•</w:t>
      </w:r>
      <w:r w:rsidRPr="00382BF4">
        <w:rPr>
          <w:lang w:val="el-GR"/>
        </w:rPr>
        <w:tab/>
        <w:t xml:space="preserve">Χρήση διεθνών και εμπορικώς αποδεκτών προτύπων </w:t>
      </w:r>
      <w:proofErr w:type="spellStart"/>
      <w:r w:rsidRPr="00382BF4">
        <w:rPr>
          <w:lang w:val="el-GR"/>
        </w:rPr>
        <w:t>διαλειτουργικότητας</w:t>
      </w:r>
      <w:proofErr w:type="spellEnd"/>
      <w:r w:rsidRPr="00382BF4">
        <w:rPr>
          <w:lang w:val="el-GR"/>
        </w:rPr>
        <w:t>, όπως για παράδειγμα οι διαδικτυακές υπηρεσίες (</w:t>
      </w:r>
      <w:proofErr w:type="spellStart"/>
      <w:r w:rsidRPr="00382BF4">
        <w:rPr>
          <w:lang w:val="el-GR"/>
        </w:rPr>
        <w:t>web</w:t>
      </w:r>
      <w:proofErr w:type="spellEnd"/>
      <w:r w:rsidRPr="00382BF4">
        <w:rPr>
          <w:lang w:val="el-GR"/>
        </w:rPr>
        <w:t xml:space="preserve"> </w:t>
      </w:r>
      <w:proofErr w:type="spellStart"/>
      <w:r w:rsidRPr="00382BF4">
        <w:rPr>
          <w:lang w:val="el-GR"/>
        </w:rPr>
        <w:t>services</w:t>
      </w:r>
      <w:proofErr w:type="spellEnd"/>
      <w:r w:rsidRPr="00382BF4">
        <w:rPr>
          <w:lang w:val="el-GR"/>
        </w:rPr>
        <w:t>) για την τυποποιημένη επικοινωνία μεταξύ υπολογιστικών συστημάτων</w:t>
      </w:r>
    </w:p>
    <w:p w14:paraId="69785A2F" w14:textId="77777777" w:rsidR="00631888" w:rsidRDefault="00631888" w:rsidP="00631888">
      <w:pPr>
        <w:rPr>
          <w:lang w:val="el-GR"/>
        </w:rPr>
      </w:pPr>
      <w:r w:rsidRPr="00382BF4">
        <w:rPr>
          <w:lang w:val="el-GR"/>
        </w:rPr>
        <w:lastRenderedPageBreak/>
        <w:t>•</w:t>
      </w:r>
      <w:r w:rsidRPr="00382BF4">
        <w:rPr>
          <w:lang w:val="el-GR"/>
        </w:rPr>
        <w:tab/>
        <w:t xml:space="preserve">Για τα υποσυστήματα εξωστρεφών υπηρεσιών, υλοποίηση βασισμένη σε αρχιτεκτονική τουλάχιστον 3 επιπέδων (3-tier </w:t>
      </w:r>
      <w:proofErr w:type="spellStart"/>
      <w:r w:rsidRPr="00382BF4">
        <w:rPr>
          <w:lang w:val="el-GR"/>
        </w:rPr>
        <w:t>architecture</w:t>
      </w:r>
      <w:proofErr w:type="spellEnd"/>
      <w:r w:rsidRPr="00382BF4">
        <w:rPr>
          <w:lang w:val="el-GR"/>
        </w:rPr>
        <w:t>), η οποία περιλαμβάνει κατ’ ελάχιστο, το επίπεδο των παρουσίασης, το επίπεδο επιχειρησιακής λογικής και το επίπεδο των δεδομένων.</w:t>
      </w:r>
    </w:p>
    <w:p w14:paraId="2B888309" w14:textId="56FA9C7C" w:rsidR="00B6632B" w:rsidRPr="00382BF4" w:rsidRDefault="00B6632B" w:rsidP="00631888">
      <w:pPr>
        <w:rPr>
          <w:lang w:val="el-GR"/>
        </w:rPr>
      </w:pPr>
      <w:r w:rsidRPr="00B6632B">
        <w:rPr>
          <w:lang w:val="el-GR"/>
        </w:rPr>
        <w:t xml:space="preserve">Αυτό που ζητείται δεν είναι να είναι </w:t>
      </w:r>
      <w:proofErr w:type="spellStart"/>
      <w:r w:rsidRPr="00B6632B">
        <w:rPr>
          <w:lang w:val="el-GR"/>
        </w:rPr>
        <w:t>open</w:t>
      </w:r>
      <w:proofErr w:type="spellEnd"/>
      <w:r w:rsidRPr="00B6632B">
        <w:rPr>
          <w:lang w:val="el-GR"/>
        </w:rPr>
        <w:t xml:space="preserve"> </w:t>
      </w:r>
      <w:proofErr w:type="spellStart"/>
      <w:r w:rsidRPr="00B6632B">
        <w:rPr>
          <w:lang w:val="el-GR"/>
        </w:rPr>
        <w:t>source</w:t>
      </w:r>
      <w:proofErr w:type="spellEnd"/>
      <w:r w:rsidRPr="00B6632B">
        <w:rPr>
          <w:lang w:val="el-GR"/>
        </w:rPr>
        <w:t xml:space="preserve"> το προσφερόμενο σύστημα αλλά να είναι ανεξάρτητο (</w:t>
      </w:r>
      <w:proofErr w:type="spellStart"/>
      <w:r w:rsidRPr="00B6632B">
        <w:rPr>
          <w:lang w:val="el-GR"/>
        </w:rPr>
        <w:t>infrastructure</w:t>
      </w:r>
      <w:proofErr w:type="spellEnd"/>
      <w:r w:rsidRPr="00B6632B">
        <w:rPr>
          <w:lang w:val="el-GR"/>
        </w:rPr>
        <w:t xml:space="preserve"> </w:t>
      </w:r>
      <w:proofErr w:type="spellStart"/>
      <w:r w:rsidRPr="00B6632B">
        <w:rPr>
          <w:lang w:val="el-GR"/>
        </w:rPr>
        <w:t>agnostic</w:t>
      </w:r>
      <w:proofErr w:type="spellEnd"/>
      <w:r w:rsidRPr="00B6632B">
        <w:rPr>
          <w:lang w:val="el-GR"/>
        </w:rPr>
        <w:t xml:space="preserve">) από Λειτουργικά Συστήματα, Βάσεις Δεδομένων, </w:t>
      </w:r>
      <w:proofErr w:type="spellStart"/>
      <w:r w:rsidRPr="00B6632B">
        <w:rPr>
          <w:lang w:val="el-GR"/>
        </w:rPr>
        <w:t>Application</w:t>
      </w:r>
      <w:proofErr w:type="spellEnd"/>
      <w:r w:rsidRPr="00B6632B">
        <w:rPr>
          <w:lang w:val="el-GR"/>
        </w:rPr>
        <w:t xml:space="preserve"> </w:t>
      </w:r>
      <w:proofErr w:type="spellStart"/>
      <w:r w:rsidRPr="00B6632B">
        <w:rPr>
          <w:lang w:val="el-GR"/>
        </w:rPr>
        <w:t>Servers</w:t>
      </w:r>
      <w:proofErr w:type="spellEnd"/>
      <w:r w:rsidRPr="00B6632B">
        <w:rPr>
          <w:lang w:val="el-GR"/>
        </w:rPr>
        <w:t xml:space="preserve">, Web </w:t>
      </w:r>
      <w:proofErr w:type="spellStart"/>
      <w:r w:rsidRPr="00B6632B">
        <w:rPr>
          <w:lang w:val="el-GR"/>
        </w:rPr>
        <w:t>Browsers</w:t>
      </w:r>
      <w:proofErr w:type="spellEnd"/>
      <w:r w:rsidRPr="00B6632B">
        <w:rPr>
          <w:lang w:val="el-GR"/>
        </w:rPr>
        <w:t xml:space="preserve">, Ψηφιακές Υπογραφές, Περιφερειακές υποδομές κ.α. προκειμένου να εξασφαλίζεται η </w:t>
      </w:r>
      <w:proofErr w:type="spellStart"/>
      <w:r w:rsidRPr="00B6632B">
        <w:rPr>
          <w:lang w:val="el-GR"/>
        </w:rPr>
        <w:t>μεταφερσιμότητά</w:t>
      </w:r>
      <w:proofErr w:type="spellEnd"/>
      <w:r w:rsidRPr="00B6632B">
        <w:rPr>
          <w:lang w:val="el-GR"/>
        </w:rPr>
        <w:t xml:space="preserve"> του σε άλλο περιβάλλον χωρίς επιπλέον κόστος για το φορέα.  Επίσης, καθώς αυτό που ζητείται είναι εμπορικό προϊόν λογισμικού, </w:t>
      </w:r>
      <w:r>
        <w:rPr>
          <w:lang w:val="el-GR"/>
        </w:rPr>
        <w:t>δ</w:t>
      </w:r>
      <w:r w:rsidRPr="00B6632B">
        <w:rPr>
          <w:lang w:val="el-GR"/>
        </w:rPr>
        <w:t>εν θα πρέπει να παραδοθεί ο πηγαίος κώδικας του λογισμικού αλλά μόνο της παραμετροποίησης</w:t>
      </w:r>
      <w:r>
        <w:rPr>
          <w:lang w:val="el-GR"/>
        </w:rPr>
        <w:t xml:space="preserve"> που θα απαιτηθεί</w:t>
      </w:r>
      <w:r w:rsidRPr="00B6632B">
        <w:rPr>
          <w:lang w:val="el-GR"/>
        </w:rPr>
        <w:t>.</w:t>
      </w:r>
    </w:p>
    <w:p w14:paraId="4928B46F" w14:textId="77777777" w:rsidR="00631888" w:rsidRDefault="00631888" w:rsidP="004142CE">
      <w:pPr>
        <w:pStyle w:val="4"/>
        <w:numPr>
          <w:ilvl w:val="1"/>
          <w:numId w:val="27"/>
        </w:numPr>
        <w:ind w:left="540" w:hanging="540"/>
        <w:rPr>
          <w:rFonts w:cs="Tahoma"/>
          <w:szCs w:val="22"/>
          <w:lang w:val="el-GR"/>
        </w:rPr>
      </w:pPr>
      <w:bookmarkStart w:id="453" w:name="_Toc71708222"/>
      <w:bookmarkStart w:id="454" w:name="_Toc76724149"/>
      <w:bookmarkStart w:id="455" w:name="_Toc89441286"/>
      <w:bookmarkStart w:id="456" w:name="_Toc89441804"/>
      <w:r>
        <w:rPr>
          <w:rFonts w:cs="Tahoma"/>
          <w:szCs w:val="22"/>
          <w:lang w:val="el-GR"/>
        </w:rPr>
        <w:t>Άδειες Λογισμικού</w:t>
      </w:r>
      <w:bookmarkEnd w:id="453"/>
      <w:bookmarkEnd w:id="454"/>
      <w:bookmarkEnd w:id="455"/>
      <w:bookmarkEnd w:id="456"/>
    </w:p>
    <w:p w14:paraId="399EEDBA" w14:textId="77777777" w:rsidR="00631888" w:rsidRDefault="00631888" w:rsidP="00631888">
      <w:pPr>
        <w:rPr>
          <w:lang w:val="el-GR"/>
        </w:rPr>
      </w:pPr>
      <w:r w:rsidRPr="00067A08">
        <w:rPr>
          <w:lang w:val="el-GR"/>
        </w:rPr>
        <w:t xml:space="preserve">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για την παροχή της Υπηρεσίας Λειτουργίας του Πληροφοριακού (π.χ. λειτουργικά συστήματα και </w:t>
      </w:r>
      <w:proofErr w:type="spellStart"/>
      <w:r w:rsidRPr="00067A08">
        <w:rPr>
          <w:lang w:val="el-GR"/>
        </w:rPr>
        <w:t>antivirus</w:t>
      </w:r>
      <w:proofErr w:type="spellEnd"/>
      <w:r w:rsidRPr="00067A08">
        <w:rPr>
          <w:lang w:val="el-GR"/>
        </w:rPr>
        <w:t xml:space="preserve"> για όλα τα </w:t>
      </w:r>
      <w:proofErr w:type="spellStart"/>
      <w:r w:rsidRPr="00067A08">
        <w:rPr>
          <w:lang w:val="el-GR"/>
        </w:rPr>
        <w:t>VMs</w:t>
      </w:r>
      <w:proofErr w:type="spellEnd"/>
      <w:r w:rsidRPr="00067A08">
        <w:rPr>
          <w:lang w:val="el-GR"/>
        </w:rPr>
        <w:t>,</w:t>
      </w:r>
      <w:r>
        <w:rPr>
          <w:lang w:val="el-GR"/>
        </w:rPr>
        <w:t xml:space="preserve"> </w:t>
      </w:r>
      <w:r w:rsidRPr="00067A08">
        <w:rPr>
          <w:lang w:val="el-GR"/>
        </w:rPr>
        <w:t xml:space="preserve">αντίστοιχες άδειες για τα υπόλοιπα συστημικά λογισμικά </w:t>
      </w:r>
      <w:r>
        <w:rPr>
          <w:lang w:val="el-GR"/>
        </w:rPr>
        <w:t>που θα προσφερθούν από τον Ανάδοχο στο πλαίσιο της προσφερόμενης λύσης</w:t>
      </w:r>
      <w:r w:rsidRPr="00067A08">
        <w:rPr>
          <w:lang w:val="el-GR"/>
        </w:rPr>
        <w:t>). Επίσης θα πρέπει να αναφέρει στην προσφορά του, το πλήθος και τα χαρακτηριστικά των ανωτέρω αδειών.</w:t>
      </w:r>
    </w:p>
    <w:p w14:paraId="2112C586" w14:textId="77777777" w:rsidR="00631888" w:rsidRPr="001665E2" w:rsidRDefault="00631888" w:rsidP="00631888">
      <w:pPr>
        <w:rPr>
          <w:lang w:val="el-GR"/>
        </w:rPr>
      </w:pPr>
      <w:r w:rsidRPr="001665E2">
        <w:rPr>
          <w:lang w:val="el-GR"/>
        </w:rPr>
        <w:t xml:space="preserve">Στα πλαίσια του έργου της </w:t>
      </w:r>
      <w:proofErr w:type="spellStart"/>
      <w:r w:rsidRPr="001665E2">
        <w:rPr>
          <w:lang w:val="el-GR"/>
        </w:rPr>
        <w:t>ψηφιοποίησης</w:t>
      </w:r>
      <w:proofErr w:type="spellEnd"/>
      <w:r w:rsidRPr="001665E2">
        <w:rPr>
          <w:lang w:val="el-GR"/>
        </w:rPr>
        <w:t xml:space="preserve"> και τεκμηρίωσης των εγγράφων των πάσης φύσεως φακέλων των δανειοληπτών, όλα τα σχετικά ηλεκτρονικά έγγραφα θα τηρούνται σε ένα σύγχρονο πληροφοριακό σύστημα διαχείρισης εγγράφων. </w:t>
      </w:r>
    </w:p>
    <w:p w14:paraId="68306E0F" w14:textId="77777777" w:rsidR="00631888" w:rsidRPr="001665E2" w:rsidRDefault="00631888" w:rsidP="00631888">
      <w:pPr>
        <w:rPr>
          <w:lang w:val="el-GR"/>
        </w:rPr>
      </w:pPr>
      <w:r w:rsidRPr="001665E2">
        <w:rPr>
          <w:lang w:val="el-GR"/>
        </w:rPr>
        <w:t xml:space="preserve">Ο στόχος είναι, λαμβάνοντας υπόψη τους κανόνες ψηφιακής μετάβασης, η πρόσβαση στα έγγραφα που διαχειρίζονται οι χειριστές της διεκπεραίωσης των δανείων, να γίνεται με απόλυτα ψηφιακό τρόπο, γρήγορα, χωρίς απώλεια πληροφορίας και με ασφάλεια. </w:t>
      </w:r>
    </w:p>
    <w:p w14:paraId="24FB2120" w14:textId="77777777" w:rsidR="00631888" w:rsidRPr="001665E2" w:rsidRDefault="00631888" w:rsidP="00631888">
      <w:pPr>
        <w:rPr>
          <w:lang w:val="el-GR"/>
        </w:rPr>
      </w:pPr>
      <w:r w:rsidRPr="001665E2">
        <w:rPr>
          <w:lang w:val="el-GR"/>
        </w:rPr>
        <w:t>Τα ψηφιοποιημένα έγγραφα και τα σχετικά με αυτά δεδομένα αρχειοθέτησης θα τηρούνται στο ΠΣ Διαχείρισης Εγγράφων (</w:t>
      </w:r>
      <w:proofErr w:type="spellStart"/>
      <w:r w:rsidRPr="001665E2">
        <w:rPr>
          <w:lang w:val="el-GR"/>
        </w:rPr>
        <w:t>Document</w:t>
      </w:r>
      <w:proofErr w:type="spellEnd"/>
      <w:r w:rsidRPr="001665E2">
        <w:rPr>
          <w:lang w:val="el-GR"/>
        </w:rPr>
        <w:t xml:space="preserve"> </w:t>
      </w:r>
      <w:proofErr w:type="spellStart"/>
      <w:r w:rsidRPr="001665E2">
        <w:rPr>
          <w:lang w:val="el-GR"/>
        </w:rPr>
        <w:t>Management</w:t>
      </w:r>
      <w:proofErr w:type="spellEnd"/>
      <w:r w:rsidRPr="001665E2">
        <w:rPr>
          <w:lang w:val="el-GR"/>
        </w:rPr>
        <w:t xml:space="preserve"> </w:t>
      </w:r>
      <w:proofErr w:type="spellStart"/>
      <w:r w:rsidRPr="001665E2">
        <w:rPr>
          <w:lang w:val="el-GR"/>
        </w:rPr>
        <w:t>System</w:t>
      </w:r>
      <w:proofErr w:type="spellEnd"/>
      <w:r w:rsidRPr="001665E2">
        <w:rPr>
          <w:lang w:val="el-GR"/>
        </w:rPr>
        <w:t xml:space="preserve"> - DMS), υλοποιώντας το σχετικό ψηφιακό αποθετήριο. Το προσφερόμενο DMS θα πρέπει να έχει τη δυνατότητα και την απαιτούμενη λειτουργικότητα ώστε να αποτελέσει μελλοντικά τη βάση για τη διαχείριση όλων των εγγράφων και αρχείων του ΤΠΔ, κάνοντας πράξη το πλήρες </w:t>
      </w:r>
      <w:proofErr w:type="spellStart"/>
      <w:r w:rsidRPr="001665E2">
        <w:rPr>
          <w:lang w:val="el-GR"/>
        </w:rPr>
        <w:t>paperless</w:t>
      </w:r>
      <w:proofErr w:type="spellEnd"/>
      <w:r w:rsidRPr="001665E2">
        <w:rPr>
          <w:lang w:val="el-GR"/>
        </w:rPr>
        <w:t xml:space="preserve"> περιβάλλον, υποστηρίζοντας και τις σχετικές ροές εργασίας (</w:t>
      </w:r>
      <w:proofErr w:type="spellStart"/>
      <w:r w:rsidRPr="001665E2">
        <w:rPr>
          <w:lang w:val="el-GR"/>
        </w:rPr>
        <w:t>workflows</w:t>
      </w:r>
      <w:proofErr w:type="spellEnd"/>
      <w:r w:rsidRPr="001665E2">
        <w:rPr>
          <w:lang w:val="el-GR"/>
        </w:rPr>
        <w:t>).</w:t>
      </w:r>
    </w:p>
    <w:p w14:paraId="51327CC6" w14:textId="77777777" w:rsidR="00631888" w:rsidRPr="001665E2" w:rsidRDefault="00631888" w:rsidP="00631888">
      <w:pPr>
        <w:rPr>
          <w:lang w:val="el-GR"/>
        </w:rPr>
      </w:pPr>
      <w:r w:rsidRPr="001665E2">
        <w:rPr>
          <w:lang w:val="el-GR"/>
        </w:rPr>
        <w:t>Η ψηφιακή διαχείριση των λοιπών εγγράφων και υποθέσεων του ΤΠΔ, πέραν των φακέλων δανείων, θα αποτελέσει αντικείμενο επόμενου έργου, όπου θα περιγράφονται αναλυτικά οι σχετικές επιχειρησιακές απαιτήσεις σε επίπεδο τηρούμενων δεδομένων και σεναρίων ροών εργασίας και διεκπεραίωσής των.</w:t>
      </w:r>
    </w:p>
    <w:p w14:paraId="18E9A1F5" w14:textId="51E2A541" w:rsidR="00631888" w:rsidRPr="00067A08" w:rsidRDefault="00631888" w:rsidP="00631888">
      <w:pPr>
        <w:rPr>
          <w:lang w:val="el-GR"/>
        </w:rPr>
      </w:pPr>
      <w:r w:rsidRPr="001665E2">
        <w:rPr>
          <w:lang w:val="el-GR"/>
        </w:rPr>
        <w:t xml:space="preserve">Στα πλαίσια του παρόντος έργου οι αναγκαίες άδειες χρήσης του λογισμικού DMS είναι </w:t>
      </w:r>
      <w:r w:rsidR="00AF735E">
        <w:rPr>
          <w:lang w:val="el-GR"/>
        </w:rPr>
        <w:t>τριακόσιοι πενήντα</w:t>
      </w:r>
      <w:r w:rsidR="00696D8F">
        <w:rPr>
          <w:lang w:val="el-GR"/>
        </w:rPr>
        <w:t xml:space="preserve"> (</w:t>
      </w:r>
      <w:r w:rsidR="00AF735E">
        <w:rPr>
          <w:lang w:val="el-GR"/>
        </w:rPr>
        <w:t>35</w:t>
      </w:r>
      <w:r w:rsidR="00696D8F">
        <w:rPr>
          <w:lang w:val="el-GR"/>
        </w:rPr>
        <w:t>0) ονομαστικοί χρήστες,</w:t>
      </w:r>
      <w:r w:rsidR="00AF735E">
        <w:rPr>
          <w:lang w:val="el-GR"/>
        </w:rPr>
        <w:t xml:space="preserve"> </w:t>
      </w:r>
      <w:r w:rsidR="00255312">
        <w:rPr>
          <w:lang w:val="el-GR"/>
        </w:rPr>
        <w:t>με δυνατότητα ταυτόχρονης χρήσης</w:t>
      </w:r>
      <w:r w:rsidR="00255312" w:rsidRPr="00924EED">
        <w:rPr>
          <w:lang w:val="el-GR"/>
        </w:rPr>
        <w:t xml:space="preserve"> </w:t>
      </w:r>
      <w:r w:rsidR="00255312">
        <w:rPr>
          <w:lang w:val="el-GR"/>
        </w:rPr>
        <w:t>(</w:t>
      </w:r>
      <w:r w:rsidR="00255312">
        <w:rPr>
          <w:lang w:val="en-US"/>
        </w:rPr>
        <w:t>concurrent</w:t>
      </w:r>
      <w:r w:rsidR="00255312" w:rsidRPr="00924EED">
        <w:rPr>
          <w:lang w:val="el-GR"/>
        </w:rPr>
        <w:t xml:space="preserve"> </w:t>
      </w:r>
      <w:r w:rsidR="00255312">
        <w:rPr>
          <w:lang w:val="en-US"/>
        </w:rPr>
        <w:t>user</w:t>
      </w:r>
      <w:r w:rsidR="00255312" w:rsidRPr="00924EED">
        <w:rPr>
          <w:lang w:val="el-GR"/>
        </w:rPr>
        <w:t xml:space="preserve"> </w:t>
      </w:r>
      <w:r w:rsidR="00255312">
        <w:rPr>
          <w:lang w:val="en-US"/>
        </w:rPr>
        <w:t>licenses</w:t>
      </w:r>
      <w:r w:rsidR="00255312" w:rsidRPr="00924EED">
        <w:rPr>
          <w:lang w:val="el-GR"/>
        </w:rPr>
        <w:t>)</w:t>
      </w:r>
      <w:r w:rsidR="00255312">
        <w:rPr>
          <w:lang w:val="el-GR"/>
        </w:rPr>
        <w:t xml:space="preserve"> από διακόσιους </w:t>
      </w:r>
      <w:r w:rsidR="00255312" w:rsidRPr="00924EED">
        <w:rPr>
          <w:lang w:val="el-GR"/>
        </w:rPr>
        <w:t xml:space="preserve">(200) </w:t>
      </w:r>
      <w:r w:rsidR="00AF735E">
        <w:rPr>
          <w:lang w:val="el-GR"/>
        </w:rPr>
        <w:t>ε</w:t>
      </w:r>
      <w:r w:rsidR="00255312">
        <w:rPr>
          <w:lang w:val="el-GR"/>
        </w:rPr>
        <w:t>ξ αυτών,</w:t>
      </w:r>
      <w:r w:rsidR="00696D8F">
        <w:rPr>
          <w:lang w:val="el-GR"/>
        </w:rPr>
        <w:t xml:space="preserve"> </w:t>
      </w:r>
      <w:r w:rsidRPr="001665E2">
        <w:rPr>
          <w:lang w:val="el-GR"/>
        </w:rPr>
        <w:t>καλύπτοντας επαρκώς το σύνολο του προσωπικού του ΤΠΔ που στα πλαίσια της διαχείρισης των φακέλων δανειοληπτών, είναι αναγκαίο να έχουν σχετική πρόσβαση.</w:t>
      </w:r>
      <w:r w:rsidR="00CB6518" w:rsidRPr="00924EED">
        <w:rPr>
          <w:lang w:val="el-GR"/>
        </w:rPr>
        <w:t xml:space="preserve"> </w:t>
      </w:r>
      <w:r w:rsidRPr="00067A08">
        <w:rPr>
          <w:lang w:val="el-GR"/>
        </w:rPr>
        <w:t>Οι άδειες θα πρέπει να είναι απεριόριστης ή εξαιρετικά μεγάλης διάρκειας (τουλάχιστον δέκα (10) έτη)</w:t>
      </w:r>
      <w:r w:rsidR="005F382B" w:rsidRPr="005F382B">
        <w:rPr>
          <w:lang w:val="el-GR"/>
        </w:rPr>
        <w:t>,</w:t>
      </w:r>
      <w:r w:rsidR="005F382B">
        <w:rPr>
          <w:lang w:val="el-GR"/>
        </w:rPr>
        <w:t xml:space="preserve"> να υποστηρίζονται από ετήσιο </w:t>
      </w:r>
      <w:r w:rsidR="005F382B">
        <w:rPr>
          <w:lang w:val="en-US"/>
        </w:rPr>
        <w:t>Software</w:t>
      </w:r>
      <w:r w:rsidR="005F382B" w:rsidRPr="005F382B">
        <w:rPr>
          <w:lang w:val="el-GR"/>
        </w:rPr>
        <w:t xml:space="preserve"> </w:t>
      </w:r>
      <w:r w:rsidR="005F382B">
        <w:rPr>
          <w:lang w:val="en-US"/>
        </w:rPr>
        <w:t>Assurance</w:t>
      </w:r>
      <w:r w:rsidRPr="00067A08">
        <w:rPr>
          <w:lang w:val="el-GR"/>
        </w:rPr>
        <w:t xml:space="preserve"> </w:t>
      </w:r>
      <w:r w:rsidR="005F382B">
        <w:rPr>
          <w:lang w:val="el-GR"/>
        </w:rPr>
        <w:t xml:space="preserve">¨ώστε ο Φορέας να είναι εξασφαλισμένος όσον αφορά την παροχή νέων εκδόσεων/βελτιώσεων και αναβαθμίσεων </w:t>
      </w:r>
      <w:r w:rsidRPr="00067A08">
        <w:rPr>
          <w:lang w:val="el-GR"/>
        </w:rPr>
        <w:t>και να καλύπτουν πολύ μεγάλο αριθμό χρηστών που καλύπτει τις ανάγκες του Έργου όπως αυτές καταγράφονται στην παρούσα διακήρυξη. Επιπλέον οι άδειες θα πρέπει να μπορούν να μεταβιβασθούν χωρίς πρόσθετη οικονομική ή άλλη επιβάρυνση ή πρόσθετους όρους σε οποιονδήποτε Φορέα του Δημοσίου ο οποίος δυνητικά θα αναλάβει στο μέλλον την λειτουργία του συστήματος στην θέση του υφιστάμενου Φορέα Λειτουργίας.</w:t>
      </w:r>
    </w:p>
    <w:p w14:paraId="55F6E84E" w14:textId="2B9B2C75" w:rsidR="00631888" w:rsidRPr="00067A08" w:rsidRDefault="00631888" w:rsidP="00631888">
      <w:pPr>
        <w:rPr>
          <w:lang w:val="el-GR"/>
        </w:rPr>
      </w:pPr>
      <w:r w:rsidRPr="00067A08">
        <w:rPr>
          <w:lang w:val="el-GR"/>
        </w:rPr>
        <w:t xml:space="preserve">Όλες οι άδειες θα πρέπει να αφορούν λογισμικό το οποίο θα μπορεί να λειτουργήσει σε περιβάλλον </w:t>
      </w:r>
      <w:proofErr w:type="spellStart"/>
      <w:r w:rsidRPr="00067A08">
        <w:rPr>
          <w:lang w:val="el-GR"/>
        </w:rPr>
        <w:t>virtualization</w:t>
      </w:r>
      <w:proofErr w:type="spellEnd"/>
      <w:r w:rsidRPr="00067A08">
        <w:rPr>
          <w:lang w:val="el-GR"/>
        </w:rPr>
        <w:t xml:space="preserve"> βασισμένο σε </w:t>
      </w:r>
      <w:proofErr w:type="spellStart"/>
      <w:r w:rsidRPr="00067A08">
        <w:rPr>
          <w:lang w:val="el-GR"/>
        </w:rPr>
        <w:t>VMWare</w:t>
      </w:r>
      <w:proofErr w:type="spellEnd"/>
      <w:r w:rsidRPr="00067A08">
        <w:rPr>
          <w:lang w:val="el-GR"/>
        </w:rPr>
        <w:t>. Επιπλέον θα πρέπει να έχουν ληφθεί υπόψη οποιεσδήποτε άλλες απαιτήσεις που θα καθιστούν το λογισμικό συμβατό με το G-</w:t>
      </w:r>
      <w:proofErr w:type="spellStart"/>
      <w:r w:rsidRPr="00067A08">
        <w:rPr>
          <w:lang w:val="el-GR"/>
        </w:rPr>
        <w:t>cloud</w:t>
      </w:r>
      <w:proofErr w:type="spellEnd"/>
      <w:r w:rsidRPr="00067A08">
        <w:rPr>
          <w:lang w:val="el-GR"/>
        </w:rPr>
        <w:t xml:space="preserve">. Σημειώνεται ότι η </w:t>
      </w:r>
      <w:proofErr w:type="spellStart"/>
      <w:r w:rsidRPr="00067A08">
        <w:rPr>
          <w:lang w:val="el-GR"/>
        </w:rPr>
        <w:t>αδειοδότηση</w:t>
      </w:r>
      <w:proofErr w:type="spellEnd"/>
      <w:r w:rsidRPr="00067A08">
        <w:rPr>
          <w:lang w:val="el-GR"/>
        </w:rPr>
        <w:t xml:space="preserve">  του λογισμικού που απαιτείται στο πλαίσιο της προσφερόμενης λύσης του υποψηφίου </w:t>
      </w:r>
      <w:r w:rsidRPr="00067A08">
        <w:rPr>
          <w:lang w:val="el-GR"/>
        </w:rPr>
        <w:lastRenderedPageBreak/>
        <w:t>Αναδόχου και θα εγκατασταθεί στο G-</w:t>
      </w:r>
      <w:proofErr w:type="spellStart"/>
      <w:r w:rsidRPr="00067A08">
        <w:rPr>
          <w:lang w:val="el-GR"/>
        </w:rPr>
        <w:t>cloud</w:t>
      </w:r>
      <w:proofErr w:type="spellEnd"/>
      <w:r w:rsidRPr="00067A08">
        <w:rPr>
          <w:lang w:val="el-GR"/>
        </w:rPr>
        <w:t>, θα είναι αντίστοιχη με αυτή μιας φυσικής εγκατάστασης και θα πρέπει να περιλαμβάνει συντήρηση για το σύνολο των ετών που αναφέρονται στην παρ.</w:t>
      </w:r>
      <w:r>
        <w:rPr>
          <w:lang w:val="el-GR"/>
        </w:rPr>
        <w:t xml:space="preserve"> </w:t>
      </w:r>
      <w:r>
        <w:rPr>
          <w:lang w:val="el-GR"/>
        </w:rPr>
        <w:fldChar w:fldCharType="begin"/>
      </w:r>
      <w:r>
        <w:rPr>
          <w:lang w:val="el-GR"/>
        </w:rPr>
        <w:instrText xml:space="preserve"> REF _Ref71628773 \r \h </w:instrText>
      </w:r>
      <w:r>
        <w:rPr>
          <w:lang w:val="el-GR"/>
        </w:rPr>
      </w:r>
      <w:r>
        <w:rPr>
          <w:lang w:val="el-GR"/>
        </w:rPr>
        <w:fldChar w:fldCharType="separate"/>
      </w:r>
      <w:r w:rsidR="00693CB6">
        <w:rPr>
          <w:lang w:val="el-GR"/>
        </w:rPr>
        <w:t>6.10</w:t>
      </w:r>
      <w:r>
        <w:rPr>
          <w:lang w:val="el-GR"/>
        </w:rPr>
        <w:fldChar w:fldCharType="end"/>
      </w:r>
      <w:r w:rsidRPr="00067A08">
        <w:rPr>
          <w:lang w:val="el-GR"/>
        </w:rPr>
        <w:t>.</w:t>
      </w:r>
    </w:p>
    <w:p w14:paraId="7C3AC9EE" w14:textId="77777777" w:rsidR="00631888" w:rsidRPr="0041770C" w:rsidRDefault="00631888" w:rsidP="00631888">
      <w:pPr>
        <w:rPr>
          <w:lang w:val="el-GR"/>
        </w:rPr>
      </w:pPr>
    </w:p>
    <w:p w14:paraId="7661A83E" w14:textId="181B1324" w:rsidR="00631888" w:rsidRDefault="00631888" w:rsidP="006C09E8">
      <w:pPr>
        <w:pStyle w:val="3"/>
        <w:numPr>
          <w:ilvl w:val="0"/>
          <w:numId w:val="25"/>
        </w:numPr>
        <w:rPr>
          <w:lang w:val="el-GR"/>
        </w:rPr>
      </w:pPr>
      <w:bookmarkStart w:id="457" w:name="_Ref71628704"/>
      <w:bookmarkStart w:id="458" w:name="_Ref71628989"/>
      <w:bookmarkStart w:id="459" w:name="_Toc76724150"/>
      <w:bookmarkStart w:id="460" w:name="_Toc89441287"/>
      <w:bookmarkStart w:id="461" w:name="_Toc89441805"/>
      <w:r>
        <w:rPr>
          <w:lang w:val="el-GR"/>
        </w:rPr>
        <w:t xml:space="preserve">Υπηρεσίες </w:t>
      </w:r>
      <w:r w:rsidRPr="00520DDB">
        <w:rPr>
          <w:lang w:val="el-GR"/>
        </w:rPr>
        <w:t xml:space="preserve">&amp; </w:t>
      </w:r>
      <w:r>
        <w:rPr>
          <w:lang w:val="el-GR"/>
        </w:rPr>
        <w:t>Μελέτες</w:t>
      </w:r>
      <w:bookmarkEnd w:id="457"/>
      <w:bookmarkEnd w:id="458"/>
      <w:bookmarkEnd w:id="459"/>
      <w:bookmarkEnd w:id="460"/>
      <w:bookmarkEnd w:id="461"/>
    </w:p>
    <w:p w14:paraId="1B804B3C" w14:textId="77777777" w:rsidR="00631888" w:rsidRPr="004D1DF5" w:rsidRDefault="00631888" w:rsidP="00474644">
      <w:pPr>
        <w:pStyle w:val="aff"/>
        <w:keepNext/>
        <w:numPr>
          <w:ilvl w:val="0"/>
          <w:numId w:val="115"/>
        </w:numPr>
        <w:tabs>
          <w:tab w:val="left" w:pos="993"/>
        </w:tabs>
        <w:spacing w:before="240" w:after="60"/>
        <w:contextualSpacing w:val="0"/>
        <w:outlineLvl w:val="3"/>
        <w:rPr>
          <w:b/>
          <w:bCs/>
          <w:vanish/>
          <w:lang w:val="el-GR"/>
        </w:rPr>
      </w:pPr>
      <w:bookmarkStart w:id="462" w:name="_Μελέτη_Εφαρμογής_-"/>
      <w:bookmarkStart w:id="463" w:name="_Ref71629694"/>
      <w:bookmarkStart w:id="464" w:name="_Hlk68084892"/>
      <w:bookmarkEnd w:id="462"/>
    </w:p>
    <w:p w14:paraId="23D30840" w14:textId="77777777" w:rsidR="00631888" w:rsidRPr="004D1DF5" w:rsidRDefault="00631888" w:rsidP="00474644">
      <w:pPr>
        <w:pStyle w:val="aff"/>
        <w:keepNext/>
        <w:numPr>
          <w:ilvl w:val="0"/>
          <w:numId w:val="115"/>
        </w:numPr>
        <w:tabs>
          <w:tab w:val="left" w:pos="993"/>
        </w:tabs>
        <w:spacing w:before="240" w:after="60"/>
        <w:contextualSpacing w:val="0"/>
        <w:outlineLvl w:val="3"/>
        <w:rPr>
          <w:b/>
          <w:bCs/>
          <w:vanish/>
          <w:lang w:val="el-GR"/>
        </w:rPr>
      </w:pPr>
    </w:p>
    <w:p w14:paraId="71F055B7" w14:textId="77777777" w:rsidR="00631888" w:rsidRPr="004D1DF5" w:rsidRDefault="00631888" w:rsidP="00474644">
      <w:pPr>
        <w:pStyle w:val="aff"/>
        <w:keepNext/>
        <w:numPr>
          <w:ilvl w:val="0"/>
          <w:numId w:val="115"/>
        </w:numPr>
        <w:tabs>
          <w:tab w:val="left" w:pos="993"/>
        </w:tabs>
        <w:spacing w:before="240" w:after="60"/>
        <w:contextualSpacing w:val="0"/>
        <w:outlineLvl w:val="3"/>
        <w:rPr>
          <w:b/>
          <w:bCs/>
          <w:vanish/>
          <w:lang w:val="el-GR"/>
        </w:rPr>
      </w:pPr>
    </w:p>
    <w:p w14:paraId="2C153ED9" w14:textId="77777777" w:rsidR="00631888" w:rsidRPr="004D1DF5" w:rsidRDefault="00631888" w:rsidP="00474644">
      <w:pPr>
        <w:pStyle w:val="aff"/>
        <w:keepNext/>
        <w:numPr>
          <w:ilvl w:val="0"/>
          <w:numId w:val="115"/>
        </w:numPr>
        <w:tabs>
          <w:tab w:val="left" w:pos="993"/>
        </w:tabs>
        <w:spacing w:before="240" w:after="60"/>
        <w:contextualSpacing w:val="0"/>
        <w:outlineLvl w:val="3"/>
        <w:rPr>
          <w:b/>
          <w:bCs/>
          <w:vanish/>
          <w:lang w:val="el-GR"/>
        </w:rPr>
      </w:pPr>
    </w:p>
    <w:p w14:paraId="4618DDED" w14:textId="77777777" w:rsidR="00631888" w:rsidRPr="004D1DF5" w:rsidRDefault="00631888" w:rsidP="00474644">
      <w:pPr>
        <w:pStyle w:val="aff"/>
        <w:keepNext/>
        <w:numPr>
          <w:ilvl w:val="0"/>
          <w:numId w:val="115"/>
        </w:numPr>
        <w:tabs>
          <w:tab w:val="left" w:pos="993"/>
        </w:tabs>
        <w:spacing w:before="240" w:after="60"/>
        <w:contextualSpacing w:val="0"/>
        <w:outlineLvl w:val="3"/>
        <w:rPr>
          <w:b/>
          <w:bCs/>
          <w:vanish/>
          <w:lang w:val="el-GR"/>
        </w:rPr>
      </w:pPr>
    </w:p>
    <w:p w14:paraId="4306B7CC" w14:textId="77777777" w:rsidR="00631888" w:rsidRPr="004D1DF5" w:rsidRDefault="00631888" w:rsidP="00474644">
      <w:pPr>
        <w:pStyle w:val="aff"/>
        <w:keepNext/>
        <w:numPr>
          <w:ilvl w:val="0"/>
          <w:numId w:val="115"/>
        </w:numPr>
        <w:tabs>
          <w:tab w:val="left" w:pos="993"/>
        </w:tabs>
        <w:spacing w:before="240" w:after="60"/>
        <w:contextualSpacing w:val="0"/>
        <w:outlineLvl w:val="3"/>
        <w:rPr>
          <w:b/>
          <w:bCs/>
          <w:vanish/>
          <w:lang w:val="el-GR"/>
        </w:rPr>
      </w:pPr>
    </w:p>
    <w:p w14:paraId="73C5D9C2" w14:textId="77777777" w:rsidR="00631888" w:rsidRDefault="00631888" w:rsidP="004142CE">
      <w:pPr>
        <w:pStyle w:val="4"/>
        <w:numPr>
          <w:ilvl w:val="1"/>
          <w:numId w:val="115"/>
        </w:numPr>
        <w:tabs>
          <w:tab w:val="left" w:pos="993"/>
        </w:tabs>
        <w:ind w:left="630" w:hanging="630"/>
        <w:rPr>
          <w:rFonts w:cs="Tahoma"/>
          <w:szCs w:val="22"/>
          <w:lang w:val="el-GR"/>
        </w:rPr>
      </w:pPr>
      <w:bookmarkStart w:id="465" w:name="_Toc76724151"/>
      <w:bookmarkStart w:id="466" w:name="_Toc89441288"/>
      <w:bookmarkStart w:id="467" w:name="_Toc89441806"/>
      <w:bookmarkStart w:id="468" w:name="_Ref89954020"/>
      <w:r w:rsidRPr="00EF2204">
        <w:rPr>
          <w:rFonts w:cs="Tahoma"/>
          <w:szCs w:val="22"/>
          <w:lang w:val="el-GR"/>
        </w:rPr>
        <w:t>Μελέτη Εφαρμογής - Ανάλυση Απαιτήσεων</w:t>
      </w:r>
      <w:bookmarkEnd w:id="463"/>
      <w:bookmarkEnd w:id="465"/>
      <w:bookmarkEnd w:id="466"/>
      <w:bookmarkEnd w:id="467"/>
      <w:bookmarkEnd w:id="468"/>
      <w:r w:rsidRPr="00EF2204">
        <w:rPr>
          <w:rFonts w:cs="Tahoma"/>
          <w:szCs w:val="22"/>
          <w:lang w:val="el-GR"/>
        </w:rPr>
        <w:tab/>
      </w:r>
    </w:p>
    <w:bookmarkEnd w:id="464"/>
    <w:p w14:paraId="083FE0B7" w14:textId="77777777" w:rsidR="00631888" w:rsidRDefault="00631888" w:rsidP="00631888">
      <w:pPr>
        <w:rPr>
          <w:lang w:val="el-GR"/>
        </w:rPr>
      </w:pPr>
      <w:r w:rsidRPr="008F28A4">
        <w:rPr>
          <w:lang w:val="el-GR"/>
        </w:rPr>
        <w:t xml:space="preserve">Ο Ανάδοχος οφείλει να εκπονήσει μελέτη Εφαρμογής – Ανάλυση Απαιτήσεων του Έργου, η οποία θα αποτελέσει τον βασικό οδηγό υλοποίησης του Έργου. </w:t>
      </w:r>
    </w:p>
    <w:p w14:paraId="159C7C10" w14:textId="77777777" w:rsidR="00631888" w:rsidRPr="00B4354D" w:rsidRDefault="00631888" w:rsidP="00631888">
      <w:pPr>
        <w:rPr>
          <w:lang w:val="el-GR"/>
        </w:rPr>
      </w:pPr>
      <w:r w:rsidRPr="00B4354D">
        <w:rPr>
          <w:lang w:val="el-GR"/>
        </w:rPr>
        <w:t>Στόχος της μελέτης εφαρμογής είναι η οριστικοποίηση αφενός του πλάνου υλοποίησης του έργου αφετέρου των προδιαγραφών του λογισμικού (εφαρμογών και συστήματος) και του εξοπλισμού του πληροφοριακού συστήματος ηλεκτρονικής διαχείρισης εγγράφων.</w:t>
      </w:r>
    </w:p>
    <w:p w14:paraId="2F503267" w14:textId="77777777" w:rsidR="00631888" w:rsidRPr="00B4354D" w:rsidRDefault="00631888" w:rsidP="00631888">
      <w:pPr>
        <w:rPr>
          <w:lang w:val="el-GR"/>
        </w:rPr>
      </w:pPr>
      <w:r w:rsidRPr="00B4354D">
        <w:rPr>
          <w:lang w:val="el-GR"/>
        </w:rPr>
        <w:t>Η μελέτη εφαρμογής θα πρέπει να περιλαμβάνει κατ’ ελάχιστον:</w:t>
      </w:r>
    </w:p>
    <w:p w14:paraId="32AA62EC" w14:textId="77777777" w:rsidR="00631888" w:rsidRPr="00B4354D" w:rsidRDefault="00631888" w:rsidP="00631888">
      <w:pPr>
        <w:rPr>
          <w:lang w:val="el-GR"/>
        </w:rPr>
      </w:pPr>
      <w:r w:rsidRPr="00B4354D">
        <w:rPr>
          <w:lang w:val="el-GR"/>
        </w:rPr>
        <w:t xml:space="preserve">• την οριστικοποίηση του πλάνου υλοποίησης του έργου, όπου θα εξειδικεύονται και </w:t>
      </w:r>
      <w:proofErr w:type="spellStart"/>
      <w:r w:rsidRPr="00B4354D">
        <w:rPr>
          <w:lang w:val="el-GR"/>
        </w:rPr>
        <w:t>επικαιροποιούνται</w:t>
      </w:r>
      <w:proofErr w:type="spellEnd"/>
      <w:r w:rsidRPr="00B4354D">
        <w:rPr>
          <w:lang w:val="el-GR"/>
        </w:rPr>
        <w:t xml:space="preserve"> στοιχεία της προσφοράς του Αναδόχου (π.χ. όσον αφορά στο περιβάλλον και τους στόχους του έργου, τα ορόσημα, τους κινδύνους και τους κρίσιμους παράγοντες επιτυχίας, το πλάνο διασφάλισης ποιότητας κλπ.)</w:t>
      </w:r>
    </w:p>
    <w:p w14:paraId="4DA1D8D7" w14:textId="77777777" w:rsidR="00631888" w:rsidRPr="00B4354D" w:rsidRDefault="00631888" w:rsidP="00631888">
      <w:pPr>
        <w:rPr>
          <w:lang w:val="el-GR"/>
        </w:rPr>
      </w:pPr>
      <w:r w:rsidRPr="00B4354D">
        <w:rPr>
          <w:lang w:val="el-GR"/>
        </w:rPr>
        <w:t>• την οριστικοποίηση των απαιτήσεων και των προδιαγραφών του πληροφοριακού συστήματος</w:t>
      </w:r>
    </w:p>
    <w:p w14:paraId="55089987" w14:textId="77777777" w:rsidR="00631888" w:rsidRPr="00B4354D" w:rsidRDefault="00631888" w:rsidP="00631888">
      <w:pPr>
        <w:rPr>
          <w:lang w:val="el-GR"/>
        </w:rPr>
      </w:pPr>
      <w:r w:rsidRPr="00B4354D">
        <w:rPr>
          <w:lang w:val="el-GR"/>
        </w:rPr>
        <w:t>• την οριστικοποίηση των προδιαγραφών του</w:t>
      </w:r>
      <w:r>
        <w:rPr>
          <w:lang w:val="el-GR"/>
        </w:rPr>
        <w:t xml:space="preserve"> απαιτούμενου</w:t>
      </w:r>
      <w:r w:rsidRPr="00B4354D">
        <w:rPr>
          <w:lang w:val="el-GR"/>
        </w:rPr>
        <w:t xml:space="preserve"> εξοπλισμού </w:t>
      </w:r>
      <w:r>
        <w:rPr>
          <w:lang w:val="el-GR"/>
        </w:rPr>
        <w:t xml:space="preserve">(που θα διαθέσει το ΤΠΔ) </w:t>
      </w:r>
      <w:r w:rsidRPr="00B4354D">
        <w:rPr>
          <w:lang w:val="el-GR"/>
        </w:rPr>
        <w:t>και του λογισμικού συστήματος</w:t>
      </w:r>
    </w:p>
    <w:p w14:paraId="45F6BFB0" w14:textId="77777777" w:rsidR="00631888" w:rsidRDefault="00631888" w:rsidP="00631888">
      <w:pPr>
        <w:rPr>
          <w:lang w:val="el-GR"/>
        </w:rPr>
      </w:pPr>
      <w:r w:rsidRPr="00B4354D">
        <w:rPr>
          <w:lang w:val="el-GR"/>
        </w:rPr>
        <w:t>• την οριστικοποίηση των παρεχόμενων υπηρεσιών του Αναδόχου (</w:t>
      </w:r>
      <w:proofErr w:type="spellStart"/>
      <w:r w:rsidRPr="00B4354D">
        <w:rPr>
          <w:lang w:val="el-GR"/>
        </w:rPr>
        <w:t>ψηφιοποίηση</w:t>
      </w:r>
      <w:proofErr w:type="spellEnd"/>
      <w:r w:rsidRPr="00B4354D">
        <w:rPr>
          <w:lang w:val="el-GR"/>
        </w:rPr>
        <w:t>, εκπαίδευση, πιλοτική λειτουργία κλπ.)</w:t>
      </w:r>
    </w:p>
    <w:p w14:paraId="26248F24" w14:textId="77777777" w:rsidR="00631888" w:rsidRPr="00A03C14" w:rsidRDefault="00631888" w:rsidP="00474644">
      <w:pPr>
        <w:pStyle w:val="aff"/>
        <w:numPr>
          <w:ilvl w:val="0"/>
          <w:numId w:val="111"/>
        </w:numPr>
        <w:rPr>
          <w:lang w:val="el-GR"/>
        </w:rPr>
      </w:pPr>
      <w:r w:rsidRPr="00A03C14">
        <w:rPr>
          <w:lang w:val="el-GR"/>
        </w:rPr>
        <w:t xml:space="preserve">τον ορισμό και προσδιορισμό των </w:t>
      </w:r>
      <w:proofErr w:type="spellStart"/>
      <w:r w:rsidRPr="00A03C14">
        <w:rPr>
          <w:lang w:val="el-GR"/>
        </w:rPr>
        <w:t>μεταδεδομένων</w:t>
      </w:r>
      <w:proofErr w:type="spellEnd"/>
      <w:r w:rsidRPr="00A03C14">
        <w:rPr>
          <w:lang w:val="el-GR"/>
        </w:rPr>
        <w:t xml:space="preserve"> και </w:t>
      </w:r>
      <w:r>
        <w:rPr>
          <w:lang w:val="el-GR"/>
        </w:rPr>
        <w:t xml:space="preserve">τη </w:t>
      </w:r>
      <w:r w:rsidRPr="00A03C14">
        <w:rPr>
          <w:lang w:val="el-GR"/>
        </w:rPr>
        <w:t>χρήση κατάλληλου λογισμικού που θα συνδέει τα δεδομένα των ψηφιοποιημένων δανείων με τ</w:t>
      </w:r>
      <w:r>
        <w:rPr>
          <w:lang w:val="el-GR"/>
        </w:rPr>
        <w:t>α</w:t>
      </w:r>
      <w:r w:rsidRPr="00A03C14">
        <w:rPr>
          <w:lang w:val="el-GR"/>
        </w:rPr>
        <w:t xml:space="preserve"> στοιχεί</w:t>
      </w:r>
      <w:r>
        <w:rPr>
          <w:lang w:val="el-GR"/>
        </w:rPr>
        <w:t>α</w:t>
      </w:r>
      <w:r w:rsidRPr="00A03C14">
        <w:rPr>
          <w:lang w:val="el-GR"/>
        </w:rPr>
        <w:t xml:space="preserve"> </w:t>
      </w:r>
      <w:proofErr w:type="spellStart"/>
      <w:r w:rsidRPr="00A03C14">
        <w:rPr>
          <w:lang w:val="el-GR"/>
        </w:rPr>
        <w:t>μεταδεδομένων</w:t>
      </w:r>
      <w:proofErr w:type="spellEnd"/>
      <w:r w:rsidRPr="00A03C14">
        <w:rPr>
          <w:lang w:val="el-GR"/>
        </w:rPr>
        <w:t xml:space="preserve"> ώστε να είναι εφικτή η αναζήτηση κάθε φακέλου ή εγγράφων αυτών με δυνατότητα πολλαπλών κριτηρίων (συνδυαστικές ερωτήσεις).</w:t>
      </w:r>
    </w:p>
    <w:p w14:paraId="63942780" w14:textId="77777777" w:rsidR="00631888" w:rsidRDefault="00631888" w:rsidP="00631888">
      <w:pPr>
        <w:rPr>
          <w:lang w:val="el-GR"/>
        </w:rPr>
      </w:pPr>
      <w:r w:rsidRPr="00B4354D">
        <w:rPr>
          <w:lang w:val="el-GR"/>
        </w:rPr>
        <w:t>• τη μελέτη απλοποίησης των διαδικασιών δημοσίευσης του υλικού στο σύστημα ηλεκτρονικής διαχείρισης εγγράφων, η οποία θα περιλαμβάνει -μεταξύ άλλων- τον προσδιορισμό της πολιτικής και των διαδικασιών συλλογής, διατήρησης, διάθεσης και περαιτέρω χρήσης του αρχειακού υλικού του ΤΠΔ</w:t>
      </w:r>
    </w:p>
    <w:p w14:paraId="45BC4805" w14:textId="77777777" w:rsidR="00631888" w:rsidRPr="005170B8" w:rsidRDefault="00631888" w:rsidP="00631888">
      <w:pPr>
        <w:widowControl w:val="0"/>
        <w:suppressAutoHyphens w:val="0"/>
        <w:spacing w:before="120" w:after="60"/>
        <w:rPr>
          <w:lang w:val="el-GR"/>
        </w:rPr>
      </w:pPr>
      <w:r w:rsidRPr="00B4354D">
        <w:rPr>
          <w:lang w:val="el-GR"/>
        </w:rPr>
        <w:t>•</w:t>
      </w:r>
      <w:r w:rsidRPr="005170B8">
        <w:rPr>
          <w:lang w:val="el-GR"/>
        </w:rPr>
        <w:t xml:space="preserve"> </w:t>
      </w:r>
      <w:r w:rsidRPr="00473B38">
        <w:rPr>
          <w:lang w:val="el-GR"/>
        </w:rPr>
        <w:t>Μελέτη Ταξινόμησης Δεδομένων (</w:t>
      </w:r>
      <w:proofErr w:type="spellStart"/>
      <w:r w:rsidRPr="00473B38">
        <w:rPr>
          <w:lang w:val="el-GR"/>
        </w:rPr>
        <w:t>Data</w:t>
      </w:r>
      <w:proofErr w:type="spellEnd"/>
      <w:r w:rsidRPr="00473B38">
        <w:rPr>
          <w:lang w:val="el-GR"/>
        </w:rPr>
        <w:t xml:space="preserve"> </w:t>
      </w:r>
      <w:proofErr w:type="spellStart"/>
      <w:r w:rsidRPr="00473B38">
        <w:rPr>
          <w:lang w:val="el-GR"/>
        </w:rPr>
        <w:t>Classification</w:t>
      </w:r>
      <w:proofErr w:type="spellEnd"/>
      <w:r w:rsidRPr="00473B38">
        <w:rPr>
          <w:lang w:val="el-GR"/>
        </w:rPr>
        <w:t>)</w:t>
      </w:r>
    </w:p>
    <w:p w14:paraId="6323BE95" w14:textId="77777777" w:rsidR="00631888" w:rsidRPr="00B4354D" w:rsidRDefault="00631888" w:rsidP="00631888">
      <w:pPr>
        <w:rPr>
          <w:lang w:val="el-GR"/>
        </w:rPr>
      </w:pPr>
      <w:r w:rsidRPr="00B4354D">
        <w:rPr>
          <w:lang w:val="el-GR"/>
        </w:rPr>
        <w:t>• την κατάρτιση του πλάνου και των σεναρίων δοκιμών αποδοχής του συστήματος</w:t>
      </w:r>
    </w:p>
    <w:p w14:paraId="6D534101" w14:textId="77777777" w:rsidR="00631888" w:rsidRPr="008F28A4" w:rsidRDefault="00631888" w:rsidP="00631888">
      <w:pPr>
        <w:rPr>
          <w:lang w:val="el-GR"/>
        </w:rPr>
      </w:pPr>
      <w:r w:rsidRPr="00B4354D">
        <w:rPr>
          <w:lang w:val="el-GR"/>
        </w:rPr>
        <w:t>• την κατάρτιση του πλάνου εκπαίδευσης των χρηστών και διαχειριστών</w:t>
      </w:r>
    </w:p>
    <w:p w14:paraId="2DF1AC44" w14:textId="77777777" w:rsidR="00631888" w:rsidRPr="00B33DB1" w:rsidRDefault="00631888" w:rsidP="00631888">
      <w:pPr>
        <w:rPr>
          <w:lang w:val="el-GR"/>
        </w:rPr>
      </w:pPr>
      <w:r w:rsidRPr="008F28A4">
        <w:rPr>
          <w:lang w:val="el-GR"/>
        </w:rPr>
        <w:t xml:space="preserve">Η </w:t>
      </w:r>
      <w:r>
        <w:rPr>
          <w:lang w:val="el-GR"/>
        </w:rPr>
        <w:t>Μ</w:t>
      </w:r>
      <w:r w:rsidRPr="008F28A4">
        <w:rPr>
          <w:lang w:val="el-GR"/>
        </w:rPr>
        <w:t xml:space="preserve">ελέτη Εφαρμογής - Ανάλυση Απαιτήσεων κρίνεται απαραίτητο να </w:t>
      </w:r>
      <w:proofErr w:type="spellStart"/>
      <w:r w:rsidRPr="008F28A4">
        <w:rPr>
          <w:lang w:val="el-GR"/>
        </w:rPr>
        <w:t>επικαιροποιείται</w:t>
      </w:r>
      <w:proofErr w:type="spellEnd"/>
      <w:r w:rsidRPr="008F28A4">
        <w:rPr>
          <w:lang w:val="el-GR"/>
        </w:rPr>
        <w:t xml:space="preserve"> από τον Ανάδοχο αμέσως μετά την ολοκλήρωση </w:t>
      </w:r>
      <w:r>
        <w:rPr>
          <w:lang w:val="el-GR"/>
        </w:rPr>
        <w:t>της</w:t>
      </w:r>
      <w:r w:rsidRPr="008F28A4">
        <w:rPr>
          <w:lang w:val="el-GR"/>
        </w:rPr>
        <w:t xml:space="preserve"> Φάσ</w:t>
      </w:r>
      <w:r>
        <w:rPr>
          <w:lang w:val="el-GR"/>
        </w:rPr>
        <w:t>ης</w:t>
      </w:r>
      <w:r w:rsidRPr="008F28A4">
        <w:rPr>
          <w:lang w:val="el-GR"/>
        </w:rPr>
        <w:t xml:space="preserve"> </w:t>
      </w:r>
      <w:r>
        <w:rPr>
          <w:lang w:val="el-GR"/>
        </w:rPr>
        <w:t>2</w:t>
      </w:r>
      <w:r w:rsidRPr="008F28A4">
        <w:rPr>
          <w:lang w:val="el-GR"/>
        </w:rPr>
        <w:t xml:space="preserve"> του έργου ή/και όποτε κρίνεται από την ΕΠΕ αναγκαίο, ώστε ανά πάσα στιγμή έως και την ολοκλήρωση να υπάρχει η ορθή και αναλυτική τεκμηρίωση όλου του έργου.</w:t>
      </w:r>
      <w:r>
        <w:rPr>
          <w:lang w:val="el-GR"/>
        </w:rPr>
        <w:t xml:space="preserve"> Η Μελέτη Εφαρμογής θα περιλαμβάνει κατ’ ελάχιστον τα παρακάτω Παραδοτέα</w:t>
      </w:r>
      <w:r w:rsidRPr="00B33DB1">
        <w:rPr>
          <w:lang w:val="el-GR"/>
        </w:rPr>
        <w:t>:</w:t>
      </w:r>
    </w:p>
    <w:p w14:paraId="2B6A6B92" w14:textId="77777777" w:rsidR="00631888" w:rsidRPr="00AF4A4C" w:rsidRDefault="00631888" w:rsidP="004142CE">
      <w:pPr>
        <w:pStyle w:val="4"/>
        <w:numPr>
          <w:ilvl w:val="2"/>
          <w:numId w:val="115"/>
        </w:numPr>
        <w:tabs>
          <w:tab w:val="left" w:pos="993"/>
        </w:tabs>
        <w:ind w:left="7808" w:hanging="7808"/>
        <w:rPr>
          <w:rFonts w:cs="Tahoma"/>
          <w:szCs w:val="22"/>
          <w:lang w:val="el-GR"/>
        </w:rPr>
      </w:pPr>
      <w:bookmarkStart w:id="469" w:name="_Πλάνο_Υλοποίησης_Έργου"/>
      <w:bookmarkStart w:id="470" w:name="_Toc76724152"/>
      <w:bookmarkStart w:id="471" w:name="_Toc89441289"/>
      <w:bookmarkStart w:id="472" w:name="_Toc89441807"/>
      <w:bookmarkStart w:id="473" w:name="_Hlk68093070"/>
      <w:bookmarkEnd w:id="469"/>
      <w:r w:rsidRPr="00AF4A4C">
        <w:rPr>
          <w:rFonts w:cs="Tahoma"/>
          <w:szCs w:val="22"/>
          <w:lang w:val="el-GR"/>
        </w:rPr>
        <w:t>Πλάνο Υλοποίησης Έργου</w:t>
      </w:r>
      <w:bookmarkEnd w:id="470"/>
      <w:bookmarkEnd w:id="471"/>
      <w:bookmarkEnd w:id="472"/>
    </w:p>
    <w:bookmarkEnd w:id="473"/>
    <w:p w14:paraId="2CAD82BA" w14:textId="77777777" w:rsidR="00631888" w:rsidRDefault="00631888" w:rsidP="00631888">
      <w:pPr>
        <w:rPr>
          <w:lang w:val="el-GR"/>
        </w:rPr>
      </w:pPr>
      <w:r w:rsidRPr="008F28A4">
        <w:rPr>
          <w:lang w:val="el-GR"/>
        </w:rPr>
        <w:t>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w:t>
      </w:r>
      <w:r>
        <w:rPr>
          <w:lang w:val="el-GR"/>
        </w:rPr>
        <w:t xml:space="preserve">ξιοποιήσουν το νέο περιβάλλον.  </w:t>
      </w:r>
    </w:p>
    <w:p w14:paraId="177CE660" w14:textId="77777777" w:rsidR="00631888" w:rsidRDefault="00631888" w:rsidP="00631888">
      <w:pPr>
        <w:rPr>
          <w:lang w:val="el-GR"/>
        </w:rPr>
      </w:pPr>
      <w:r>
        <w:rPr>
          <w:lang w:val="el-GR"/>
        </w:rPr>
        <w:t xml:space="preserve">Στο πλαίσιο της Μελέτης Εφαρμογής, ο Ανάδοχος θα καταρτήσει το </w:t>
      </w:r>
      <w:bookmarkStart w:id="474" w:name="_Hlk68093049"/>
      <w:r w:rsidRPr="004220D9">
        <w:rPr>
          <w:b/>
          <w:bCs/>
          <w:lang w:val="el-GR"/>
        </w:rPr>
        <w:t>Πλάνο Υλοποίησης Έργου</w:t>
      </w:r>
      <w:bookmarkEnd w:id="474"/>
      <w:r>
        <w:rPr>
          <w:lang w:val="el-GR"/>
        </w:rPr>
        <w:t xml:space="preserve">. Θα περιλαμβάνει </w:t>
      </w:r>
      <w:r w:rsidRPr="00815759">
        <w:rPr>
          <w:lang w:val="el-GR"/>
        </w:rPr>
        <w:t>(</w:t>
      </w:r>
      <w:r>
        <w:rPr>
          <w:lang w:val="el-GR"/>
        </w:rPr>
        <w:t>αρχικό</w:t>
      </w:r>
      <w:r w:rsidRPr="00815759">
        <w:rPr>
          <w:lang w:val="el-GR"/>
        </w:rPr>
        <w:t>)</w:t>
      </w:r>
      <w:r w:rsidRPr="00671AE7">
        <w:rPr>
          <w:lang w:val="el-GR"/>
        </w:rPr>
        <w:t xml:space="preserve"> χρονοδιάγραμμα υλοποίησης του έργου, </w:t>
      </w:r>
      <w:r>
        <w:rPr>
          <w:lang w:val="el-GR"/>
        </w:rPr>
        <w:t>και π</w:t>
      </w:r>
      <w:r w:rsidRPr="00671AE7">
        <w:rPr>
          <w:lang w:val="el-GR"/>
        </w:rPr>
        <w:t xml:space="preserve">εριγραφή των </w:t>
      </w:r>
      <w:r w:rsidRPr="00671AE7">
        <w:rPr>
          <w:lang w:val="el-GR"/>
        </w:rPr>
        <w:lastRenderedPageBreak/>
        <w:t>εγκαταστάσεων και προσδιορισμό (καταγραφή προδιαγραφών) της απαραίτητης υλικοτεχνικής υποδομής (σαρωτές, σταθμοί εργασίας, δικτυακός εξοπλισμός, εκτυπωτές, κλπ.) που θα απαιτηθούν</w:t>
      </w:r>
      <w:r w:rsidRPr="00837BC6">
        <w:rPr>
          <w:lang w:val="el-GR"/>
        </w:rPr>
        <w:t xml:space="preserve">, </w:t>
      </w:r>
      <w:r>
        <w:rPr>
          <w:lang w:val="el-GR"/>
        </w:rPr>
        <w:t>θα προσφερθούν</w:t>
      </w:r>
      <w:r w:rsidRPr="00671AE7">
        <w:rPr>
          <w:lang w:val="el-GR"/>
        </w:rPr>
        <w:t xml:space="preserve"> και θα χρησιμοποιηθούν από τον Ανάδοχο</w:t>
      </w:r>
      <w:r>
        <w:rPr>
          <w:lang w:val="el-GR"/>
        </w:rPr>
        <w:t xml:space="preserve">. Η περιγραφή θα είναι σε επαρκή λεπτομέρεια </w:t>
      </w:r>
      <w:r w:rsidRPr="00671AE7">
        <w:rPr>
          <w:lang w:val="el-GR"/>
        </w:rPr>
        <w:t>ώστε να μπορέσουν να ξεκινήσουν οι προπαρασκευαστικές ενέργειες της Φάσης 2</w:t>
      </w:r>
      <w:r>
        <w:rPr>
          <w:lang w:val="el-GR"/>
        </w:rPr>
        <w:t xml:space="preserve">, ενώ μπορούν να εξειδικευθούν περαιτέρω με την ολοκλήρωση της Μελέτης Εφαρμογής. </w:t>
      </w:r>
    </w:p>
    <w:p w14:paraId="2D9EAB52" w14:textId="77777777" w:rsidR="00631888" w:rsidRPr="00732DDE" w:rsidRDefault="00631888" w:rsidP="00FB2E15">
      <w:pPr>
        <w:pStyle w:val="4"/>
        <w:numPr>
          <w:ilvl w:val="2"/>
          <w:numId w:val="115"/>
        </w:numPr>
        <w:tabs>
          <w:tab w:val="left" w:pos="993"/>
        </w:tabs>
        <w:ind w:left="7808" w:hanging="7808"/>
        <w:rPr>
          <w:rFonts w:cs="Tahoma"/>
          <w:szCs w:val="22"/>
          <w:lang w:val="el-GR"/>
        </w:rPr>
      </w:pPr>
      <w:bookmarkStart w:id="475" w:name="_Τεύχος_Ανάλυσης_Απαιτήσεων"/>
      <w:bookmarkStart w:id="476" w:name="_Toc76724153"/>
      <w:bookmarkStart w:id="477" w:name="_Toc89441290"/>
      <w:bookmarkStart w:id="478" w:name="_Toc89441808"/>
      <w:bookmarkEnd w:id="475"/>
      <w:r>
        <w:rPr>
          <w:rFonts w:cs="Tahoma"/>
          <w:szCs w:val="22"/>
          <w:lang w:val="el-GR"/>
        </w:rPr>
        <w:t>Τεύχος Ανάλυσης Απαιτήσεων</w:t>
      </w:r>
      <w:bookmarkEnd w:id="476"/>
      <w:bookmarkEnd w:id="477"/>
      <w:bookmarkEnd w:id="478"/>
    </w:p>
    <w:p w14:paraId="3B1F3657" w14:textId="77777777" w:rsidR="00631888" w:rsidRPr="00D20AC5" w:rsidRDefault="00631888" w:rsidP="00631888">
      <w:pPr>
        <w:rPr>
          <w:rFonts w:eastAsia="SimSun"/>
          <w:lang w:val="el-GR"/>
        </w:rPr>
      </w:pPr>
      <w:r w:rsidRPr="00D20AC5">
        <w:rPr>
          <w:rFonts w:eastAsia="SimSun"/>
          <w:lang w:val="el-GR"/>
        </w:rPr>
        <w:t xml:space="preserve">Κατά τη διάρκεια της Φάσης </w:t>
      </w:r>
      <w:r>
        <w:rPr>
          <w:rFonts w:eastAsia="SimSun"/>
          <w:lang w:val="el-GR"/>
        </w:rPr>
        <w:t>1</w:t>
      </w:r>
      <w:r w:rsidRPr="00D20AC5">
        <w:rPr>
          <w:rFonts w:eastAsia="SimSun"/>
          <w:lang w:val="el-GR"/>
        </w:rPr>
        <w:t>, ο Ανάδοχος θα καταγράψει αναλυτικά το σύνολο των απαιτήσεων του έργου σ</w:t>
      </w:r>
      <w:r>
        <w:rPr>
          <w:rFonts w:eastAsia="SimSun"/>
          <w:lang w:val="el-GR"/>
        </w:rPr>
        <w:t>το</w:t>
      </w:r>
      <w:r w:rsidRPr="00D20AC5">
        <w:rPr>
          <w:rFonts w:eastAsia="SimSun"/>
          <w:lang w:val="el-GR"/>
        </w:rPr>
        <w:t xml:space="preserve"> </w:t>
      </w:r>
      <w:r w:rsidRPr="00732DDE">
        <w:rPr>
          <w:rFonts w:eastAsia="SimSun"/>
          <w:b/>
          <w:bCs/>
          <w:lang w:val="el-GR"/>
        </w:rPr>
        <w:t>Τεύχος Ανάλυσης Απαιτήσεων</w:t>
      </w:r>
      <w:r w:rsidRPr="00815759">
        <w:rPr>
          <w:rFonts w:eastAsia="SimSun"/>
          <w:lang w:val="el-GR"/>
        </w:rPr>
        <w:t xml:space="preserve"> της</w:t>
      </w:r>
      <w:r>
        <w:rPr>
          <w:rFonts w:eastAsia="SimSun"/>
          <w:b/>
          <w:bCs/>
          <w:lang w:val="el-GR"/>
        </w:rPr>
        <w:t xml:space="preserve"> </w:t>
      </w:r>
      <w:r w:rsidRPr="00732DDE">
        <w:rPr>
          <w:rFonts w:eastAsia="SimSun"/>
          <w:lang w:val="el-GR"/>
        </w:rPr>
        <w:t>Μελέτης Εφαρμογής</w:t>
      </w:r>
      <w:r w:rsidRPr="00D20AC5">
        <w:rPr>
          <w:rFonts w:eastAsia="SimSun"/>
          <w:lang w:val="el-GR"/>
        </w:rPr>
        <w:t>.</w:t>
      </w:r>
    </w:p>
    <w:p w14:paraId="3774815F" w14:textId="77777777" w:rsidR="00631888" w:rsidRPr="00D20AC5" w:rsidRDefault="00631888" w:rsidP="00631888">
      <w:pPr>
        <w:rPr>
          <w:rFonts w:eastAsia="SimSun"/>
          <w:lang w:val="el-GR"/>
        </w:rPr>
      </w:pPr>
      <w:r w:rsidRPr="00D20AC5">
        <w:rPr>
          <w:rFonts w:eastAsia="SimSun"/>
          <w:lang w:val="el-GR"/>
        </w:rPr>
        <w:t xml:space="preserve">Το </w:t>
      </w:r>
      <w:r w:rsidRPr="001067BD">
        <w:rPr>
          <w:rFonts w:eastAsia="SimSun"/>
          <w:b/>
          <w:bCs/>
          <w:lang w:val="el-GR"/>
        </w:rPr>
        <w:t>Τεύχος Ανάλυσης Απαιτήσεων</w:t>
      </w:r>
      <w:r w:rsidRPr="00D20AC5">
        <w:rPr>
          <w:rFonts w:eastAsia="SimSun"/>
          <w:lang w:val="el-GR"/>
        </w:rPr>
        <w:t>, το οποίο θα αποτελέσει τον αναλυτικό οδηγό υλοποίησης του έργου, θα περιλαμβάνει κατ’ ελάχιστο τα παρακάτω:</w:t>
      </w:r>
    </w:p>
    <w:p w14:paraId="0B93E438" w14:textId="77777777" w:rsidR="00631888" w:rsidRPr="00D20AC5" w:rsidRDefault="00631888" w:rsidP="00631888">
      <w:pPr>
        <w:rPr>
          <w:rFonts w:eastAsia="SimSun"/>
          <w:lang w:val="el-GR"/>
        </w:rPr>
      </w:pPr>
      <w:r w:rsidRPr="00D20AC5">
        <w:rPr>
          <w:rFonts w:eastAsia="SimSun"/>
          <w:lang w:val="el-GR"/>
        </w:rPr>
        <w:t>1.</w:t>
      </w:r>
      <w:r w:rsidRPr="00D20AC5">
        <w:rPr>
          <w:rFonts w:eastAsia="SimSun"/>
          <w:lang w:val="el-GR"/>
        </w:rPr>
        <w:tab/>
      </w:r>
      <w:r w:rsidRPr="005203A4">
        <w:rPr>
          <w:rFonts w:eastAsia="SimSun"/>
          <w:b/>
          <w:bCs/>
          <w:lang w:val="el-GR"/>
        </w:rPr>
        <w:t xml:space="preserve">Σχέδιο Υλοποίησης και Διοίκησης </w:t>
      </w:r>
      <w:r>
        <w:rPr>
          <w:rFonts w:eastAsia="SimSun"/>
          <w:b/>
          <w:bCs/>
          <w:lang w:val="el-GR"/>
        </w:rPr>
        <w:t>Έ</w:t>
      </w:r>
      <w:r w:rsidRPr="005203A4">
        <w:rPr>
          <w:rFonts w:eastAsia="SimSun"/>
          <w:b/>
          <w:bCs/>
          <w:lang w:val="el-GR"/>
        </w:rPr>
        <w:t>ργου</w:t>
      </w:r>
      <w:r w:rsidRPr="00D20AC5">
        <w:rPr>
          <w:rFonts w:eastAsia="SimSun"/>
          <w:lang w:val="el-GR"/>
        </w:rPr>
        <w:t>, συμπεριλαμβανομένης αναλυτικής περιγραφής των ρόλων και των μελών των ομάδων εργασίας ανά ρόλο</w:t>
      </w:r>
    </w:p>
    <w:p w14:paraId="43A6EF7E" w14:textId="77777777" w:rsidR="00631888" w:rsidRPr="00D20AC5" w:rsidRDefault="00631888" w:rsidP="00631888">
      <w:pPr>
        <w:rPr>
          <w:rFonts w:eastAsia="SimSun"/>
          <w:lang w:val="el-GR"/>
        </w:rPr>
      </w:pPr>
      <w:r w:rsidRPr="00D20AC5">
        <w:rPr>
          <w:rFonts w:eastAsia="SimSun"/>
          <w:lang w:val="el-GR"/>
        </w:rPr>
        <w:t>2.</w:t>
      </w:r>
      <w:r w:rsidRPr="00D20AC5">
        <w:rPr>
          <w:rFonts w:eastAsia="SimSun"/>
          <w:lang w:val="el-GR"/>
        </w:rPr>
        <w:tab/>
      </w:r>
      <w:r w:rsidRPr="00B33DB1">
        <w:rPr>
          <w:rFonts w:eastAsia="SimSun"/>
          <w:b/>
          <w:bCs/>
          <w:lang w:val="el-GR"/>
        </w:rPr>
        <w:t xml:space="preserve">Απαιτήσεις </w:t>
      </w:r>
      <w:proofErr w:type="spellStart"/>
      <w:r w:rsidRPr="00B33DB1">
        <w:rPr>
          <w:rFonts w:eastAsia="SimSun"/>
          <w:b/>
          <w:bCs/>
          <w:lang w:val="el-GR"/>
        </w:rPr>
        <w:t>Ψηφιοποίησης</w:t>
      </w:r>
      <w:proofErr w:type="spellEnd"/>
      <w:r w:rsidRPr="00B33DB1">
        <w:rPr>
          <w:rFonts w:eastAsia="SimSun"/>
          <w:lang w:val="el-GR"/>
        </w:rPr>
        <w:t xml:space="preserve">: </w:t>
      </w:r>
      <w:proofErr w:type="spellStart"/>
      <w:r w:rsidRPr="00D20AC5">
        <w:rPr>
          <w:rFonts w:eastAsia="SimSun"/>
          <w:lang w:val="el-GR"/>
        </w:rPr>
        <w:t>Επικαιροποίηση</w:t>
      </w:r>
      <w:proofErr w:type="spellEnd"/>
      <w:r w:rsidRPr="00D20AC5">
        <w:rPr>
          <w:rFonts w:eastAsia="SimSun"/>
          <w:lang w:val="el-GR"/>
        </w:rPr>
        <w:t xml:space="preserve"> της υφιστάμενης κατάστασης όσον αφορά – ενδεικτικά αναφέρονται - στον αριθμό, στο είδος και στην ποιότητα των προς </w:t>
      </w:r>
      <w:proofErr w:type="spellStart"/>
      <w:r w:rsidRPr="00D20AC5">
        <w:rPr>
          <w:rFonts w:eastAsia="SimSun"/>
          <w:lang w:val="el-GR"/>
        </w:rPr>
        <w:t>ψηφιοποίηση</w:t>
      </w:r>
      <w:proofErr w:type="spellEnd"/>
      <w:r w:rsidRPr="00D20AC5">
        <w:rPr>
          <w:rFonts w:eastAsia="SimSun"/>
          <w:lang w:val="el-GR"/>
        </w:rPr>
        <w:t xml:space="preserve"> </w:t>
      </w:r>
      <w:r>
        <w:rPr>
          <w:rFonts w:eastAsia="SimSun"/>
          <w:lang w:val="el-GR"/>
        </w:rPr>
        <w:t>ΦΔ</w:t>
      </w:r>
      <w:r w:rsidRPr="00D20AC5">
        <w:rPr>
          <w:rFonts w:eastAsia="SimSun"/>
          <w:lang w:val="el-GR"/>
        </w:rPr>
        <w:t>, στο πλήθος και την ποιότητα των στοιχείων που πρόκειται να καταχωρηθούν κλπ.</w:t>
      </w:r>
    </w:p>
    <w:p w14:paraId="763E829F" w14:textId="77777777" w:rsidR="00631888" w:rsidRPr="00D20AC5" w:rsidRDefault="00631888" w:rsidP="00631888">
      <w:pPr>
        <w:rPr>
          <w:rFonts w:eastAsia="SimSun"/>
          <w:lang w:val="el-GR"/>
        </w:rPr>
      </w:pPr>
      <w:r>
        <w:rPr>
          <w:rFonts w:eastAsia="SimSun"/>
          <w:lang w:val="el-GR"/>
        </w:rPr>
        <w:t>3.</w:t>
      </w:r>
      <w:r w:rsidRPr="00D20AC5">
        <w:rPr>
          <w:rFonts w:eastAsia="SimSun"/>
          <w:lang w:val="el-GR"/>
        </w:rPr>
        <w:tab/>
      </w:r>
      <w:r w:rsidRPr="005C3C6A">
        <w:rPr>
          <w:rFonts w:eastAsia="SimSun"/>
          <w:b/>
          <w:bCs/>
          <w:lang w:val="el-GR"/>
        </w:rPr>
        <w:t xml:space="preserve">Απαιτήσεις </w:t>
      </w:r>
      <w:proofErr w:type="spellStart"/>
      <w:r w:rsidRPr="005C3C6A">
        <w:rPr>
          <w:rFonts w:eastAsia="SimSun"/>
          <w:b/>
          <w:bCs/>
          <w:lang w:val="el-GR"/>
        </w:rPr>
        <w:t>Μεταδεδομένων</w:t>
      </w:r>
      <w:proofErr w:type="spellEnd"/>
      <w:r>
        <w:rPr>
          <w:rFonts w:eastAsia="SimSun"/>
          <w:b/>
          <w:bCs/>
          <w:lang w:val="el-GR"/>
        </w:rPr>
        <w:t xml:space="preserve"> Σάρωσης </w:t>
      </w:r>
      <w:r w:rsidRPr="005C3C6A">
        <w:rPr>
          <w:rFonts w:eastAsia="SimSun"/>
          <w:b/>
          <w:bCs/>
          <w:lang w:val="el-GR"/>
        </w:rPr>
        <w:t>&amp;</w:t>
      </w:r>
      <w:r>
        <w:rPr>
          <w:rFonts w:eastAsia="SimSun"/>
          <w:b/>
          <w:bCs/>
          <w:lang w:val="el-GR"/>
        </w:rPr>
        <w:t xml:space="preserve"> </w:t>
      </w:r>
      <w:r w:rsidRPr="005C3C6A">
        <w:rPr>
          <w:rFonts w:eastAsia="SimSun"/>
          <w:b/>
          <w:bCs/>
          <w:lang w:val="el-GR"/>
        </w:rPr>
        <w:t>Δεδομένων</w:t>
      </w:r>
      <w:r>
        <w:rPr>
          <w:rFonts w:eastAsia="SimSun"/>
          <w:b/>
          <w:bCs/>
          <w:lang w:val="el-GR"/>
        </w:rPr>
        <w:t xml:space="preserve"> Καταχώρησης</w:t>
      </w:r>
      <w:r w:rsidRPr="00B33DB1">
        <w:rPr>
          <w:rFonts w:eastAsia="SimSun"/>
          <w:lang w:val="el-GR"/>
        </w:rPr>
        <w:t>:</w:t>
      </w:r>
      <w:r>
        <w:rPr>
          <w:rFonts w:eastAsia="SimSun"/>
          <w:lang w:val="el-GR"/>
        </w:rPr>
        <w:t xml:space="preserve"> </w:t>
      </w:r>
      <w:r w:rsidRPr="00D20AC5">
        <w:rPr>
          <w:rFonts w:eastAsia="SimSun"/>
          <w:lang w:val="el-GR"/>
        </w:rPr>
        <w:t xml:space="preserve">Ο τύπος και το εύρος των πεδίων των </w:t>
      </w:r>
      <w:proofErr w:type="spellStart"/>
      <w:r w:rsidRPr="00D20AC5">
        <w:rPr>
          <w:rFonts w:eastAsia="SimSun"/>
          <w:lang w:val="el-GR"/>
        </w:rPr>
        <w:t>μεταδεδομένων</w:t>
      </w:r>
      <w:proofErr w:type="spellEnd"/>
      <w:r w:rsidRPr="00D20AC5">
        <w:rPr>
          <w:rFonts w:eastAsia="SimSun"/>
          <w:lang w:val="el-GR"/>
        </w:rPr>
        <w:t xml:space="preserve"> </w:t>
      </w:r>
      <w:r>
        <w:rPr>
          <w:rFonts w:eastAsia="SimSun"/>
          <w:lang w:val="el-GR"/>
        </w:rPr>
        <w:t xml:space="preserve">σάρωσης και των δεδομένων καταχώρησης </w:t>
      </w:r>
      <w:r w:rsidRPr="00D20AC5">
        <w:rPr>
          <w:rFonts w:eastAsia="SimSun"/>
          <w:lang w:val="el-GR"/>
        </w:rPr>
        <w:t xml:space="preserve">που θα χρησιμοποιηθούν για την τεκμηρίωση των σαρωμένων </w:t>
      </w:r>
      <w:r>
        <w:rPr>
          <w:rFonts w:eastAsia="SimSun"/>
          <w:lang w:val="el-GR"/>
        </w:rPr>
        <w:t>ΦΔ</w:t>
      </w:r>
      <w:r w:rsidRPr="005C3C6A">
        <w:rPr>
          <w:rFonts w:eastAsia="SimSun"/>
          <w:lang w:val="el-GR"/>
        </w:rPr>
        <w:t>.</w:t>
      </w:r>
      <w:r>
        <w:rPr>
          <w:rFonts w:eastAsia="SimSun"/>
          <w:lang w:val="el-GR"/>
        </w:rPr>
        <w:t xml:space="preserve"> </w:t>
      </w:r>
      <w:r w:rsidRPr="00907E18">
        <w:rPr>
          <w:rFonts w:eastAsia="SimSun"/>
          <w:lang w:val="el-GR"/>
        </w:rPr>
        <w:t xml:space="preserve">Ορισμός και προσδιορισμός των </w:t>
      </w:r>
      <w:proofErr w:type="spellStart"/>
      <w:r w:rsidRPr="00907E18">
        <w:rPr>
          <w:rFonts w:eastAsia="SimSun"/>
          <w:lang w:val="el-GR"/>
        </w:rPr>
        <w:t>μεταδεδομένων</w:t>
      </w:r>
      <w:proofErr w:type="spellEnd"/>
      <w:r w:rsidRPr="00907E18">
        <w:rPr>
          <w:rFonts w:eastAsia="SimSun"/>
          <w:lang w:val="el-GR"/>
        </w:rPr>
        <w:t xml:space="preserve"> και χρήση κατάλληλου λογισμικού που θα συνδέει τα δεδομένα των ψηφιοποιημένων δανείων με των στοιχείων </w:t>
      </w:r>
      <w:proofErr w:type="spellStart"/>
      <w:r w:rsidRPr="00907E18">
        <w:rPr>
          <w:rFonts w:eastAsia="SimSun"/>
          <w:lang w:val="el-GR"/>
        </w:rPr>
        <w:t>μεταδεδομένων</w:t>
      </w:r>
      <w:proofErr w:type="spellEnd"/>
      <w:r w:rsidRPr="00907E18">
        <w:rPr>
          <w:rFonts w:eastAsia="SimSun"/>
          <w:lang w:val="el-GR"/>
        </w:rPr>
        <w:t xml:space="preserve"> ώστε να είναι εφικτή η αναζήτηση κάθε φακέλου ή εγγράφων αυτών με δυνατότητα πολλαπλών κριτηρίων (συνδυαστικές ερωτήσεις).</w:t>
      </w:r>
      <w:r>
        <w:rPr>
          <w:rFonts w:eastAsia="SimSun"/>
          <w:lang w:val="el-GR"/>
        </w:rPr>
        <w:t xml:space="preserve"> </w:t>
      </w:r>
    </w:p>
    <w:p w14:paraId="57260366" w14:textId="77777777" w:rsidR="00631888" w:rsidRPr="00815759" w:rsidRDefault="00631888" w:rsidP="00631888">
      <w:pPr>
        <w:rPr>
          <w:rFonts w:eastAsia="SimSun"/>
          <w:b/>
          <w:bCs/>
          <w:lang w:val="el-GR"/>
        </w:rPr>
      </w:pPr>
      <w:r w:rsidRPr="00197CFA">
        <w:rPr>
          <w:rFonts w:eastAsia="SimSun"/>
          <w:lang w:val="el-GR"/>
        </w:rPr>
        <w:t>4</w:t>
      </w:r>
      <w:r w:rsidRPr="00D20AC5">
        <w:rPr>
          <w:rFonts w:eastAsia="SimSun"/>
          <w:lang w:val="el-GR"/>
        </w:rPr>
        <w:t>.</w:t>
      </w:r>
      <w:r w:rsidRPr="00D20AC5">
        <w:rPr>
          <w:rFonts w:eastAsia="SimSun"/>
          <w:lang w:val="el-GR"/>
        </w:rPr>
        <w:tab/>
      </w:r>
      <w:bookmarkStart w:id="479" w:name="_Hlk68082130"/>
      <w:r w:rsidRPr="00837BC6">
        <w:rPr>
          <w:rFonts w:eastAsia="SimSun"/>
          <w:b/>
          <w:lang w:val="el-GR"/>
        </w:rPr>
        <w:t>Αναλυτικό χρονοδιάγραμμα υλοποίησης</w:t>
      </w:r>
      <w:r w:rsidRPr="00D20AC5">
        <w:rPr>
          <w:rFonts w:eastAsia="SimSun"/>
          <w:lang w:val="el-GR"/>
        </w:rPr>
        <w:t xml:space="preserve"> του έργου, συμπεριλαμβανομένου του Προγράμματος Παραγωγής (αναλυτικό πρόγραμμα / εξειδικευμένο Πλάνο Σάρωσης </w:t>
      </w:r>
      <w:r>
        <w:rPr>
          <w:rFonts w:eastAsia="SimSun"/>
          <w:lang w:val="el-GR"/>
        </w:rPr>
        <w:t>ΦΔ</w:t>
      </w:r>
      <w:r w:rsidRPr="00D20AC5">
        <w:rPr>
          <w:rFonts w:eastAsia="SimSun"/>
          <w:lang w:val="el-GR"/>
        </w:rPr>
        <w:t xml:space="preserve"> και αναλυτικό πλάνο καταχωρήσεων </w:t>
      </w:r>
      <w:r>
        <w:rPr>
          <w:rFonts w:eastAsia="SimSun"/>
          <w:lang w:val="el-GR"/>
        </w:rPr>
        <w:t>ΦΔ</w:t>
      </w:r>
      <w:r w:rsidRPr="00D20AC5">
        <w:rPr>
          <w:rFonts w:eastAsia="SimSun"/>
          <w:lang w:val="el-GR"/>
        </w:rPr>
        <w:t xml:space="preserve"> σε μηνιαία βάση)</w:t>
      </w:r>
      <w:bookmarkEnd w:id="479"/>
      <w:r>
        <w:rPr>
          <w:rFonts w:eastAsia="SimSun"/>
          <w:lang w:val="el-GR"/>
        </w:rPr>
        <w:t xml:space="preserve"> – Αναλυτικό και </w:t>
      </w:r>
      <w:proofErr w:type="spellStart"/>
      <w:r>
        <w:rPr>
          <w:rFonts w:eastAsia="SimSun"/>
          <w:lang w:val="el-GR"/>
        </w:rPr>
        <w:t>επικαιροποιούμενο</w:t>
      </w:r>
      <w:proofErr w:type="spellEnd"/>
      <w:r>
        <w:rPr>
          <w:rFonts w:eastAsia="SimSun"/>
          <w:lang w:val="el-GR"/>
        </w:rPr>
        <w:t xml:space="preserve">. </w:t>
      </w:r>
    </w:p>
    <w:p w14:paraId="685D40C9" w14:textId="77777777" w:rsidR="00631888" w:rsidRPr="00D20AC5" w:rsidRDefault="00631888" w:rsidP="00631888">
      <w:pPr>
        <w:rPr>
          <w:rFonts w:eastAsia="SimSun"/>
          <w:lang w:val="el-GR"/>
        </w:rPr>
      </w:pPr>
      <w:r w:rsidRPr="00197CFA">
        <w:rPr>
          <w:rFonts w:eastAsia="SimSun"/>
          <w:lang w:val="el-GR"/>
        </w:rPr>
        <w:t>5</w:t>
      </w:r>
      <w:r w:rsidRPr="00D20AC5">
        <w:rPr>
          <w:rFonts w:eastAsia="SimSun"/>
          <w:lang w:val="el-GR"/>
        </w:rPr>
        <w:t>.</w:t>
      </w:r>
      <w:r w:rsidRPr="00D20AC5">
        <w:rPr>
          <w:rFonts w:eastAsia="SimSun"/>
          <w:lang w:val="el-GR"/>
        </w:rPr>
        <w:tab/>
      </w:r>
      <w:bookmarkStart w:id="480" w:name="_Hlk68082838"/>
      <w:r w:rsidRPr="00D20AC5">
        <w:rPr>
          <w:rFonts w:eastAsia="SimSun"/>
          <w:lang w:val="el-GR"/>
        </w:rPr>
        <w:t>Περιγραφή των εγκαταστάσεων και προσδιορισμός (καταγραφή προδιαγραφών) της απαραίτητης υλικοτεχνικής υποδομής (σαρωτές, σταθμοί εργασίας, δικτυακός εξοπλισμός, εκτυπωτές, κλπ.) που θα απαιτηθούν</w:t>
      </w:r>
      <w:r>
        <w:rPr>
          <w:rFonts w:eastAsia="SimSun"/>
          <w:lang w:val="el-GR"/>
        </w:rPr>
        <w:t>, θα προσφερθούν</w:t>
      </w:r>
      <w:r w:rsidRPr="00D20AC5">
        <w:rPr>
          <w:rFonts w:eastAsia="SimSun"/>
          <w:lang w:val="el-GR"/>
        </w:rPr>
        <w:t xml:space="preserve"> και θα χρησιμοποιηθούν από τον Ανάδοχο</w:t>
      </w:r>
      <w:bookmarkEnd w:id="480"/>
      <w:r>
        <w:rPr>
          <w:rFonts w:eastAsia="SimSun"/>
          <w:lang w:val="el-GR"/>
        </w:rPr>
        <w:t>.</w:t>
      </w:r>
    </w:p>
    <w:p w14:paraId="5C8B4BF7" w14:textId="77777777" w:rsidR="00631888" w:rsidRPr="00D20AC5" w:rsidRDefault="00631888" w:rsidP="00631888">
      <w:pPr>
        <w:spacing w:after="0"/>
        <w:rPr>
          <w:rFonts w:eastAsia="SimSun"/>
          <w:lang w:val="el-GR"/>
        </w:rPr>
      </w:pPr>
      <w:r w:rsidRPr="00197CFA">
        <w:rPr>
          <w:rFonts w:eastAsia="SimSun"/>
          <w:lang w:val="el-GR"/>
        </w:rPr>
        <w:t>6</w:t>
      </w:r>
      <w:r w:rsidRPr="00D20AC5">
        <w:rPr>
          <w:rFonts w:eastAsia="SimSun"/>
          <w:lang w:val="el-GR"/>
        </w:rPr>
        <w:t>.</w:t>
      </w:r>
      <w:r w:rsidRPr="00D20AC5">
        <w:rPr>
          <w:rFonts w:eastAsia="SimSun"/>
          <w:lang w:val="el-GR"/>
        </w:rPr>
        <w:tab/>
        <w:t xml:space="preserve">Αναλυτική </w:t>
      </w:r>
      <w:r>
        <w:rPr>
          <w:rFonts w:eastAsia="SimSun"/>
          <w:b/>
          <w:bCs/>
          <w:lang w:val="el-GR"/>
        </w:rPr>
        <w:t>Κ</w:t>
      </w:r>
      <w:r w:rsidRPr="005203A4">
        <w:rPr>
          <w:rFonts w:eastAsia="SimSun"/>
          <w:b/>
          <w:bCs/>
          <w:lang w:val="el-GR"/>
        </w:rPr>
        <w:t>αταγραφή Προδιαγραφών των Εφαρμογών</w:t>
      </w:r>
      <w:r w:rsidRPr="00D20AC5">
        <w:rPr>
          <w:rFonts w:eastAsia="SimSun"/>
          <w:lang w:val="el-GR"/>
        </w:rPr>
        <w:t xml:space="preserve"> :</w:t>
      </w:r>
    </w:p>
    <w:p w14:paraId="66EE209D" w14:textId="77777777" w:rsidR="00631888" w:rsidRPr="00D20AC5" w:rsidRDefault="00631888" w:rsidP="00631888">
      <w:pPr>
        <w:spacing w:after="0"/>
        <w:ind w:left="720"/>
        <w:rPr>
          <w:rFonts w:eastAsia="SimSun"/>
          <w:lang w:val="el-GR"/>
        </w:rPr>
      </w:pPr>
      <w:r w:rsidRPr="00D20AC5">
        <w:rPr>
          <w:rFonts w:eastAsia="SimSun"/>
          <w:lang w:val="el-GR"/>
        </w:rPr>
        <w:t>a.</w:t>
      </w:r>
      <w:r w:rsidRPr="00D20AC5">
        <w:rPr>
          <w:rFonts w:eastAsia="SimSun"/>
          <w:lang w:val="el-GR"/>
        </w:rPr>
        <w:tab/>
        <w:t xml:space="preserve">«Καταχώρησης </w:t>
      </w:r>
      <w:r>
        <w:rPr>
          <w:rFonts w:eastAsia="SimSun"/>
          <w:lang w:val="el-GR"/>
        </w:rPr>
        <w:t>ΦΔ</w:t>
      </w:r>
      <w:r w:rsidRPr="00D20AC5">
        <w:rPr>
          <w:rFonts w:eastAsia="SimSun"/>
          <w:lang w:val="el-GR"/>
        </w:rPr>
        <w:t xml:space="preserve"> και διασφάλισης ποιότητας», </w:t>
      </w:r>
    </w:p>
    <w:p w14:paraId="586617BA" w14:textId="77777777" w:rsidR="00631888" w:rsidRPr="00D20AC5" w:rsidRDefault="00631888" w:rsidP="00631888">
      <w:pPr>
        <w:spacing w:after="0"/>
        <w:ind w:left="720"/>
        <w:rPr>
          <w:rFonts w:eastAsia="SimSun"/>
          <w:lang w:val="el-GR"/>
        </w:rPr>
      </w:pPr>
      <w:r w:rsidRPr="00D20AC5">
        <w:rPr>
          <w:rFonts w:eastAsia="SimSun"/>
          <w:lang w:val="el-GR"/>
        </w:rPr>
        <w:t>b.</w:t>
      </w:r>
      <w:r w:rsidRPr="00D20AC5">
        <w:rPr>
          <w:rFonts w:eastAsia="SimSun"/>
          <w:lang w:val="el-GR"/>
        </w:rPr>
        <w:tab/>
        <w:t xml:space="preserve">«Υποστήριξης δειγματοληπτικών ελέγχων και μετάπτωσης </w:t>
      </w:r>
      <w:proofErr w:type="spellStart"/>
      <w:r w:rsidRPr="00D20AC5">
        <w:rPr>
          <w:rFonts w:eastAsia="SimSun"/>
          <w:lang w:val="el-GR"/>
        </w:rPr>
        <w:t>καταχωρηθέντων</w:t>
      </w:r>
      <w:proofErr w:type="spellEnd"/>
      <w:r w:rsidRPr="00D20AC5">
        <w:rPr>
          <w:rFonts w:eastAsia="SimSun"/>
          <w:lang w:val="el-GR"/>
        </w:rPr>
        <w:t xml:space="preserve"> </w:t>
      </w:r>
      <w:r>
        <w:rPr>
          <w:rFonts w:eastAsia="SimSun"/>
          <w:lang w:val="el-GR"/>
        </w:rPr>
        <w:t>ΦΔ</w:t>
      </w:r>
      <w:r w:rsidRPr="00D20AC5">
        <w:rPr>
          <w:rFonts w:eastAsia="SimSun"/>
          <w:lang w:val="el-GR"/>
        </w:rPr>
        <w:t xml:space="preserve">» και </w:t>
      </w:r>
    </w:p>
    <w:p w14:paraId="5FA91B9A" w14:textId="77777777" w:rsidR="00631888" w:rsidRDefault="00631888" w:rsidP="00631888">
      <w:pPr>
        <w:spacing w:after="0"/>
        <w:ind w:left="720"/>
        <w:rPr>
          <w:rFonts w:eastAsia="SimSun"/>
          <w:lang w:val="el-GR"/>
        </w:rPr>
      </w:pPr>
      <w:r w:rsidRPr="00D20AC5">
        <w:rPr>
          <w:rFonts w:eastAsia="SimSun"/>
          <w:lang w:val="el-GR"/>
        </w:rPr>
        <w:t>c.</w:t>
      </w:r>
      <w:r w:rsidRPr="00D20AC5">
        <w:rPr>
          <w:rFonts w:eastAsia="SimSun"/>
          <w:lang w:val="el-GR"/>
        </w:rPr>
        <w:tab/>
        <w:t>«Παρακολούθησης πορείας σαρώσεων &amp; καταχωρήσεων»</w:t>
      </w:r>
    </w:p>
    <w:p w14:paraId="7594C566" w14:textId="77777777" w:rsidR="00631888" w:rsidRPr="00D6377A" w:rsidRDefault="00631888" w:rsidP="00631888">
      <w:pPr>
        <w:spacing w:after="0"/>
        <w:ind w:left="720"/>
        <w:rPr>
          <w:rFonts w:eastAsia="SimSun"/>
          <w:lang w:val="el-GR"/>
        </w:rPr>
      </w:pPr>
      <w:r>
        <w:rPr>
          <w:rFonts w:eastAsia="SimSun"/>
        </w:rPr>
        <w:t>d</w:t>
      </w:r>
      <w:r w:rsidRPr="00D6377A">
        <w:rPr>
          <w:rFonts w:eastAsia="SimSun"/>
          <w:lang w:val="el-GR"/>
        </w:rPr>
        <w:t>.</w:t>
      </w:r>
      <w:r w:rsidRPr="00D6377A">
        <w:rPr>
          <w:rFonts w:eastAsia="SimSun"/>
          <w:lang w:val="el-GR"/>
        </w:rPr>
        <w:tab/>
      </w:r>
      <w:r>
        <w:rPr>
          <w:rFonts w:eastAsia="SimSun"/>
          <w:lang w:val="el-GR"/>
        </w:rPr>
        <w:t>«Πληροφοριακό Σύστημα Διαχείρισης Εγγράφων»</w:t>
      </w:r>
    </w:p>
    <w:p w14:paraId="6765CDD1" w14:textId="77777777" w:rsidR="00631888" w:rsidRPr="00D20AC5" w:rsidRDefault="00631888" w:rsidP="00631888">
      <w:pPr>
        <w:rPr>
          <w:rFonts w:eastAsia="SimSun"/>
          <w:lang w:val="el-GR"/>
        </w:rPr>
      </w:pPr>
      <w:r w:rsidRPr="00197CFA">
        <w:rPr>
          <w:rFonts w:eastAsia="SimSun"/>
          <w:lang w:val="el-GR"/>
        </w:rPr>
        <w:t>7</w:t>
      </w:r>
      <w:r w:rsidRPr="00D20AC5">
        <w:rPr>
          <w:rFonts w:eastAsia="SimSun"/>
          <w:lang w:val="el-GR"/>
        </w:rPr>
        <w:t>.</w:t>
      </w:r>
      <w:r w:rsidRPr="00D20AC5">
        <w:rPr>
          <w:rFonts w:eastAsia="SimSun"/>
          <w:lang w:val="el-GR"/>
        </w:rPr>
        <w:tab/>
        <w:t xml:space="preserve">Ανάλυση της δομής (π.χ. βάση δεδομένων) στην οποία θα καταχωρούνται τα </w:t>
      </w:r>
      <w:proofErr w:type="spellStart"/>
      <w:r w:rsidRPr="00D20AC5">
        <w:rPr>
          <w:rFonts w:eastAsia="SimSun"/>
          <w:lang w:val="el-GR"/>
        </w:rPr>
        <w:t>καταχωρηθέντα</w:t>
      </w:r>
      <w:proofErr w:type="spellEnd"/>
      <w:r w:rsidRPr="00D20AC5">
        <w:rPr>
          <w:rFonts w:eastAsia="SimSun"/>
          <w:lang w:val="el-GR"/>
        </w:rPr>
        <w:t xml:space="preserve"> στοιχεία </w:t>
      </w:r>
      <w:r>
        <w:rPr>
          <w:rFonts w:eastAsia="SimSun"/>
          <w:lang w:val="el-GR"/>
        </w:rPr>
        <w:t>ΦΔ</w:t>
      </w:r>
      <w:r w:rsidRPr="00D20AC5">
        <w:rPr>
          <w:rFonts w:eastAsia="SimSun"/>
          <w:lang w:val="el-GR"/>
        </w:rPr>
        <w:t xml:space="preserve"> καθώς και οι μεταβολές τους</w:t>
      </w:r>
    </w:p>
    <w:p w14:paraId="4795BD31" w14:textId="77777777" w:rsidR="00631888" w:rsidRPr="00197CFA" w:rsidRDefault="00631888" w:rsidP="00FB2E15">
      <w:pPr>
        <w:pStyle w:val="4"/>
        <w:numPr>
          <w:ilvl w:val="2"/>
          <w:numId w:val="115"/>
        </w:numPr>
        <w:tabs>
          <w:tab w:val="left" w:pos="993"/>
        </w:tabs>
        <w:ind w:left="7808" w:hanging="7808"/>
        <w:rPr>
          <w:rFonts w:cs="Tahoma"/>
          <w:szCs w:val="22"/>
          <w:lang w:val="el-GR"/>
        </w:rPr>
      </w:pPr>
      <w:bookmarkStart w:id="481" w:name="_Μεθοδολογία_Έργου"/>
      <w:bookmarkStart w:id="482" w:name="_Toc76724154"/>
      <w:bookmarkStart w:id="483" w:name="_Toc89441291"/>
      <w:bookmarkStart w:id="484" w:name="_Toc89441809"/>
      <w:bookmarkEnd w:id="481"/>
      <w:r w:rsidRPr="00197CFA">
        <w:rPr>
          <w:rFonts w:cs="Tahoma"/>
          <w:szCs w:val="22"/>
          <w:lang w:val="el-GR"/>
        </w:rPr>
        <w:t>Μεθοδολογία Έργου</w:t>
      </w:r>
      <w:bookmarkEnd w:id="482"/>
      <w:bookmarkEnd w:id="483"/>
      <w:bookmarkEnd w:id="484"/>
    </w:p>
    <w:p w14:paraId="5687DAB7" w14:textId="77777777" w:rsidR="00631888" w:rsidRPr="00D20AC5" w:rsidRDefault="00631888" w:rsidP="00631888">
      <w:pPr>
        <w:pStyle w:val="aff4"/>
        <w:rPr>
          <w:rFonts w:eastAsia="SimSun"/>
          <w:lang w:val="el-GR"/>
        </w:rPr>
      </w:pPr>
      <w:r w:rsidRPr="005203A4">
        <w:rPr>
          <w:rFonts w:eastAsia="SimSun"/>
          <w:lang w:val="el-GR"/>
        </w:rPr>
        <w:t>Μεθοδολογία οργάνωσης, υλοποίησης, παρακολούθησης, διασφάλισης εμπιστευτικότητας και ποιότητας του έργου</w:t>
      </w:r>
      <w:r w:rsidRPr="00D20AC5">
        <w:rPr>
          <w:rFonts w:eastAsia="SimSun"/>
          <w:lang w:val="el-GR"/>
        </w:rPr>
        <w:t>, την οποία θα ακολουθήσει ο Ανάδοχος. Ενδεικτικά και όχι περιοριστικά θα περιλαμβάνονται τα παρακάτω:</w:t>
      </w:r>
    </w:p>
    <w:p w14:paraId="34DE771F" w14:textId="7CB5CBC3" w:rsidR="00631888" w:rsidRPr="00197CFA" w:rsidRDefault="00631888" w:rsidP="00474644">
      <w:pPr>
        <w:pStyle w:val="aff"/>
        <w:numPr>
          <w:ilvl w:val="1"/>
          <w:numId w:val="98"/>
        </w:numPr>
        <w:rPr>
          <w:rFonts w:eastAsia="SimSun"/>
          <w:lang w:val="el-GR"/>
        </w:rPr>
      </w:pPr>
      <w:r w:rsidRPr="00197CFA">
        <w:rPr>
          <w:rFonts w:eastAsia="SimSun"/>
          <w:lang w:val="el-GR"/>
        </w:rPr>
        <w:t xml:space="preserve">Εξειδικευμένο Μοντέλο Υλοποίησης Σάρωσης </w:t>
      </w:r>
      <w:r>
        <w:rPr>
          <w:rFonts w:eastAsia="SimSun"/>
          <w:lang w:val="el-GR"/>
        </w:rPr>
        <w:t xml:space="preserve">(βλ. </w:t>
      </w:r>
      <w:r>
        <w:rPr>
          <w:lang w:val="el-GR"/>
        </w:rPr>
        <w:fldChar w:fldCharType="begin"/>
      </w:r>
      <w:r>
        <w:rPr>
          <w:lang w:val="el-GR"/>
        </w:rPr>
        <w:instrText xml:space="preserve"> REF _Ref83036709 \r \h </w:instrText>
      </w:r>
      <w:r>
        <w:rPr>
          <w:lang w:val="el-GR"/>
        </w:rPr>
      </w:r>
      <w:r>
        <w:rPr>
          <w:lang w:val="el-GR"/>
        </w:rPr>
        <w:fldChar w:fldCharType="separate"/>
      </w:r>
      <w:r w:rsidR="00693CB6">
        <w:rPr>
          <w:lang w:val="el-GR"/>
        </w:rPr>
        <w:t>6.4.1.1</w:t>
      </w:r>
      <w:r>
        <w:rPr>
          <w:lang w:val="el-GR"/>
        </w:rPr>
        <w:fldChar w:fldCharType="end"/>
      </w:r>
      <w:r>
        <w:rPr>
          <w:lang w:val="el-GR"/>
        </w:rPr>
        <w:t xml:space="preserve"> </w:t>
      </w:r>
      <w:r>
        <w:rPr>
          <w:rStyle w:val="-"/>
          <w:lang w:val="el-GR"/>
        </w:rPr>
        <w:fldChar w:fldCharType="begin"/>
      </w:r>
      <w:r>
        <w:rPr>
          <w:rStyle w:val="-"/>
          <w:lang w:val="el-GR"/>
        </w:rPr>
        <w:instrText xml:space="preserve"> REF _Ref83036709 \h </w:instrText>
      </w:r>
      <w:r>
        <w:rPr>
          <w:rStyle w:val="-"/>
          <w:lang w:val="el-GR"/>
        </w:rPr>
      </w:r>
      <w:r>
        <w:rPr>
          <w:rStyle w:val="-"/>
          <w:lang w:val="el-GR"/>
        </w:rPr>
        <w:fldChar w:fldCharType="separate"/>
      </w:r>
      <w:r w:rsidR="00693CB6" w:rsidRPr="005B6092">
        <w:rPr>
          <w:lang w:val="el-GR"/>
        </w:rPr>
        <w:t>Μοντέλο υλοποίησης σάρωσης</w:t>
      </w:r>
      <w:r>
        <w:rPr>
          <w:rStyle w:val="-"/>
          <w:lang w:val="el-GR"/>
        </w:rPr>
        <w:fldChar w:fldCharType="end"/>
      </w:r>
      <w:r>
        <w:rPr>
          <w:rFonts w:eastAsia="SimSun"/>
          <w:lang w:val="el-GR"/>
        </w:rPr>
        <w:t>)</w:t>
      </w:r>
    </w:p>
    <w:p w14:paraId="558CB587" w14:textId="77777777" w:rsidR="00631888" w:rsidRPr="00197CFA" w:rsidRDefault="00631888" w:rsidP="00474644">
      <w:pPr>
        <w:pStyle w:val="aff"/>
        <w:numPr>
          <w:ilvl w:val="1"/>
          <w:numId w:val="98"/>
        </w:numPr>
        <w:rPr>
          <w:rFonts w:eastAsia="SimSun"/>
          <w:lang w:val="el-GR"/>
        </w:rPr>
      </w:pPr>
      <w:r w:rsidRPr="00197CFA">
        <w:rPr>
          <w:rFonts w:eastAsia="SimSun"/>
          <w:lang w:val="el-GR"/>
        </w:rPr>
        <w:t xml:space="preserve">Τρόπος οργάνωσης ενεργειών σάρωσης </w:t>
      </w:r>
    </w:p>
    <w:p w14:paraId="121CF102" w14:textId="77777777" w:rsidR="00631888" w:rsidRPr="00197CFA" w:rsidRDefault="00631888" w:rsidP="00474644">
      <w:pPr>
        <w:pStyle w:val="aff"/>
        <w:numPr>
          <w:ilvl w:val="1"/>
          <w:numId w:val="98"/>
        </w:numPr>
        <w:rPr>
          <w:rFonts w:eastAsia="SimSun"/>
          <w:lang w:val="el-GR"/>
        </w:rPr>
      </w:pPr>
      <w:r w:rsidRPr="00197CFA">
        <w:rPr>
          <w:rFonts w:eastAsia="SimSun"/>
          <w:lang w:val="el-GR"/>
        </w:rPr>
        <w:t xml:space="preserve">Μεθοδολογία </w:t>
      </w:r>
      <w:proofErr w:type="spellStart"/>
      <w:r w:rsidRPr="00197CFA">
        <w:rPr>
          <w:rFonts w:eastAsia="SimSun"/>
          <w:lang w:val="el-GR"/>
        </w:rPr>
        <w:t>ονοματοδοσίας</w:t>
      </w:r>
      <w:proofErr w:type="spellEnd"/>
      <w:r w:rsidRPr="00197CFA">
        <w:rPr>
          <w:rFonts w:eastAsia="SimSun"/>
          <w:lang w:val="el-GR"/>
        </w:rPr>
        <w:t xml:space="preserve"> αρχείων και φακέλων που θα αποθηκεύονται οι σαρωμένοι ΦΔ, καθώς και το εύρος των ονομάτων </w:t>
      </w:r>
      <w:r>
        <w:rPr>
          <w:rFonts w:eastAsia="SimSun"/>
          <w:lang w:val="el-GR"/>
        </w:rPr>
        <w:t xml:space="preserve">τους (βλ.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"_Κωδικοποίηση_ονομασίας_παραγόμενων" </w:instrText>
      </w:r>
      <w:r w:rsidR="00162752">
        <w:fldChar w:fldCharType="separate"/>
      </w:r>
      <w:r w:rsidRPr="00866C0A">
        <w:rPr>
          <w:rStyle w:val="-"/>
          <w:rFonts w:eastAsia="SimSun"/>
          <w:lang w:val="el-GR"/>
        </w:rPr>
        <w:t>Κωδικοποίηση ονομασίας παραγόμενων προϊόντων</w:t>
      </w:r>
      <w:r w:rsidR="00162752">
        <w:rPr>
          <w:rStyle w:val="-"/>
          <w:rFonts w:eastAsia="SimSun"/>
          <w:lang w:val="el-GR"/>
        </w:rPr>
        <w:fldChar w:fldCharType="end"/>
      </w:r>
      <w:r>
        <w:rPr>
          <w:rFonts w:eastAsia="SimSun"/>
          <w:lang w:val="el-GR"/>
        </w:rPr>
        <w:t>)</w:t>
      </w:r>
    </w:p>
    <w:p w14:paraId="7B56A1F4" w14:textId="77777777" w:rsidR="00631888" w:rsidRPr="00197CFA" w:rsidRDefault="00631888" w:rsidP="00474644">
      <w:pPr>
        <w:pStyle w:val="aff"/>
        <w:numPr>
          <w:ilvl w:val="1"/>
          <w:numId w:val="98"/>
        </w:numPr>
        <w:rPr>
          <w:rFonts w:eastAsia="SimSun"/>
          <w:lang w:val="el-GR"/>
        </w:rPr>
      </w:pPr>
      <w:r w:rsidRPr="00197CFA">
        <w:rPr>
          <w:rFonts w:eastAsia="SimSun"/>
          <w:lang w:val="el-GR"/>
        </w:rPr>
        <w:t>Διαδικασία παράδοσης - παραλαβής των παρτίδων ΦΔ προς σάρωση</w:t>
      </w:r>
      <w:r>
        <w:rPr>
          <w:rFonts w:eastAsia="SimSun"/>
          <w:lang w:val="el-GR"/>
        </w:rPr>
        <w:t xml:space="preserve"> (βλ.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"_Διαδικασία_παράδοσης_παραλαβής" </w:instrText>
      </w:r>
      <w:r w:rsidR="00162752">
        <w:fldChar w:fldCharType="separate"/>
      </w:r>
      <w:r w:rsidRPr="00866C0A">
        <w:rPr>
          <w:rStyle w:val="-"/>
          <w:rFonts w:eastAsia="SimSun"/>
          <w:lang w:val="el-GR"/>
        </w:rPr>
        <w:t>Διαδικασία παράδοσης παραλαβής παραγόμενου υλικού σάρωσης</w:t>
      </w:r>
      <w:r w:rsidR="00162752">
        <w:rPr>
          <w:rStyle w:val="-"/>
          <w:rFonts w:eastAsia="SimSun"/>
          <w:lang w:val="el-GR"/>
        </w:rPr>
        <w:fldChar w:fldCharType="end"/>
      </w:r>
      <w:r>
        <w:rPr>
          <w:rFonts w:eastAsia="SimSun"/>
          <w:lang w:val="el-GR"/>
        </w:rPr>
        <w:t>).</w:t>
      </w:r>
    </w:p>
    <w:p w14:paraId="459011BD" w14:textId="77777777" w:rsidR="00631888" w:rsidRPr="00197CFA" w:rsidRDefault="00631888" w:rsidP="00474644">
      <w:pPr>
        <w:pStyle w:val="aff"/>
        <w:numPr>
          <w:ilvl w:val="1"/>
          <w:numId w:val="98"/>
        </w:numPr>
        <w:rPr>
          <w:rFonts w:eastAsia="SimSun"/>
          <w:lang w:val="el-GR"/>
        </w:rPr>
      </w:pPr>
      <w:r w:rsidRPr="00197CFA">
        <w:rPr>
          <w:rFonts w:eastAsia="SimSun"/>
          <w:lang w:val="el-GR"/>
        </w:rPr>
        <w:t>Τρόπος οργάνωσης Κέντρου Καταχώρησης</w:t>
      </w:r>
      <w:r w:rsidRPr="00FC22A7">
        <w:rPr>
          <w:rFonts w:eastAsia="SimSun"/>
          <w:lang w:val="el-GR"/>
        </w:rPr>
        <w:t xml:space="preserve"> ( </w:t>
      </w:r>
      <w:r>
        <w:rPr>
          <w:rFonts w:eastAsia="SimSun"/>
          <w:lang w:val="el-GR"/>
        </w:rPr>
        <w:t xml:space="preserve">βλ.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"_Προδιαγραφές_Κέντρου_Καταχώρησης" </w:instrText>
      </w:r>
      <w:r w:rsidR="00162752">
        <w:fldChar w:fldCharType="separate"/>
      </w:r>
      <w:r w:rsidRPr="00FC22A7">
        <w:rPr>
          <w:rStyle w:val="-"/>
          <w:rFonts w:eastAsia="SimSun"/>
          <w:lang w:val="el-GR"/>
        </w:rPr>
        <w:t>Προδιαγραφές Κέντρου Καταχώρησης</w:t>
      </w:r>
      <w:r w:rsidR="00162752">
        <w:rPr>
          <w:rStyle w:val="-"/>
          <w:rFonts w:eastAsia="SimSun"/>
          <w:lang w:val="el-GR"/>
        </w:rPr>
        <w:fldChar w:fldCharType="end"/>
      </w:r>
      <w:r>
        <w:rPr>
          <w:rFonts w:eastAsia="SimSun"/>
          <w:lang w:val="el-GR"/>
        </w:rPr>
        <w:t>)</w:t>
      </w:r>
    </w:p>
    <w:p w14:paraId="4305627E" w14:textId="77777777" w:rsidR="00631888" w:rsidRPr="00197CFA" w:rsidRDefault="00631888" w:rsidP="00474644">
      <w:pPr>
        <w:pStyle w:val="aff"/>
        <w:numPr>
          <w:ilvl w:val="1"/>
          <w:numId w:val="98"/>
        </w:numPr>
        <w:rPr>
          <w:rFonts w:eastAsia="SimSun"/>
          <w:lang w:val="el-GR"/>
        </w:rPr>
      </w:pPr>
      <w:r w:rsidRPr="00197CFA">
        <w:rPr>
          <w:rFonts w:eastAsia="SimSun"/>
          <w:lang w:val="el-GR"/>
        </w:rPr>
        <w:lastRenderedPageBreak/>
        <w:t>Καθορισμός κανόνων καταχώρησης δεδομένων, όπου περιγράφονται οι αρχές καταχώρησης που θα τηρεί η εκάστοτε ομάδα καταχώρησης.</w:t>
      </w:r>
    </w:p>
    <w:p w14:paraId="40A045A7" w14:textId="77777777" w:rsidR="00631888" w:rsidRPr="00197CFA" w:rsidRDefault="00631888" w:rsidP="00474644">
      <w:pPr>
        <w:pStyle w:val="aff"/>
        <w:numPr>
          <w:ilvl w:val="1"/>
          <w:numId w:val="98"/>
        </w:numPr>
        <w:rPr>
          <w:rFonts w:eastAsia="SimSun"/>
          <w:lang w:val="el-GR"/>
        </w:rPr>
      </w:pPr>
      <w:r w:rsidRPr="00197CFA">
        <w:rPr>
          <w:rFonts w:eastAsia="SimSun"/>
          <w:lang w:val="el-GR"/>
        </w:rPr>
        <w:t xml:space="preserve">Τρόπος οργάνωσης μεταφοράς δεδομένων, χώρων καταχώρησης </w:t>
      </w:r>
      <w:proofErr w:type="spellStart"/>
      <w:r w:rsidRPr="00197CFA">
        <w:rPr>
          <w:rFonts w:eastAsia="SimSun"/>
          <w:lang w:val="el-GR"/>
        </w:rPr>
        <w:t>κλπ</w:t>
      </w:r>
      <w:proofErr w:type="spellEnd"/>
      <w:r w:rsidRPr="00197CFA">
        <w:rPr>
          <w:rFonts w:eastAsia="SimSun"/>
          <w:lang w:val="el-GR"/>
        </w:rPr>
        <w:t xml:space="preserve"> ώστε να διασφαλιστεί πλήρης εμπιστευτικότητα.</w:t>
      </w:r>
    </w:p>
    <w:p w14:paraId="5F9CF540" w14:textId="77777777" w:rsidR="00631888" w:rsidRPr="00BB400E" w:rsidRDefault="00631888" w:rsidP="00474644">
      <w:pPr>
        <w:pStyle w:val="aff"/>
        <w:numPr>
          <w:ilvl w:val="1"/>
          <w:numId w:val="98"/>
        </w:numPr>
        <w:rPr>
          <w:rFonts w:eastAsia="SimSun"/>
          <w:lang w:val="el-GR"/>
        </w:rPr>
      </w:pPr>
      <w:r w:rsidRPr="005203A4">
        <w:rPr>
          <w:rFonts w:eastAsia="SimSun"/>
          <w:lang w:val="el-GR"/>
        </w:rPr>
        <w:t xml:space="preserve">Εξειδικευμένο </w:t>
      </w:r>
      <w:r w:rsidRPr="00197CFA">
        <w:rPr>
          <w:rFonts w:eastAsia="SimSun"/>
          <w:b/>
          <w:bCs/>
          <w:lang w:val="el-GR"/>
        </w:rPr>
        <w:t>Εναλλακτικό Σχέδιο Λειτουργίας</w:t>
      </w:r>
      <w:r w:rsidRPr="00D20AC5">
        <w:rPr>
          <w:rFonts w:eastAsia="SimSun"/>
          <w:lang w:val="el-GR"/>
        </w:rPr>
        <w:t xml:space="preserve"> την περίπτωση βλάβης σαρωτών και λοιπών συσκευών που θα χρησιμοποιηθούν από τον Ανάδοχο στην υλοποίηση του έργου</w:t>
      </w:r>
      <w:r>
        <w:rPr>
          <w:rFonts w:eastAsia="SimSun"/>
          <w:lang w:val="el-GR"/>
        </w:rPr>
        <w:t xml:space="preserve"> </w:t>
      </w:r>
      <w:r w:rsidRPr="00BB400E">
        <w:rPr>
          <w:rFonts w:eastAsia="SimSun"/>
          <w:lang w:val="el-GR"/>
        </w:rPr>
        <w:t>Το Εναλλακτικό Σχέδιο Λειτουργίας θα περιλαμβάνει:</w:t>
      </w:r>
    </w:p>
    <w:p w14:paraId="2379936F" w14:textId="77777777" w:rsidR="00631888" w:rsidRPr="00BB400E" w:rsidRDefault="00631888" w:rsidP="00474644">
      <w:pPr>
        <w:pStyle w:val="aff"/>
        <w:numPr>
          <w:ilvl w:val="2"/>
          <w:numId w:val="100"/>
        </w:numPr>
        <w:rPr>
          <w:rFonts w:eastAsia="SimSun"/>
          <w:lang w:val="el-GR"/>
        </w:rPr>
      </w:pPr>
      <w:r w:rsidRPr="00BB400E">
        <w:rPr>
          <w:rFonts w:eastAsia="SimSun"/>
          <w:lang w:val="el-GR"/>
        </w:rPr>
        <w:t>πρόβλεψη για διαδικασία άμεσης επισκευής βλαβών ή αντικατάστασης συσκευών που σχετίζονται με την διαδικασία σάρωσης και τεκμηρίωσης</w:t>
      </w:r>
    </w:p>
    <w:p w14:paraId="0A19D47B" w14:textId="77777777" w:rsidR="00631888" w:rsidRPr="00BB400E" w:rsidRDefault="00631888" w:rsidP="00474644">
      <w:pPr>
        <w:pStyle w:val="aff"/>
        <w:numPr>
          <w:ilvl w:val="2"/>
          <w:numId w:val="100"/>
        </w:numPr>
        <w:rPr>
          <w:rFonts w:eastAsia="SimSun"/>
          <w:lang w:val="el-GR"/>
        </w:rPr>
      </w:pPr>
      <w:r w:rsidRPr="00BB400E">
        <w:rPr>
          <w:rFonts w:eastAsia="SimSun"/>
          <w:lang w:val="el-GR"/>
        </w:rPr>
        <w:t>πρόβλεψη για ύπαρξη εφεδρικών συσκευών σάρωσης και λοιπών συσκευών που θα χρησιμοποιηθούν στην υλοποίηση του έργου.</w:t>
      </w:r>
    </w:p>
    <w:p w14:paraId="1BF92D48" w14:textId="77777777" w:rsidR="00631888" w:rsidRPr="00197CFA" w:rsidRDefault="00631888" w:rsidP="00474644">
      <w:pPr>
        <w:pStyle w:val="aff"/>
        <w:numPr>
          <w:ilvl w:val="1"/>
          <w:numId w:val="98"/>
        </w:numPr>
        <w:rPr>
          <w:rFonts w:eastAsia="SimSun"/>
          <w:lang w:val="el-GR"/>
        </w:rPr>
      </w:pPr>
      <w:r w:rsidRPr="00197CFA">
        <w:rPr>
          <w:rFonts w:eastAsia="SimSun"/>
          <w:lang w:val="el-GR"/>
        </w:rPr>
        <w:t xml:space="preserve">Περιγραφή της διαδικασίας ενσωμάτωσης των παραγόμενων προϊόντων (σαρωμένων ΦΔ και </w:t>
      </w:r>
      <w:proofErr w:type="spellStart"/>
      <w:r w:rsidRPr="00197CFA">
        <w:rPr>
          <w:rFonts w:eastAsia="SimSun"/>
          <w:lang w:val="el-GR"/>
        </w:rPr>
        <w:t>καταχωρηθέντων</w:t>
      </w:r>
      <w:proofErr w:type="spellEnd"/>
      <w:r w:rsidRPr="00197CFA">
        <w:rPr>
          <w:rFonts w:eastAsia="SimSun"/>
          <w:lang w:val="el-GR"/>
        </w:rPr>
        <w:t xml:space="preserve"> στοιχείων) στο ΠΣ Διαχείρισης Εγγράφων </w:t>
      </w:r>
      <w:r>
        <w:rPr>
          <w:rFonts w:eastAsia="SimSun"/>
          <w:lang w:val="el-GR"/>
        </w:rPr>
        <w:t xml:space="preserve">(βλ.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"_Απαιτήσεις_Μετάπτωσης_Υλικού" </w:instrText>
      </w:r>
      <w:r w:rsidR="00162752">
        <w:fldChar w:fldCharType="separate"/>
      </w:r>
      <w:r w:rsidRPr="00866C0A">
        <w:rPr>
          <w:rStyle w:val="-"/>
          <w:rFonts w:eastAsia="SimSun"/>
          <w:lang w:val="el-GR"/>
        </w:rPr>
        <w:t xml:space="preserve">Απαιτήσεις Μετάπτωσης Υλικού </w:t>
      </w:r>
      <w:proofErr w:type="spellStart"/>
      <w:r w:rsidRPr="00866C0A">
        <w:rPr>
          <w:rStyle w:val="-"/>
          <w:rFonts w:eastAsia="SimSun"/>
          <w:lang w:val="el-GR"/>
        </w:rPr>
        <w:t>Ψηφιοποίησης</w:t>
      </w:r>
      <w:proofErr w:type="spellEnd"/>
      <w:r w:rsidRPr="00866C0A">
        <w:rPr>
          <w:rStyle w:val="-"/>
          <w:rFonts w:eastAsia="SimSun"/>
          <w:lang w:val="el-GR"/>
        </w:rPr>
        <w:t xml:space="preserve"> και Εισαγωγής Δεδομένων / </w:t>
      </w:r>
      <w:proofErr w:type="spellStart"/>
      <w:r w:rsidRPr="00866C0A">
        <w:rPr>
          <w:rStyle w:val="-"/>
          <w:rFonts w:eastAsia="SimSun"/>
          <w:lang w:val="el-GR"/>
        </w:rPr>
        <w:t>Μεταδεδομένων</w:t>
      </w:r>
      <w:proofErr w:type="spellEnd"/>
      <w:r w:rsidR="00162752">
        <w:rPr>
          <w:rStyle w:val="-"/>
          <w:rFonts w:eastAsia="SimSun"/>
          <w:lang w:val="el-GR"/>
        </w:rPr>
        <w:fldChar w:fldCharType="end"/>
      </w:r>
      <w:r>
        <w:rPr>
          <w:rFonts w:eastAsia="SimSun"/>
          <w:lang w:val="el-GR"/>
        </w:rPr>
        <w:t>)</w:t>
      </w:r>
      <w:r w:rsidRPr="009F2979">
        <w:rPr>
          <w:rFonts w:eastAsia="SimSun"/>
          <w:lang w:val="el-GR"/>
        </w:rPr>
        <w:t>:</w:t>
      </w:r>
    </w:p>
    <w:p w14:paraId="414AD848" w14:textId="77777777" w:rsidR="00631888" w:rsidRPr="00197CFA" w:rsidRDefault="00631888" w:rsidP="00474644">
      <w:pPr>
        <w:pStyle w:val="aff"/>
        <w:numPr>
          <w:ilvl w:val="2"/>
          <w:numId w:val="98"/>
        </w:numPr>
        <w:rPr>
          <w:rFonts w:eastAsia="SimSun"/>
          <w:lang w:val="el-GR"/>
        </w:rPr>
      </w:pPr>
      <w:r w:rsidRPr="00197CFA">
        <w:rPr>
          <w:rFonts w:eastAsia="SimSun"/>
          <w:lang w:val="el-GR"/>
        </w:rPr>
        <w:t xml:space="preserve">Διαδικασία ενσωμάτωσης </w:t>
      </w:r>
    </w:p>
    <w:p w14:paraId="6F5813AD" w14:textId="77777777" w:rsidR="00631888" w:rsidRPr="00197CFA" w:rsidRDefault="00631888" w:rsidP="00474644">
      <w:pPr>
        <w:pStyle w:val="aff"/>
        <w:numPr>
          <w:ilvl w:val="2"/>
          <w:numId w:val="98"/>
        </w:numPr>
        <w:rPr>
          <w:rFonts w:eastAsia="SimSun"/>
          <w:lang w:val="el-GR"/>
        </w:rPr>
      </w:pPr>
      <w:r w:rsidRPr="00197CFA">
        <w:rPr>
          <w:rFonts w:eastAsia="SimSun"/>
          <w:lang w:val="el-GR"/>
        </w:rPr>
        <w:t xml:space="preserve">Συχνότητα </w:t>
      </w:r>
      <w:proofErr w:type="spellStart"/>
      <w:r w:rsidRPr="00197CFA">
        <w:rPr>
          <w:rFonts w:eastAsia="SimSun"/>
          <w:lang w:val="el-GR"/>
        </w:rPr>
        <w:t>ενσωματωσης</w:t>
      </w:r>
      <w:proofErr w:type="spellEnd"/>
    </w:p>
    <w:p w14:paraId="20F7C5AA" w14:textId="77777777" w:rsidR="00631888" w:rsidRDefault="00631888" w:rsidP="00474644">
      <w:pPr>
        <w:pStyle w:val="aff"/>
        <w:numPr>
          <w:ilvl w:val="2"/>
          <w:numId w:val="98"/>
        </w:numPr>
        <w:rPr>
          <w:rFonts w:eastAsia="SimSun"/>
          <w:lang w:val="el-GR"/>
        </w:rPr>
      </w:pPr>
      <w:r w:rsidRPr="00197CFA">
        <w:rPr>
          <w:rFonts w:eastAsia="SimSun"/>
          <w:lang w:val="el-GR"/>
        </w:rPr>
        <w:t>Γραμμογράφηση αρχείων μετάπτωσης</w:t>
      </w:r>
    </w:p>
    <w:p w14:paraId="5C66E14C" w14:textId="77777777" w:rsidR="00631888" w:rsidRPr="004D1951" w:rsidRDefault="00631888" w:rsidP="00631888">
      <w:pPr>
        <w:ind w:left="284"/>
        <w:rPr>
          <w:rFonts w:eastAsia="SimSun"/>
          <w:lang w:val="el-GR"/>
        </w:rPr>
      </w:pPr>
    </w:p>
    <w:p w14:paraId="71DE18F1" w14:textId="77777777" w:rsidR="00631888" w:rsidRDefault="00631888" w:rsidP="00631888">
      <w:pPr>
        <w:ind w:left="284"/>
        <w:rPr>
          <w:lang w:val="el-GR"/>
        </w:rPr>
      </w:pPr>
      <w:r>
        <w:rPr>
          <w:rFonts w:eastAsia="SimSun"/>
          <w:lang w:val="el-GR"/>
        </w:rPr>
        <w:t xml:space="preserve">Η Μεθοδολογία Έργου θα περιλαμβάνει και τα παρακάτω Σχέδια Ποιότητας, τα οποία θα εξειδικεύουν τις πρόνοιες των παραγράφων  </w:t>
      </w:r>
      <w:hyperlink w:anchor="_Απαιτήσεις_διασφάλισης_ποιότητας" w:history="1">
        <w:r w:rsidRPr="005203A4">
          <w:rPr>
            <w:rStyle w:val="-"/>
            <w:rFonts w:eastAsia="SimSun"/>
            <w:lang w:val="el-GR"/>
          </w:rPr>
          <w:t>Απαιτήσεις διασφάλισης ποιότητας σάρωσης – Τεχνικές απαιτήσεις</w:t>
        </w:r>
      </w:hyperlink>
      <w:r>
        <w:rPr>
          <w:rFonts w:eastAsia="SimSun"/>
          <w:lang w:val="el-GR"/>
        </w:rPr>
        <w:t xml:space="preserve">, και </w:t>
      </w:r>
      <w:hyperlink w:anchor="_Απαιτήσεις_διασφάλισης_ποιότητας_1" w:history="1">
        <w:r w:rsidRPr="005203A4">
          <w:rPr>
            <w:rStyle w:val="-"/>
            <w:rFonts w:eastAsia="SimSun"/>
            <w:lang w:val="el-GR"/>
          </w:rPr>
          <w:t>Απαιτήσεις διασφάλισης ποιότητας καταχωρήσεων – Μεθοδολογία καταχώρησης</w:t>
        </w:r>
      </w:hyperlink>
      <w:r>
        <w:rPr>
          <w:rFonts w:eastAsia="SimSun"/>
          <w:lang w:val="el-GR"/>
        </w:rPr>
        <w:t xml:space="preserve">, και θα περιλαμβάνουν πρόνοια για διενέργεια αρχικών δειγματοληπτικών ελέγχων, που αποσκοπούν στην οριστικοποίηση των απαιτήσεων των προδιαγραφών </w:t>
      </w:r>
      <w:proofErr w:type="spellStart"/>
      <w:r>
        <w:rPr>
          <w:rFonts w:eastAsia="SimSun"/>
          <w:lang w:val="el-GR"/>
        </w:rPr>
        <w:t>ψηφιοποίησης</w:t>
      </w:r>
      <w:proofErr w:type="spellEnd"/>
      <w:r>
        <w:rPr>
          <w:rFonts w:eastAsia="SimSun"/>
          <w:lang w:val="el-GR"/>
        </w:rPr>
        <w:t xml:space="preserve"> και καταχώρησης. </w:t>
      </w:r>
      <w:r>
        <w:rPr>
          <w:lang w:val="el-GR"/>
        </w:rPr>
        <w:t>Ειδικότερα</w:t>
      </w:r>
      <w:r w:rsidRPr="001134EB">
        <w:rPr>
          <w:lang w:val="el-GR"/>
        </w:rPr>
        <w:t>:</w:t>
      </w:r>
    </w:p>
    <w:p w14:paraId="706FCAD0" w14:textId="77777777" w:rsidR="00631888" w:rsidRPr="009057B9" w:rsidRDefault="00631888" w:rsidP="00474644">
      <w:pPr>
        <w:pStyle w:val="aff"/>
        <w:numPr>
          <w:ilvl w:val="0"/>
          <w:numId w:val="102"/>
        </w:numPr>
        <w:rPr>
          <w:rFonts w:eastAsia="SimSun"/>
          <w:lang w:val="el-GR"/>
        </w:rPr>
      </w:pPr>
      <w:r w:rsidRPr="009057B9">
        <w:rPr>
          <w:rFonts w:eastAsia="SimSun"/>
          <w:b/>
          <w:bCs/>
          <w:lang w:val="el-GR"/>
        </w:rPr>
        <w:t xml:space="preserve">Εξειδικευμένο Σχέδιο Ποιοτικού &amp; Ποσοτικού Ελέγχου Σάρωσης ΦΔ </w:t>
      </w:r>
      <w:r w:rsidRPr="009057B9">
        <w:rPr>
          <w:rFonts w:eastAsia="SimSun"/>
          <w:lang w:val="el-GR"/>
        </w:rPr>
        <w:t xml:space="preserve">(βλ. ενότητα  </w:t>
      </w:r>
      <w:hyperlink w:anchor="_Απαιτήσεις_διασφάλισης_ποιότητας" w:history="1">
        <w:r w:rsidRPr="009057B9">
          <w:rPr>
            <w:rStyle w:val="-"/>
            <w:rFonts w:eastAsia="SimSun"/>
            <w:lang w:val="el-GR"/>
          </w:rPr>
          <w:t>Απαιτήσεις διασφάλισης ποιότητας σάρωσης – Τεχνικές απαιτήσεις</w:t>
        </w:r>
      </w:hyperlink>
      <w:r w:rsidRPr="009057B9">
        <w:rPr>
          <w:rFonts w:eastAsia="SimSun"/>
          <w:lang w:val="el-GR"/>
        </w:rPr>
        <w:t>), όπου περιλαμβάνονται:</w:t>
      </w:r>
    </w:p>
    <w:p w14:paraId="0BC471BF" w14:textId="77777777" w:rsidR="00631888" w:rsidRPr="000E2526" w:rsidRDefault="00631888" w:rsidP="00474644">
      <w:pPr>
        <w:pStyle w:val="aff"/>
        <w:numPr>
          <w:ilvl w:val="2"/>
          <w:numId w:val="101"/>
        </w:numPr>
        <w:rPr>
          <w:rFonts w:eastAsia="SimSun"/>
          <w:lang w:val="el-GR"/>
        </w:rPr>
      </w:pPr>
      <w:r w:rsidRPr="000E2526">
        <w:rPr>
          <w:rFonts w:eastAsia="SimSun"/>
          <w:lang w:val="el-GR"/>
        </w:rPr>
        <w:t>Η μεθοδολογία και ειδικότερα οι διαδικασίες ποιοτικού και ποσοτικού ελέγχου που θα εφαρμόσει ο Ανάδοχος.</w:t>
      </w:r>
    </w:p>
    <w:p w14:paraId="0A4C5A52" w14:textId="77777777" w:rsidR="00631888" w:rsidRPr="000E2526" w:rsidRDefault="00631888" w:rsidP="00474644">
      <w:pPr>
        <w:pStyle w:val="aff"/>
        <w:numPr>
          <w:ilvl w:val="2"/>
          <w:numId w:val="101"/>
        </w:numPr>
        <w:rPr>
          <w:rFonts w:eastAsia="SimSun"/>
          <w:lang w:val="el-GR"/>
        </w:rPr>
      </w:pPr>
      <w:r w:rsidRPr="000E2526">
        <w:rPr>
          <w:rFonts w:eastAsia="SimSun"/>
          <w:lang w:val="el-GR"/>
        </w:rPr>
        <w:t xml:space="preserve">Η μεθοδολογία θα περιλαμβάνει πρόνοια για αρχικό δείγμα ποιοτικού ελέγχου σάρωσης. </w:t>
      </w:r>
    </w:p>
    <w:p w14:paraId="2E31BC87" w14:textId="77777777" w:rsidR="00631888" w:rsidRDefault="00631888" w:rsidP="00474644">
      <w:pPr>
        <w:pStyle w:val="aff"/>
        <w:numPr>
          <w:ilvl w:val="2"/>
          <w:numId w:val="101"/>
        </w:numPr>
        <w:rPr>
          <w:rFonts w:eastAsia="SimSun"/>
          <w:lang w:val="el-GR"/>
        </w:rPr>
      </w:pPr>
      <w:r w:rsidRPr="000E2526">
        <w:rPr>
          <w:rFonts w:eastAsia="SimSun"/>
          <w:lang w:val="el-GR"/>
        </w:rPr>
        <w:t>Το διάγραμμα ροής της διαδικασίας παραγωγής όπου θα είναι εμφανή τα σημεία όπου θα εφαρμοσθεί η διαδικασία διασφάλισης ποιότητας.</w:t>
      </w:r>
    </w:p>
    <w:p w14:paraId="451A5E7C" w14:textId="77777777" w:rsidR="00631888" w:rsidRDefault="00631888" w:rsidP="00474644">
      <w:pPr>
        <w:pStyle w:val="aff"/>
        <w:numPr>
          <w:ilvl w:val="0"/>
          <w:numId w:val="102"/>
        </w:numPr>
        <w:rPr>
          <w:rFonts w:eastAsia="SimSun"/>
          <w:lang w:val="el-GR"/>
        </w:rPr>
      </w:pPr>
      <w:r w:rsidRPr="00197CFA">
        <w:rPr>
          <w:rFonts w:eastAsia="SimSun"/>
          <w:b/>
          <w:bCs/>
          <w:lang w:val="el-GR"/>
        </w:rPr>
        <w:t xml:space="preserve">Εξειδικευμένο Σχέδιο Ελέγχου και διασφάλισης Ποιότητας Καταχώρησης στοιχείων ΦΔ και των μεταβολών τους </w:t>
      </w:r>
      <w:r w:rsidRPr="00197CFA">
        <w:rPr>
          <w:rFonts w:eastAsia="SimSun"/>
          <w:lang w:val="el-GR"/>
        </w:rPr>
        <w:t xml:space="preserve">(βλ. ενότητα </w:t>
      </w:r>
      <w:hyperlink w:anchor="_Απαιτήσεις_διασφάλισης_ποιότητας_1" w:history="1">
        <w:r w:rsidRPr="00197CFA">
          <w:rPr>
            <w:rStyle w:val="-"/>
            <w:rFonts w:eastAsia="SimSun"/>
            <w:lang w:val="el-GR"/>
          </w:rPr>
          <w:t>Απαιτήσεις διασφάλισης ποιότητας καταχωρήσεων – Μεθοδολογία καταχώρησης</w:t>
        </w:r>
      </w:hyperlink>
      <w:r w:rsidRPr="00197CFA">
        <w:rPr>
          <w:rFonts w:eastAsia="SimSun"/>
          <w:lang w:val="el-GR"/>
        </w:rPr>
        <w:t>)</w:t>
      </w:r>
      <w:r>
        <w:rPr>
          <w:rFonts w:eastAsia="SimSun"/>
          <w:lang w:val="el-GR"/>
        </w:rPr>
        <w:t>, το οποίο</w:t>
      </w:r>
      <w:r w:rsidRPr="000E2526">
        <w:rPr>
          <w:rFonts w:eastAsia="SimSun"/>
          <w:lang w:val="el-GR"/>
        </w:rPr>
        <w:t>:</w:t>
      </w:r>
    </w:p>
    <w:p w14:paraId="1FA793EA" w14:textId="77777777" w:rsidR="00631888" w:rsidRPr="000E2526" w:rsidRDefault="00631888" w:rsidP="00474644">
      <w:pPr>
        <w:pStyle w:val="aff"/>
        <w:numPr>
          <w:ilvl w:val="2"/>
          <w:numId w:val="100"/>
        </w:numPr>
        <w:rPr>
          <w:rFonts w:eastAsia="SimSun"/>
          <w:lang w:val="el-GR"/>
        </w:rPr>
      </w:pPr>
      <w:r w:rsidRPr="000E2526">
        <w:rPr>
          <w:rFonts w:eastAsia="SimSun"/>
          <w:lang w:val="el-GR"/>
        </w:rPr>
        <w:t>θα εξειδικεύσει/ επεκτείνει τους ρόλους και την διαδικασία καταχώρησης ΦΔ</w:t>
      </w:r>
    </w:p>
    <w:p w14:paraId="7AE23BD1" w14:textId="77777777" w:rsidR="00631888" w:rsidRPr="000E2526" w:rsidRDefault="00631888" w:rsidP="00474644">
      <w:pPr>
        <w:pStyle w:val="aff"/>
        <w:numPr>
          <w:ilvl w:val="2"/>
          <w:numId w:val="100"/>
        </w:numPr>
        <w:rPr>
          <w:rFonts w:eastAsia="SimSun"/>
          <w:lang w:val="el-GR"/>
        </w:rPr>
      </w:pPr>
      <w:r w:rsidRPr="000E2526">
        <w:rPr>
          <w:rFonts w:eastAsia="SimSun"/>
          <w:lang w:val="el-GR"/>
        </w:rPr>
        <w:t>θα περιγράφεται αναλυτικά η μεθοδολογία και ειδικότερα οι διαδικασίες ποιοτικού ελέγχου που θα εφαρμόσει ώστε τα τελικά προϊόντα να είναι σύμφωνα με τις απαιτήσεις της διακήρυξης του έργου</w:t>
      </w:r>
    </w:p>
    <w:p w14:paraId="541DA986" w14:textId="77777777" w:rsidR="00631888" w:rsidRPr="000E2526" w:rsidRDefault="00631888" w:rsidP="00474644">
      <w:pPr>
        <w:pStyle w:val="aff"/>
        <w:numPr>
          <w:ilvl w:val="2"/>
          <w:numId w:val="100"/>
        </w:numPr>
        <w:rPr>
          <w:rFonts w:eastAsia="SimSun"/>
          <w:lang w:val="el-GR"/>
        </w:rPr>
      </w:pPr>
      <w:r w:rsidRPr="000E2526">
        <w:rPr>
          <w:rFonts w:eastAsia="SimSun"/>
          <w:lang w:val="el-GR"/>
        </w:rPr>
        <w:t>θα περιγράφεται το διάγραμμα ροής της διαδικασίας καταχώρησης όπου θα είναι εμφανή τα σημεία όπου θα εφαρμοσθεί η προδιαγραφόμενη διαδικασία διασφάλισης ποιότητας</w:t>
      </w:r>
    </w:p>
    <w:p w14:paraId="10FD6967" w14:textId="77777777" w:rsidR="00631888" w:rsidRPr="009057B9" w:rsidRDefault="00631888" w:rsidP="00474644">
      <w:pPr>
        <w:pStyle w:val="aff"/>
        <w:numPr>
          <w:ilvl w:val="2"/>
          <w:numId w:val="100"/>
        </w:numPr>
        <w:rPr>
          <w:rFonts w:eastAsia="SimSun"/>
          <w:lang w:val="el-GR"/>
        </w:rPr>
      </w:pPr>
      <w:r w:rsidRPr="000E2526">
        <w:rPr>
          <w:rFonts w:eastAsia="SimSun"/>
          <w:lang w:val="el-GR"/>
        </w:rPr>
        <w:t xml:space="preserve">θα περιλαμβάνει πιλοτικό έλεγχο καταχώρησης, ως απαίτηση για την έναρξη της φάσης καταχώρησης δεδομένων. Προτείνεται αρχικά να καταχωρηθούν τα </w:t>
      </w:r>
      <w:proofErr w:type="spellStart"/>
      <w:r w:rsidRPr="000E2526">
        <w:rPr>
          <w:rFonts w:eastAsia="SimSun"/>
          <w:lang w:val="el-GR"/>
        </w:rPr>
        <w:t>μεταδεδομένα</w:t>
      </w:r>
      <w:proofErr w:type="spellEnd"/>
      <w:r w:rsidRPr="000E2526">
        <w:rPr>
          <w:rFonts w:eastAsia="SimSun"/>
          <w:lang w:val="el-GR"/>
        </w:rPr>
        <w:t xml:space="preserve"> σε  ένα περιορισμένο σε όγκο αλλά αντιπροσωπευτικό δείγμα των ψηφιοποιημένων δανείων  (5% του συνολικού όγκου), προκειμένου να επαληθευτεί η μεθοδολογία των πεδίων των </w:t>
      </w:r>
      <w:proofErr w:type="spellStart"/>
      <w:r w:rsidRPr="000E2526">
        <w:rPr>
          <w:rFonts w:eastAsia="SimSun"/>
          <w:lang w:val="el-GR"/>
        </w:rPr>
        <w:t>μεταδεδομένων</w:t>
      </w:r>
      <w:proofErr w:type="spellEnd"/>
      <w:r w:rsidRPr="000E2526">
        <w:rPr>
          <w:rFonts w:eastAsia="SimSun"/>
          <w:lang w:val="el-GR"/>
        </w:rPr>
        <w:t xml:space="preserve"> και  να προταθούν αλλαγές που θα διασφαλίσουν την υλοποίηση των </w:t>
      </w:r>
      <w:proofErr w:type="spellStart"/>
      <w:r w:rsidRPr="000E2526">
        <w:rPr>
          <w:rFonts w:eastAsia="SimSun"/>
          <w:lang w:val="el-GR"/>
        </w:rPr>
        <w:t>μεταδεδομένων</w:t>
      </w:r>
      <w:proofErr w:type="spellEnd"/>
      <w:r w:rsidRPr="000E2526">
        <w:rPr>
          <w:rFonts w:eastAsia="SimSun"/>
          <w:lang w:val="el-GR"/>
        </w:rPr>
        <w:t xml:space="preserve"> και των μεθόδων αποτίμησης των ακινήτων.</w:t>
      </w:r>
    </w:p>
    <w:p w14:paraId="64C14139" w14:textId="77777777" w:rsidR="00631888" w:rsidRPr="00732DDE" w:rsidRDefault="00631888" w:rsidP="00FB2E15">
      <w:pPr>
        <w:pStyle w:val="4"/>
        <w:numPr>
          <w:ilvl w:val="2"/>
          <w:numId w:val="115"/>
        </w:numPr>
        <w:tabs>
          <w:tab w:val="left" w:pos="993"/>
        </w:tabs>
        <w:ind w:left="7808" w:hanging="7808"/>
        <w:rPr>
          <w:rFonts w:eastAsia="SimSun"/>
          <w:lang w:val="el-GR"/>
        </w:rPr>
      </w:pPr>
      <w:bookmarkStart w:id="485" w:name="_Μελέτη_Διαλειτουργικότητας_και"/>
      <w:bookmarkStart w:id="486" w:name="_Ref71630075"/>
      <w:bookmarkStart w:id="487" w:name="_Toc76724155"/>
      <w:bookmarkStart w:id="488" w:name="_Toc89441292"/>
      <w:bookmarkStart w:id="489" w:name="_Toc89441810"/>
      <w:bookmarkStart w:id="490" w:name="_Hlk68093150"/>
      <w:bookmarkEnd w:id="485"/>
      <w:r w:rsidRPr="00732DDE">
        <w:rPr>
          <w:rFonts w:cs="Tahoma"/>
          <w:szCs w:val="22"/>
          <w:lang w:val="el-GR"/>
        </w:rPr>
        <w:lastRenderedPageBreak/>
        <w:t xml:space="preserve">Μελέτη </w:t>
      </w:r>
      <w:proofErr w:type="spellStart"/>
      <w:r w:rsidRPr="00732DDE">
        <w:rPr>
          <w:rFonts w:cs="Tahoma"/>
          <w:szCs w:val="22"/>
          <w:lang w:val="el-GR"/>
        </w:rPr>
        <w:t>Διαλειτουργικότητας</w:t>
      </w:r>
      <w:proofErr w:type="spellEnd"/>
      <w:r w:rsidRPr="00732DDE">
        <w:rPr>
          <w:rFonts w:cs="Tahoma"/>
          <w:szCs w:val="22"/>
          <w:lang w:val="el-GR"/>
        </w:rPr>
        <w:t xml:space="preserve"> </w:t>
      </w:r>
      <w:r w:rsidRPr="00732DDE">
        <w:rPr>
          <w:rFonts w:cs="Tahoma"/>
          <w:iCs/>
          <w:szCs w:val="22"/>
          <w:lang w:val="el-GR"/>
        </w:rPr>
        <w:t>και Διασύνδεσης</w:t>
      </w:r>
      <w:bookmarkEnd w:id="486"/>
      <w:bookmarkEnd w:id="487"/>
      <w:bookmarkEnd w:id="488"/>
      <w:bookmarkEnd w:id="489"/>
    </w:p>
    <w:bookmarkEnd w:id="490"/>
    <w:p w14:paraId="64F0195F" w14:textId="77777777" w:rsidR="00631888" w:rsidRPr="00744DDA" w:rsidRDefault="00631888" w:rsidP="00631888">
      <w:pPr>
        <w:rPr>
          <w:lang w:val="el-GR"/>
        </w:rPr>
      </w:pPr>
      <w:r w:rsidRPr="009258A5">
        <w:rPr>
          <w:lang w:val="el-GR"/>
        </w:rPr>
        <w:t xml:space="preserve">Η Μελέτη Εφαρμογής θα περιλαμβάνει και την </w:t>
      </w:r>
      <w:bookmarkStart w:id="491" w:name="_Hlk68093125"/>
      <w:r w:rsidRPr="009258A5">
        <w:rPr>
          <w:b/>
          <w:bCs/>
          <w:lang w:val="el-GR"/>
        </w:rPr>
        <w:t xml:space="preserve">Μελέτη </w:t>
      </w:r>
      <w:proofErr w:type="spellStart"/>
      <w:r w:rsidRPr="009258A5">
        <w:rPr>
          <w:b/>
          <w:bCs/>
          <w:lang w:val="el-GR"/>
        </w:rPr>
        <w:t>Διαλειτουργικότητας</w:t>
      </w:r>
      <w:proofErr w:type="spellEnd"/>
      <w:r w:rsidRPr="009258A5">
        <w:rPr>
          <w:b/>
          <w:bCs/>
          <w:lang w:val="el-GR"/>
        </w:rPr>
        <w:t xml:space="preserve"> </w:t>
      </w:r>
      <w:r w:rsidRPr="009258A5">
        <w:rPr>
          <w:b/>
          <w:bCs/>
          <w:iCs/>
          <w:lang w:val="el-GR"/>
        </w:rPr>
        <w:t>και Διασύνδεσης</w:t>
      </w:r>
      <w:r w:rsidRPr="009258A5">
        <w:rPr>
          <w:iCs/>
          <w:lang w:val="el-GR"/>
        </w:rPr>
        <w:t xml:space="preserve"> </w:t>
      </w:r>
      <w:bookmarkEnd w:id="491"/>
      <w:r w:rsidRPr="009258A5">
        <w:rPr>
          <w:rFonts w:eastAsia="SimSun"/>
          <w:lang w:val="el-GR"/>
        </w:rPr>
        <w:t xml:space="preserve">στην οποία θα καταγραφούν οι απαιτήσεις για τις </w:t>
      </w:r>
      <w:proofErr w:type="spellStart"/>
      <w:r w:rsidRPr="009258A5">
        <w:rPr>
          <w:rFonts w:eastAsia="SimSun"/>
          <w:lang w:val="el-GR"/>
        </w:rPr>
        <w:t>διεπαφές</w:t>
      </w:r>
      <w:proofErr w:type="spellEnd"/>
      <w:r w:rsidRPr="009258A5">
        <w:rPr>
          <w:rFonts w:eastAsia="SimSun"/>
          <w:lang w:val="el-GR"/>
        </w:rPr>
        <w:t xml:space="preserve"> και τη </w:t>
      </w:r>
      <w:proofErr w:type="spellStart"/>
      <w:r w:rsidRPr="009258A5">
        <w:rPr>
          <w:rFonts w:eastAsia="SimSun"/>
          <w:lang w:val="el-GR"/>
        </w:rPr>
        <w:t>διαλειτουργικότητα</w:t>
      </w:r>
      <w:proofErr w:type="spellEnd"/>
      <w:r w:rsidRPr="009258A5">
        <w:rPr>
          <w:rFonts w:eastAsia="SimSun"/>
          <w:lang w:val="el-GR"/>
        </w:rPr>
        <w:t xml:space="preserve"> μεταξύ του ΠΣ</w:t>
      </w:r>
      <w:r w:rsidRPr="00744DDA">
        <w:rPr>
          <w:rFonts w:eastAsia="SimSun"/>
          <w:lang w:val="el-GR"/>
        </w:rPr>
        <w:t xml:space="preserve"> Διαχείρισης Εγγράφων και την πληροφοριακή εφαρμογή των δανείων που χρησιμοποιεί το ΤΠ &amp; Δανείων </w:t>
      </w:r>
      <w:r>
        <w:rPr>
          <w:rFonts w:eastAsia="SimSun"/>
          <w:lang w:val="el-GR"/>
        </w:rPr>
        <w:t xml:space="preserve">αλλά και </w:t>
      </w:r>
      <w:r w:rsidRPr="00744DDA">
        <w:rPr>
          <w:rFonts w:eastAsia="SimSun"/>
          <w:lang w:val="el-GR"/>
        </w:rPr>
        <w:t xml:space="preserve">των </w:t>
      </w:r>
      <w:r>
        <w:rPr>
          <w:rFonts w:eastAsia="SimSun"/>
          <w:lang w:val="el-GR"/>
        </w:rPr>
        <w:t xml:space="preserve">λοιπών </w:t>
      </w:r>
      <w:r w:rsidRPr="00744DDA">
        <w:rPr>
          <w:rFonts w:eastAsia="SimSun"/>
          <w:lang w:val="el-GR"/>
        </w:rPr>
        <w:t>συστημάτων του Φορέα</w:t>
      </w:r>
      <w:r w:rsidRPr="00744DDA">
        <w:rPr>
          <w:lang w:val="el-GR"/>
        </w:rPr>
        <w:t xml:space="preserve">. Στο πλαίσιο εκπόνησης της εν λόγω μελέτης, ο Ανάδοχος θα διερευνήσει (κατά την αρχική φάση της Μελέτης) τις απαιτήσεις </w:t>
      </w:r>
      <w:proofErr w:type="spellStart"/>
      <w:r w:rsidRPr="00744DDA">
        <w:rPr>
          <w:lang w:val="el-GR"/>
        </w:rPr>
        <w:t>διεπαφής</w:t>
      </w:r>
      <w:proofErr w:type="spellEnd"/>
      <w:r w:rsidRPr="00744DDA">
        <w:rPr>
          <w:lang w:val="el-GR"/>
        </w:rPr>
        <w:t xml:space="preserve"> με τα υπόλοιπα συστήματα του Φορέα</w:t>
      </w:r>
      <w:r>
        <w:rPr>
          <w:lang w:val="el-GR"/>
        </w:rPr>
        <w:t xml:space="preserve"> (πέραν της εφαρμογής Δανείων)</w:t>
      </w:r>
      <w:r w:rsidRPr="00744DDA">
        <w:rPr>
          <w:lang w:val="el-GR"/>
        </w:rPr>
        <w:t xml:space="preserve">, και θα προσδιορίσει λεπτομερώς τις προδιαγραφές των </w:t>
      </w:r>
      <w:proofErr w:type="spellStart"/>
      <w:r w:rsidRPr="00744DDA">
        <w:rPr>
          <w:lang w:val="el-GR"/>
        </w:rPr>
        <w:t>διεπαφών</w:t>
      </w:r>
      <w:proofErr w:type="spellEnd"/>
      <w:r w:rsidRPr="00744DDA">
        <w:rPr>
          <w:lang w:val="el-GR"/>
        </w:rPr>
        <w:t xml:space="preserve">, τόσο επιχειρησιακά, όσο και τεχνολογικά. Ο Ανάδοχος θα πρέπει να προσδιορίσει σαφώς, κατ’ ελάχιστο, τα εξής στοιχεία: </w:t>
      </w:r>
    </w:p>
    <w:p w14:paraId="6A0A4067" w14:textId="77777777" w:rsidR="00631888" w:rsidRPr="00744DDA" w:rsidRDefault="00631888" w:rsidP="00474644">
      <w:pPr>
        <w:numPr>
          <w:ilvl w:val="0"/>
          <w:numId w:val="93"/>
        </w:numPr>
        <w:suppressAutoHyphens w:val="0"/>
        <w:spacing w:before="120"/>
      </w:pPr>
      <w:proofErr w:type="spellStart"/>
      <w:r w:rsidRPr="00744DDA">
        <w:t>το</w:t>
      </w:r>
      <w:proofErr w:type="spellEnd"/>
      <w:r w:rsidRPr="00744DDA">
        <w:t xml:space="preserve"> επ</w:t>
      </w:r>
      <w:proofErr w:type="spellStart"/>
      <w:r w:rsidRPr="00744DDA">
        <w:t>ιχειρησι</w:t>
      </w:r>
      <w:proofErr w:type="spellEnd"/>
      <w:r w:rsidRPr="00744DDA">
        <w:t xml:space="preserve">ακό </w:t>
      </w:r>
      <w:proofErr w:type="spellStart"/>
      <w:r w:rsidRPr="00744DDA">
        <w:t>σχήμ</w:t>
      </w:r>
      <w:proofErr w:type="spellEnd"/>
      <w:r w:rsidRPr="00744DDA">
        <w:t xml:space="preserve">α </w:t>
      </w:r>
      <w:proofErr w:type="spellStart"/>
      <w:r w:rsidRPr="00744DDA">
        <w:t>διε</w:t>
      </w:r>
      <w:proofErr w:type="spellEnd"/>
      <w:r w:rsidRPr="00744DDA">
        <w:t>παφής</w:t>
      </w:r>
    </w:p>
    <w:p w14:paraId="2655A907" w14:textId="77777777" w:rsidR="00631888" w:rsidRPr="00744DDA" w:rsidRDefault="00631888" w:rsidP="00474644">
      <w:pPr>
        <w:numPr>
          <w:ilvl w:val="0"/>
          <w:numId w:val="93"/>
        </w:numPr>
        <w:suppressAutoHyphens w:val="0"/>
        <w:spacing w:before="120"/>
        <w:rPr>
          <w:lang w:val="el-GR"/>
        </w:rPr>
      </w:pPr>
      <w:r w:rsidRPr="00744DDA">
        <w:rPr>
          <w:lang w:val="el-GR"/>
        </w:rPr>
        <w:t xml:space="preserve">τον τρόπο για την εξουσιοδοτημένη πρόσβαση στις πληροφορίες και στα δεδομένα </w:t>
      </w:r>
    </w:p>
    <w:p w14:paraId="3F4243D1" w14:textId="77777777" w:rsidR="00631888" w:rsidRPr="00744DDA" w:rsidRDefault="00631888" w:rsidP="00474644">
      <w:pPr>
        <w:numPr>
          <w:ilvl w:val="0"/>
          <w:numId w:val="93"/>
        </w:numPr>
        <w:suppressAutoHyphens w:val="0"/>
        <w:spacing w:before="120"/>
        <w:rPr>
          <w:lang w:val="el-GR"/>
        </w:rPr>
      </w:pPr>
      <w:r w:rsidRPr="00744DDA">
        <w:rPr>
          <w:lang w:val="el-GR"/>
        </w:rPr>
        <w:t>τον τρόπο για την αναζήτηση των πληροφοριών και των δεδομένων</w:t>
      </w:r>
    </w:p>
    <w:p w14:paraId="6C306D55" w14:textId="77777777" w:rsidR="00631888" w:rsidRPr="00744DDA" w:rsidRDefault="00631888" w:rsidP="00474644">
      <w:pPr>
        <w:numPr>
          <w:ilvl w:val="0"/>
          <w:numId w:val="93"/>
        </w:numPr>
        <w:suppressAutoHyphens w:val="0"/>
        <w:spacing w:before="120"/>
        <w:rPr>
          <w:lang w:val="el-GR"/>
        </w:rPr>
      </w:pPr>
      <w:r w:rsidRPr="00744DDA">
        <w:rPr>
          <w:lang w:val="el-GR"/>
        </w:rPr>
        <w:t xml:space="preserve">την τεχνολογία αποστολής/ λήψης των πληροφοριών (τεχνολογία </w:t>
      </w:r>
      <w:r w:rsidRPr="00744DDA">
        <w:t>web</w:t>
      </w:r>
      <w:r w:rsidRPr="00744DDA">
        <w:rPr>
          <w:lang w:val="el-GR"/>
        </w:rPr>
        <w:t xml:space="preserve"> </w:t>
      </w:r>
      <w:r w:rsidRPr="00744DDA">
        <w:t>services</w:t>
      </w:r>
      <w:r w:rsidRPr="00744DDA">
        <w:rPr>
          <w:lang w:val="el-GR"/>
        </w:rPr>
        <w:t xml:space="preserve">, πρωτόκολλα επικοινωνιών, μορφή </w:t>
      </w:r>
      <w:proofErr w:type="spellStart"/>
      <w:r w:rsidRPr="00744DDA">
        <w:rPr>
          <w:lang w:val="el-GR"/>
        </w:rPr>
        <w:t>μεταδεδομένων</w:t>
      </w:r>
      <w:proofErr w:type="spellEnd"/>
      <w:r w:rsidRPr="00744DDA">
        <w:rPr>
          <w:lang w:val="el-GR"/>
        </w:rPr>
        <w:t>, κλπ.)</w:t>
      </w:r>
    </w:p>
    <w:p w14:paraId="18DF4FDD" w14:textId="77777777" w:rsidR="00631888" w:rsidRDefault="00631888" w:rsidP="00474644">
      <w:pPr>
        <w:numPr>
          <w:ilvl w:val="0"/>
          <w:numId w:val="93"/>
        </w:numPr>
        <w:suppressAutoHyphens w:val="0"/>
        <w:spacing w:before="120"/>
        <w:rPr>
          <w:lang w:val="el-GR"/>
        </w:rPr>
      </w:pPr>
      <w:r w:rsidRPr="00744DDA">
        <w:rPr>
          <w:lang w:val="el-GR"/>
        </w:rPr>
        <w:t xml:space="preserve">τη μορφή των πληροφοριών (πρότυπα δόμησης της πληροφορίας/ δεδομένων και της </w:t>
      </w:r>
      <w:proofErr w:type="spellStart"/>
      <w:r w:rsidRPr="00744DDA">
        <w:rPr>
          <w:lang w:val="el-GR"/>
        </w:rPr>
        <w:t>μετα</w:t>
      </w:r>
      <w:proofErr w:type="spellEnd"/>
      <w:r w:rsidRPr="00744DDA">
        <w:rPr>
          <w:lang w:val="el-GR"/>
        </w:rPr>
        <w:t>-πληροφορίας/ δεδομένων).</w:t>
      </w:r>
    </w:p>
    <w:p w14:paraId="4A07A009" w14:textId="77777777" w:rsidR="00631888" w:rsidRPr="00744DDA" w:rsidRDefault="00631888" w:rsidP="00631888">
      <w:pPr>
        <w:suppressAutoHyphens w:val="0"/>
        <w:spacing w:before="120"/>
        <w:rPr>
          <w:lang w:val="el-GR"/>
        </w:rPr>
      </w:pPr>
      <w:r>
        <w:rPr>
          <w:lang w:val="el-GR"/>
        </w:rPr>
        <w:t xml:space="preserve">Επιπλέον πληροφορία παρέχεται και στην ενότητα </w:t>
      </w:r>
      <w:hyperlink w:anchor="_Διαλειτουργικότητα_/_Διασύνδεση" w:history="1">
        <w:proofErr w:type="spellStart"/>
        <w:r w:rsidRPr="00820A0C">
          <w:rPr>
            <w:rStyle w:val="-"/>
            <w:lang w:val="el-GR"/>
          </w:rPr>
          <w:t>Διαλειτουργικότητα</w:t>
        </w:r>
        <w:proofErr w:type="spellEnd"/>
        <w:r w:rsidRPr="00820A0C">
          <w:rPr>
            <w:rStyle w:val="-"/>
            <w:lang w:val="el-GR"/>
          </w:rPr>
          <w:t xml:space="preserve"> / Διασύνδεση</w:t>
        </w:r>
      </w:hyperlink>
      <w:r>
        <w:rPr>
          <w:lang w:val="el-GR"/>
        </w:rPr>
        <w:t>, και στους Πίνακες Συμμόρφωσης.</w:t>
      </w:r>
    </w:p>
    <w:p w14:paraId="21934F70" w14:textId="77777777" w:rsidR="00631888" w:rsidRDefault="00631888" w:rsidP="00474644">
      <w:pPr>
        <w:pStyle w:val="4"/>
        <w:numPr>
          <w:ilvl w:val="1"/>
          <w:numId w:val="115"/>
        </w:numPr>
        <w:tabs>
          <w:tab w:val="left" w:pos="993"/>
        </w:tabs>
        <w:ind w:left="576" w:hanging="576"/>
        <w:rPr>
          <w:rFonts w:cs="Tahoma"/>
          <w:szCs w:val="22"/>
          <w:lang w:val="el-GR"/>
        </w:rPr>
      </w:pPr>
      <w:bookmarkStart w:id="492" w:name="_Μελέτη_Ασφαλείας"/>
      <w:bookmarkStart w:id="493" w:name="_Ref71629721"/>
      <w:bookmarkStart w:id="494" w:name="_Ref71630090"/>
      <w:bookmarkStart w:id="495" w:name="_Toc76724156"/>
      <w:bookmarkStart w:id="496" w:name="_Toc89441293"/>
      <w:bookmarkStart w:id="497" w:name="_Toc89441811"/>
      <w:bookmarkEnd w:id="492"/>
      <w:r w:rsidRPr="00EF2204">
        <w:rPr>
          <w:rFonts w:cs="Tahoma"/>
          <w:szCs w:val="22"/>
          <w:lang w:val="el-GR"/>
        </w:rPr>
        <w:t xml:space="preserve">Μελέτη </w:t>
      </w:r>
      <w:r>
        <w:rPr>
          <w:rFonts w:cs="Tahoma"/>
          <w:szCs w:val="22"/>
          <w:lang w:val="el-GR"/>
        </w:rPr>
        <w:t>Ασφαλείας</w:t>
      </w:r>
      <w:bookmarkEnd w:id="493"/>
      <w:bookmarkEnd w:id="494"/>
      <w:bookmarkEnd w:id="495"/>
      <w:bookmarkEnd w:id="496"/>
      <w:bookmarkEnd w:id="497"/>
      <w:r w:rsidRPr="00EF2204">
        <w:rPr>
          <w:rFonts w:cs="Tahoma"/>
          <w:szCs w:val="22"/>
          <w:lang w:val="el-GR"/>
        </w:rPr>
        <w:tab/>
      </w:r>
    </w:p>
    <w:p w14:paraId="2B5B512F" w14:textId="77777777" w:rsidR="00631888" w:rsidRDefault="00631888" w:rsidP="00631888">
      <w:pPr>
        <w:autoSpaceDE w:val="0"/>
        <w:autoSpaceDN w:val="0"/>
        <w:adjustRightInd w:val="0"/>
        <w:spacing w:before="120"/>
        <w:rPr>
          <w:rFonts w:eastAsia="Tahoma,Bold"/>
          <w:lang w:val="el-GR"/>
        </w:rPr>
      </w:pPr>
      <w:r w:rsidRPr="00C84600">
        <w:rPr>
          <w:rFonts w:eastAsia="Tahoma,Bold"/>
          <w:lang w:val="el-GR"/>
        </w:rPr>
        <w:t xml:space="preserve">Η Μελέτη </w:t>
      </w:r>
      <w:r w:rsidRPr="00C84600">
        <w:rPr>
          <w:rFonts w:eastAsia="Tahoma,Bold"/>
          <w:caps/>
          <w:lang w:val="el-GR"/>
        </w:rPr>
        <w:t>Α</w:t>
      </w:r>
      <w:r w:rsidRPr="00C84600">
        <w:rPr>
          <w:rFonts w:eastAsia="Tahoma,Bold"/>
          <w:lang w:val="el-GR"/>
        </w:rPr>
        <w:t xml:space="preserve">σφάλειας, </w:t>
      </w:r>
      <w:r>
        <w:rPr>
          <w:rFonts w:eastAsia="Tahoma,Bold"/>
          <w:lang w:val="el-GR"/>
        </w:rPr>
        <w:t xml:space="preserve">θα ικανοποιεί τις απαιτήσεις της ενότητας </w:t>
      </w:r>
      <w:hyperlink w:anchor="_Ασφάλεια_Συστήματος_" w:history="1">
        <w:r w:rsidRPr="00C84600">
          <w:rPr>
            <w:rStyle w:val="-"/>
            <w:rFonts w:eastAsia="Tahoma,Bold"/>
            <w:lang w:val="el-GR"/>
          </w:rPr>
          <w:t xml:space="preserve">Ασφάλεια Συστήματος  και Προστασία </w:t>
        </w:r>
        <w:proofErr w:type="spellStart"/>
        <w:r w:rsidRPr="00C84600">
          <w:rPr>
            <w:rStyle w:val="-"/>
            <w:rFonts w:eastAsia="Tahoma,Bold"/>
            <w:lang w:val="el-GR"/>
          </w:rPr>
          <w:t>Ιδιωτικότητας</w:t>
        </w:r>
        <w:proofErr w:type="spellEnd"/>
      </w:hyperlink>
      <w:r>
        <w:rPr>
          <w:rFonts w:eastAsia="Tahoma,Bold"/>
          <w:lang w:val="el-GR"/>
        </w:rPr>
        <w:t xml:space="preserve">  και των σχετικών απαιτήσεων που αναφέρονται στους Πίνακες Συμμόρφωσης. Θα αφορά τόσο την διαχείριση και επεξεργασία των δεδομένων και αρχείων κατά τη διάρκεια του έργου (όπως περιγράφονται στις ενότητες </w:t>
      </w:r>
      <w:hyperlink w:anchor="_Απαιτήσεις_για_την" w:history="1">
        <w:r w:rsidRPr="003375AA">
          <w:rPr>
            <w:rStyle w:val="-"/>
            <w:rFonts w:eastAsia="Tahoma,Bold"/>
            <w:lang w:val="el-GR"/>
          </w:rPr>
          <w:t>Απαιτήσεις για την ασφάλεια των δεδομένων κατά την σάρωση</w:t>
        </w:r>
      </w:hyperlink>
      <w:r>
        <w:rPr>
          <w:rFonts w:eastAsia="Tahoma,Bold"/>
          <w:lang w:val="el-GR"/>
        </w:rPr>
        <w:t xml:space="preserve">, </w:t>
      </w:r>
      <w:hyperlink w:anchor="_Απαιτήσεις_για_την_1" w:history="1">
        <w:r w:rsidRPr="003375AA">
          <w:rPr>
            <w:rStyle w:val="-"/>
            <w:rFonts w:eastAsia="Tahoma,Bold"/>
            <w:lang w:val="el-GR"/>
          </w:rPr>
          <w:t>Απαιτήσεις για την ασφάλεια των δεδομένων κατά την καταχώρηση</w:t>
        </w:r>
      </w:hyperlink>
      <w:r>
        <w:rPr>
          <w:rFonts w:eastAsia="Tahoma,Bold"/>
          <w:lang w:val="el-GR"/>
        </w:rPr>
        <w:t xml:space="preserve">), όσο και τις προδιαγραφές ασφάλειας του ΠΣ Διαχείρισης Εγγράφων και των </w:t>
      </w:r>
      <w:proofErr w:type="spellStart"/>
      <w:r>
        <w:rPr>
          <w:rFonts w:eastAsia="Tahoma,Bold"/>
          <w:lang w:val="el-GR"/>
        </w:rPr>
        <w:t>διεπαφών</w:t>
      </w:r>
      <w:proofErr w:type="spellEnd"/>
      <w:r>
        <w:rPr>
          <w:rFonts w:eastAsia="Tahoma,Bold"/>
          <w:lang w:val="el-GR"/>
        </w:rPr>
        <w:t xml:space="preserve"> του. </w:t>
      </w:r>
    </w:p>
    <w:p w14:paraId="69463537" w14:textId="77777777" w:rsidR="00631888" w:rsidRPr="000A1F30" w:rsidRDefault="00631888" w:rsidP="00631888">
      <w:pPr>
        <w:autoSpaceDE w:val="0"/>
        <w:autoSpaceDN w:val="0"/>
        <w:adjustRightInd w:val="0"/>
        <w:spacing w:before="120"/>
        <w:rPr>
          <w:rFonts w:eastAsia="Tahoma,Bold"/>
          <w:lang w:val="el-GR"/>
        </w:rPr>
      </w:pPr>
      <w:r w:rsidRPr="000A1F30">
        <w:rPr>
          <w:rFonts w:eastAsia="Tahoma,Bold"/>
          <w:lang w:val="el-GR"/>
        </w:rPr>
        <w:t xml:space="preserve">Ο Ανάδοχος, λαμβάνοντας υπόψη των ανωτέρω και την Πολιτική Ασφάλειας που ακολουθείται στο </w:t>
      </w:r>
      <w:r w:rsidRPr="000A1F30">
        <w:rPr>
          <w:rFonts w:eastAsia="Tahoma,Bold"/>
          <w:lang w:val="en-US"/>
        </w:rPr>
        <w:t>G</w:t>
      </w:r>
      <w:r w:rsidRPr="000A1F30">
        <w:rPr>
          <w:rFonts w:eastAsia="Tahoma,Bold"/>
          <w:lang w:val="el-GR"/>
        </w:rPr>
        <w:t>-</w:t>
      </w:r>
      <w:r w:rsidRPr="000A1F30">
        <w:rPr>
          <w:rFonts w:eastAsia="Tahoma,Bold"/>
          <w:lang w:val="en-US"/>
        </w:rPr>
        <w:t>Cloud</w:t>
      </w:r>
      <w:r w:rsidRPr="000A1F30">
        <w:rPr>
          <w:rFonts w:eastAsia="Tahoma,Bold"/>
          <w:lang w:val="el-GR"/>
        </w:rPr>
        <w:t>, στο πλαίσιο της Μελέτης Ασφάλειας, θα πρέπει να προσδιορίσει την Πολιτική Ασφάλειας η οποία θα εφαρμοστεί στο Σύστημα, καθώς και να εκπονήσει Μ</w:t>
      </w:r>
      <w:r w:rsidRPr="000A1F30">
        <w:rPr>
          <w:lang w:val="el-GR"/>
        </w:rPr>
        <w:t>ελέτη αποτίμησης επικινδυνότητας του Συστήματος</w:t>
      </w:r>
      <w:r w:rsidRPr="000A1F30">
        <w:rPr>
          <w:rFonts w:eastAsia="Tahoma,Bold"/>
          <w:lang w:val="el-GR"/>
        </w:rPr>
        <w:t xml:space="preserve">. </w:t>
      </w:r>
    </w:p>
    <w:p w14:paraId="45746136" w14:textId="77777777" w:rsidR="00631888" w:rsidRDefault="00631888" w:rsidP="00631888">
      <w:pPr>
        <w:autoSpaceDE w:val="0"/>
        <w:autoSpaceDN w:val="0"/>
        <w:adjustRightInd w:val="0"/>
        <w:spacing w:before="120"/>
        <w:rPr>
          <w:rFonts w:eastAsia="Tahoma,Bold"/>
          <w:lang w:val="el-GR"/>
        </w:rPr>
      </w:pPr>
      <w:r w:rsidRPr="00C84600">
        <w:rPr>
          <w:rFonts w:eastAsia="Tahoma,Bold"/>
          <w:bCs/>
          <w:u w:val="single"/>
          <w:lang w:val="el-GR"/>
        </w:rPr>
        <w:t>Θα περιλαμβάνει συγκεκριμένα μέτρα και προδιαγραφές</w:t>
      </w:r>
      <w:r w:rsidRPr="00C84600">
        <w:rPr>
          <w:rFonts w:eastAsia="Tahoma,Bold"/>
          <w:lang w:val="el-GR"/>
        </w:rPr>
        <w:t xml:space="preserve"> για την ασφάλεια του πληροφοριακού συστήματος, καθώς και για την προστασία και ακεραιότητα των δεδομένων της προτεινόμενης αρχιτεκτονικής. Επίσης, στο πλαίσιο της μελέτης θα πρέπει να προδιαγραφούν όλα τα θέματα προστασίας προσωπικών δεδομένων και προσβασιμότητας των υπηρεσιών.</w:t>
      </w:r>
    </w:p>
    <w:p w14:paraId="1CC2337B"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Η εκπόνηση της μελέτης ασφάλειας του συστήματος θα πρέπει να περιλαμβάνει κατ’ ελάχιστον:</w:t>
      </w:r>
    </w:p>
    <w:p w14:paraId="613DA782"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Αποτίμηση της αξίας των αγαθών (</w:t>
      </w:r>
      <w:proofErr w:type="spellStart"/>
      <w:r w:rsidRPr="00B4354D">
        <w:rPr>
          <w:rFonts w:eastAsia="Tahoma,Bold"/>
          <w:lang w:val="el-GR"/>
        </w:rPr>
        <w:t>assets</w:t>
      </w:r>
      <w:proofErr w:type="spellEnd"/>
      <w:r w:rsidRPr="00B4354D">
        <w:rPr>
          <w:rFonts w:eastAsia="Tahoma,Bold"/>
          <w:lang w:val="el-GR"/>
        </w:rPr>
        <w:t>) του πληροφοριακού συστήματος ηλεκτρονικής διαχείρισης εγγράφων</w:t>
      </w:r>
    </w:p>
    <w:p w14:paraId="15501E6A"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Εντοπισμό των ευπαθειών (</w:t>
      </w:r>
      <w:proofErr w:type="spellStart"/>
      <w:r w:rsidRPr="00B4354D">
        <w:rPr>
          <w:rFonts w:eastAsia="Tahoma,Bold"/>
          <w:lang w:val="el-GR"/>
        </w:rPr>
        <w:t>vulnerabilities</w:t>
      </w:r>
      <w:proofErr w:type="spellEnd"/>
      <w:r w:rsidRPr="00B4354D">
        <w:rPr>
          <w:rFonts w:eastAsia="Tahoma,Bold"/>
          <w:lang w:val="el-GR"/>
        </w:rPr>
        <w:t>) του πληροφοριακού συστήματος ηλεκτρονικής διαχείρισης εγγράφων</w:t>
      </w:r>
    </w:p>
    <w:p w14:paraId="3DAB8979"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Περιγραφή των επιπτώσεων και των συνεπειών που θα επιφέρει στο ΤΠΔ γενικότερα ένα ενδεχόμενο περιστατικό παραβίασης της ασφάλειας ή κάποια ενδεχόμενη απειλή</w:t>
      </w:r>
    </w:p>
    <w:p w14:paraId="78C5ACF0"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Αποτίμηση της επικινδυνότητας (</w:t>
      </w:r>
      <w:proofErr w:type="spellStart"/>
      <w:r w:rsidRPr="00B4354D">
        <w:rPr>
          <w:rFonts w:eastAsia="Tahoma,Bold"/>
          <w:lang w:val="el-GR"/>
        </w:rPr>
        <w:t>risk</w:t>
      </w:r>
      <w:proofErr w:type="spellEnd"/>
      <w:r w:rsidRPr="00B4354D">
        <w:rPr>
          <w:rFonts w:eastAsia="Tahoma,Bold"/>
          <w:lang w:val="el-GR"/>
        </w:rPr>
        <w:t xml:space="preserve"> </w:t>
      </w:r>
      <w:proofErr w:type="spellStart"/>
      <w:r w:rsidRPr="00B4354D">
        <w:rPr>
          <w:rFonts w:eastAsia="Tahoma,Bold"/>
          <w:lang w:val="el-GR"/>
        </w:rPr>
        <w:t>assessment</w:t>
      </w:r>
      <w:proofErr w:type="spellEnd"/>
      <w:r w:rsidRPr="00B4354D">
        <w:rPr>
          <w:rFonts w:eastAsia="Tahoma,Bold"/>
          <w:lang w:val="el-GR"/>
        </w:rPr>
        <w:t>) του συστήματος</w:t>
      </w:r>
    </w:p>
    <w:p w14:paraId="5288660D"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Περιγραφή των μέτρων ασφαλείας που πρέπει να ληφθούν για την επαρκή προστασία του συστήματος</w:t>
      </w:r>
      <w:r>
        <w:rPr>
          <w:rFonts w:eastAsia="Tahoma,Bold"/>
          <w:lang w:val="el-GR"/>
        </w:rPr>
        <w:t xml:space="preserve"> με την ένταξη εγγράφων/</w:t>
      </w:r>
      <w:proofErr w:type="spellStart"/>
      <w:r>
        <w:rPr>
          <w:rFonts w:eastAsia="Tahoma,Bold"/>
          <w:lang w:val="el-GR"/>
        </w:rPr>
        <w:t>μεταδεδομένων</w:t>
      </w:r>
      <w:proofErr w:type="spellEnd"/>
      <w:r>
        <w:rPr>
          <w:rFonts w:eastAsia="Tahoma,Bold"/>
          <w:lang w:val="el-GR"/>
        </w:rPr>
        <w:t>/δεδομένων στο σύστημα.</w:t>
      </w:r>
    </w:p>
    <w:p w14:paraId="55BFEC18"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Καθορισμό του οργανωτικού σχήματος για τη διαχείριση της ασφάλειας του συστήματος</w:t>
      </w:r>
    </w:p>
    <w:p w14:paraId="3ED139B9"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lastRenderedPageBreak/>
        <w:t>• Περιγραφή των διαδικασιών που απαιτούνται για την προστασία του συστήματος και τη διαχείριση της επικινδυνότητας</w:t>
      </w:r>
    </w:p>
    <w:p w14:paraId="7BA04259"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Καθορισμό Πολιτικής Ασφάλειας του συστήματος, βάσει των αποτελεσμάτων της Αποτίμησης Επικινδυνότητας</w:t>
      </w:r>
    </w:p>
    <w:p w14:paraId="4E1E4FDC"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Καθορισμό τ</w:t>
      </w:r>
      <w:r>
        <w:rPr>
          <w:rFonts w:eastAsia="Tahoma,Bold"/>
          <w:lang w:val="el-GR"/>
        </w:rPr>
        <w:t xml:space="preserve">ων απαιτήσεων για ενσωμάτωση του ΠΣ στο </w:t>
      </w:r>
      <w:proofErr w:type="spellStart"/>
      <w:r w:rsidRPr="00B4354D">
        <w:rPr>
          <w:rFonts w:eastAsia="Tahoma,Bold"/>
          <w:lang w:val="el-GR"/>
        </w:rPr>
        <w:t>Σχεδ</w:t>
      </w:r>
      <w:r>
        <w:rPr>
          <w:rFonts w:eastAsia="Tahoma,Bold"/>
          <w:lang w:val="el-GR"/>
        </w:rPr>
        <w:t>ιο</w:t>
      </w:r>
      <w:proofErr w:type="spellEnd"/>
      <w:r w:rsidRPr="00B4354D">
        <w:rPr>
          <w:rFonts w:eastAsia="Tahoma,Bold"/>
          <w:lang w:val="el-GR"/>
        </w:rPr>
        <w:t xml:space="preserve"> Ανάκαμψης από Καταστροφή (</w:t>
      </w:r>
      <w:proofErr w:type="spellStart"/>
      <w:r w:rsidRPr="00B4354D">
        <w:rPr>
          <w:rFonts w:eastAsia="Tahoma,Bold"/>
          <w:lang w:val="el-GR"/>
        </w:rPr>
        <w:t>Disaster</w:t>
      </w:r>
      <w:proofErr w:type="spellEnd"/>
      <w:r w:rsidRPr="00B4354D">
        <w:rPr>
          <w:rFonts w:eastAsia="Tahoma,Bold"/>
          <w:lang w:val="el-GR"/>
        </w:rPr>
        <w:t xml:space="preserve"> </w:t>
      </w:r>
      <w:proofErr w:type="spellStart"/>
      <w:r w:rsidRPr="00B4354D">
        <w:rPr>
          <w:rFonts w:eastAsia="Tahoma,Bold"/>
          <w:lang w:val="el-GR"/>
        </w:rPr>
        <w:t>Recovery</w:t>
      </w:r>
      <w:proofErr w:type="spellEnd"/>
      <w:r w:rsidRPr="00B4354D">
        <w:rPr>
          <w:rFonts w:eastAsia="Tahoma,Bold"/>
          <w:lang w:val="el-GR"/>
        </w:rPr>
        <w:t xml:space="preserve"> </w:t>
      </w:r>
      <w:proofErr w:type="spellStart"/>
      <w:r w:rsidRPr="00B4354D">
        <w:rPr>
          <w:rFonts w:eastAsia="Tahoma,Bold"/>
          <w:lang w:val="el-GR"/>
        </w:rPr>
        <w:t>Plan</w:t>
      </w:r>
      <w:proofErr w:type="spellEnd"/>
      <w:r w:rsidRPr="00B4354D">
        <w:rPr>
          <w:rFonts w:eastAsia="Tahoma,Bold"/>
          <w:lang w:val="el-GR"/>
        </w:rPr>
        <w:t>)</w:t>
      </w:r>
      <w:r>
        <w:rPr>
          <w:rFonts w:eastAsia="Tahoma,Bold"/>
          <w:lang w:val="el-GR"/>
        </w:rPr>
        <w:t xml:space="preserve"> του ΤΠΔ</w:t>
      </w:r>
      <w:r w:rsidRPr="00B4354D">
        <w:rPr>
          <w:rFonts w:eastAsia="Tahoma,Bold"/>
          <w:lang w:val="el-GR"/>
        </w:rPr>
        <w:t xml:space="preserve">, το οποίο θα περιλαμβάνει τις προδιαγραφές του </w:t>
      </w:r>
      <w:proofErr w:type="spellStart"/>
      <w:r w:rsidRPr="00B4354D">
        <w:rPr>
          <w:rFonts w:eastAsia="Tahoma,Bold"/>
          <w:lang w:val="el-GR"/>
        </w:rPr>
        <w:t>Disaster</w:t>
      </w:r>
      <w:proofErr w:type="spellEnd"/>
      <w:r w:rsidRPr="00B4354D">
        <w:rPr>
          <w:rFonts w:eastAsia="Tahoma,Bold"/>
          <w:lang w:val="el-GR"/>
        </w:rPr>
        <w:t xml:space="preserve"> </w:t>
      </w:r>
      <w:proofErr w:type="spellStart"/>
      <w:r w:rsidRPr="00B4354D">
        <w:rPr>
          <w:rFonts w:eastAsia="Tahoma,Bold"/>
          <w:lang w:val="el-GR"/>
        </w:rPr>
        <w:t>Recovery</w:t>
      </w:r>
      <w:proofErr w:type="spellEnd"/>
      <w:r w:rsidRPr="00B4354D">
        <w:rPr>
          <w:rFonts w:eastAsia="Tahoma,Bold"/>
          <w:lang w:val="el-GR"/>
        </w:rPr>
        <w:t xml:space="preserve"> </w:t>
      </w:r>
      <w:proofErr w:type="spellStart"/>
      <w:r w:rsidRPr="00B4354D">
        <w:rPr>
          <w:rFonts w:eastAsia="Tahoma,Bold"/>
          <w:lang w:val="el-GR"/>
        </w:rPr>
        <w:t>Site</w:t>
      </w:r>
      <w:proofErr w:type="spellEnd"/>
      <w:r>
        <w:rPr>
          <w:rFonts w:eastAsia="Tahoma,Bold"/>
          <w:lang w:val="el-GR"/>
        </w:rPr>
        <w:t xml:space="preserve"> για την υποδοχή του ΠΣ</w:t>
      </w:r>
      <w:r w:rsidRPr="00B4354D">
        <w:rPr>
          <w:rFonts w:eastAsia="Tahoma,Bold"/>
          <w:lang w:val="el-GR"/>
        </w:rPr>
        <w:t>.</w:t>
      </w:r>
    </w:p>
    <w:p w14:paraId="7BEA8AC0"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Επίσης, ο Ανάδοχος θα πρέπει να ενημερώνει το ΤΠΔ για τις υποχρεώσεις του από την εφαρμογή του GDPR και της απορρέουσας από αυτόν νομοθεσία, καθώς και να παρέχει την απαιτούμενη υποστήριξη όσον αφορά στην εξασφάλιση των απαραίτητων από το κείμενο νομικό πλαίσιο εγκρίσεων για τις αντίστοιχες διαδικασίες.</w:t>
      </w:r>
    </w:p>
    <w:p w14:paraId="6FD9F42A"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Για την εκπόνηση της μελέτης ασφάλειας του συστήματος, ο Ανάδοχος θα πρέπει να λάβει υπόψη του:</w:t>
      </w:r>
    </w:p>
    <w:p w14:paraId="1778D863"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xml:space="preserve">• το κείμενο θεσμικό πλαίσιο για την προστασία των προσωπικών δεδομένων </w:t>
      </w:r>
    </w:p>
    <w:p w14:paraId="1211FB73"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τις σύγχρονες εξελίξεις στις ΤΠΕ</w:t>
      </w:r>
    </w:p>
    <w:p w14:paraId="56E82811"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xml:space="preserve">• τις αποτελεσματικότερες τεχνικές ασφάλειας που έχουν προταθεί </w:t>
      </w:r>
    </w:p>
    <w:p w14:paraId="23560458"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τα επαρκέστερα διατιθέμενα προϊόντα λογισμικού και υλικού</w:t>
      </w:r>
    </w:p>
    <w:p w14:paraId="35F17A96"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τις βέλτιστες πρακτικές στο χώρο της Ασφάλειας στις ΤΠΕ</w:t>
      </w:r>
    </w:p>
    <w:p w14:paraId="0BF8A570" w14:textId="77777777"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xml:space="preserve">• τυχόν διεθνή de facto ή de </w:t>
      </w:r>
      <w:proofErr w:type="spellStart"/>
      <w:r w:rsidRPr="00B4354D">
        <w:rPr>
          <w:rFonts w:eastAsia="Tahoma,Bold"/>
          <w:lang w:val="el-GR"/>
        </w:rPr>
        <w:t>jure</w:t>
      </w:r>
      <w:proofErr w:type="spellEnd"/>
      <w:r w:rsidRPr="00B4354D">
        <w:rPr>
          <w:rFonts w:eastAsia="Tahoma,Bold"/>
          <w:lang w:val="el-GR"/>
        </w:rPr>
        <w:t xml:space="preserve"> σχετικά πρότυπα</w:t>
      </w:r>
    </w:p>
    <w:p w14:paraId="5CEF5E1A" w14:textId="77777777" w:rsidR="00631888" w:rsidRDefault="00631888" w:rsidP="00631888">
      <w:pPr>
        <w:autoSpaceDE w:val="0"/>
        <w:autoSpaceDN w:val="0"/>
        <w:adjustRightInd w:val="0"/>
        <w:spacing w:before="120"/>
        <w:rPr>
          <w:rFonts w:eastAsia="Tahoma,Bold"/>
          <w:lang w:val="el-GR"/>
        </w:rPr>
      </w:pPr>
      <w:r w:rsidRPr="00B4354D">
        <w:rPr>
          <w:rFonts w:eastAsia="Tahoma,Bold"/>
          <w:lang w:val="el-GR"/>
        </w:rPr>
        <w:t>Το Τ</w:t>
      </w:r>
      <w:r w:rsidRPr="00CB4F63">
        <w:rPr>
          <w:rFonts w:eastAsia="Tahoma,Bold"/>
          <w:lang w:val="el-GR"/>
        </w:rPr>
        <w:t>&amp;</w:t>
      </w:r>
      <w:r w:rsidRPr="00B4354D">
        <w:rPr>
          <w:rFonts w:eastAsia="Tahoma,Bold"/>
          <w:lang w:val="el-GR"/>
        </w:rPr>
        <w:t>ΠΔ διατηρεί το δικαίωμα να αναθέσει σε ανεξάρτητο εξειδικευμένο φορέα τη διεξαγωγή δοκιμών ασφάλειας (</w:t>
      </w:r>
      <w:proofErr w:type="spellStart"/>
      <w:r w:rsidRPr="00B4354D">
        <w:rPr>
          <w:rFonts w:eastAsia="Tahoma,Bold"/>
          <w:lang w:val="el-GR"/>
        </w:rPr>
        <w:t>penetration</w:t>
      </w:r>
      <w:proofErr w:type="spellEnd"/>
      <w:r w:rsidRPr="00B4354D">
        <w:rPr>
          <w:rFonts w:eastAsia="Tahoma,Bold"/>
          <w:lang w:val="el-GR"/>
        </w:rPr>
        <w:t xml:space="preserve"> </w:t>
      </w:r>
      <w:proofErr w:type="spellStart"/>
      <w:r w:rsidRPr="00B4354D">
        <w:rPr>
          <w:rFonts w:eastAsia="Tahoma,Bold"/>
          <w:lang w:val="el-GR"/>
        </w:rPr>
        <w:t>tests</w:t>
      </w:r>
      <w:proofErr w:type="spellEnd"/>
      <w:r w:rsidRPr="00B4354D">
        <w:rPr>
          <w:rFonts w:eastAsia="Tahoma,Bold"/>
          <w:lang w:val="el-GR"/>
        </w:rPr>
        <w:t>), τα συμπεράσματα των οποίων πρέπει να ληφθούν υπ’ όψη από τον Ανάδοχο, ο οποίος υποχρεούται να προβεί στις απαραίτητες διορθωτικές ενέργειες πριν την οριστική παραλαβή του έργου.</w:t>
      </w:r>
    </w:p>
    <w:p w14:paraId="65F9EFEC" w14:textId="77777777" w:rsidR="00631888" w:rsidRPr="00C84600" w:rsidRDefault="00631888" w:rsidP="00631888">
      <w:pPr>
        <w:autoSpaceDE w:val="0"/>
        <w:autoSpaceDN w:val="0"/>
        <w:adjustRightInd w:val="0"/>
        <w:spacing w:before="120"/>
        <w:rPr>
          <w:rFonts w:eastAsia="Tahoma,Bold"/>
          <w:lang w:val="el-GR"/>
        </w:rPr>
      </w:pPr>
    </w:p>
    <w:p w14:paraId="407620D4" w14:textId="77777777" w:rsidR="00631888" w:rsidRPr="00C84600" w:rsidRDefault="00631888" w:rsidP="00631888">
      <w:pPr>
        <w:autoSpaceDE w:val="0"/>
        <w:autoSpaceDN w:val="0"/>
        <w:adjustRightInd w:val="0"/>
        <w:spacing w:before="120"/>
        <w:rPr>
          <w:rFonts w:eastAsia="Tahoma,Bold"/>
          <w:lang w:val="el-GR"/>
        </w:rPr>
      </w:pPr>
      <w:r w:rsidRPr="00C84600">
        <w:rPr>
          <w:rFonts w:eastAsia="Tahoma,Bold"/>
          <w:lang w:val="el-GR"/>
        </w:rPr>
        <w:t>Ειδικότερα, θα πρέπει να προδιαγραφεί η κατάλληλη πολιτική, ώστε να εξασφαλιστούν τα παρακάτω:</w:t>
      </w:r>
    </w:p>
    <w:p w14:paraId="0ED634AB" w14:textId="77777777" w:rsidR="00631888" w:rsidRPr="00C84600" w:rsidRDefault="00631888" w:rsidP="00474644">
      <w:pPr>
        <w:numPr>
          <w:ilvl w:val="0"/>
          <w:numId w:val="94"/>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Ταυτοποίηση </w:t>
      </w:r>
      <w:r w:rsidRPr="00C84600">
        <w:rPr>
          <w:rFonts w:eastAsia="Tahoma,Bold"/>
          <w:lang w:val="el-GR"/>
        </w:rPr>
        <w:t>(</w:t>
      </w:r>
      <w:r w:rsidRPr="00C84600">
        <w:rPr>
          <w:rFonts w:eastAsia="Tahoma,Bold"/>
        </w:rPr>
        <w:t>authentication</w:t>
      </w:r>
      <w:r w:rsidRPr="00C84600">
        <w:rPr>
          <w:rFonts w:eastAsia="Tahoma,Bold"/>
          <w:lang w:val="el-GR"/>
        </w:rPr>
        <w:t>): έλεγχος της αυθεντικότητας της ταυτότητας των μερών μιας ανταλλαγής δεδομένων.</w:t>
      </w:r>
    </w:p>
    <w:p w14:paraId="4AAF3AD2" w14:textId="77777777" w:rsidR="00631888" w:rsidRPr="00C84600" w:rsidRDefault="00631888" w:rsidP="00474644">
      <w:pPr>
        <w:numPr>
          <w:ilvl w:val="0"/>
          <w:numId w:val="94"/>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Εξουσιοδότηση </w:t>
      </w:r>
      <w:r w:rsidRPr="00C84600">
        <w:rPr>
          <w:rFonts w:eastAsia="Tahoma,Bold"/>
          <w:lang w:val="el-GR"/>
        </w:rPr>
        <w:t>(</w:t>
      </w:r>
      <w:r w:rsidRPr="00C84600">
        <w:rPr>
          <w:rFonts w:eastAsia="Tahoma,Bold"/>
        </w:rPr>
        <w:t>Authorization</w:t>
      </w:r>
      <w:r w:rsidRPr="00C84600">
        <w:rPr>
          <w:rFonts w:eastAsia="Tahoma,Bold"/>
          <w:lang w:val="el-GR"/>
        </w:rPr>
        <w:t>): η πρόσβαση του χρήστη πρέπει να είναι εξουσιοδοτημένη.</w:t>
      </w:r>
    </w:p>
    <w:p w14:paraId="3F7054B1" w14:textId="77777777" w:rsidR="00631888" w:rsidRPr="00C84600" w:rsidRDefault="00631888" w:rsidP="00474644">
      <w:pPr>
        <w:numPr>
          <w:ilvl w:val="0"/>
          <w:numId w:val="94"/>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Ακεραιότητα </w:t>
      </w:r>
      <w:r w:rsidRPr="00C84600">
        <w:rPr>
          <w:rFonts w:eastAsia="Tahoma,Bold"/>
          <w:lang w:val="el-GR"/>
        </w:rPr>
        <w:t>(</w:t>
      </w:r>
      <w:r w:rsidRPr="00C84600">
        <w:rPr>
          <w:rFonts w:eastAsia="Tahoma,Bold"/>
        </w:rPr>
        <w:t>integrity</w:t>
      </w:r>
      <w:r w:rsidRPr="00C84600">
        <w:rPr>
          <w:rFonts w:eastAsia="Tahoma,Bold"/>
          <w:lang w:val="el-GR"/>
        </w:rPr>
        <w:t>): τα δεδομένα θα πρέπει να παραμείνουν ακέραια, δηλαδή να μην υπόκεινται σε αλλοιώσεις. Για τη διαφύλαξη της ακεραιότητας των δεδομένων είναι απαραίτητη η χρήση μηχανισμών εξασφάλισης της ακεραιότητας και συνέπειάς τους (</w:t>
      </w:r>
      <w:r w:rsidRPr="00C84600">
        <w:rPr>
          <w:rFonts w:eastAsia="Tahoma,Bold"/>
        </w:rPr>
        <w:t>consistency</w:t>
      </w:r>
      <w:r w:rsidRPr="00C84600">
        <w:rPr>
          <w:rFonts w:eastAsia="Tahoma,Bold"/>
          <w:lang w:val="el-GR"/>
        </w:rPr>
        <w:t>) και αποτροπής επιθέσεων δολιοφθοράς δεδομένων (μη εξουσιοδοτημένη αντιγραφή, μη εξουσιοδοτημένη καταστροφή δεδομένων, κλπ.).</w:t>
      </w:r>
    </w:p>
    <w:p w14:paraId="536DF24D" w14:textId="77777777" w:rsidR="00631888" w:rsidRPr="00C84600" w:rsidRDefault="00631888" w:rsidP="00474644">
      <w:pPr>
        <w:numPr>
          <w:ilvl w:val="0"/>
          <w:numId w:val="94"/>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Εμπιστευτικότητα </w:t>
      </w:r>
      <w:r w:rsidRPr="00C84600">
        <w:rPr>
          <w:rFonts w:eastAsia="Tahoma,Bold"/>
          <w:lang w:val="el-GR"/>
        </w:rPr>
        <w:t>(</w:t>
      </w:r>
      <w:r w:rsidRPr="00C84600">
        <w:rPr>
          <w:rFonts w:eastAsia="Tahoma,Bold"/>
        </w:rPr>
        <w:t>confidentiality</w:t>
      </w:r>
      <w:r w:rsidRPr="00C84600">
        <w:rPr>
          <w:rFonts w:eastAsia="Tahoma,Bold"/>
          <w:lang w:val="el-GR"/>
        </w:rPr>
        <w:t xml:space="preserve">): η τήρηση του απορρήτου των δεδομένων. Η πληροφορία θα διατίθεται μόνο στους χρήστες εκείνους που είναι εξουσιοδοτημένοι. Η πιστοποίηση της δικαιοδοσίας των χρηστών θα πρέπει να βασιστεί πάνω στο σύστημα των ρόλων, που είναι και το διεθνές </w:t>
      </w:r>
      <w:r w:rsidRPr="00C84600">
        <w:rPr>
          <w:rFonts w:eastAsia="Tahoma,Bold"/>
        </w:rPr>
        <w:t>de</w:t>
      </w:r>
      <w:r w:rsidRPr="00C84600">
        <w:rPr>
          <w:rFonts w:eastAsia="Tahoma,Bold"/>
          <w:lang w:val="el-GR"/>
        </w:rPr>
        <w:t xml:space="preserve"> </w:t>
      </w:r>
      <w:r w:rsidRPr="00C84600">
        <w:rPr>
          <w:rFonts w:eastAsia="Tahoma,Bold"/>
        </w:rPr>
        <w:t>facto</w:t>
      </w:r>
      <w:r w:rsidRPr="00C84600">
        <w:rPr>
          <w:rFonts w:eastAsia="Tahoma,Bold"/>
          <w:lang w:val="el-GR"/>
        </w:rPr>
        <w:t xml:space="preserve"> </w:t>
      </w:r>
      <w:r w:rsidRPr="00C84600">
        <w:rPr>
          <w:rFonts w:eastAsia="Tahoma,Bold"/>
        </w:rPr>
        <w:t>standard</w:t>
      </w:r>
      <w:r w:rsidRPr="00C84600">
        <w:rPr>
          <w:rFonts w:eastAsia="Tahoma,Bold"/>
          <w:lang w:val="el-GR"/>
        </w:rPr>
        <w:t xml:space="preserve"> λόγω της ευελιξίας που προσφέρει. Επίσης, θα πρέπει να λαμβάνονται όλα τα κατάλληλα μέτρα ώστε να αποτρέπονται επιθέσεις κλοπής δεδομένων.</w:t>
      </w:r>
    </w:p>
    <w:p w14:paraId="3BF5524F" w14:textId="77777777" w:rsidR="00631888" w:rsidRPr="00C84600" w:rsidRDefault="00631888" w:rsidP="00474644">
      <w:pPr>
        <w:numPr>
          <w:ilvl w:val="0"/>
          <w:numId w:val="94"/>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lang w:val="el-GR"/>
        </w:rPr>
        <w:t>Δ</w:t>
      </w:r>
      <w:r w:rsidRPr="00C84600">
        <w:rPr>
          <w:rFonts w:eastAsia="Tahoma,Bold"/>
          <w:b/>
          <w:bCs/>
          <w:lang w:val="el-GR"/>
        </w:rPr>
        <w:t xml:space="preserve">ιαθεσιμότητα </w:t>
      </w:r>
      <w:r w:rsidRPr="00C84600">
        <w:rPr>
          <w:rFonts w:eastAsia="Tahoma,Bold"/>
          <w:lang w:val="el-GR"/>
        </w:rPr>
        <w:t>(</w:t>
      </w:r>
      <w:r w:rsidRPr="00C84600">
        <w:rPr>
          <w:rFonts w:eastAsia="Tahoma,Bold"/>
        </w:rPr>
        <w:t>availability</w:t>
      </w:r>
      <w:r w:rsidRPr="00C84600">
        <w:rPr>
          <w:rFonts w:eastAsia="Tahoma,Bold"/>
          <w:lang w:val="el-GR"/>
        </w:rPr>
        <w:t>): το σύστημα και τα δεδομένα πρέπει να είναι διαθέσιμα όταν απαιτείται.</w:t>
      </w:r>
    </w:p>
    <w:p w14:paraId="4D636E79" w14:textId="77777777" w:rsidR="00631888" w:rsidRPr="00C84600" w:rsidRDefault="00631888" w:rsidP="00474644">
      <w:pPr>
        <w:numPr>
          <w:ilvl w:val="0"/>
          <w:numId w:val="94"/>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Μη δυνατότητα άρνησης συμμετοχής </w:t>
      </w:r>
      <w:r w:rsidRPr="00C84600">
        <w:rPr>
          <w:rFonts w:eastAsia="Tahoma,Bold"/>
          <w:lang w:val="el-GR"/>
        </w:rPr>
        <w:t>(</w:t>
      </w:r>
      <w:r w:rsidRPr="00C84600">
        <w:rPr>
          <w:rFonts w:eastAsia="Tahoma,Bold"/>
        </w:rPr>
        <w:t>non</w:t>
      </w:r>
      <w:r w:rsidRPr="00C84600">
        <w:rPr>
          <w:rFonts w:eastAsia="Tahoma,Bold"/>
          <w:lang w:val="el-GR"/>
        </w:rPr>
        <w:t>-</w:t>
      </w:r>
      <w:r w:rsidRPr="00C84600">
        <w:rPr>
          <w:rFonts w:eastAsia="Tahoma,Bold"/>
        </w:rPr>
        <w:t>repudiation</w:t>
      </w:r>
      <w:r w:rsidRPr="00C84600">
        <w:rPr>
          <w:rFonts w:eastAsia="Tahoma,Bold"/>
          <w:lang w:val="el-GR"/>
        </w:rPr>
        <w:t>): ο χρήστης δεν πρέπει να μπορεί να αρνηθεί τη συμμετοχή του στην ανταλλαγή των δεδομένων.</w:t>
      </w:r>
    </w:p>
    <w:p w14:paraId="7A92069F" w14:textId="77777777" w:rsidR="00631888" w:rsidRPr="00C84600" w:rsidRDefault="00631888" w:rsidP="00474644">
      <w:pPr>
        <w:numPr>
          <w:ilvl w:val="0"/>
          <w:numId w:val="94"/>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Διαφάνεια </w:t>
      </w:r>
      <w:r w:rsidRPr="00C84600">
        <w:rPr>
          <w:rFonts w:eastAsia="Tahoma,Bold"/>
          <w:lang w:val="el-GR"/>
        </w:rPr>
        <w:t>(</w:t>
      </w:r>
      <w:r w:rsidRPr="00C84600">
        <w:rPr>
          <w:rFonts w:eastAsia="Tahoma,Bold"/>
        </w:rPr>
        <w:t>transparency</w:t>
      </w:r>
      <w:r w:rsidRPr="00C84600">
        <w:rPr>
          <w:rFonts w:eastAsia="Tahoma,Bold"/>
          <w:lang w:val="el-GR"/>
        </w:rPr>
        <w:t>): πρέπει να γίνεται τεκμηρίωση των διαδικασιών της επεξεργασίας ώστε να μπορούν να ελεγχθούν.</w:t>
      </w:r>
    </w:p>
    <w:p w14:paraId="4F150CD4" w14:textId="77777777" w:rsidR="00631888" w:rsidRPr="00C84600" w:rsidRDefault="00631888" w:rsidP="00474644">
      <w:pPr>
        <w:numPr>
          <w:ilvl w:val="0"/>
          <w:numId w:val="94"/>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lastRenderedPageBreak/>
        <w:t xml:space="preserve">Δυνατότητα ελέγχου </w:t>
      </w:r>
      <w:r w:rsidRPr="00C84600">
        <w:rPr>
          <w:rFonts w:eastAsia="Tahoma,Bold"/>
          <w:lang w:val="el-GR"/>
        </w:rPr>
        <w:t>(</w:t>
      </w:r>
      <w:r w:rsidRPr="00C84600">
        <w:rPr>
          <w:rFonts w:eastAsia="Tahoma,Bold"/>
        </w:rPr>
        <w:t>revision</w:t>
      </w:r>
      <w:r w:rsidRPr="00C84600">
        <w:rPr>
          <w:rFonts w:eastAsia="Tahoma,Bold"/>
          <w:lang w:val="el-GR"/>
        </w:rPr>
        <w:t xml:space="preserve"> / </w:t>
      </w:r>
      <w:r w:rsidRPr="00C84600">
        <w:rPr>
          <w:rFonts w:eastAsia="Tahoma,Bold"/>
        </w:rPr>
        <w:t>audit</w:t>
      </w:r>
      <w:r w:rsidRPr="00C84600">
        <w:rPr>
          <w:rFonts w:eastAsia="Tahoma,Bold"/>
          <w:lang w:val="el-GR"/>
        </w:rPr>
        <w:t>): κάθε τροποποίηση ή επεξεργασία των δεδομένων πρέπει να μπορεί να ελεγχθεί, δηλαδή από ποιόν έγινε και πότε.</w:t>
      </w:r>
    </w:p>
    <w:p w14:paraId="7599FFA6" w14:textId="77777777" w:rsidR="00631888" w:rsidRPr="00C84600" w:rsidRDefault="00631888" w:rsidP="00474644">
      <w:pPr>
        <w:numPr>
          <w:ilvl w:val="0"/>
          <w:numId w:val="94"/>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Ευθύνη </w:t>
      </w:r>
      <w:r w:rsidRPr="00C84600">
        <w:rPr>
          <w:rFonts w:eastAsia="Tahoma,Bold"/>
          <w:lang w:val="el-GR"/>
        </w:rPr>
        <w:t>(</w:t>
      </w:r>
      <w:r w:rsidRPr="00C84600">
        <w:rPr>
          <w:rFonts w:eastAsia="Tahoma,Bold"/>
        </w:rPr>
        <w:t>accountability</w:t>
      </w:r>
      <w:r w:rsidRPr="00C84600">
        <w:rPr>
          <w:rFonts w:eastAsia="Tahoma,Bold"/>
          <w:lang w:val="el-GR"/>
        </w:rPr>
        <w:t>): πρέπει να προκύπτει ποιος είναι υπεύθυνος για την εισαγωγή, πρόσβαση ή τροποποίηση κάθε δεδομένου.</w:t>
      </w:r>
    </w:p>
    <w:p w14:paraId="2FF16CF4" w14:textId="77777777" w:rsidR="00631888" w:rsidRDefault="00631888" w:rsidP="00631888">
      <w:pPr>
        <w:rPr>
          <w:lang w:val="el-GR"/>
        </w:rPr>
      </w:pPr>
    </w:p>
    <w:p w14:paraId="5BEDAAF9" w14:textId="77777777" w:rsidR="00631888" w:rsidRPr="00732DDE" w:rsidRDefault="00631888" w:rsidP="00474644">
      <w:pPr>
        <w:pStyle w:val="4"/>
        <w:numPr>
          <w:ilvl w:val="1"/>
          <w:numId w:val="115"/>
        </w:numPr>
        <w:tabs>
          <w:tab w:val="left" w:pos="993"/>
        </w:tabs>
        <w:ind w:left="576" w:hanging="576"/>
        <w:rPr>
          <w:rFonts w:eastAsia="SimSun"/>
          <w:lang w:val="el-GR"/>
        </w:rPr>
      </w:pPr>
      <w:bookmarkStart w:id="498" w:name="_Σενάρια_Ελέγχου_Λογισμικού"/>
      <w:bookmarkStart w:id="499" w:name="_Ref71629782"/>
      <w:bookmarkStart w:id="500" w:name="_Toc76724157"/>
      <w:bookmarkStart w:id="501" w:name="_Toc89441294"/>
      <w:bookmarkStart w:id="502" w:name="_Toc89441812"/>
      <w:bookmarkEnd w:id="498"/>
      <w:r>
        <w:rPr>
          <w:rFonts w:cs="Tahoma"/>
          <w:szCs w:val="22"/>
          <w:lang w:val="el-GR"/>
        </w:rPr>
        <w:t>Σενάρια Ελέγχου Λογισμικού</w:t>
      </w:r>
      <w:bookmarkEnd w:id="499"/>
      <w:bookmarkEnd w:id="500"/>
      <w:bookmarkEnd w:id="501"/>
      <w:bookmarkEnd w:id="502"/>
    </w:p>
    <w:p w14:paraId="47C50699" w14:textId="77777777" w:rsidR="00631888" w:rsidRPr="00A75AFA" w:rsidRDefault="00631888" w:rsidP="00631888">
      <w:pPr>
        <w:spacing w:before="120"/>
        <w:rPr>
          <w:lang w:val="el-GR"/>
        </w:rPr>
      </w:pPr>
      <w:r w:rsidRPr="00A75AFA">
        <w:rPr>
          <w:lang w:val="el-GR"/>
        </w:rPr>
        <w:t>Ο Ανάδοχος υποχρεούται να αποτυπώσει στο τεύχος «</w:t>
      </w:r>
      <w:r w:rsidRPr="00496DBF">
        <w:rPr>
          <w:b/>
          <w:bCs/>
          <w:lang w:val="el-GR"/>
        </w:rPr>
        <w:t>Μεθοδολογία και Σενάρια Ελέγχου</w:t>
      </w:r>
      <w:r w:rsidRPr="00A75AFA">
        <w:rPr>
          <w:lang w:val="el-GR"/>
        </w:rPr>
        <w:t>»,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Ο χρόνος παράδοσης του τεύχους αυτού θα πρέπει να εμφανίζεται στο χρονοδιάγραμμα υλοποίησης του Έργου μαζί με τα υπόλοιπα παραδοτέα.</w:t>
      </w:r>
    </w:p>
    <w:p w14:paraId="6C9AE3E3" w14:textId="77777777" w:rsidR="00631888" w:rsidRDefault="00631888" w:rsidP="00631888">
      <w:pPr>
        <w:spacing w:before="120"/>
        <w:rPr>
          <w:lang w:val="el-GR"/>
        </w:rPr>
      </w:pPr>
      <w:r w:rsidRPr="00A75AFA">
        <w:rPr>
          <w:lang w:val="el-GR"/>
        </w:rPr>
        <w:t>Οι έλεγχοι, που θα περιγράφονται στο τεύχος «Μεθοδολογία και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στο Οριστικοποιημένο Τεύχος Ανάλυσης Απαιτήσεων του Έργου.</w:t>
      </w:r>
    </w:p>
    <w:p w14:paraId="0D25602C" w14:textId="77777777" w:rsidR="00631888" w:rsidRPr="00732DDE" w:rsidRDefault="00631888" w:rsidP="00631888">
      <w:pPr>
        <w:spacing w:before="120"/>
        <w:rPr>
          <w:lang w:val="el-GR"/>
        </w:rPr>
      </w:pPr>
      <w:r w:rsidRPr="00274B25">
        <w:rPr>
          <w:lang w:val="el-GR"/>
        </w:rPr>
        <w:t>Τα σενάρια ελέγχου που θα προετοιμάσει ο Ανάδοχος θα συνοψίζουν τις επιχειρησιακές διαδικασίες, ανά διαδικασία και Υποσύστημα, θα πρέπει να αντιστοιχίζονται με τις απαιτήσεις (</w:t>
      </w:r>
      <w:r w:rsidRPr="00274B25">
        <w:t>requirements</w:t>
      </w:r>
      <w:r w:rsidRPr="00274B25">
        <w:rPr>
          <w:lang w:val="el-GR"/>
        </w:rPr>
        <w:t>) της Ανάλυσης Απαιτήσεων και θα πρέπει να συνοδεύονται από τα αντίστοιχα δοκιμαστικά δεδομένα (</w:t>
      </w:r>
      <w:r w:rsidRPr="00274B25">
        <w:t>test</w:t>
      </w:r>
      <w:r w:rsidRPr="00274B25">
        <w:rPr>
          <w:lang w:val="el-GR"/>
        </w:rPr>
        <w:t xml:space="preserve"> </w:t>
      </w:r>
      <w:r w:rsidRPr="00274B25">
        <w:t>data</w:t>
      </w:r>
      <w:r w:rsidRPr="00274B25">
        <w:rPr>
          <w:lang w:val="el-GR"/>
        </w:rPr>
        <w:t xml:space="preserve">). </w:t>
      </w:r>
      <w:r>
        <w:rPr>
          <w:lang w:val="el-GR"/>
        </w:rPr>
        <w:t xml:space="preserve">Τα σενάρια ελέγχου θα αφορούν το ΠΣ Διαχείρισης Εγγράφων και τις υποστηρικτικές εφαρμογές </w:t>
      </w:r>
      <w:proofErr w:type="spellStart"/>
      <w:r>
        <w:rPr>
          <w:lang w:val="el-GR"/>
        </w:rPr>
        <w:t>ψηφιοποίησης</w:t>
      </w:r>
      <w:proofErr w:type="spellEnd"/>
      <w:r>
        <w:rPr>
          <w:lang w:val="el-GR"/>
        </w:rPr>
        <w:t xml:space="preserve">, αλλά και την όποια </w:t>
      </w:r>
      <w:proofErr w:type="spellStart"/>
      <w:r>
        <w:rPr>
          <w:lang w:val="el-GR"/>
        </w:rPr>
        <w:t>διαλειτουργικότητα</w:t>
      </w:r>
      <w:proofErr w:type="spellEnd"/>
      <w:r>
        <w:rPr>
          <w:lang w:val="el-GR"/>
        </w:rPr>
        <w:t xml:space="preserve"> δημιουργηθεί. </w:t>
      </w:r>
      <w:r w:rsidRPr="00732DDE">
        <w:rPr>
          <w:lang w:val="el-GR"/>
        </w:rPr>
        <w:t xml:space="preserve">Το παραδοτέο αυτό θα πρέπει να εξειδικευτεί κατά τη </w:t>
      </w:r>
      <w:hyperlink w:anchor="_Φάση_2:_Προμήθεια" w:history="1">
        <w:r w:rsidRPr="00732DDE">
          <w:rPr>
            <w:rStyle w:val="-"/>
            <w:lang w:val="el-GR"/>
          </w:rPr>
          <w:t>Φάση 2 Προμήθεια και εγκατάσταση έτοιμου Λογισμικού - Ανάπτυξη Εφαρμογών</w:t>
        </w:r>
      </w:hyperlink>
      <w:r w:rsidRPr="00732DDE">
        <w:rPr>
          <w:lang w:val="el-GR"/>
        </w:rPr>
        <w:t xml:space="preserve"> του Έργου.</w:t>
      </w:r>
    </w:p>
    <w:p w14:paraId="6DE73041" w14:textId="77777777" w:rsidR="00631888" w:rsidRPr="00274B25" w:rsidRDefault="00631888" w:rsidP="00631888">
      <w:pPr>
        <w:spacing w:before="120"/>
        <w:rPr>
          <w:lang w:val="el-GR"/>
        </w:rPr>
      </w:pPr>
      <w:r w:rsidRPr="00274B25">
        <w:rPr>
          <w:lang w:val="el-GR"/>
        </w:rPr>
        <w:t>Η εφαρμογή των σεναρίων θα γίνεται με την εκτέλεση των Περιπτώσεων Ελέγχου (</w:t>
      </w:r>
      <w:r w:rsidRPr="00274B25">
        <w:t>Test</w:t>
      </w:r>
      <w:r w:rsidRPr="00274B25">
        <w:rPr>
          <w:lang w:val="el-GR"/>
        </w:rPr>
        <w:t xml:space="preserve"> </w:t>
      </w:r>
      <w:r w:rsidRPr="00274B25">
        <w:t>Cases</w:t>
      </w:r>
      <w:r w:rsidRPr="00274B25">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w:t>
      </w:r>
    </w:p>
    <w:p w14:paraId="59331743" w14:textId="77777777" w:rsidR="00631888" w:rsidRPr="00274B25" w:rsidRDefault="00631888" w:rsidP="00631888">
      <w:pPr>
        <w:spacing w:before="120"/>
        <w:rPr>
          <w:lang w:val="el-GR"/>
        </w:rPr>
      </w:pPr>
      <w:r w:rsidRPr="00274B25">
        <w:rPr>
          <w:lang w:val="el-GR"/>
        </w:rPr>
        <w:t>Οι Περιπτώσεις Ελέγχου (</w:t>
      </w:r>
      <w:r w:rsidRPr="00274B25">
        <w:t>Test</w:t>
      </w:r>
      <w:r w:rsidRPr="00274B25">
        <w:rPr>
          <w:lang w:val="el-GR"/>
        </w:rPr>
        <w:t xml:space="preserve"> </w:t>
      </w:r>
      <w:r w:rsidRPr="00274B25">
        <w:t>Cases</w:t>
      </w:r>
      <w:r w:rsidRPr="00274B25">
        <w:rPr>
          <w:lang w:val="el-GR"/>
        </w:rPr>
        <w:t xml:space="preserve">) θα καλύπτουν τους παρακάτω τύπους ελέγχων: </w:t>
      </w:r>
    </w:p>
    <w:p w14:paraId="181043AD" w14:textId="77777777" w:rsidR="00631888" w:rsidRPr="00274B25" w:rsidRDefault="00631888" w:rsidP="00474644">
      <w:pPr>
        <w:numPr>
          <w:ilvl w:val="0"/>
          <w:numId w:val="95"/>
        </w:numPr>
        <w:suppressAutoHyphens w:val="0"/>
        <w:spacing w:before="120"/>
        <w:rPr>
          <w:lang w:val="el-GR"/>
        </w:rPr>
      </w:pPr>
      <w:r w:rsidRPr="00274B25">
        <w:rPr>
          <w:b/>
          <w:bCs/>
          <w:lang w:val="el-GR"/>
        </w:rPr>
        <w:t>Συμμόρφωσης με τις λειτουργικές προδιαγραφές</w:t>
      </w:r>
      <w:r w:rsidRPr="00274B25">
        <w:rPr>
          <w:bCs/>
          <w:lang w:val="el-GR"/>
        </w:rPr>
        <w:t xml:space="preserve"> της διακήρυξης</w:t>
      </w:r>
      <w:r w:rsidRPr="00274B25">
        <w:rPr>
          <w:lang w:val="el-GR"/>
        </w:rPr>
        <w:t xml:space="preserve">, όπως αυτές θα εξειδικευτούν στην ανάλυση απαιτήσεων των συστημάτων στο πλαίσιο της Ανάλυσης Απαιτήσεων του Έργου. </w:t>
      </w:r>
    </w:p>
    <w:p w14:paraId="430111A0" w14:textId="77777777" w:rsidR="00631888" w:rsidRPr="00274B25" w:rsidRDefault="00631888" w:rsidP="00474644">
      <w:pPr>
        <w:numPr>
          <w:ilvl w:val="0"/>
          <w:numId w:val="95"/>
        </w:numPr>
        <w:suppressAutoHyphens w:val="0"/>
        <w:spacing w:before="120"/>
        <w:rPr>
          <w:lang w:val="el-GR"/>
        </w:rPr>
      </w:pPr>
      <w:r w:rsidRPr="00274B25">
        <w:rPr>
          <w:b/>
          <w:bCs/>
          <w:lang w:val="el-GR"/>
        </w:rPr>
        <w:t>Επίδοσης</w:t>
      </w:r>
      <w:r w:rsidRPr="00274B25">
        <w:rPr>
          <w:lang w:val="el-GR"/>
        </w:rPr>
        <w:t xml:space="preserve">, όπου ελέγχονται οι χρόνοι απόκρισης του συστήματος. </w:t>
      </w:r>
    </w:p>
    <w:p w14:paraId="1B0DEF6F" w14:textId="77777777" w:rsidR="00631888" w:rsidRPr="00274B25" w:rsidRDefault="00631888" w:rsidP="00474644">
      <w:pPr>
        <w:numPr>
          <w:ilvl w:val="0"/>
          <w:numId w:val="95"/>
        </w:numPr>
        <w:suppressAutoHyphens w:val="0"/>
        <w:spacing w:before="120"/>
        <w:rPr>
          <w:lang w:val="el-GR"/>
        </w:rPr>
      </w:pPr>
      <w:r w:rsidRPr="00274B25">
        <w:rPr>
          <w:b/>
          <w:bCs/>
          <w:lang w:val="el-GR"/>
        </w:rPr>
        <w:t>Ασφάλειας</w:t>
      </w:r>
      <w:r w:rsidRPr="00274B25">
        <w:rPr>
          <w:lang w:val="el-GR"/>
        </w:rPr>
        <w:t>, όπου ελέγχεται κατά πόσο η πρόσβαση και οι διάφορες ενέργειες στο σύστημα γίνονται μόνο από εξουσιοδοτημένους χρήστες.</w:t>
      </w:r>
    </w:p>
    <w:p w14:paraId="00A733AB" w14:textId="77777777" w:rsidR="00631888" w:rsidRPr="00274B25" w:rsidRDefault="00631888" w:rsidP="00474644">
      <w:pPr>
        <w:numPr>
          <w:ilvl w:val="0"/>
          <w:numId w:val="95"/>
        </w:numPr>
        <w:suppressAutoHyphens w:val="0"/>
        <w:spacing w:before="120"/>
        <w:rPr>
          <w:lang w:val="el-GR"/>
        </w:rPr>
      </w:pPr>
      <w:r w:rsidRPr="00274B25">
        <w:rPr>
          <w:b/>
          <w:bCs/>
          <w:lang w:val="el-GR"/>
        </w:rPr>
        <w:t>Έλεγχοι διαθεσιμότητας</w:t>
      </w:r>
      <w:r w:rsidRPr="00274B25">
        <w:rPr>
          <w:lang w:val="el-GR"/>
        </w:rPr>
        <w:t xml:space="preserve"> των Υποσυστημάτων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w:t>
      </w:r>
    </w:p>
    <w:p w14:paraId="2975DF65" w14:textId="77777777" w:rsidR="00631888" w:rsidRPr="00274B25" w:rsidRDefault="00631888" w:rsidP="00631888">
      <w:pPr>
        <w:spacing w:before="120"/>
        <w:rPr>
          <w:lang w:val="el-GR"/>
        </w:rPr>
      </w:pPr>
      <w:r w:rsidRPr="00274B25">
        <w:rPr>
          <w:lang w:val="el-GR"/>
        </w:rPr>
        <w:t>Κατ’ ελάχιστο, θα πρέπει μέσω των σεναρίων ελέγχου να δίνεται η δυνατότητα για εκτέλεση:</w:t>
      </w:r>
    </w:p>
    <w:p w14:paraId="2A07E8FB" w14:textId="77777777" w:rsidR="00631888" w:rsidRPr="00274B25" w:rsidRDefault="00631888" w:rsidP="00474644">
      <w:pPr>
        <w:numPr>
          <w:ilvl w:val="0"/>
          <w:numId w:val="92"/>
        </w:numPr>
        <w:suppressAutoHyphens w:val="0"/>
        <w:spacing w:before="120"/>
        <w:rPr>
          <w:lang w:val="el-GR"/>
        </w:rPr>
      </w:pPr>
      <w:r w:rsidRPr="00274B25">
        <w:rPr>
          <w:lang w:val="el-GR"/>
        </w:rPr>
        <w:t>αυτοματοποιημένων δοκιμών μονάδων (</w:t>
      </w:r>
      <w:r w:rsidRPr="00274B25">
        <w:t>unit</w:t>
      </w:r>
      <w:r w:rsidRPr="00274B25">
        <w:rPr>
          <w:lang w:val="el-GR"/>
        </w:rPr>
        <w:t xml:space="preserve"> </w:t>
      </w:r>
      <w:r w:rsidRPr="00274B25">
        <w:t>tests</w:t>
      </w:r>
      <w:r w:rsidRPr="00274B25">
        <w:rPr>
          <w:lang w:val="el-GR"/>
        </w:rPr>
        <w:t>)</w:t>
      </w:r>
    </w:p>
    <w:p w14:paraId="0C81A883" w14:textId="77777777" w:rsidR="00631888" w:rsidRPr="00274B25" w:rsidRDefault="00631888" w:rsidP="00474644">
      <w:pPr>
        <w:numPr>
          <w:ilvl w:val="0"/>
          <w:numId w:val="92"/>
        </w:numPr>
        <w:suppressAutoHyphens w:val="0"/>
        <w:spacing w:before="120"/>
        <w:rPr>
          <w:lang w:val="el-GR"/>
        </w:rPr>
      </w:pPr>
      <w:r w:rsidRPr="00274B25">
        <w:rPr>
          <w:lang w:val="el-GR"/>
        </w:rPr>
        <w:t>δοκιμών σε επίπεδο εφαρμογών (</w:t>
      </w:r>
      <w:r w:rsidRPr="00274B25">
        <w:t>system</w:t>
      </w:r>
      <w:r w:rsidRPr="00274B25">
        <w:rPr>
          <w:lang w:val="el-GR"/>
        </w:rPr>
        <w:t xml:space="preserve"> </w:t>
      </w:r>
      <w:r w:rsidRPr="00274B25">
        <w:t>tests</w:t>
      </w:r>
      <w:r w:rsidRPr="00274B25">
        <w:rPr>
          <w:lang w:val="el-GR"/>
        </w:rPr>
        <w:t xml:space="preserve">) </w:t>
      </w:r>
    </w:p>
    <w:p w14:paraId="652A51B6" w14:textId="77777777" w:rsidR="00631888" w:rsidRPr="00274B25" w:rsidRDefault="00631888" w:rsidP="00474644">
      <w:pPr>
        <w:numPr>
          <w:ilvl w:val="0"/>
          <w:numId w:val="92"/>
        </w:numPr>
        <w:suppressAutoHyphens w:val="0"/>
        <w:spacing w:before="120"/>
      </w:pPr>
      <w:proofErr w:type="spellStart"/>
      <w:r w:rsidRPr="00274B25">
        <w:t>δοκιμών</w:t>
      </w:r>
      <w:proofErr w:type="spellEnd"/>
      <w:r w:rsidRPr="00274B25">
        <w:t xml:space="preserve"> απ</w:t>
      </w:r>
      <w:proofErr w:type="spellStart"/>
      <w:r w:rsidRPr="00274B25">
        <w:t>οδοχής</w:t>
      </w:r>
      <w:proofErr w:type="spellEnd"/>
      <w:r w:rsidRPr="00274B25">
        <w:t xml:space="preserve"> </w:t>
      </w:r>
      <w:proofErr w:type="spellStart"/>
      <w:r w:rsidRPr="00274B25">
        <w:t>χρηστών</w:t>
      </w:r>
      <w:proofErr w:type="spellEnd"/>
      <w:r w:rsidRPr="00274B25">
        <w:t xml:space="preserve"> (user acceptance tests) </w:t>
      </w:r>
    </w:p>
    <w:p w14:paraId="238DAA71" w14:textId="77777777" w:rsidR="00631888" w:rsidRPr="00274B25" w:rsidRDefault="00631888" w:rsidP="00474644">
      <w:pPr>
        <w:numPr>
          <w:ilvl w:val="0"/>
          <w:numId w:val="92"/>
        </w:numPr>
        <w:suppressAutoHyphens w:val="0"/>
        <w:spacing w:before="120"/>
      </w:pPr>
      <w:proofErr w:type="spellStart"/>
      <w:r w:rsidRPr="00274B25">
        <w:t>δοκιμών</w:t>
      </w:r>
      <w:proofErr w:type="spellEnd"/>
      <w:r w:rsidRPr="00274B25">
        <w:t xml:space="preserve"> </w:t>
      </w:r>
      <w:proofErr w:type="spellStart"/>
      <w:r w:rsidRPr="00274B25">
        <w:t>υψηλού</w:t>
      </w:r>
      <w:proofErr w:type="spellEnd"/>
      <w:r w:rsidRPr="00274B25">
        <w:t xml:space="preserve"> </w:t>
      </w:r>
      <w:proofErr w:type="spellStart"/>
      <w:r w:rsidRPr="00274B25">
        <w:t>φόρτου</w:t>
      </w:r>
      <w:proofErr w:type="spellEnd"/>
      <w:r w:rsidRPr="00274B25">
        <w:t xml:space="preserve"> (stress tests).</w:t>
      </w:r>
    </w:p>
    <w:p w14:paraId="0CD081D4" w14:textId="77777777" w:rsidR="00631888" w:rsidRPr="00274B25" w:rsidRDefault="00631888" w:rsidP="00631888">
      <w:pPr>
        <w:spacing w:before="120"/>
        <w:rPr>
          <w:lang w:val="el-GR"/>
        </w:rPr>
      </w:pPr>
      <w:r w:rsidRPr="00274B25">
        <w:rPr>
          <w:lang w:val="el-GR"/>
        </w:rPr>
        <w:t>Ο τρόπος παρουσίασης των Περιπτώσεων Ελέγχου (</w:t>
      </w:r>
      <w:r w:rsidRPr="00274B25">
        <w:t>Test</w:t>
      </w:r>
      <w:r w:rsidRPr="00274B25">
        <w:rPr>
          <w:lang w:val="el-GR"/>
        </w:rPr>
        <w:t xml:space="preserve"> </w:t>
      </w:r>
      <w:r w:rsidRPr="00274B25">
        <w:t>Cases</w:t>
      </w:r>
      <w:r w:rsidRPr="00274B25">
        <w:rPr>
          <w:lang w:val="el-GR"/>
        </w:rPr>
        <w:t xml:space="preserve">), που αποτελούν επιμέρους λειτουργικές οντότητες των σεναρίων και η κάθε μία ελέγχει ένα συγκεκριμένο κομμάτι της </w:t>
      </w:r>
      <w:r w:rsidRPr="00274B25">
        <w:rPr>
          <w:lang w:val="el-GR"/>
        </w:rPr>
        <w:lastRenderedPageBreak/>
        <w:t xml:space="preserve">λειτουργικότητας του κάθε Υποσυστήματος, θα είναι δομημένος και συστηματικός και θα ακολουθεί ένα συγκεκριμένο πρότυπο, το οποίο θα εφαρμόζεται σε όλα τα Υποσυστήματα. </w:t>
      </w:r>
    </w:p>
    <w:p w14:paraId="36114E26" w14:textId="77777777" w:rsidR="00631888" w:rsidRPr="00274B25" w:rsidRDefault="00631888" w:rsidP="00631888">
      <w:pPr>
        <w:spacing w:before="120"/>
      </w:pPr>
      <w:r w:rsidRPr="00274B25">
        <w:rPr>
          <w:lang w:val="el-GR"/>
        </w:rPr>
        <w:t xml:space="preserve">Το πρότυπο αυτό αποτελείται από μία σειρά επεξηγηματικών πεδίων σε έναν πίνακα που είναι κοινός για όλες τις Περιπτώσεις Ελέγχου. </w:t>
      </w:r>
      <w:r w:rsidRPr="00274B25">
        <w:t>Ο π</w:t>
      </w:r>
      <w:proofErr w:type="spellStart"/>
      <w:r w:rsidRPr="00274B25">
        <w:t>ίν</w:t>
      </w:r>
      <w:proofErr w:type="spellEnd"/>
      <w:r w:rsidRPr="00274B25">
        <w:t xml:space="preserve">ακας και </w:t>
      </w:r>
      <w:proofErr w:type="spellStart"/>
      <w:r w:rsidRPr="00274B25">
        <w:t>οι</w:t>
      </w:r>
      <w:proofErr w:type="spellEnd"/>
      <w:r w:rsidRPr="00274B25">
        <w:t xml:space="preserve"> επ</w:t>
      </w:r>
      <w:proofErr w:type="spellStart"/>
      <w:r w:rsidRPr="00274B25">
        <w:t>εξηγήσεις</w:t>
      </w:r>
      <w:proofErr w:type="spellEnd"/>
      <w:r w:rsidRPr="00274B25">
        <w:t xml:space="preserve"> </w:t>
      </w:r>
      <w:proofErr w:type="spellStart"/>
      <w:r w:rsidRPr="00274B25">
        <w:t>των</w:t>
      </w:r>
      <w:proofErr w:type="spellEnd"/>
      <w:r w:rsidRPr="00274B25">
        <w:t xml:space="preserve"> π</w:t>
      </w:r>
      <w:proofErr w:type="spellStart"/>
      <w:r w:rsidRPr="00274B25">
        <w:t>εδίων</w:t>
      </w:r>
      <w:proofErr w:type="spellEnd"/>
      <w:r w:rsidRPr="00274B25">
        <w:t xml:space="preserve"> απ</w:t>
      </w:r>
      <w:proofErr w:type="spellStart"/>
      <w:r w:rsidRPr="00274B25">
        <w:t>εικονίζοντ</w:t>
      </w:r>
      <w:proofErr w:type="spellEnd"/>
      <w:r w:rsidRPr="00274B25">
        <w:t>αι παρα</w:t>
      </w:r>
      <w:proofErr w:type="spellStart"/>
      <w:r w:rsidRPr="00274B25">
        <w:t>κάτω</w:t>
      </w:r>
      <w:proofErr w:type="spellEnd"/>
      <w:r w:rsidRPr="00274B25">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631888" w:rsidRPr="00274B25" w14:paraId="1D9C2985" w14:textId="77777777" w:rsidTr="003026C0">
        <w:trPr>
          <w:trHeight w:val="323"/>
          <w:jc w:val="center"/>
        </w:trPr>
        <w:tc>
          <w:tcPr>
            <w:tcW w:w="5000" w:type="pct"/>
            <w:gridSpan w:val="2"/>
            <w:shd w:val="clear" w:color="auto" w:fill="C0C0C0"/>
          </w:tcPr>
          <w:p w14:paraId="50EFE11E" w14:textId="77777777" w:rsidR="00631888" w:rsidRPr="00274B25" w:rsidRDefault="00631888" w:rsidP="003026C0">
            <w:pPr>
              <w:spacing w:before="120"/>
              <w:jc w:val="left"/>
              <w:rPr>
                <w:b/>
                <w:bCs/>
              </w:rPr>
            </w:pPr>
            <w:r w:rsidRPr="00274B25">
              <w:rPr>
                <w:b/>
                <w:bCs/>
              </w:rPr>
              <w:t>ΓΕΝΙΚΕΣ ΠΛΗΡΟΦΟΡΙΕΣ</w:t>
            </w:r>
          </w:p>
        </w:tc>
      </w:tr>
      <w:tr w:rsidR="00631888" w:rsidRPr="00A9667F" w14:paraId="3D7F326A" w14:textId="77777777" w:rsidTr="003026C0">
        <w:trPr>
          <w:jc w:val="center"/>
        </w:trPr>
        <w:tc>
          <w:tcPr>
            <w:tcW w:w="1538" w:type="pct"/>
          </w:tcPr>
          <w:p w14:paraId="0AF1A332" w14:textId="77777777" w:rsidR="00631888" w:rsidRPr="00274B25" w:rsidRDefault="00631888" w:rsidP="003026C0">
            <w:pPr>
              <w:spacing w:before="120"/>
              <w:jc w:val="left"/>
              <w:rPr>
                <w:b/>
              </w:rPr>
            </w:pPr>
            <w:proofErr w:type="spellStart"/>
            <w:r w:rsidRPr="00274B25">
              <w:rPr>
                <w:b/>
              </w:rPr>
              <w:t>Κωδικός</w:t>
            </w:r>
            <w:proofErr w:type="spellEnd"/>
            <w:r w:rsidRPr="00274B25">
              <w:rPr>
                <w:b/>
              </w:rPr>
              <w:t xml:space="preserve"> Test Case</w:t>
            </w:r>
          </w:p>
        </w:tc>
        <w:tc>
          <w:tcPr>
            <w:tcW w:w="3462" w:type="pct"/>
          </w:tcPr>
          <w:p w14:paraId="730E5A67" w14:textId="77777777" w:rsidR="00631888" w:rsidRPr="00274B25" w:rsidRDefault="00631888" w:rsidP="003026C0">
            <w:pPr>
              <w:suppressAutoHyphens w:val="0"/>
              <w:spacing w:after="0"/>
              <w:jc w:val="left"/>
              <w:rPr>
                <w:i/>
                <w:iCs/>
                <w:lang w:val="el-GR" w:eastAsia="en-US"/>
              </w:rPr>
            </w:pPr>
            <w:r w:rsidRPr="00274B25">
              <w:rPr>
                <w:i/>
                <w:iCs/>
                <w:lang w:val="el-GR" w:eastAsia="en-US"/>
              </w:rPr>
              <w:t xml:space="preserve">«Μοναδικός κωδικός αναγνώρισης για κάθε </w:t>
            </w:r>
            <w:proofErr w:type="spellStart"/>
            <w:r w:rsidRPr="00274B25">
              <w:rPr>
                <w:i/>
                <w:iCs/>
                <w:lang w:val="el-GR" w:eastAsia="en-US"/>
              </w:rPr>
              <w:t>test</w:t>
            </w:r>
            <w:proofErr w:type="spellEnd"/>
            <w:r w:rsidRPr="00274B25">
              <w:rPr>
                <w:i/>
                <w:iCs/>
                <w:lang w:val="el-GR" w:eastAsia="en-US"/>
              </w:rPr>
              <w:t xml:space="preserve"> </w:t>
            </w:r>
            <w:proofErr w:type="spellStart"/>
            <w:r w:rsidRPr="00274B25">
              <w:rPr>
                <w:i/>
                <w:iCs/>
                <w:lang w:val="el-GR" w:eastAsia="en-US"/>
              </w:rPr>
              <w:t>case</w:t>
            </w:r>
            <w:proofErr w:type="spellEnd"/>
            <w:r w:rsidRPr="00274B25">
              <w:rPr>
                <w:i/>
                <w:iCs/>
                <w:lang w:val="el-GR" w:eastAsia="en-US"/>
              </w:rPr>
              <w:t>»</w:t>
            </w:r>
          </w:p>
          <w:p w14:paraId="08AF05D3" w14:textId="77777777" w:rsidR="00631888" w:rsidRPr="00274B25" w:rsidRDefault="00631888" w:rsidP="003026C0">
            <w:pPr>
              <w:suppressAutoHyphens w:val="0"/>
              <w:spacing w:after="0"/>
              <w:jc w:val="left"/>
              <w:rPr>
                <w:i/>
                <w:iCs/>
                <w:lang w:val="el-GR" w:eastAsia="en-US"/>
              </w:rPr>
            </w:pPr>
          </w:p>
        </w:tc>
      </w:tr>
      <w:tr w:rsidR="00631888" w:rsidRPr="00A9667F" w14:paraId="510DE2EA" w14:textId="77777777" w:rsidTr="003026C0">
        <w:trPr>
          <w:jc w:val="center"/>
        </w:trPr>
        <w:tc>
          <w:tcPr>
            <w:tcW w:w="1538" w:type="pct"/>
          </w:tcPr>
          <w:p w14:paraId="53BDE047" w14:textId="77777777" w:rsidR="00631888" w:rsidRPr="00274B25" w:rsidRDefault="00631888" w:rsidP="003026C0">
            <w:pPr>
              <w:spacing w:before="120"/>
              <w:jc w:val="left"/>
              <w:rPr>
                <w:b/>
              </w:rPr>
            </w:pPr>
            <w:proofErr w:type="spellStart"/>
            <w:r w:rsidRPr="00274B25">
              <w:rPr>
                <w:b/>
              </w:rPr>
              <w:t>Περιγρ</w:t>
            </w:r>
            <w:proofErr w:type="spellEnd"/>
            <w:r w:rsidRPr="00274B25">
              <w:rPr>
                <w:b/>
              </w:rPr>
              <w:t>αφή Test Case</w:t>
            </w:r>
          </w:p>
        </w:tc>
        <w:tc>
          <w:tcPr>
            <w:tcW w:w="3462" w:type="pct"/>
          </w:tcPr>
          <w:p w14:paraId="3651E07B" w14:textId="77777777" w:rsidR="00631888" w:rsidRPr="00274B25" w:rsidRDefault="00631888" w:rsidP="003026C0">
            <w:pPr>
              <w:suppressAutoHyphens w:val="0"/>
              <w:spacing w:after="0"/>
              <w:jc w:val="left"/>
              <w:rPr>
                <w:i/>
                <w:iCs/>
                <w:lang w:val="el-GR" w:eastAsia="en-US"/>
              </w:rPr>
            </w:pPr>
            <w:r w:rsidRPr="00274B25">
              <w:rPr>
                <w:i/>
                <w:iCs/>
                <w:lang w:val="el-GR" w:eastAsia="en-US"/>
              </w:rPr>
              <w:t xml:space="preserve">«Κείμενο που περιγράφει τη λειτουργία που εκτελεί το </w:t>
            </w:r>
            <w:proofErr w:type="spellStart"/>
            <w:r w:rsidRPr="00274B25">
              <w:rPr>
                <w:i/>
                <w:iCs/>
                <w:lang w:val="el-GR" w:eastAsia="en-US"/>
              </w:rPr>
              <w:t>test</w:t>
            </w:r>
            <w:proofErr w:type="spellEnd"/>
            <w:r w:rsidRPr="00274B25">
              <w:rPr>
                <w:i/>
                <w:iCs/>
                <w:lang w:val="el-GR" w:eastAsia="en-US"/>
              </w:rPr>
              <w:t xml:space="preserve"> </w:t>
            </w:r>
            <w:proofErr w:type="spellStart"/>
            <w:r w:rsidRPr="00274B25">
              <w:rPr>
                <w:i/>
                <w:iCs/>
                <w:lang w:val="el-GR" w:eastAsia="en-US"/>
              </w:rPr>
              <w:t>Case</w:t>
            </w:r>
            <w:proofErr w:type="spellEnd"/>
            <w:r w:rsidRPr="00274B25">
              <w:rPr>
                <w:i/>
                <w:iCs/>
                <w:lang w:val="el-GR" w:eastAsia="en-US"/>
              </w:rPr>
              <w:t>»</w:t>
            </w:r>
          </w:p>
          <w:p w14:paraId="7E1D9C9B" w14:textId="77777777" w:rsidR="00631888" w:rsidRPr="00274B25" w:rsidRDefault="00631888" w:rsidP="003026C0">
            <w:pPr>
              <w:suppressAutoHyphens w:val="0"/>
              <w:spacing w:after="0"/>
              <w:jc w:val="left"/>
              <w:rPr>
                <w:i/>
                <w:iCs/>
                <w:lang w:val="el-GR" w:eastAsia="en-US"/>
              </w:rPr>
            </w:pPr>
          </w:p>
        </w:tc>
      </w:tr>
      <w:tr w:rsidR="00631888" w:rsidRPr="00274B25" w14:paraId="1A7945DA" w14:textId="77777777" w:rsidTr="003026C0">
        <w:trPr>
          <w:trHeight w:val="530"/>
          <w:jc w:val="center"/>
        </w:trPr>
        <w:tc>
          <w:tcPr>
            <w:tcW w:w="5000" w:type="pct"/>
            <w:gridSpan w:val="2"/>
            <w:shd w:val="clear" w:color="auto" w:fill="C0C0C0"/>
          </w:tcPr>
          <w:p w14:paraId="1CC7078C" w14:textId="77777777" w:rsidR="00631888" w:rsidRPr="00274B25" w:rsidRDefault="00631888" w:rsidP="003026C0">
            <w:pPr>
              <w:spacing w:before="120"/>
              <w:jc w:val="left"/>
              <w:rPr>
                <w:b/>
                <w:bCs/>
              </w:rPr>
            </w:pPr>
            <w:r w:rsidRPr="00274B25">
              <w:rPr>
                <w:b/>
                <w:bCs/>
              </w:rPr>
              <w:t>ΠΡΟΑΠΑΙΤΟΥΜΕΝΑ – ΕΞΑΡΤΗΣΕΙΣ</w:t>
            </w:r>
          </w:p>
        </w:tc>
      </w:tr>
      <w:tr w:rsidR="00631888" w:rsidRPr="00A9667F" w14:paraId="6EDAD6FF" w14:textId="77777777" w:rsidTr="003026C0">
        <w:trPr>
          <w:jc w:val="center"/>
        </w:trPr>
        <w:tc>
          <w:tcPr>
            <w:tcW w:w="1538" w:type="pct"/>
          </w:tcPr>
          <w:p w14:paraId="39797451" w14:textId="77777777" w:rsidR="00631888" w:rsidRPr="00274B25" w:rsidRDefault="00631888" w:rsidP="003026C0">
            <w:pPr>
              <w:spacing w:before="120"/>
              <w:jc w:val="left"/>
              <w:rPr>
                <w:b/>
                <w:lang w:val="el-GR"/>
              </w:rPr>
            </w:pPr>
            <w:r w:rsidRPr="00274B25">
              <w:rPr>
                <w:b/>
                <w:lang w:val="el-GR"/>
              </w:rPr>
              <w:t xml:space="preserve">Απαιτήσεις συστήματος πριν την εκτέλεση του </w:t>
            </w:r>
            <w:r w:rsidRPr="00274B25">
              <w:rPr>
                <w:b/>
              </w:rPr>
              <w:t>test</w:t>
            </w:r>
            <w:r w:rsidRPr="00274B25">
              <w:rPr>
                <w:b/>
                <w:lang w:val="el-GR"/>
              </w:rPr>
              <w:t xml:space="preserve"> </w:t>
            </w:r>
            <w:r w:rsidRPr="00274B25">
              <w:rPr>
                <w:b/>
              </w:rPr>
              <w:t>case</w:t>
            </w:r>
          </w:p>
        </w:tc>
        <w:tc>
          <w:tcPr>
            <w:tcW w:w="3462" w:type="pct"/>
          </w:tcPr>
          <w:p w14:paraId="03702324" w14:textId="77777777" w:rsidR="00631888" w:rsidRPr="00274B25" w:rsidRDefault="00631888" w:rsidP="003026C0">
            <w:pPr>
              <w:suppressAutoHyphens w:val="0"/>
              <w:spacing w:after="0"/>
              <w:jc w:val="left"/>
              <w:rPr>
                <w:i/>
                <w:iCs/>
                <w:lang w:val="el-GR" w:eastAsia="en-US"/>
              </w:rPr>
            </w:pPr>
            <w:r w:rsidRPr="00274B25">
              <w:rPr>
                <w:i/>
                <w:iCs/>
                <w:lang w:val="el-GR" w:eastAsia="en-US"/>
              </w:rPr>
              <w:t>«Ενέργειες που απαιτούνται στο σύστημα για την εκτέλεση του Σεναρίου που περιγράφεται.</w:t>
            </w:r>
          </w:p>
          <w:p w14:paraId="0000DC25" w14:textId="77777777" w:rsidR="00631888" w:rsidRPr="00274B25" w:rsidRDefault="00631888" w:rsidP="003026C0">
            <w:pPr>
              <w:suppressAutoHyphens w:val="0"/>
              <w:spacing w:after="0"/>
              <w:jc w:val="left"/>
              <w:rPr>
                <w:i/>
                <w:iCs/>
                <w:lang w:val="el-GR" w:eastAsia="en-US"/>
              </w:rPr>
            </w:pPr>
            <w:r w:rsidRPr="00274B25">
              <w:rPr>
                <w:i/>
                <w:iCs/>
                <w:lang w:val="el-GR" w:eastAsia="en-US"/>
              </w:rPr>
              <w:t>(π.χ. άνοιγμα αρχείου, εισαγωγή αρχείου)»</w:t>
            </w:r>
          </w:p>
          <w:p w14:paraId="3C0A3688" w14:textId="77777777" w:rsidR="00631888" w:rsidRPr="00274B25" w:rsidRDefault="00631888" w:rsidP="003026C0">
            <w:pPr>
              <w:suppressAutoHyphens w:val="0"/>
              <w:spacing w:after="0"/>
              <w:jc w:val="left"/>
              <w:rPr>
                <w:i/>
                <w:iCs/>
                <w:lang w:val="el-GR" w:eastAsia="en-US"/>
              </w:rPr>
            </w:pPr>
          </w:p>
        </w:tc>
      </w:tr>
      <w:tr w:rsidR="00631888" w:rsidRPr="00A9667F" w14:paraId="75C86C5E" w14:textId="77777777" w:rsidTr="003026C0">
        <w:trPr>
          <w:jc w:val="center"/>
        </w:trPr>
        <w:tc>
          <w:tcPr>
            <w:tcW w:w="1538" w:type="pct"/>
            <w:tcBorders>
              <w:bottom w:val="single" w:sz="4" w:space="0" w:color="auto"/>
            </w:tcBorders>
          </w:tcPr>
          <w:p w14:paraId="5C76E939" w14:textId="77777777" w:rsidR="00631888" w:rsidRPr="00274B25" w:rsidRDefault="00631888" w:rsidP="003026C0">
            <w:pPr>
              <w:spacing w:before="120"/>
              <w:jc w:val="left"/>
              <w:rPr>
                <w:b/>
              </w:rPr>
            </w:pPr>
            <w:proofErr w:type="spellStart"/>
            <w:r w:rsidRPr="00274B25">
              <w:rPr>
                <w:b/>
              </w:rPr>
              <w:t>Δεδομέν</w:t>
            </w:r>
            <w:proofErr w:type="spellEnd"/>
            <w:r w:rsidRPr="00274B25">
              <w:rPr>
                <w:b/>
              </w:rPr>
              <w:t xml:space="preserve">α </w:t>
            </w:r>
            <w:proofErr w:type="spellStart"/>
            <w:r w:rsidRPr="00274B25">
              <w:rPr>
                <w:b/>
              </w:rPr>
              <w:t>εισόδου</w:t>
            </w:r>
            <w:proofErr w:type="spellEnd"/>
          </w:p>
        </w:tc>
        <w:tc>
          <w:tcPr>
            <w:tcW w:w="3462" w:type="pct"/>
            <w:tcBorders>
              <w:bottom w:val="single" w:sz="4" w:space="0" w:color="auto"/>
            </w:tcBorders>
          </w:tcPr>
          <w:p w14:paraId="58DE21D2" w14:textId="77777777" w:rsidR="00631888" w:rsidRPr="00274B25" w:rsidRDefault="00631888" w:rsidP="003026C0">
            <w:pPr>
              <w:suppressAutoHyphens w:val="0"/>
              <w:spacing w:after="0"/>
              <w:jc w:val="left"/>
              <w:rPr>
                <w:i/>
                <w:iCs/>
                <w:lang w:val="el-GR" w:eastAsia="en-US"/>
              </w:rPr>
            </w:pPr>
            <w:r w:rsidRPr="00274B25">
              <w:rPr>
                <w:i/>
                <w:iCs/>
                <w:lang w:val="el-GR" w:eastAsia="en-US"/>
              </w:rPr>
              <w:t xml:space="preserve">«Τιμές δεδομένων εισόδου που εκτελούν το </w:t>
            </w:r>
            <w:proofErr w:type="spellStart"/>
            <w:r w:rsidRPr="00274B25">
              <w:rPr>
                <w:i/>
                <w:iCs/>
                <w:lang w:val="el-GR" w:eastAsia="en-US"/>
              </w:rPr>
              <w:t>test</w:t>
            </w:r>
            <w:proofErr w:type="spellEnd"/>
            <w:r w:rsidRPr="00274B25">
              <w:rPr>
                <w:i/>
                <w:iCs/>
                <w:lang w:val="el-GR" w:eastAsia="en-US"/>
              </w:rPr>
              <w:t xml:space="preserve"> </w:t>
            </w:r>
            <w:proofErr w:type="spellStart"/>
            <w:r w:rsidRPr="00274B25">
              <w:rPr>
                <w:i/>
                <w:iCs/>
                <w:lang w:val="el-GR" w:eastAsia="en-US"/>
              </w:rPr>
              <w:t>case</w:t>
            </w:r>
            <w:proofErr w:type="spellEnd"/>
            <w:r w:rsidRPr="00274B25">
              <w:rPr>
                <w:i/>
                <w:iCs/>
                <w:lang w:val="el-GR" w:eastAsia="en-US"/>
              </w:rPr>
              <w:t xml:space="preserve"> και επαληθεύουν το επιτυχές αποτέλεσμα εξόδου.»</w:t>
            </w:r>
          </w:p>
          <w:p w14:paraId="5CC467A1" w14:textId="77777777" w:rsidR="00631888" w:rsidRPr="00274B25" w:rsidRDefault="00631888" w:rsidP="003026C0">
            <w:pPr>
              <w:suppressAutoHyphens w:val="0"/>
              <w:spacing w:after="0"/>
              <w:jc w:val="left"/>
              <w:rPr>
                <w:i/>
                <w:iCs/>
                <w:lang w:val="el-GR" w:eastAsia="en-US"/>
              </w:rPr>
            </w:pPr>
          </w:p>
        </w:tc>
      </w:tr>
      <w:tr w:rsidR="00631888" w:rsidRPr="00274B25" w14:paraId="7E82018C" w14:textId="77777777" w:rsidTr="003026C0">
        <w:trPr>
          <w:trHeight w:val="548"/>
          <w:jc w:val="center"/>
        </w:trPr>
        <w:tc>
          <w:tcPr>
            <w:tcW w:w="5000" w:type="pct"/>
            <w:gridSpan w:val="2"/>
            <w:shd w:val="clear" w:color="auto" w:fill="C0C0C0"/>
          </w:tcPr>
          <w:p w14:paraId="24F24D08" w14:textId="77777777" w:rsidR="00631888" w:rsidRPr="00274B25" w:rsidRDefault="00631888" w:rsidP="003026C0">
            <w:pPr>
              <w:spacing w:before="120"/>
              <w:jc w:val="left"/>
              <w:rPr>
                <w:b/>
                <w:bCs/>
              </w:rPr>
            </w:pPr>
            <w:r w:rsidRPr="00274B25">
              <w:rPr>
                <w:b/>
                <w:bCs/>
              </w:rPr>
              <w:t>ΕΚΤΕΛΕΣΗ ΣΕΝΑΡΙΟΥ ΕΛΕΓΧΟΥ</w:t>
            </w:r>
          </w:p>
        </w:tc>
      </w:tr>
      <w:tr w:rsidR="00631888" w:rsidRPr="00A9667F" w14:paraId="7A89E9F9" w14:textId="77777777" w:rsidTr="003026C0">
        <w:trPr>
          <w:jc w:val="center"/>
        </w:trPr>
        <w:tc>
          <w:tcPr>
            <w:tcW w:w="1538" w:type="pct"/>
            <w:tcBorders>
              <w:bottom w:val="single" w:sz="4" w:space="0" w:color="auto"/>
            </w:tcBorders>
          </w:tcPr>
          <w:p w14:paraId="5C82494D" w14:textId="77777777" w:rsidR="00631888" w:rsidRPr="00274B25" w:rsidRDefault="00631888" w:rsidP="003026C0">
            <w:pPr>
              <w:spacing w:before="120"/>
              <w:jc w:val="left"/>
              <w:rPr>
                <w:b/>
              </w:rPr>
            </w:pPr>
            <w:proofErr w:type="spellStart"/>
            <w:r w:rsidRPr="00274B25">
              <w:rPr>
                <w:b/>
              </w:rPr>
              <w:t>Ενέργειες</w:t>
            </w:r>
            <w:proofErr w:type="spellEnd"/>
            <w:r w:rsidRPr="00274B25">
              <w:rPr>
                <w:b/>
              </w:rPr>
              <w:t xml:space="preserve"> </w:t>
            </w:r>
            <w:proofErr w:type="spellStart"/>
            <w:r w:rsidRPr="00274B25">
              <w:rPr>
                <w:b/>
              </w:rPr>
              <w:t>εκτέλεσης</w:t>
            </w:r>
            <w:proofErr w:type="spellEnd"/>
          </w:p>
        </w:tc>
        <w:tc>
          <w:tcPr>
            <w:tcW w:w="3462" w:type="pct"/>
            <w:tcBorders>
              <w:bottom w:val="single" w:sz="4" w:space="0" w:color="auto"/>
            </w:tcBorders>
          </w:tcPr>
          <w:p w14:paraId="0D42E91D" w14:textId="77777777" w:rsidR="00631888" w:rsidRPr="00274B25" w:rsidRDefault="00631888" w:rsidP="003026C0">
            <w:pPr>
              <w:suppressAutoHyphens w:val="0"/>
              <w:spacing w:after="0"/>
              <w:jc w:val="left"/>
              <w:rPr>
                <w:i/>
                <w:iCs/>
                <w:lang w:val="el-GR" w:eastAsia="en-US"/>
              </w:rPr>
            </w:pPr>
            <w:r w:rsidRPr="00274B25">
              <w:rPr>
                <w:i/>
                <w:iCs/>
                <w:lang w:val="el-GR" w:eastAsia="en-US"/>
              </w:rPr>
              <w:t xml:space="preserve">Βήμα-βήμα (οδηγός χρήστη </w:t>
            </w:r>
            <w:proofErr w:type="spellStart"/>
            <w:r w:rsidRPr="00274B25">
              <w:rPr>
                <w:i/>
                <w:iCs/>
                <w:lang w:val="el-GR" w:eastAsia="en-US"/>
              </w:rPr>
              <w:t>test</w:t>
            </w:r>
            <w:proofErr w:type="spellEnd"/>
            <w:r w:rsidRPr="00274B25">
              <w:rPr>
                <w:i/>
                <w:iCs/>
                <w:lang w:val="el-GR" w:eastAsia="en-US"/>
              </w:rPr>
              <w:t xml:space="preserve"> </w:t>
            </w:r>
            <w:proofErr w:type="spellStart"/>
            <w:r w:rsidRPr="00274B25">
              <w:rPr>
                <w:i/>
                <w:iCs/>
                <w:lang w:val="el-GR" w:eastAsia="en-US"/>
              </w:rPr>
              <w:t>case</w:t>
            </w:r>
            <w:proofErr w:type="spellEnd"/>
            <w:r w:rsidRPr="00274B25">
              <w:rPr>
                <w:i/>
                <w:iCs/>
                <w:lang w:val="el-GR" w:eastAsia="en-US"/>
              </w:rPr>
              <w:t>)</w:t>
            </w:r>
          </w:p>
          <w:p w14:paraId="5AF5C4B7" w14:textId="77777777" w:rsidR="00631888" w:rsidRPr="00274B25" w:rsidRDefault="00631888" w:rsidP="003026C0">
            <w:pPr>
              <w:suppressAutoHyphens w:val="0"/>
              <w:spacing w:after="0"/>
              <w:jc w:val="left"/>
              <w:rPr>
                <w:i/>
                <w:iCs/>
                <w:lang w:val="el-GR" w:eastAsia="en-US"/>
              </w:rPr>
            </w:pPr>
            <w:r w:rsidRPr="00274B25">
              <w:rPr>
                <w:i/>
                <w:iCs/>
                <w:lang w:val="el-GR" w:eastAsia="en-US"/>
              </w:rPr>
              <w:t>1. Ανοίγω…</w:t>
            </w:r>
          </w:p>
          <w:p w14:paraId="21888FC0" w14:textId="77777777" w:rsidR="00631888" w:rsidRPr="00274B25" w:rsidRDefault="00631888" w:rsidP="003026C0">
            <w:pPr>
              <w:suppressAutoHyphens w:val="0"/>
              <w:spacing w:after="0"/>
              <w:jc w:val="left"/>
              <w:rPr>
                <w:i/>
                <w:iCs/>
                <w:lang w:val="el-GR" w:eastAsia="en-US"/>
              </w:rPr>
            </w:pPr>
            <w:r w:rsidRPr="00274B25">
              <w:rPr>
                <w:i/>
                <w:iCs/>
                <w:lang w:val="el-GR" w:eastAsia="en-US"/>
              </w:rPr>
              <w:t>2. Πληκτρολογώ στο πεδίο Χ τον Αριθμό 2800</w:t>
            </w:r>
          </w:p>
          <w:p w14:paraId="0EFF887A" w14:textId="77777777" w:rsidR="00631888" w:rsidRPr="00274B25" w:rsidRDefault="00631888" w:rsidP="003026C0">
            <w:pPr>
              <w:suppressAutoHyphens w:val="0"/>
              <w:spacing w:after="0"/>
              <w:jc w:val="left"/>
              <w:rPr>
                <w:i/>
                <w:iCs/>
                <w:lang w:val="el-GR" w:eastAsia="en-US"/>
              </w:rPr>
            </w:pPr>
            <w:r w:rsidRPr="00274B25">
              <w:rPr>
                <w:i/>
                <w:iCs/>
                <w:lang w:val="el-GR" w:eastAsia="en-US"/>
              </w:rPr>
              <w:t>3. Πατάω το πλήκτρο εκτέλεση</w:t>
            </w:r>
          </w:p>
          <w:p w14:paraId="7C236DFC" w14:textId="77777777" w:rsidR="00631888" w:rsidRPr="00274B25" w:rsidRDefault="00631888" w:rsidP="003026C0">
            <w:pPr>
              <w:suppressAutoHyphens w:val="0"/>
              <w:spacing w:after="0"/>
              <w:jc w:val="left"/>
              <w:rPr>
                <w:i/>
                <w:iCs/>
                <w:lang w:val="el-GR" w:eastAsia="en-US"/>
              </w:rPr>
            </w:pPr>
            <w:r w:rsidRPr="00274B25">
              <w:rPr>
                <w:i/>
                <w:iCs/>
                <w:lang w:val="el-GR" w:eastAsia="en-US"/>
              </w:rPr>
              <w:t>N. κτλ.</w:t>
            </w:r>
          </w:p>
          <w:p w14:paraId="763F4931" w14:textId="77777777" w:rsidR="00631888" w:rsidRPr="00274B25" w:rsidRDefault="00631888" w:rsidP="003026C0">
            <w:pPr>
              <w:spacing w:before="120"/>
              <w:jc w:val="left"/>
              <w:rPr>
                <w:lang w:val="el-GR"/>
              </w:rPr>
            </w:pPr>
          </w:p>
          <w:p w14:paraId="74E7C553" w14:textId="77777777" w:rsidR="00631888" w:rsidRPr="00274B25" w:rsidRDefault="00631888" w:rsidP="003026C0">
            <w:pPr>
              <w:spacing w:before="120"/>
              <w:rPr>
                <w:lang w:val="el-GR"/>
              </w:rPr>
            </w:pPr>
            <w:r w:rsidRPr="00274B25">
              <w:rPr>
                <w:lang w:val="el-GR"/>
              </w:rPr>
              <w:t>Σε αυτό το σημείο θα παρατίθεται και σχετική εικόνα (</w:t>
            </w:r>
            <w:r w:rsidRPr="00274B25">
              <w:t>print</w:t>
            </w:r>
            <w:r w:rsidRPr="00274B25">
              <w:rPr>
                <w:lang w:val="el-GR"/>
              </w:rPr>
              <w:t xml:space="preserve"> </w:t>
            </w:r>
            <w:r w:rsidRPr="00274B25">
              <w:t>screen</w:t>
            </w:r>
            <w:r w:rsidRPr="00274B25">
              <w:rPr>
                <w:lang w:val="el-GR"/>
              </w:rPr>
              <w:t>) από την εφαρμογή με ενδεικτικό βελάκι που να σημειώνει το σημείο της οθόνης στο οποίο παρεμβαίνει ο χρήστης.</w:t>
            </w:r>
          </w:p>
        </w:tc>
      </w:tr>
      <w:tr w:rsidR="00631888" w:rsidRPr="00274B25" w14:paraId="53469E62" w14:textId="77777777" w:rsidTr="003026C0">
        <w:trPr>
          <w:trHeight w:val="521"/>
          <w:jc w:val="center"/>
        </w:trPr>
        <w:tc>
          <w:tcPr>
            <w:tcW w:w="5000" w:type="pct"/>
            <w:gridSpan w:val="2"/>
            <w:shd w:val="clear" w:color="auto" w:fill="C0C0C0"/>
          </w:tcPr>
          <w:p w14:paraId="17E1FA28" w14:textId="77777777" w:rsidR="00631888" w:rsidRPr="00274B25" w:rsidRDefault="00631888" w:rsidP="003026C0">
            <w:pPr>
              <w:spacing w:before="120"/>
              <w:jc w:val="left"/>
              <w:rPr>
                <w:b/>
                <w:bCs/>
              </w:rPr>
            </w:pPr>
            <w:r w:rsidRPr="00274B25">
              <w:rPr>
                <w:b/>
                <w:bCs/>
              </w:rPr>
              <w:t>ΑΠΟΤΕΛΕΣΜΑΤΑ</w:t>
            </w:r>
          </w:p>
        </w:tc>
      </w:tr>
      <w:tr w:rsidR="00631888" w:rsidRPr="00A9667F" w14:paraId="4A6B0438" w14:textId="77777777" w:rsidTr="003026C0">
        <w:trPr>
          <w:jc w:val="center"/>
        </w:trPr>
        <w:tc>
          <w:tcPr>
            <w:tcW w:w="1538" w:type="pct"/>
          </w:tcPr>
          <w:p w14:paraId="5736E4E0" w14:textId="77777777" w:rsidR="00631888" w:rsidRPr="00274B25" w:rsidRDefault="00631888" w:rsidP="003026C0">
            <w:pPr>
              <w:spacing w:before="120"/>
              <w:jc w:val="left"/>
              <w:rPr>
                <w:b/>
              </w:rPr>
            </w:pPr>
            <w:proofErr w:type="spellStart"/>
            <w:r w:rsidRPr="00274B25">
              <w:rPr>
                <w:b/>
              </w:rPr>
              <w:t>Αν</w:t>
            </w:r>
            <w:proofErr w:type="spellEnd"/>
            <w:r w:rsidRPr="00274B25">
              <w:rPr>
                <w:b/>
              </w:rPr>
              <w:t>αμενόμενα Απ</w:t>
            </w:r>
            <w:proofErr w:type="spellStart"/>
            <w:r w:rsidRPr="00274B25">
              <w:rPr>
                <w:b/>
              </w:rPr>
              <w:t>οτελέσμ</w:t>
            </w:r>
            <w:proofErr w:type="spellEnd"/>
            <w:r w:rsidRPr="00274B25">
              <w:rPr>
                <w:b/>
              </w:rPr>
              <w:t>ατα</w:t>
            </w:r>
          </w:p>
        </w:tc>
        <w:tc>
          <w:tcPr>
            <w:tcW w:w="3462" w:type="pct"/>
          </w:tcPr>
          <w:p w14:paraId="6FF745F4" w14:textId="77777777" w:rsidR="00631888" w:rsidRPr="00274B25" w:rsidRDefault="00631888" w:rsidP="003026C0">
            <w:pPr>
              <w:suppressAutoHyphens w:val="0"/>
              <w:spacing w:after="0"/>
              <w:jc w:val="left"/>
              <w:rPr>
                <w:i/>
                <w:iCs/>
                <w:lang w:val="el-GR" w:eastAsia="en-US"/>
              </w:rPr>
            </w:pPr>
            <w:r w:rsidRPr="00274B25">
              <w:rPr>
                <w:i/>
                <w:iCs/>
                <w:lang w:val="el-GR" w:eastAsia="en-US"/>
              </w:rPr>
              <w:t>«Τιμές (αποτελέσματα πράξεων)</w:t>
            </w:r>
          </w:p>
          <w:p w14:paraId="7C43A702" w14:textId="77777777" w:rsidR="00631888" w:rsidRPr="00274B25" w:rsidRDefault="00631888" w:rsidP="003026C0">
            <w:pPr>
              <w:suppressAutoHyphens w:val="0"/>
              <w:spacing w:after="0"/>
              <w:jc w:val="left"/>
              <w:rPr>
                <w:i/>
                <w:iCs/>
                <w:lang w:val="el-GR" w:eastAsia="en-US"/>
              </w:rPr>
            </w:pPr>
            <w:r w:rsidRPr="00274B25">
              <w:rPr>
                <w:i/>
                <w:iCs/>
                <w:lang w:val="el-GR" w:eastAsia="en-US"/>
              </w:rPr>
              <w:t>Έγγραφα (Αποτελέσματα ενεργειών)»</w:t>
            </w:r>
          </w:p>
        </w:tc>
      </w:tr>
    </w:tbl>
    <w:p w14:paraId="068DA201" w14:textId="77777777" w:rsidR="00631888" w:rsidRPr="00274B25" w:rsidRDefault="00631888" w:rsidP="00631888">
      <w:pPr>
        <w:spacing w:before="120"/>
        <w:rPr>
          <w:lang w:val="el-GR"/>
        </w:rPr>
      </w:pPr>
      <w:r w:rsidRPr="00274B25">
        <w:rPr>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58" w:type="dxa"/>
        <w:jc w:val="center"/>
        <w:tblLayout w:type="fixed"/>
        <w:tblLook w:val="0000" w:firstRow="0" w:lastRow="0" w:firstColumn="0" w:lastColumn="0" w:noHBand="0" w:noVBand="0"/>
      </w:tblPr>
      <w:tblGrid>
        <w:gridCol w:w="1440"/>
        <w:gridCol w:w="1440"/>
        <w:gridCol w:w="16"/>
        <w:gridCol w:w="6762"/>
      </w:tblGrid>
      <w:tr w:rsidR="00631888" w:rsidRPr="00274B25" w14:paraId="727FC2B8" w14:textId="77777777" w:rsidTr="003026C0">
        <w:trPr>
          <w:cantSplit/>
          <w:jc w:val="center"/>
        </w:trPr>
        <w:tc>
          <w:tcPr>
            <w:tcW w:w="9658" w:type="dxa"/>
            <w:gridSpan w:val="4"/>
            <w:tcBorders>
              <w:top w:val="single" w:sz="12" w:space="0" w:color="auto"/>
              <w:left w:val="single" w:sz="12" w:space="0" w:color="auto"/>
              <w:bottom w:val="single" w:sz="12" w:space="0" w:color="auto"/>
              <w:right w:val="single" w:sz="12" w:space="0" w:color="auto"/>
            </w:tcBorders>
          </w:tcPr>
          <w:p w14:paraId="028CA2AF" w14:textId="77777777" w:rsidR="00631888" w:rsidRPr="00274B25" w:rsidRDefault="00631888" w:rsidP="003026C0">
            <w:pPr>
              <w:spacing w:before="120" w:after="0"/>
              <w:jc w:val="center"/>
              <w:rPr>
                <w:b/>
              </w:rPr>
            </w:pPr>
            <w:r w:rsidRPr="00274B25">
              <w:rPr>
                <w:b/>
              </w:rPr>
              <w:t xml:space="preserve">ΕΚΤΕΛΕΣΗ ΠΕΡΙΠΤΩΣΕΩΝ ΕΛΕΓΧΟΥ </w:t>
            </w:r>
          </w:p>
          <w:p w14:paraId="6849CE64" w14:textId="77777777" w:rsidR="00631888" w:rsidRPr="00274B25" w:rsidRDefault="00631888" w:rsidP="003026C0">
            <w:pPr>
              <w:spacing w:before="120" w:after="0"/>
              <w:jc w:val="center"/>
              <w:rPr>
                <w:b/>
              </w:rPr>
            </w:pPr>
            <w:r w:rsidRPr="00274B25">
              <w:rPr>
                <w:b/>
              </w:rPr>
              <w:t>(TEST CASE EXECUTION)</w:t>
            </w:r>
          </w:p>
        </w:tc>
      </w:tr>
      <w:tr w:rsidR="00631888" w:rsidRPr="00274B25" w14:paraId="5BCF39A5" w14:textId="77777777" w:rsidTr="003026C0">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2A5E0F5F" w14:textId="77777777" w:rsidR="00631888" w:rsidRPr="00274B25" w:rsidRDefault="00631888" w:rsidP="003026C0">
            <w:pPr>
              <w:spacing w:before="120" w:after="0"/>
              <w:jc w:val="right"/>
              <w:rPr>
                <w:b/>
              </w:rPr>
            </w:pPr>
            <w:proofErr w:type="spellStart"/>
            <w:r w:rsidRPr="00274B25">
              <w:rPr>
                <w:b/>
              </w:rPr>
              <w:t>Χρήστης</w:t>
            </w:r>
            <w:proofErr w:type="spellEnd"/>
            <w:r w:rsidRPr="00274B25">
              <w:rPr>
                <w:b/>
              </w:rPr>
              <w:t>:</w:t>
            </w:r>
          </w:p>
        </w:tc>
        <w:tc>
          <w:tcPr>
            <w:tcW w:w="6762" w:type="dxa"/>
            <w:tcBorders>
              <w:top w:val="single" w:sz="12" w:space="0" w:color="auto"/>
              <w:left w:val="single" w:sz="12" w:space="0" w:color="auto"/>
              <w:bottom w:val="single" w:sz="12" w:space="0" w:color="auto"/>
              <w:right w:val="single" w:sz="12" w:space="0" w:color="auto"/>
            </w:tcBorders>
          </w:tcPr>
          <w:p w14:paraId="7580732B" w14:textId="77777777" w:rsidR="00631888" w:rsidRPr="00274B25" w:rsidRDefault="00631888" w:rsidP="003026C0">
            <w:pPr>
              <w:spacing w:before="120" w:after="0"/>
              <w:rPr>
                <w:b/>
              </w:rPr>
            </w:pPr>
          </w:p>
        </w:tc>
      </w:tr>
      <w:tr w:rsidR="00631888" w:rsidRPr="00274B25" w14:paraId="405B75BC" w14:textId="77777777" w:rsidTr="003026C0">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37E3670D" w14:textId="77777777" w:rsidR="00631888" w:rsidRPr="00274B25" w:rsidRDefault="00631888" w:rsidP="003026C0">
            <w:pPr>
              <w:spacing w:before="120" w:after="0"/>
              <w:jc w:val="right"/>
              <w:rPr>
                <w:b/>
              </w:rPr>
            </w:pPr>
            <w:proofErr w:type="spellStart"/>
            <w:r w:rsidRPr="00274B25">
              <w:rPr>
                <w:b/>
              </w:rPr>
              <w:t>Σύστημ</w:t>
            </w:r>
            <w:proofErr w:type="spellEnd"/>
            <w:r w:rsidRPr="00274B25">
              <w:rPr>
                <w:b/>
              </w:rPr>
              <w:t>α:</w:t>
            </w:r>
          </w:p>
        </w:tc>
        <w:tc>
          <w:tcPr>
            <w:tcW w:w="6762" w:type="dxa"/>
            <w:tcBorders>
              <w:top w:val="single" w:sz="12" w:space="0" w:color="auto"/>
              <w:left w:val="single" w:sz="12" w:space="0" w:color="auto"/>
              <w:bottom w:val="single" w:sz="12" w:space="0" w:color="auto"/>
              <w:right w:val="single" w:sz="12" w:space="0" w:color="auto"/>
            </w:tcBorders>
          </w:tcPr>
          <w:p w14:paraId="29F53E15" w14:textId="77777777" w:rsidR="00631888" w:rsidRPr="00274B25" w:rsidRDefault="00631888" w:rsidP="003026C0">
            <w:pPr>
              <w:spacing w:before="120" w:after="0"/>
              <w:rPr>
                <w:b/>
              </w:rPr>
            </w:pPr>
          </w:p>
        </w:tc>
      </w:tr>
      <w:tr w:rsidR="00631888" w:rsidRPr="00274B25" w14:paraId="058ACC5E" w14:textId="77777777" w:rsidTr="003026C0">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0FC0796D" w14:textId="77777777" w:rsidR="00631888" w:rsidRPr="00274B25" w:rsidRDefault="00631888" w:rsidP="003026C0">
            <w:pPr>
              <w:spacing w:before="120" w:after="0"/>
              <w:jc w:val="right"/>
              <w:rPr>
                <w:b/>
              </w:rPr>
            </w:pPr>
            <w:proofErr w:type="spellStart"/>
            <w:r w:rsidRPr="00274B25">
              <w:rPr>
                <w:b/>
              </w:rPr>
              <w:t>Ημερομηνί</w:t>
            </w:r>
            <w:proofErr w:type="spellEnd"/>
            <w:r w:rsidRPr="00274B25">
              <w:rPr>
                <w:b/>
              </w:rPr>
              <w:t>α:</w:t>
            </w:r>
          </w:p>
        </w:tc>
        <w:tc>
          <w:tcPr>
            <w:tcW w:w="6762" w:type="dxa"/>
            <w:tcBorders>
              <w:top w:val="single" w:sz="12" w:space="0" w:color="auto"/>
              <w:left w:val="single" w:sz="12" w:space="0" w:color="auto"/>
              <w:bottom w:val="single" w:sz="12" w:space="0" w:color="auto"/>
              <w:right w:val="single" w:sz="12" w:space="0" w:color="auto"/>
            </w:tcBorders>
          </w:tcPr>
          <w:p w14:paraId="65FF130D" w14:textId="77777777" w:rsidR="00631888" w:rsidRPr="00274B25" w:rsidRDefault="00631888" w:rsidP="003026C0">
            <w:pPr>
              <w:spacing w:before="120" w:after="0"/>
              <w:rPr>
                <w:b/>
              </w:rPr>
            </w:pPr>
          </w:p>
        </w:tc>
      </w:tr>
      <w:tr w:rsidR="00631888" w:rsidRPr="00274B25" w14:paraId="5186F087" w14:textId="77777777" w:rsidTr="003026C0">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38CEE22E" w14:textId="77777777" w:rsidR="00631888" w:rsidRPr="00274B25" w:rsidRDefault="00631888" w:rsidP="003026C0">
            <w:pPr>
              <w:spacing w:before="120" w:after="0"/>
              <w:jc w:val="right"/>
              <w:rPr>
                <w:b/>
              </w:rPr>
            </w:pPr>
            <w:proofErr w:type="spellStart"/>
            <w:r w:rsidRPr="00274B25">
              <w:rPr>
                <w:b/>
              </w:rPr>
              <w:t>Κωδικός</w:t>
            </w:r>
            <w:proofErr w:type="spellEnd"/>
            <w:r w:rsidRPr="00274B25">
              <w:rPr>
                <w:b/>
              </w:rPr>
              <w:t xml:space="preserve"> </w:t>
            </w:r>
            <w:proofErr w:type="spellStart"/>
            <w:r w:rsidRPr="00274B25">
              <w:rPr>
                <w:b/>
              </w:rPr>
              <w:t>Σεν</w:t>
            </w:r>
            <w:proofErr w:type="spellEnd"/>
            <w:r w:rsidRPr="00274B25">
              <w:rPr>
                <w:b/>
              </w:rPr>
              <w:t>αρίου:</w:t>
            </w:r>
          </w:p>
        </w:tc>
        <w:tc>
          <w:tcPr>
            <w:tcW w:w="6762" w:type="dxa"/>
            <w:tcBorders>
              <w:top w:val="single" w:sz="12" w:space="0" w:color="auto"/>
              <w:left w:val="single" w:sz="12" w:space="0" w:color="auto"/>
              <w:bottom w:val="single" w:sz="12" w:space="0" w:color="auto"/>
              <w:right w:val="single" w:sz="12" w:space="0" w:color="auto"/>
            </w:tcBorders>
          </w:tcPr>
          <w:p w14:paraId="73C7C2BE" w14:textId="77777777" w:rsidR="00631888" w:rsidRPr="00274B25" w:rsidRDefault="00631888" w:rsidP="003026C0">
            <w:pPr>
              <w:spacing w:before="120" w:after="0"/>
              <w:rPr>
                <w:b/>
              </w:rPr>
            </w:pPr>
          </w:p>
        </w:tc>
      </w:tr>
      <w:tr w:rsidR="00631888" w:rsidRPr="00274B25" w14:paraId="02F17617" w14:textId="77777777" w:rsidTr="003026C0">
        <w:trPr>
          <w:cantSplit/>
          <w:jc w:val="center"/>
        </w:trPr>
        <w:tc>
          <w:tcPr>
            <w:tcW w:w="1440" w:type="dxa"/>
            <w:tcBorders>
              <w:top w:val="single" w:sz="12" w:space="0" w:color="auto"/>
              <w:left w:val="single" w:sz="12" w:space="0" w:color="auto"/>
              <w:bottom w:val="single" w:sz="6" w:space="0" w:color="auto"/>
              <w:right w:val="single" w:sz="12" w:space="0" w:color="auto"/>
            </w:tcBorders>
          </w:tcPr>
          <w:p w14:paraId="40C64E79" w14:textId="77777777" w:rsidR="00631888" w:rsidRPr="00274B25" w:rsidRDefault="00631888" w:rsidP="003026C0">
            <w:pPr>
              <w:spacing w:before="120" w:after="0"/>
              <w:jc w:val="center"/>
              <w:rPr>
                <w:b/>
              </w:rPr>
            </w:pPr>
          </w:p>
          <w:p w14:paraId="12BD5339" w14:textId="77777777" w:rsidR="00631888" w:rsidRPr="00274B25" w:rsidRDefault="00631888" w:rsidP="003026C0">
            <w:pPr>
              <w:spacing w:before="120" w:after="0"/>
              <w:jc w:val="center"/>
              <w:rPr>
                <w:b/>
              </w:rPr>
            </w:pPr>
            <w:proofErr w:type="spellStart"/>
            <w:r w:rsidRPr="00274B25">
              <w:rPr>
                <w:b/>
              </w:rPr>
              <w:t>Κωδικός</w:t>
            </w:r>
            <w:proofErr w:type="spellEnd"/>
            <w:r w:rsidRPr="00274B25">
              <w:rPr>
                <w:b/>
              </w:rPr>
              <w:t xml:space="preserve"> Test Case</w:t>
            </w:r>
          </w:p>
        </w:tc>
        <w:tc>
          <w:tcPr>
            <w:tcW w:w="1440" w:type="dxa"/>
            <w:tcBorders>
              <w:top w:val="single" w:sz="12" w:space="0" w:color="auto"/>
              <w:left w:val="single" w:sz="12" w:space="0" w:color="auto"/>
              <w:bottom w:val="single" w:sz="6" w:space="0" w:color="auto"/>
              <w:right w:val="single" w:sz="12" w:space="0" w:color="auto"/>
            </w:tcBorders>
          </w:tcPr>
          <w:p w14:paraId="042E6E54" w14:textId="77777777" w:rsidR="00631888" w:rsidRPr="00274B25" w:rsidRDefault="00631888" w:rsidP="003026C0">
            <w:pPr>
              <w:spacing w:before="120" w:after="0"/>
              <w:jc w:val="center"/>
              <w:rPr>
                <w:b/>
              </w:rPr>
            </w:pPr>
            <w:r w:rsidRPr="00274B25">
              <w:rPr>
                <w:b/>
              </w:rPr>
              <w:t>Επ</w:t>
            </w:r>
            <w:proofErr w:type="spellStart"/>
            <w:r w:rsidRPr="00274B25">
              <w:rPr>
                <w:b/>
              </w:rPr>
              <w:t>ιτυχί</w:t>
            </w:r>
            <w:proofErr w:type="spellEnd"/>
            <w:r w:rsidRPr="00274B25">
              <w:rPr>
                <w:b/>
              </w:rPr>
              <w:t>α/</w:t>
            </w:r>
          </w:p>
          <w:p w14:paraId="044B3DF9" w14:textId="77777777" w:rsidR="00631888" w:rsidRPr="00274B25" w:rsidRDefault="00631888" w:rsidP="003026C0">
            <w:pPr>
              <w:spacing w:before="120" w:after="0"/>
              <w:jc w:val="center"/>
              <w:rPr>
                <w:b/>
              </w:rPr>
            </w:pPr>
            <w:r w:rsidRPr="00274B25">
              <w:rPr>
                <w:b/>
              </w:rPr>
              <w:t>Απ</w:t>
            </w:r>
            <w:proofErr w:type="spellStart"/>
            <w:r w:rsidRPr="00274B25">
              <w:rPr>
                <w:b/>
              </w:rPr>
              <w:t>οτυχί</w:t>
            </w:r>
            <w:proofErr w:type="spellEnd"/>
            <w:r w:rsidRPr="00274B25">
              <w:rPr>
                <w:b/>
              </w:rPr>
              <w:t>α</w:t>
            </w:r>
          </w:p>
        </w:tc>
        <w:tc>
          <w:tcPr>
            <w:tcW w:w="6778" w:type="dxa"/>
            <w:gridSpan w:val="2"/>
            <w:tcBorders>
              <w:top w:val="single" w:sz="12" w:space="0" w:color="auto"/>
              <w:left w:val="single" w:sz="12" w:space="0" w:color="auto"/>
              <w:bottom w:val="single" w:sz="6" w:space="0" w:color="auto"/>
              <w:right w:val="single" w:sz="12" w:space="0" w:color="auto"/>
            </w:tcBorders>
          </w:tcPr>
          <w:p w14:paraId="55952870" w14:textId="77777777" w:rsidR="00631888" w:rsidRPr="00274B25" w:rsidRDefault="00631888" w:rsidP="003026C0">
            <w:pPr>
              <w:spacing w:before="120" w:after="0"/>
              <w:jc w:val="center"/>
              <w:rPr>
                <w:b/>
              </w:rPr>
            </w:pPr>
          </w:p>
          <w:p w14:paraId="563D2641" w14:textId="77777777" w:rsidR="00631888" w:rsidRPr="00274B25" w:rsidRDefault="00631888" w:rsidP="003026C0">
            <w:pPr>
              <w:spacing w:before="120" w:after="0"/>
              <w:jc w:val="center"/>
              <w:rPr>
                <w:b/>
              </w:rPr>
            </w:pPr>
            <w:r w:rsidRPr="00274B25">
              <w:rPr>
                <w:b/>
              </w:rPr>
              <w:t>Παρα</w:t>
            </w:r>
            <w:proofErr w:type="spellStart"/>
            <w:r w:rsidRPr="00274B25">
              <w:rPr>
                <w:b/>
              </w:rPr>
              <w:t>τηρήσεις</w:t>
            </w:r>
            <w:proofErr w:type="spellEnd"/>
          </w:p>
        </w:tc>
      </w:tr>
      <w:tr w:rsidR="00631888" w:rsidRPr="00274B25" w14:paraId="32A6AEAE" w14:textId="77777777" w:rsidTr="003026C0">
        <w:trPr>
          <w:cantSplit/>
          <w:jc w:val="center"/>
        </w:trPr>
        <w:tc>
          <w:tcPr>
            <w:tcW w:w="1440" w:type="dxa"/>
            <w:tcBorders>
              <w:top w:val="single" w:sz="6" w:space="0" w:color="auto"/>
              <w:left w:val="single" w:sz="12" w:space="0" w:color="auto"/>
              <w:bottom w:val="single" w:sz="6" w:space="0" w:color="auto"/>
              <w:right w:val="single" w:sz="12" w:space="0" w:color="auto"/>
            </w:tcBorders>
          </w:tcPr>
          <w:p w14:paraId="044C081B" w14:textId="77777777" w:rsidR="00631888" w:rsidRPr="00274B25" w:rsidRDefault="00631888" w:rsidP="003026C0">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73DFACAE" w14:textId="77777777" w:rsidR="00631888" w:rsidRPr="00274B25" w:rsidRDefault="00631888" w:rsidP="003026C0">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66F07ADF" w14:textId="77777777" w:rsidR="00631888" w:rsidRPr="00274B25" w:rsidRDefault="00631888" w:rsidP="003026C0">
            <w:pPr>
              <w:spacing w:before="120" w:after="0"/>
            </w:pPr>
          </w:p>
        </w:tc>
      </w:tr>
      <w:tr w:rsidR="00631888" w:rsidRPr="00274B25" w14:paraId="7512B403" w14:textId="77777777" w:rsidTr="003026C0">
        <w:trPr>
          <w:cantSplit/>
          <w:jc w:val="center"/>
        </w:trPr>
        <w:tc>
          <w:tcPr>
            <w:tcW w:w="1440" w:type="dxa"/>
            <w:tcBorders>
              <w:top w:val="single" w:sz="6" w:space="0" w:color="auto"/>
              <w:left w:val="single" w:sz="12" w:space="0" w:color="auto"/>
              <w:bottom w:val="single" w:sz="6" w:space="0" w:color="auto"/>
              <w:right w:val="single" w:sz="12" w:space="0" w:color="auto"/>
            </w:tcBorders>
          </w:tcPr>
          <w:p w14:paraId="3F8811BE" w14:textId="77777777" w:rsidR="00631888" w:rsidRPr="00274B25" w:rsidRDefault="00631888" w:rsidP="003026C0">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621D7944" w14:textId="77777777" w:rsidR="00631888" w:rsidRPr="00274B25" w:rsidRDefault="00631888" w:rsidP="003026C0">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1FC21E57" w14:textId="77777777" w:rsidR="00631888" w:rsidRPr="00274B25" w:rsidRDefault="00631888" w:rsidP="003026C0">
            <w:pPr>
              <w:spacing w:before="120" w:after="0"/>
            </w:pPr>
          </w:p>
        </w:tc>
      </w:tr>
      <w:tr w:rsidR="00631888" w:rsidRPr="00274B25" w14:paraId="73470762" w14:textId="77777777" w:rsidTr="003026C0">
        <w:trPr>
          <w:cantSplit/>
          <w:jc w:val="center"/>
        </w:trPr>
        <w:tc>
          <w:tcPr>
            <w:tcW w:w="1440" w:type="dxa"/>
            <w:tcBorders>
              <w:top w:val="single" w:sz="6" w:space="0" w:color="auto"/>
              <w:left w:val="single" w:sz="12" w:space="0" w:color="auto"/>
              <w:bottom w:val="single" w:sz="6" w:space="0" w:color="auto"/>
              <w:right w:val="single" w:sz="12" w:space="0" w:color="auto"/>
            </w:tcBorders>
          </w:tcPr>
          <w:p w14:paraId="6990D112" w14:textId="77777777" w:rsidR="00631888" w:rsidRPr="00274B25" w:rsidRDefault="00631888" w:rsidP="003026C0">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73B194A6" w14:textId="77777777" w:rsidR="00631888" w:rsidRPr="00274B25" w:rsidRDefault="00631888" w:rsidP="003026C0">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7EA0A0D5" w14:textId="77777777" w:rsidR="00631888" w:rsidRPr="00274B25" w:rsidRDefault="00631888" w:rsidP="003026C0">
            <w:pPr>
              <w:spacing w:before="120" w:after="0"/>
            </w:pPr>
          </w:p>
        </w:tc>
      </w:tr>
      <w:tr w:rsidR="00631888" w:rsidRPr="00274B25" w14:paraId="068153C7" w14:textId="77777777" w:rsidTr="003026C0">
        <w:trPr>
          <w:cantSplit/>
          <w:jc w:val="center"/>
        </w:trPr>
        <w:tc>
          <w:tcPr>
            <w:tcW w:w="1440" w:type="dxa"/>
            <w:tcBorders>
              <w:top w:val="single" w:sz="6" w:space="0" w:color="auto"/>
              <w:left w:val="single" w:sz="12" w:space="0" w:color="auto"/>
              <w:bottom w:val="single" w:sz="6" w:space="0" w:color="auto"/>
              <w:right w:val="single" w:sz="12" w:space="0" w:color="auto"/>
            </w:tcBorders>
          </w:tcPr>
          <w:p w14:paraId="06F32C1F" w14:textId="77777777" w:rsidR="00631888" w:rsidRPr="00274B25" w:rsidRDefault="00631888" w:rsidP="003026C0">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39F05BEE" w14:textId="77777777" w:rsidR="00631888" w:rsidRPr="00274B25" w:rsidRDefault="00631888" w:rsidP="003026C0">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55039BEA" w14:textId="77777777" w:rsidR="00631888" w:rsidRPr="00274B25" w:rsidRDefault="00631888" w:rsidP="003026C0">
            <w:pPr>
              <w:spacing w:before="120" w:after="0"/>
            </w:pPr>
          </w:p>
        </w:tc>
      </w:tr>
    </w:tbl>
    <w:p w14:paraId="2A779EC2" w14:textId="77777777" w:rsidR="00631888" w:rsidRPr="00274B25" w:rsidRDefault="00631888" w:rsidP="00631888">
      <w:pPr>
        <w:spacing w:before="120"/>
        <w:rPr>
          <w:lang w:val="el-GR"/>
        </w:rPr>
      </w:pPr>
      <w:r w:rsidRPr="00274B25">
        <w:rPr>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4A124B6C" w14:textId="77777777" w:rsidR="00631888" w:rsidRPr="00274B25" w:rsidRDefault="00631888" w:rsidP="00631888">
      <w:pPr>
        <w:spacing w:before="120"/>
        <w:rPr>
          <w:lang w:val="el-GR"/>
        </w:rPr>
      </w:pPr>
      <w:r w:rsidRPr="00274B25">
        <w:rPr>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 </w:t>
      </w:r>
    </w:p>
    <w:p w14:paraId="3AE44AFF" w14:textId="77777777" w:rsidR="00631888" w:rsidRDefault="00631888" w:rsidP="00E951AA">
      <w:pPr>
        <w:pStyle w:val="4"/>
        <w:numPr>
          <w:ilvl w:val="1"/>
          <w:numId w:val="115"/>
        </w:numPr>
        <w:tabs>
          <w:tab w:val="left" w:pos="993"/>
        </w:tabs>
        <w:ind w:left="576" w:hanging="576"/>
        <w:rPr>
          <w:rFonts w:cs="Tahoma"/>
          <w:szCs w:val="22"/>
          <w:lang w:val="el-GR"/>
        </w:rPr>
      </w:pPr>
      <w:bookmarkStart w:id="503" w:name="_Υπηρεσίες_Ψηφιοποίησης_Εγγράφων"/>
      <w:bookmarkStart w:id="504" w:name="_Ref71628736"/>
      <w:bookmarkStart w:id="505" w:name="_Ref71629089"/>
      <w:bookmarkStart w:id="506" w:name="_Toc76724158"/>
      <w:bookmarkStart w:id="507" w:name="_Toc89441295"/>
      <w:bookmarkStart w:id="508" w:name="_Toc89441813"/>
      <w:bookmarkEnd w:id="503"/>
      <w:r>
        <w:rPr>
          <w:rFonts w:cs="Tahoma"/>
          <w:szCs w:val="22"/>
          <w:lang w:val="el-GR"/>
        </w:rPr>
        <w:t xml:space="preserve">Υπηρεσίες </w:t>
      </w:r>
      <w:proofErr w:type="spellStart"/>
      <w:r>
        <w:rPr>
          <w:rFonts w:cs="Tahoma"/>
          <w:szCs w:val="22"/>
          <w:lang w:val="el-GR"/>
        </w:rPr>
        <w:t>Ψηφιοποίησης</w:t>
      </w:r>
      <w:proofErr w:type="spellEnd"/>
      <w:r>
        <w:rPr>
          <w:rFonts w:cs="Tahoma"/>
          <w:szCs w:val="22"/>
          <w:lang w:val="el-GR"/>
        </w:rPr>
        <w:t xml:space="preserve"> </w:t>
      </w:r>
      <w:r w:rsidRPr="0006120B">
        <w:rPr>
          <w:rFonts w:cs="Tahoma"/>
          <w:szCs w:val="22"/>
          <w:lang w:val="el-GR"/>
        </w:rPr>
        <w:t>Εγγράφων</w:t>
      </w:r>
      <w:r>
        <w:rPr>
          <w:rFonts w:cs="Tahoma"/>
          <w:szCs w:val="22"/>
          <w:lang w:val="el-GR"/>
        </w:rPr>
        <w:t xml:space="preserve"> &amp; Καταχώρησης </w:t>
      </w:r>
      <w:proofErr w:type="spellStart"/>
      <w:r>
        <w:rPr>
          <w:rFonts w:cs="Tahoma"/>
          <w:szCs w:val="22"/>
          <w:lang w:val="el-GR"/>
        </w:rPr>
        <w:t>Μεταδεδομένων</w:t>
      </w:r>
      <w:bookmarkEnd w:id="504"/>
      <w:bookmarkEnd w:id="505"/>
      <w:proofErr w:type="spellEnd"/>
      <w:r>
        <w:rPr>
          <w:rFonts w:cs="Tahoma"/>
          <w:szCs w:val="22"/>
          <w:lang w:val="el-GR"/>
        </w:rPr>
        <w:t xml:space="preserve"> Σάρωσης &amp; Δεδομένων</w:t>
      </w:r>
      <w:bookmarkEnd w:id="506"/>
      <w:bookmarkEnd w:id="507"/>
      <w:bookmarkEnd w:id="508"/>
    </w:p>
    <w:p w14:paraId="631DED87" w14:textId="77777777" w:rsidR="00631888" w:rsidRDefault="00631888" w:rsidP="00E951AA">
      <w:pPr>
        <w:pStyle w:val="4"/>
        <w:numPr>
          <w:ilvl w:val="2"/>
          <w:numId w:val="115"/>
        </w:numPr>
        <w:tabs>
          <w:tab w:val="left" w:pos="1134"/>
        </w:tabs>
        <w:ind w:left="630" w:hanging="630"/>
        <w:rPr>
          <w:lang w:val="el-GR"/>
        </w:rPr>
      </w:pPr>
      <w:bookmarkStart w:id="509" w:name="_Απαιτήσεις_σάρωσης_και"/>
      <w:bookmarkEnd w:id="509"/>
      <w:r w:rsidRPr="001134EB">
        <w:rPr>
          <w:lang w:val="el-GR"/>
        </w:rPr>
        <w:tab/>
      </w:r>
      <w:bookmarkStart w:id="510" w:name="_Ref71631551"/>
      <w:bookmarkStart w:id="511" w:name="_Toc76724159"/>
      <w:bookmarkStart w:id="512" w:name="_Toc89441296"/>
      <w:bookmarkStart w:id="513" w:name="_Toc89441814"/>
      <w:r w:rsidRPr="001134EB">
        <w:rPr>
          <w:lang w:val="el-GR"/>
        </w:rPr>
        <w:t>Απαιτήσεις σάρωσης και τεκμηρίωσης Δανείων</w:t>
      </w:r>
      <w:bookmarkEnd w:id="510"/>
      <w:bookmarkEnd w:id="511"/>
      <w:bookmarkEnd w:id="512"/>
      <w:bookmarkEnd w:id="513"/>
      <w:r w:rsidRPr="001134EB">
        <w:rPr>
          <w:lang w:val="el-GR"/>
        </w:rPr>
        <w:tab/>
      </w:r>
    </w:p>
    <w:p w14:paraId="0E2E4C88" w14:textId="77777777" w:rsidR="00631888" w:rsidRPr="005B6092" w:rsidRDefault="00631888" w:rsidP="00474644">
      <w:pPr>
        <w:pStyle w:val="4"/>
        <w:numPr>
          <w:ilvl w:val="3"/>
          <w:numId w:val="115"/>
        </w:numPr>
        <w:tabs>
          <w:tab w:val="left" w:pos="1134"/>
        </w:tabs>
        <w:ind w:left="864" w:hanging="864"/>
        <w:rPr>
          <w:lang w:val="el-GR"/>
        </w:rPr>
      </w:pPr>
      <w:r w:rsidRPr="005B6092">
        <w:rPr>
          <w:lang w:val="el-GR"/>
        </w:rPr>
        <w:tab/>
      </w:r>
      <w:bookmarkStart w:id="514" w:name="_Ref83036709"/>
      <w:bookmarkStart w:id="515" w:name="_Toc89441297"/>
      <w:bookmarkStart w:id="516" w:name="_Toc89441815"/>
      <w:r w:rsidRPr="005B6092">
        <w:rPr>
          <w:lang w:val="el-GR"/>
        </w:rPr>
        <w:t>Μοντέλο υλοποίησης σάρωσης</w:t>
      </w:r>
      <w:bookmarkEnd w:id="514"/>
      <w:bookmarkEnd w:id="515"/>
      <w:bookmarkEnd w:id="516"/>
      <w:r w:rsidRPr="005B6092">
        <w:rPr>
          <w:lang w:val="el-GR"/>
        </w:rPr>
        <w:tab/>
      </w:r>
    </w:p>
    <w:p w14:paraId="213AB3E2" w14:textId="77777777" w:rsidR="00631888" w:rsidRPr="00576E5F" w:rsidRDefault="00631888" w:rsidP="00631888">
      <w:pPr>
        <w:rPr>
          <w:lang w:val="el-GR"/>
        </w:rPr>
      </w:pPr>
      <w:r w:rsidRPr="00576E5F">
        <w:rPr>
          <w:lang w:val="el-GR"/>
        </w:rPr>
        <w:t xml:space="preserve">Ο Ανάδοχος, κατά τη Φάση 1 θα εξειδικεύσει συγκεκριμένο Μοντέλο Υλοποίησης Σάρωσης, στο πλαίσιο της </w:t>
      </w:r>
      <w:hyperlink w:anchor="_Μεθοδολογία_Έργου" w:history="1">
        <w:r w:rsidRPr="00576E5F">
          <w:rPr>
            <w:rStyle w:val="-"/>
            <w:lang w:val="el-GR"/>
          </w:rPr>
          <w:t>Μεθοδολογία Έργου</w:t>
        </w:r>
      </w:hyperlink>
      <w:r w:rsidRPr="00576E5F">
        <w:rPr>
          <w:lang w:val="el-GR"/>
        </w:rPr>
        <w:t>.</w:t>
      </w:r>
    </w:p>
    <w:p w14:paraId="64139A99" w14:textId="77777777" w:rsidR="00631888" w:rsidRPr="00576E5F" w:rsidRDefault="00631888" w:rsidP="00631888">
      <w:pPr>
        <w:rPr>
          <w:lang w:val="el-GR"/>
        </w:rPr>
      </w:pPr>
      <w:r w:rsidRPr="00576E5F">
        <w:rPr>
          <w:lang w:val="el-GR"/>
        </w:rPr>
        <w:t>Για να καταστεί δυνατή η υλοποίησή του εντός χρόνου, κόστους και φυσικού αντικειμένου προτείνεται το ακόλουθο μοντέλο υλοποίησης:</w:t>
      </w:r>
    </w:p>
    <w:p w14:paraId="5F1ED3F2" w14:textId="77777777" w:rsidR="00631888" w:rsidRPr="00576E5F" w:rsidRDefault="00631888" w:rsidP="00631888">
      <w:pPr>
        <w:rPr>
          <w:lang w:val="el-GR"/>
        </w:rPr>
      </w:pPr>
      <w:r w:rsidRPr="00576E5F">
        <w:rPr>
          <w:lang w:val="el-GR"/>
        </w:rPr>
        <w:t>•</w:t>
      </w:r>
      <w:r w:rsidRPr="00576E5F">
        <w:rPr>
          <w:lang w:val="el-GR"/>
        </w:rPr>
        <w:tab/>
        <w:t>Με την έναρξη του έργου θα οριστεί από κάθε Διεύθυνση του ΤΠΔ ένας Υπεύθυνος παρακολούθησης του έργου της σάρωσης και τεκμηρίωσης των ΦΔ της Διεύθυνσης στην οποία ανήκει. Ο Υπεύθυνος παρακολούθησης θα έχει την ευθύνη για τον έλεγχο των εργασιών του Αναδόχου, την παράδοση και την παραλαβή των ΦΔ κατά τη διαδικασία σάρωσης, ενώ θα συμμετέχει στην πραγματοποίηση δειγματοληπτικών ελέγχων. Ο κάθε Υπεύθυνος παρακολούθησης θα ενημερώνει την ΕΠΠΕ για την πορεία των εργασιών του Αναδόχου και θα εισηγείται εγγράφως στην ΕΠΠΕ για την παραλαβή ή μη του έργου του Αναδόχου σύμφωνα με τα αποτελέσματα των δειγματοληπτικών ελέγχων.</w:t>
      </w:r>
    </w:p>
    <w:p w14:paraId="3CB5C820" w14:textId="77777777" w:rsidR="00631888" w:rsidRPr="00576E5F" w:rsidRDefault="00631888" w:rsidP="00631888">
      <w:pPr>
        <w:rPr>
          <w:lang w:val="el-GR"/>
        </w:rPr>
      </w:pPr>
      <w:r w:rsidRPr="00576E5F">
        <w:rPr>
          <w:lang w:val="el-GR"/>
        </w:rPr>
        <w:t>•</w:t>
      </w:r>
      <w:r w:rsidRPr="00576E5F">
        <w:rPr>
          <w:lang w:val="el-GR"/>
        </w:rPr>
        <w:tab/>
        <w:t xml:space="preserve">Η σάρωση θα πραγματοποιείται στους χώρους του ΤΠΔ. </w:t>
      </w:r>
      <w:r>
        <w:rPr>
          <w:lang w:val="en-US"/>
        </w:rPr>
        <w:t>H</w:t>
      </w:r>
      <w:r w:rsidRPr="00576E5F">
        <w:rPr>
          <w:lang w:val="el-GR"/>
        </w:rPr>
        <w:t xml:space="preserve"> τεκμηρίωση των ΦΔ (</w:t>
      </w:r>
      <w:proofErr w:type="spellStart"/>
      <w:r w:rsidRPr="00576E5F">
        <w:rPr>
          <w:lang w:val="el-GR"/>
        </w:rPr>
        <w:t>μεταδεδομένα</w:t>
      </w:r>
      <w:proofErr w:type="spellEnd"/>
      <w:r w:rsidRPr="00576E5F">
        <w:rPr>
          <w:lang w:val="el-GR"/>
        </w:rPr>
        <w:t xml:space="preserve"> σάρωσης)</w:t>
      </w:r>
      <w:r w:rsidRPr="00837BC6">
        <w:rPr>
          <w:lang w:val="el-GR"/>
        </w:rPr>
        <w:t xml:space="preserve"> </w:t>
      </w:r>
      <w:r>
        <w:rPr>
          <w:lang w:val="el-GR"/>
        </w:rPr>
        <w:t>θα γίνει σε χώρο του αναδόχου (</w:t>
      </w:r>
      <w:proofErr w:type="spellStart"/>
      <w:r>
        <w:rPr>
          <w:lang w:val="el-GR"/>
        </w:rPr>
        <w:t>καταχωρητικό</w:t>
      </w:r>
      <w:proofErr w:type="spellEnd"/>
      <w:r>
        <w:rPr>
          <w:lang w:val="el-GR"/>
        </w:rPr>
        <w:t xml:space="preserve"> κέντρο). </w:t>
      </w:r>
      <w:r w:rsidRPr="00576E5F">
        <w:rPr>
          <w:lang w:val="el-GR"/>
        </w:rPr>
        <w:t xml:space="preserve">Για την έγκαιρη προετοιμασία του ΤΠΔ, ο Ανάδοχος θα παραδώσει πρόγραμμα με ενδεικτικές ημερομηνίες έναρξης και ολοκλήρωσης των εργασιών του Αναδόχου ανά πακέτο ή και Διεύθυνση (Π1. </w:t>
      </w:r>
      <w:r w:rsidRPr="00576E5F">
        <w:rPr>
          <w:b/>
          <w:bCs/>
          <w:lang w:val="el-GR"/>
        </w:rPr>
        <w:t>Πλάνο Υλοποίησης Έργου</w:t>
      </w:r>
      <w:r w:rsidRPr="00576E5F">
        <w:rPr>
          <w:lang w:val="el-GR"/>
        </w:rPr>
        <w:t xml:space="preserve">). Το πρόγραμμα αυτό θα ενσωματωθεί στο </w:t>
      </w:r>
      <w:r w:rsidRPr="00576E5F">
        <w:rPr>
          <w:b/>
          <w:bCs/>
          <w:lang w:val="el-GR"/>
        </w:rPr>
        <w:t>Τεύχος Ανάλυσης Απαιτήσεων</w:t>
      </w:r>
      <w:r w:rsidRPr="00576E5F">
        <w:rPr>
          <w:lang w:val="el-GR"/>
        </w:rPr>
        <w:t xml:space="preserve"> του έργου κατά τη Φάση 1 και θα οριστικοποιηθεί σε συνεργασία με τις Διευθύνσεις του ΤΠΔ.</w:t>
      </w:r>
    </w:p>
    <w:p w14:paraId="24CB4BF8" w14:textId="77777777" w:rsidR="00631888" w:rsidRPr="00576E5F" w:rsidRDefault="00631888" w:rsidP="00631888">
      <w:pPr>
        <w:rPr>
          <w:lang w:val="el-GR"/>
        </w:rPr>
      </w:pPr>
      <w:r w:rsidRPr="00576E5F">
        <w:rPr>
          <w:lang w:val="el-GR"/>
        </w:rPr>
        <w:t>•</w:t>
      </w:r>
      <w:r w:rsidRPr="00576E5F">
        <w:rPr>
          <w:lang w:val="el-GR"/>
        </w:rPr>
        <w:tab/>
        <w:t>Από τον χρονοπρογραμματισμό των εργασιών θα τεκμηριώνεται η επάρκεια των πόρων που θα διαθέσει ο Ανάδοχος για την υλοποίηση του έργου εντός χρονοδιαγράμματος. Ο χρονοπρογραμματισμός ενδείκνυται να περιλαμβάνει ένα χρονικό διάστημα ασφαλείας, π.χ. της τάξης του ενός (1) μηνός περίπου, για την ασφαλή ολοκλήρωση των εργασιών της σάρωσης και τεκμηρίωσης του συνόλου του υλικού εντός χρονοδιαγράμματος.</w:t>
      </w:r>
    </w:p>
    <w:p w14:paraId="262E227E" w14:textId="77777777" w:rsidR="00631888" w:rsidRPr="00576E5F" w:rsidRDefault="00631888" w:rsidP="00631888">
      <w:pPr>
        <w:rPr>
          <w:lang w:val="el-GR"/>
        </w:rPr>
      </w:pPr>
      <w:r w:rsidRPr="00576E5F">
        <w:rPr>
          <w:lang w:val="el-GR"/>
        </w:rPr>
        <w:t>•</w:t>
      </w:r>
      <w:r w:rsidRPr="00576E5F">
        <w:rPr>
          <w:lang w:val="el-GR"/>
        </w:rPr>
        <w:tab/>
        <w:t xml:space="preserve">Η σάρωση των Φακέλων Δανείων θα πραγματοποιηθεί τμηματικά σε παρτίδες αναλογικού υλικού. Κάθε παρτίδα θα περιλαμβάνει έναν συγκεκριμένο αριθμό Φακέλων Δανείων (βλ. Παρ. Διαδικασία παράδοσης παραλαβής παραγόμενου υλικού σάρωσης.). Ο χρόνος παράδοσης και </w:t>
      </w:r>
      <w:r w:rsidRPr="00576E5F">
        <w:rPr>
          <w:lang w:val="el-GR"/>
        </w:rPr>
        <w:lastRenderedPageBreak/>
        <w:t xml:space="preserve">παραλαβής των παρτίδων θα είναι σύμφωνα με τις προθεσμίες που θα αναφέρονται στο χρονοδιάγραμμα του έργου. Αναλυτική περιγραφή της διαδικασίας παράδοσης – παραλαβής δίνεται στην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"_Διαδικασία_παράδοσης_παραλαβής" </w:instrText>
      </w:r>
      <w:r w:rsidR="00162752">
        <w:fldChar w:fldCharType="separate"/>
      </w:r>
      <w:r w:rsidRPr="00576E5F">
        <w:rPr>
          <w:rStyle w:val="-"/>
          <w:lang w:val="el-GR"/>
        </w:rPr>
        <w:t>Διαδικασία παράδοσης παραλαβής παραγόμενου υλικού σάρωσης</w:t>
      </w:r>
      <w:r w:rsidR="00162752">
        <w:rPr>
          <w:rStyle w:val="-"/>
          <w:lang w:val="el-GR"/>
        </w:rPr>
        <w:fldChar w:fldCharType="end"/>
      </w:r>
    </w:p>
    <w:p w14:paraId="52EDF47E" w14:textId="77777777" w:rsidR="00631888" w:rsidRPr="00576E5F" w:rsidRDefault="00631888" w:rsidP="00631888">
      <w:pPr>
        <w:rPr>
          <w:lang w:val="el-GR"/>
        </w:rPr>
      </w:pPr>
      <w:r w:rsidRPr="00576E5F">
        <w:rPr>
          <w:lang w:val="el-GR"/>
        </w:rPr>
        <w:t>•</w:t>
      </w:r>
      <w:r w:rsidRPr="00576E5F">
        <w:rPr>
          <w:lang w:val="el-GR"/>
        </w:rPr>
        <w:tab/>
        <w:t>Με την ολοκλήρωση των ελέγχων κάθε παρτίδας (ή ομάδας παρτίδων) ανά Διεύθυνση, ο Ανάδοχος θα συντάσσει και θα υποβάλλει Αναφορά Ελέγχου, στην οποία θα συνοψίζει τις ενέργειες ελέγχου που διενήργησε ο ίδιος, τα προβλήματα που παρουσιάστηκαν καθώς και τα αποτελέσματα των ελέγχων για τη συγκεκριμένη παρτίδα.</w:t>
      </w:r>
    </w:p>
    <w:p w14:paraId="0DC972DF" w14:textId="77777777" w:rsidR="00631888" w:rsidRPr="00576E5F" w:rsidRDefault="00631888" w:rsidP="00631888">
      <w:pPr>
        <w:rPr>
          <w:lang w:val="el-GR"/>
        </w:rPr>
      </w:pPr>
      <w:r w:rsidRPr="00576E5F">
        <w:rPr>
          <w:lang w:val="el-GR"/>
        </w:rPr>
        <w:t>•</w:t>
      </w:r>
      <w:r w:rsidRPr="00576E5F">
        <w:rPr>
          <w:lang w:val="el-GR"/>
        </w:rPr>
        <w:tab/>
        <w:t xml:space="preserve">Η Αναθέτουσα Αρχή θα διενεργεί δειγματοληπτικό έλεγχο σε κάθε παρτίδα ψηφιοποιημένου Υλικού, σύμφωνα με την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"_Δειγματοληπτικός_Έλεγχος_παραγό</w:instrText>
      </w:r>
      <w:r w:rsidR="00162752" w:rsidRPr="00A9667F">
        <w:rPr>
          <w:lang w:val="el-GR"/>
        </w:rPr>
        <w:instrText xml:space="preserve">μενω" </w:instrText>
      </w:r>
      <w:r w:rsidR="00162752">
        <w:fldChar w:fldCharType="separate"/>
      </w:r>
      <w:r w:rsidRPr="00576E5F">
        <w:rPr>
          <w:rStyle w:val="-"/>
          <w:lang w:val="el-GR"/>
        </w:rPr>
        <w:t>Δειγματοληπτικός Έλεγχος παραγόμενων προϊόντων σάρωσης</w:t>
      </w:r>
      <w:r w:rsidR="00162752">
        <w:rPr>
          <w:rStyle w:val="-"/>
          <w:lang w:val="el-GR"/>
        </w:rPr>
        <w:fldChar w:fldCharType="end"/>
      </w:r>
      <w:r w:rsidRPr="00576E5F">
        <w:rPr>
          <w:lang w:val="el-GR"/>
        </w:rPr>
        <w:t>.</w:t>
      </w:r>
    </w:p>
    <w:p w14:paraId="04489A79" w14:textId="77777777" w:rsidR="00631888" w:rsidRPr="00576E5F" w:rsidRDefault="00631888" w:rsidP="00631888">
      <w:pPr>
        <w:rPr>
          <w:lang w:val="el-GR"/>
        </w:rPr>
      </w:pPr>
    </w:p>
    <w:p w14:paraId="705AD60B" w14:textId="77777777" w:rsidR="00631888" w:rsidRPr="00576E5F" w:rsidRDefault="00631888" w:rsidP="00631888">
      <w:pPr>
        <w:rPr>
          <w:lang w:val="el-GR"/>
        </w:rPr>
      </w:pPr>
    </w:p>
    <w:p w14:paraId="67D245C7" w14:textId="77777777" w:rsidR="00631888" w:rsidRPr="001134EB" w:rsidRDefault="00631888" w:rsidP="00474644">
      <w:pPr>
        <w:pStyle w:val="4"/>
        <w:numPr>
          <w:ilvl w:val="3"/>
          <w:numId w:val="115"/>
        </w:numPr>
        <w:tabs>
          <w:tab w:val="left" w:pos="1134"/>
        </w:tabs>
        <w:ind w:left="864" w:hanging="864"/>
        <w:rPr>
          <w:lang w:val="el-GR"/>
        </w:rPr>
      </w:pPr>
      <w:bookmarkStart w:id="517" w:name="_Ποσότητα_και_είδος"/>
      <w:bookmarkEnd w:id="517"/>
      <w:r w:rsidRPr="001134EB">
        <w:rPr>
          <w:lang w:val="el-GR"/>
        </w:rPr>
        <w:tab/>
      </w:r>
      <w:bookmarkStart w:id="518" w:name="_Ref71631522"/>
      <w:bookmarkStart w:id="519" w:name="_Toc76724160"/>
      <w:bookmarkStart w:id="520" w:name="_Toc89441298"/>
      <w:bookmarkStart w:id="521" w:name="_Toc89441816"/>
      <w:r w:rsidRPr="001134EB">
        <w:rPr>
          <w:lang w:val="el-GR"/>
        </w:rPr>
        <w:t>Ποσότητα και είδος υλικού που θα σαρωθεί και θα τεκμηριωθεί</w:t>
      </w:r>
      <w:bookmarkEnd w:id="518"/>
      <w:bookmarkEnd w:id="519"/>
      <w:bookmarkEnd w:id="520"/>
      <w:bookmarkEnd w:id="521"/>
    </w:p>
    <w:p w14:paraId="08CBBEC9" w14:textId="77777777" w:rsidR="00631888" w:rsidRPr="001134EB" w:rsidRDefault="00631888" w:rsidP="00474644">
      <w:pPr>
        <w:pStyle w:val="4"/>
        <w:numPr>
          <w:ilvl w:val="4"/>
          <w:numId w:val="115"/>
        </w:numPr>
        <w:tabs>
          <w:tab w:val="left" w:pos="1134"/>
        </w:tabs>
        <w:ind w:left="1008" w:hanging="1008"/>
        <w:rPr>
          <w:u w:val="single"/>
          <w:lang w:val="el-GR"/>
        </w:rPr>
      </w:pPr>
      <w:bookmarkStart w:id="522" w:name="_Toc76724161"/>
      <w:bookmarkStart w:id="523" w:name="_Ref81298207"/>
      <w:bookmarkStart w:id="524" w:name="_Toc89441299"/>
      <w:bookmarkStart w:id="525" w:name="_Toc89441817"/>
      <w:r w:rsidRPr="001134EB">
        <w:rPr>
          <w:u w:val="single"/>
          <w:lang w:val="el-GR"/>
        </w:rPr>
        <w:t>ΠΟΣΟΤΙΚΑ ΣΤΟΙΧΕΙΑ</w:t>
      </w:r>
      <w:bookmarkEnd w:id="522"/>
      <w:bookmarkEnd w:id="523"/>
      <w:bookmarkEnd w:id="524"/>
      <w:bookmarkEnd w:id="525"/>
    </w:p>
    <w:p w14:paraId="0B62D02F" w14:textId="77777777" w:rsidR="00631888" w:rsidRPr="001134EB" w:rsidRDefault="00631888" w:rsidP="00631888">
      <w:pPr>
        <w:rPr>
          <w:lang w:val="el-GR"/>
        </w:rPr>
      </w:pPr>
      <w:r w:rsidRPr="001134EB">
        <w:rPr>
          <w:lang w:val="el-GR"/>
        </w:rPr>
        <w:t xml:space="preserve">Το αρχειακό υλικό που θα σαρωθεί και θα τεκμηριωθεί στο πλαίσιο του έργου είναι έγγραφα από τον  Φυσικό Φάκελο Δανείου, για δάνεια </w:t>
      </w:r>
      <w:r w:rsidRPr="001E3D0C">
        <w:rPr>
          <w:rFonts w:ascii="Arial" w:hAnsi="Arial" w:cs="Arial"/>
          <w:lang w:val="el-GR" w:eastAsia="en-US"/>
        </w:rPr>
        <w:t>που έχουν χορηγηθεί από το ΤΠΔ</w:t>
      </w:r>
      <w:r w:rsidRPr="001134EB">
        <w:rPr>
          <w:lang w:val="el-GR"/>
        </w:rPr>
        <w:t>.</w:t>
      </w:r>
    </w:p>
    <w:p w14:paraId="68D94029" w14:textId="30853E39" w:rsidR="00631888" w:rsidRPr="001134EB" w:rsidRDefault="00631888" w:rsidP="00631888">
      <w:pPr>
        <w:rPr>
          <w:lang w:val="el-GR"/>
        </w:rPr>
      </w:pPr>
      <w:r w:rsidRPr="001134EB">
        <w:rPr>
          <w:lang w:val="el-GR"/>
        </w:rPr>
        <w:t xml:space="preserve">Το αρχείο του ΤΠΔ αποτελείται από περίπου </w:t>
      </w:r>
      <w:r w:rsidR="00E76CDE">
        <w:rPr>
          <w:lang w:val="el-GR"/>
        </w:rPr>
        <w:t>5</w:t>
      </w:r>
      <w:r w:rsidRPr="001134EB">
        <w:rPr>
          <w:lang w:val="el-GR"/>
        </w:rPr>
        <w:t>.</w:t>
      </w:r>
      <w:r w:rsidR="00E76CDE">
        <w:rPr>
          <w:lang w:val="el-GR"/>
        </w:rPr>
        <w:t>2</w:t>
      </w:r>
      <w:r w:rsidRPr="001134EB">
        <w:rPr>
          <w:lang w:val="el-GR"/>
        </w:rPr>
        <w:t>00.000 σελίδες διαστάσεων κυρίως Α4 και κυρίως διπλής όψης και σε ένα μικρό ποσοστό που δεν ξεπερνά το 10%, Α5 και Α3 οι οποίες αντιστοιχούν σε 1</w:t>
      </w:r>
      <w:r w:rsidR="00E76CDE">
        <w:rPr>
          <w:lang w:val="el-GR"/>
        </w:rPr>
        <w:t>10</w:t>
      </w:r>
      <w:r w:rsidRPr="001134EB">
        <w:rPr>
          <w:lang w:val="el-GR"/>
        </w:rPr>
        <w:t xml:space="preserve">.000 δανειακούς φακέλους. Από τους </w:t>
      </w:r>
      <w:r w:rsidR="00160E16">
        <w:rPr>
          <w:lang w:val="el-GR"/>
        </w:rPr>
        <w:t>70.300</w:t>
      </w:r>
      <w:r w:rsidRPr="001134EB">
        <w:rPr>
          <w:lang w:val="el-GR"/>
        </w:rPr>
        <w:t xml:space="preserve"> δανει</w:t>
      </w:r>
      <w:r>
        <w:rPr>
          <w:lang w:val="el-GR"/>
        </w:rPr>
        <w:t>α</w:t>
      </w:r>
      <w:r w:rsidRPr="001134EB">
        <w:rPr>
          <w:lang w:val="el-GR"/>
        </w:rPr>
        <w:t xml:space="preserve">κούς φακέλους θα ψηφιοποιηθούν συγκεκριμένες κατηγορίες εγγράφων όπως αναλυτικά αναφέρονται στην παράγραφο </w:t>
      </w:r>
      <w:r>
        <w:rPr>
          <w:u w:val="single"/>
          <w:lang w:val="el-GR"/>
        </w:rPr>
        <w:fldChar w:fldCharType="begin"/>
      </w:r>
      <w:r>
        <w:rPr>
          <w:lang w:val="el-GR"/>
        </w:rPr>
        <w:instrText xml:space="preserve"> REF _Ref81298256 \h </w:instrText>
      </w:r>
      <w:r>
        <w:rPr>
          <w:u w:val="single"/>
          <w:lang w:val="el-GR"/>
        </w:rPr>
      </w:r>
      <w:r>
        <w:rPr>
          <w:u w:val="single"/>
          <w:lang w:val="el-GR"/>
        </w:rPr>
        <w:fldChar w:fldCharType="separate"/>
      </w:r>
      <w:r w:rsidR="00693CB6" w:rsidRPr="001134EB">
        <w:rPr>
          <w:u w:val="single"/>
          <w:lang w:val="el-GR"/>
        </w:rPr>
        <w:t>ΠΕΡΙΓΡΑΦΗ ΠΕΡΙΕΧΟΜΕΝΩΝ ΕΓΓΡΑΦΩΝ</w:t>
      </w:r>
      <w:r>
        <w:rPr>
          <w:u w:val="single"/>
          <w:lang w:val="el-GR"/>
        </w:rPr>
        <w:fldChar w:fldCharType="end"/>
      </w:r>
      <w:r w:rsidRPr="001134EB">
        <w:rPr>
          <w:lang w:val="el-GR"/>
        </w:rPr>
        <w:t xml:space="preserve">. Από τους υπόλοιπους </w:t>
      </w:r>
      <w:r w:rsidR="00160E16">
        <w:rPr>
          <w:lang w:val="el-GR"/>
        </w:rPr>
        <w:t>39.700</w:t>
      </w:r>
      <w:r w:rsidRPr="001134EB">
        <w:rPr>
          <w:lang w:val="el-GR"/>
        </w:rPr>
        <w:t xml:space="preserve"> δανει</w:t>
      </w:r>
      <w:r>
        <w:rPr>
          <w:lang w:val="el-GR"/>
        </w:rPr>
        <w:t>α</w:t>
      </w:r>
      <w:r w:rsidRPr="001134EB">
        <w:rPr>
          <w:lang w:val="el-GR"/>
        </w:rPr>
        <w:t>κούς φακέλους θα ψηφιοποι</w:t>
      </w:r>
      <w:r>
        <w:rPr>
          <w:lang w:val="el-GR"/>
        </w:rPr>
        <w:t>η</w:t>
      </w:r>
      <w:r w:rsidRPr="001134EB">
        <w:rPr>
          <w:lang w:val="el-GR"/>
        </w:rPr>
        <w:t xml:space="preserve">θούν μόνον οι συμβάσεις δανείων. </w:t>
      </w:r>
    </w:p>
    <w:p w14:paraId="717F61B9" w14:textId="77777777" w:rsidR="00631888" w:rsidRPr="001134EB" w:rsidRDefault="00631888" w:rsidP="00631888">
      <w:pPr>
        <w:rPr>
          <w:lang w:val="el-GR"/>
        </w:rPr>
      </w:pPr>
      <w:r w:rsidRPr="001134EB">
        <w:rPr>
          <w:lang w:val="el-GR"/>
        </w:rPr>
        <w:t xml:space="preserve">Ειδικότερα ζητείται η </w:t>
      </w:r>
      <w:proofErr w:type="spellStart"/>
      <w:r w:rsidRPr="001134EB">
        <w:rPr>
          <w:lang w:val="el-GR"/>
        </w:rPr>
        <w:t>ψηφιοποίηση</w:t>
      </w:r>
      <w:proofErr w:type="spellEnd"/>
      <w:r w:rsidRPr="001134EB">
        <w:rPr>
          <w:lang w:val="el-GR"/>
        </w:rPr>
        <w:t xml:space="preserve"> των κάτωθι κατηγοριών φακέλων δανείων: </w:t>
      </w:r>
    </w:p>
    <w:p w14:paraId="3ED4E793" w14:textId="77777777" w:rsidR="00631888" w:rsidRPr="001134EB" w:rsidRDefault="00631888" w:rsidP="00631888">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693"/>
        <w:gridCol w:w="2409"/>
      </w:tblGrid>
      <w:tr w:rsidR="00631888" w:rsidRPr="00A9667F" w14:paraId="57DB76A3" w14:textId="77777777" w:rsidTr="006F4CF7">
        <w:tc>
          <w:tcPr>
            <w:tcW w:w="4248" w:type="dxa"/>
            <w:shd w:val="clear" w:color="auto" w:fill="E7E6E6" w:themeFill="background2"/>
          </w:tcPr>
          <w:p w14:paraId="08C4C580" w14:textId="77777777" w:rsidR="00631888" w:rsidRPr="006F4CF7" w:rsidRDefault="00631888" w:rsidP="003026C0">
            <w:pPr>
              <w:rPr>
                <w:b/>
                <w:lang w:val="el-GR"/>
              </w:rPr>
            </w:pPr>
            <w:r w:rsidRPr="006F4CF7">
              <w:rPr>
                <w:b/>
                <w:lang w:val="el-GR"/>
              </w:rPr>
              <w:t>Κατηγορία</w:t>
            </w:r>
          </w:p>
        </w:tc>
        <w:tc>
          <w:tcPr>
            <w:tcW w:w="2693" w:type="dxa"/>
            <w:shd w:val="clear" w:color="auto" w:fill="E7E6E6" w:themeFill="background2"/>
          </w:tcPr>
          <w:p w14:paraId="7FD983D5" w14:textId="77777777" w:rsidR="00631888" w:rsidRPr="006F4CF7" w:rsidRDefault="00631888" w:rsidP="003026C0">
            <w:pPr>
              <w:rPr>
                <w:b/>
                <w:lang w:val="el-GR"/>
              </w:rPr>
            </w:pPr>
            <w:r w:rsidRPr="006F4CF7">
              <w:rPr>
                <w:b/>
                <w:lang w:val="el-GR"/>
              </w:rPr>
              <w:t>Πλήθος φακέλων</w:t>
            </w:r>
          </w:p>
        </w:tc>
        <w:tc>
          <w:tcPr>
            <w:tcW w:w="2409" w:type="dxa"/>
            <w:shd w:val="clear" w:color="auto" w:fill="E7E6E6" w:themeFill="background2"/>
          </w:tcPr>
          <w:p w14:paraId="56A37565" w14:textId="77777777" w:rsidR="00631888" w:rsidRPr="006F4CF7" w:rsidRDefault="00631888" w:rsidP="006F4CF7">
            <w:pPr>
              <w:jc w:val="left"/>
              <w:rPr>
                <w:b/>
                <w:lang w:val="el-GR"/>
              </w:rPr>
            </w:pPr>
            <w:r w:rsidRPr="006F4CF7">
              <w:rPr>
                <w:b/>
                <w:lang w:val="el-GR"/>
              </w:rPr>
              <w:t>Μέσος όρος σελίδων ανά φάκελο</w:t>
            </w:r>
          </w:p>
        </w:tc>
      </w:tr>
      <w:tr w:rsidR="00631888" w:rsidRPr="001134EB" w14:paraId="7D3A1CC7" w14:textId="77777777" w:rsidTr="003026C0">
        <w:tc>
          <w:tcPr>
            <w:tcW w:w="4248" w:type="dxa"/>
            <w:shd w:val="clear" w:color="auto" w:fill="auto"/>
          </w:tcPr>
          <w:p w14:paraId="196327FB" w14:textId="6716D856" w:rsidR="00631888" w:rsidRPr="001134EB" w:rsidRDefault="00631888" w:rsidP="003026C0">
            <w:pPr>
              <w:rPr>
                <w:lang w:val="el-GR"/>
              </w:rPr>
            </w:pPr>
            <w:r w:rsidRPr="001134EB">
              <w:rPr>
                <w:lang w:val="el-GR"/>
              </w:rPr>
              <w:t>1. Φάκελος της Αρχικής Σύμβασης των δανείων που χορηγήθηκαν για αγορά ή ανέγερση κατοικίας και αυτών που χορηγήθηκαν για επισκευές</w:t>
            </w:r>
            <w:r w:rsidR="00E76CDE">
              <w:rPr>
                <w:lang w:val="el-GR"/>
              </w:rPr>
              <w:t>(κατηγορίες 1,2,8,11,17,20)</w:t>
            </w:r>
          </w:p>
        </w:tc>
        <w:tc>
          <w:tcPr>
            <w:tcW w:w="2693" w:type="dxa"/>
            <w:shd w:val="clear" w:color="auto" w:fill="auto"/>
          </w:tcPr>
          <w:p w14:paraId="0C0176B8" w14:textId="00BA8717" w:rsidR="00631888" w:rsidRPr="006F4CF7" w:rsidRDefault="00E76CDE" w:rsidP="006F4CF7">
            <w:pPr>
              <w:jc w:val="center"/>
              <w:rPr>
                <w:b/>
                <w:lang w:val="el-GR"/>
              </w:rPr>
            </w:pPr>
            <w:r w:rsidRPr="006F4CF7">
              <w:rPr>
                <w:b/>
                <w:lang w:val="el-GR"/>
              </w:rPr>
              <w:t>7</w:t>
            </w:r>
            <w:r w:rsidR="00631888" w:rsidRPr="006F4CF7">
              <w:rPr>
                <w:b/>
                <w:lang w:val="el-GR"/>
              </w:rPr>
              <w:t>0.000</w:t>
            </w:r>
          </w:p>
        </w:tc>
        <w:tc>
          <w:tcPr>
            <w:tcW w:w="2409" w:type="dxa"/>
            <w:shd w:val="clear" w:color="auto" w:fill="auto"/>
          </w:tcPr>
          <w:p w14:paraId="2F341C9A" w14:textId="77777777" w:rsidR="00631888" w:rsidRPr="006F4CF7" w:rsidRDefault="00631888" w:rsidP="006F4CF7">
            <w:pPr>
              <w:jc w:val="center"/>
              <w:rPr>
                <w:b/>
                <w:lang w:val="el-GR"/>
              </w:rPr>
            </w:pPr>
            <w:r w:rsidRPr="006F4CF7">
              <w:rPr>
                <w:b/>
                <w:lang w:val="el-GR"/>
              </w:rPr>
              <w:t>70</w:t>
            </w:r>
          </w:p>
        </w:tc>
      </w:tr>
      <w:tr w:rsidR="00631888" w:rsidRPr="001134EB" w14:paraId="5526AACB" w14:textId="77777777" w:rsidTr="003026C0">
        <w:tc>
          <w:tcPr>
            <w:tcW w:w="4248" w:type="dxa"/>
            <w:shd w:val="clear" w:color="auto" w:fill="auto"/>
          </w:tcPr>
          <w:p w14:paraId="5D4C447D" w14:textId="0EDD4105" w:rsidR="00631888" w:rsidRPr="001134EB" w:rsidRDefault="00E76CDE" w:rsidP="003026C0">
            <w:pPr>
              <w:rPr>
                <w:lang w:val="el-GR"/>
              </w:rPr>
            </w:pPr>
            <w:r>
              <w:rPr>
                <w:lang w:val="el-GR"/>
              </w:rPr>
              <w:t>2</w:t>
            </w:r>
            <w:r w:rsidR="00631888" w:rsidRPr="001134EB">
              <w:rPr>
                <w:lang w:val="el-GR"/>
              </w:rPr>
              <w:t>. Φάκελος της Αρχικής Σύμβασης των δανείων που αφορούν σε μικροεπισκευές.</w:t>
            </w:r>
          </w:p>
        </w:tc>
        <w:tc>
          <w:tcPr>
            <w:tcW w:w="2693" w:type="dxa"/>
            <w:shd w:val="clear" w:color="auto" w:fill="auto"/>
          </w:tcPr>
          <w:p w14:paraId="51EC6592" w14:textId="71E188FE" w:rsidR="00631888" w:rsidRPr="006F4CF7" w:rsidRDefault="00E76CDE" w:rsidP="006F4CF7">
            <w:pPr>
              <w:jc w:val="center"/>
              <w:rPr>
                <w:b/>
                <w:lang w:val="el-GR"/>
              </w:rPr>
            </w:pPr>
            <w:r w:rsidRPr="006F4CF7">
              <w:rPr>
                <w:b/>
                <w:lang w:val="el-GR"/>
              </w:rPr>
              <w:t>36</w:t>
            </w:r>
            <w:r w:rsidR="00631888" w:rsidRPr="006F4CF7">
              <w:rPr>
                <w:b/>
                <w:lang w:val="el-GR"/>
              </w:rPr>
              <w:t>.</w:t>
            </w:r>
            <w:r w:rsidRPr="006F4CF7">
              <w:rPr>
                <w:b/>
                <w:lang w:val="el-GR"/>
              </w:rPr>
              <w:t>5</w:t>
            </w:r>
            <w:r w:rsidR="00631888" w:rsidRPr="006F4CF7">
              <w:rPr>
                <w:b/>
                <w:lang w:val="el-GR"/>
              </w:rPr>
              <w:t>00</w:t>
            </w:r>
          </w:p>
        </w:tc>
        <w:tc>
          <w:tcPr>
            <w:tcW w:w="2409" w:type="dxa"/>
            <w:shd w:val="clear" w:color="auto" w:fill="auto"/>
          </w:tcPr>
          <w:p w14:paraId="75017D09" w14:textId="77777777" w:rsidR="00631888" w:rsidRPr="006F4CF7" w:rsidRDefault="00631888" w:rsidP="006F4CF7">
            <w:pPr>
              <w:jc w:val="center"/>
              <w:rPr>
                <w:b/>
                <w:lang w:val="el-GR"/>
              </w:rPr>
            </w:pPr>
            <w:r w:rsidRPr="006F4CF7">
              <w:rPr>
                <w:b/>
                <w:lang w:val="el-GR"/>
              </w:rPr>
              <w:t>6</w:t>
            </w:r>
          </w:p>
        </w:tc>
      </w:tr>
      <w:tr w:rsidR="00631888" w:rsidRPr="001134EB" w14:paraId="759A3A15" w14:textId="77777777" w:rsidTr="003026C0">
        <w:tc>
          <w:tcPr>
            <w:tcW w:w="4248" w:type="dxa"/>
            <w:shd w:val="clear" w:color="auto" w:fill="auto"/>
          </w:tcPr>
          <w:p w14:paraId="47731692" w14:textId="74517FBE" w:rsidR="00631888" w:rsidRPr="001134EB" w:rsidRDefault="00E76CDE" w:rsidP="00E76CDE">
            <w:pPr>
              <w:rPr>
                <w:lang w:val="el-GR"/>
              </w:rPr>
            </w:pPr>
            <w:r>
              <w:rPr>
                <w:lang w:val="el-GR"/>
              </w:rPr>
              <w:t>3.</w:t>
            </w:r>
            <w:r w:rsidR="00631888" w:rsidRPr="001134EB">
              <w:rPr>
                <w:lang w:val="el-GR"/>
              </w:rPr>
              <w:t xml:space="preserve"> Φάκελοι δανείων που παρακολουθούνται από την Διεύθυνση Είσπραξης Εσόδων και Διοικητικής Εκτέλεσης Δ13</w:t>
            </w:r>
          </w:p>
        </w:tc>
        <w:tc>
          <w:tcPr>
            <w:tcW w:w="2693" w:type="dxa"/>
            <w:shd w:val="clear" w:color="auto" w:fill="auto"/>
          </w:tcPr>
          <w:p w14:paraId="2535BD4D" w14:textId="77777777" w:rsidR="00631888" w:rsidRPr="006F4CF7" w:rsidRDefault="00631888" w:rsidP="006F4CF7">
            <w:pPr>
              <w:jc w:val="center"/>
              <w:rPr>
                <w:b/>
                <w:lang w:val="el-GR"/>
              </w:rPr>
            </w:pPr>
            <w:r w:rsidRPr="006F4CF7">
              <w:rPr>
                <w:b/>
                <w:lang w:val="el-GR"/>
              </w:rPr>
              <w:t>300</w:t>
            </w:r>
          </w:p>
        </w:tc>
        <w:tc>
          <w:tcPr>
            <w:tcW w:w="2409" w:type="dxa"/>
            <w:shd w:val="clear" w:color="auto" w:fill="auto"/>
          </w:tcPr>
          <w:p w14:paraId="19ABF9C8" w14:textId="77777777" w:rsidR="00631888" w:rsidRPr="006F4CF7" w:rsidRDefault="00631888" w:rsidP="006F4CF7">
            <w:pPr>
              <w:jc w:val="center"/>
              <w:rPr>
                <w:b/>
                <w:lang w:val="el-GR"/>
              </w:rPr>
            </w:pPr>
            <w:r w:rsidRPr="006F4CF7">
              <w:rPr>
                <w:b/>
                <w:lang w:val="el-GR"/>
              </w:rPr>
              <w:t>50</w:t>
            </w:r>
          </w:p>
        </w:tc>
      </w:tr>
      <w:tr w:rsidR="00631888" w:rsidRPr="001134EB" w14:paraId="193C9939" w14:textId="77777777" w:rsidTr="003026C0">
        <w:tc>
          <w:tcPr>
            <w:tcW w:w="4248" w:type="dxa"/>
            <w:shd w:val="clear" w:color="auto" w:fill="auto"/>
          </w:tcPr>
          <w:p w14:paraId="38B31BF5" w14:textId="399BC830" w:rsidR="00631888" w:rsidRPr="001134EB" w:rsidRDefault="00631888" w:rsidP="003026C0">
            <w:pPr>
              <w:rPr>
                <w:lang w:val="el-GR"/>
              </w:rPr>
            </w:pPr>
            <w:r w:rsidRPr="001134EB">
              <w:rPr>
                <w:lang w:val="el-GR"/>
              </w:rPr>
              <w:t>5. Φάκελοι Δανείων ΟΤΑ</w:t>
            </w:r>
            <w:r w:rsidR="0032506D">
              <w:rPr>
                <w:lang w:val="el-GR"/>
              </w:rPr>
              <w:t xml:space="preserve"> και επιχειρήσεων ΟΤΑ και συνδέσμων ΟΤΑ</w:t>
            </w:r>
          </w:p>
        </w:tc>
        <w:tc>
          <w:tcPr>
            <w:tcW w:w="2693" w:type="dxa"/>
            <w:shd w:val="clear" w:color="auto" w:fill="auto"/>
          </w:tcPr>
          <w:p w14:paraId="4A44683C" w14:textId="5D725621" w:rsidR="00631888" w:rsidRPr="006F4CF7" w:rsidRDefault="0032506D" w:rsidP="006F4CF7">
            <w:pPr>
              <w:jc w:val="center"/>
              <w:rPr>
                <w:b/>
                <w:lang w:val="el-GR"/>
              </w:rPr>
            </w:pPr>
            <w:r w:rsidRPr="006F4CF7">
              <w:rPr>
                <w:b/>
                <w:lang w:val="el-GR"/>
              </w:rPr>
              <w:t>3</w:t>
            </w:r>
            <w:r w:rsidR="00631888" w:rsidRPr="006F4CF7">
              <w:rPr>
                <w:b/>
                <w:lang w:val="el-GR"/>
              </w:rPr>
              <w:t>.</w:t>
            </w:r>
            <w:r w:rsidRPr="006F4CF7">
              <w:rPr>
                <w:b/>
                <w:lang w:val="el-GR"/>
              </w:rPr>
              <w:t>2</w:t>
            </w:r>
            <w:r w:rsidR="00631888" w:rsidRPr="006F4CF7">
              <w:rPr>
                <w:b/>
                <w:lang w:val="el-GR"/>
              </w:rPr>
              <w:t>00</w:t>
            </w:r>
          </w:p>
        </w:tc>
        <w:tc>
          <w:tcPr>
            <w:tcW w:w="2409" w:type="dxa"/>
            <w:shd w:val="clear" w:color="auto" w:fill="auto"/>
          </w:tcPr>
          <w:p w14:paraId="3D5FA4A8" w14:textId="77777777" w:rsidR="00631888" w:rsidRPr="006F4CF7" w:rsidRDefault="00631888" w:rsidP="006F4CF7">
            <w:pPr>
              <w:jc w:val="center"/>
              <w:rPr>
                <w:b/>
                <w:lang w:val="el-GR"/>
              </w:rPr>
            </w:pPr>
            <w:r w:rsidRPr="006F4CF7">
              <w:rPr>
                <w:b/>
                <w:lang w:val="el-GR"/>
              </w:rPr>
              <w:t>16</w:t>
            </w:r>
          </w:p>
        </w:tc>
      </w:tr>
    </w:tbl>
    <w:p w14:paraId="44CEF187" w14:textId="49F03A41" w:rsidR="00631888" w:rsidRPr="00081737" w:rsidRDefault="000E7E8B" w:rsidP="000E5A5A">
      <w:pPr>
        <w:spacing w:before="240"/>
        <w:rPr>
          <w:lang w:val="el-GR"/>
        </w:rPr>
      </w:pPr>
      <w:r w:rsidRPr="000E7E8B">
        <w:rPr>
          <w:lang w:val="el-GR"/>
        </w:rPr>
        <w:t>Για τους φακέλους της κατηγορίας 2 διευκρινίζεται ότι θα ψηφιοποιηθούν τα αντίγραφα της ιδιωτικής δανειακής σύμβασης</w:t>
      </w:r>
      <w:r>
        <w:rPr>
          <w:lang w:val="el-GR"/>
        </w:rPr>
        <w:t>.</w:t>
      </w:r>
    </w:p>
    <w:p w14:paraId="5E7403E3" w14:textId="77777777" w:rsidR="000E7E8B" w:rsidRPr="001134EB" w:rsidRDefault="000E7E8B" w:rsidP="00631888">
      <w:pPr>
        <w:rPr>
          <w:lang w:val="el-GR"/>
        </w:rPr>
      </w:pPr>
    </w:p>
    <w:p w14:paraId="5214AF5E" w14:textId="77777777" w:rsidR="00631888" w:rsidRPr="001134EB" w:rsidRDefault="00631888" w:rsidP="00474644">
      <w:pPr>
        <w:pStyle w:val="4"/>
        <w:numPr>
          <w:ilvl w:val="4"/>
          <w:numId w:val="115"/>
        </w:numPr>
        <w:tabs>
          <w:tab w:val="left" w:pos="1134"/>
        </w:tabs>
        <w:ind w:left="1008" w:hanging="1008"/>
        <w:rPr>
          <w:u w:val="single"/>
          <w:lang w:val="el-GR"/>
        </w:rPr>
      </w:pPr>
      <w:bookmarkStart w:id="526" w:name="_Toc76724162"/>
      <w:bookmarkStart w:id="527" w:name="_Ref81298256"/>
      <w:bookmarkStart w:id="528" w:name="_Ref81298275"/>
      <w:bookmarkStart w:id="529" w:name="_Toc89441300"/>
      <w:bookmarkStart w:id="530" w:name="_Toc89441818"/>
      <w:r w:rsidRPr="001134EB">
        <w:rPr>
          <w:u w:val="single"/>
          <w:lang w:val="el-GR"/>
        </w:rPr>
        <w:lastRenderedPageBreak/>
        <w:t>ΠΕΡΙΓΡΑΦΗ ΠΕΡΙΕΧΟΜΕΝΩΝ ΕΓΓΡΑΦΩΝ</w:t>
      </w:r>
      <w:bookmarkEnd w:id="526"/>
      <w:bookmarkEnd w:id="527"/>
      <w:bookmarkEnd w:id="528"/>
      <w:bookmarkEnd w:id="529"/>
      <w:bookmarkEnd w:id="530"/>
    </w:p>
    <w:p w14:paraId="7E98957E" w14:textId="77777777" w:rsidR="00631888" w:rsidRDefault="00631888" w:rsidP="00631888">
      <w:pPr>
        <w:rPr>
          <w:lang w:val="el-GR"/>
        </w:rPr>
      </w:pPr>
      <w:r w:rsidRPr="001134EB">
        <w:rPr>
          <w:lang w:val="el-GR"/>
        </w:rPr>
        <w:t>Αναλυτικότερη περιγραφή υπάρχει στους πίνακες συμμόρφωσης, ενώ ακολουθούν περιγραφές των περιεχόμενων των φακέλων.</w:t>
      </w:r>
    </w:p>
    <w:p w14:paraId="3EABF5A4" w14:textId="77777777" w:rsidR="00631888" w:rsidRPr="000F6316" w:rsidRDefault="00631888" w:rsidP="00631888">
      <w:pPr>
        <w:rPr>
          <w:lang w:val="el-GR"/>
        </w:rPr>
      </w:pPr>
      <w:r>
        <w:rPr>
          <w:rFonts w:ascii="Arial" w:hAnsi="Arial" w:cs="Arial"/>
          <w:lang w:val="el-GR" w:eastAsia="en-US"/>
        </w:rPr>
        <w:t xml:space="preserve">Τονίζουμε εδώ </w:t>
      </w:r>
      <w:r w:rsidRPr="000F6316">
        <w:rPr>
          <w:rFonts w:ascii="Arial" w:hAnsi="Arial" w:cs="Arial"/>
          <w:lang w:val="el-GR" w:eastAsia="en-US"/>
        </w:rPr>
        <w:t xml:space="preserve">ότι το </w:t>
      </w:r>
      <w:r>
        <w:rPr>
          <w:rFonts w:ascii="Arial" w:hAnsi="Arial" w:cs="Arial"/>
          <w:lang w:val="en-US" w:eastAsia="en-US"/>
        </w:rPr>
        <w:t>customer</w:t>
      </w:r>
      <w:r w:rsidRPr="000F6316">
        <w:rPr>
          <w:rFonts w:ascii="Arial" w:hAnsi="Arial" w:cs="Arial"/>
          <w:lang w:val="el-GR" w:eastAsia="en-US"/>
        </w:rPr>
        <w:t xml:space="preserve"> </w:t>
      </w:r>
      <w:r>
        <w:rPr>
          <w:rFonts w:ascii="Arial" w:hAnsi="Arial" w:cs="Arial"/>
          <w:lang w:val="en-US" w:eastAsia="en-US"/>
        </w:rPr>
        <w:t>id</w:t>
      </w:r>
      <w:r w:rsidRPr="000F6316">
        <w:rPr>
          <w:rFonts w:ascii="Arial" w:hAnsi="Arial" w:cs="Arial"/>
          <w:lang w:val="el-GR" w:eastAsia="en-US"/>
        </w:rPr>
        <w:t xml:space="preserve"> και το </w:t>
      </w:r>
      <w:r>
        <w:rPr>
          <w:rFonts w:ascii="Arial" w:hAnsi="Arial" w:cs="Arial"/>
          <w:lang w:val="en-US" w:eastAsia="en-US"/>
        </w:rPr>
        <w:t>id</w:t>
      </w:r>
      <w:r w:rsidRPr="000F6316">
        <w:rPr>
          <w:rFonts w:ascii="Arial" w:hAnsi="Arial" w:cs="Arial"/>
          <w:lang w:val="el-GR" w:eastAsia="en-US"/>
        </w:rPr>
        <w:t xml:space="preserve"> δανείου είναι τα σημαντικότερα </w:t>
      </w:r>
      <w:proofErr w:type="spellStart"/>
      <w:r w:rsidRPr="000F6316">
        <w:rPr>
          <w:rFonts w:ascii="Arial" w:hAnsi="Arial" w:cs="Arial"/>
          <w:lang w:val="el-GR" w:eastAsia="en-US"/>
        </w:rPr>
        <w:t>μεταδεδομένα</w:t>
      </w:r>
      <w:proofErr w:type="spellEnd"/>
      <w:r w:rsidRPr="000F6316">
        <w:rPr>
          <w:rFonts w:ascii="Arial" w:hAnsi="Arial" w:cs="Arial"/>
          <w:lang w:val="el-GR" w:eastAsia="en-US"/>
        </w:rPr>
        <w:t xml:space="preserve"> που θα αποτελούν τα ξένα κλειδιά συσχετισμού</w:t>
      </w:r>
      <w:r>
        <w:rPr>
          <w:rFonts w:ascii="Arial" w:hAnsi="Arial" w:cs="Arial"/>
          <w:lang w:val="el-GR" w:eastAsia="en-US"/>
        </w:rPr>
        <w:t xml:space="preserve"> ΓΙΑ ΚΑΘΕ ΚΑΤΗΓΟΡΙΑ ΔΑΝΕΙΟΥ.</w:t>
      </w:r>
    </w:p>
    <w:p w14:paraId="65FB5996" w14:textId="77777777" w:rsidR="00631888" w:rsidRPr="001134EB" w:rsidRDefault="00631888" w:rsidP="00631888">
      <w:pPr>
        <w:rPr>
          <w:lang w:val="el-GR"/>
        </w:rPr>
      </w:pPr>
    </w:p>
    <w:p w14:paraId="76A8B47E" w14:textId="77777777" w:rsidR="00631888" w:rsidRPr="004C7060" w:rsidRDefault="00631888" w:rsidP="00474644">
      <w:pPr>
        <w:pStyle w:val="aff"/>
        <w:numPr>
          <w:ilvl w:val="0"/>
          <w:numId w:val="99"/>
        </w:numPr>
        <w:rPr>
          <w:b/>
          <w:lang w:val="el-GR"/>
        </w:rPr>
      </w:pPr>
      <w:r w:rsidRPr="004C7060">
        <w:rPr>
          <w:b/>
          <w:lang w:val="el-GR"/>
        </w:rPr>
        <w:t>Φάκελος της Αρχικής Σύμβασης των δανείων που χορηγήθηκαν για αγορά ή ανέγερση κατοικίας και αυτών που χορηγήθηκαν για επισκευές.</w:t>
      </w:r>
    </w:p>
    <w:p w14:paraId="41214048" w14:textId="35D6E2B7" w:rsidR="00631888" w:rsidRPr="00282806" w:rsidRDefault="00631888" w:rsidP="00631888">
      <w:pPr>
        <w:rPr>
          <w:b/>
          <w:lang w:val="el-GR"/>
        </w:rPr>
      </w:pPr>
      <w:r w:rsidRPr="001134EB">
        <w:rPr>
          <w:lang w:val="el-GR"/>
        </w:rPr>
        <w:t>Από αυτά τα δάνεια θα ψηφιοποιηθούν ο</w:t>
      </w:r>
      <w:r>
        <w:rPr>
          <w:lang w:val="el-GR"/>
        </w:rPr>
        <w:t>ι</w:t>
      </w:r>
      <w:r w:rsidRPr="001134EB">
        <w:rPr>
          <w:lang w:val="el-GR"/>
        </w:rPr>
        <w:t xml:space="preserve"> φάκελο</w:t>
      </w:r>
      <w:r>
        <w:rPr>
          <w:lang w:val="el-GR"/>
        </w:rPr>
        <w:t>ι</w:t>
      </w:r>
      <w:r w:rsidRPr="001134EB">
        <w:rPr>
          <w:lang w:val="el-GR"/>
        </w:rPr>
        <w:t xml:space="preserve"> που περιέχ</w:t>
      </w:r>
      <w:r>
        <w:rPr>
          <w:lang w:val="el-GR"/>
        </w:rPr>
        <w:t>ουν</w:t>
      </w:r>
      <w:r w:rsidRPr="001134EB">
        <w:rPr>
          <w:lang w:val="el-GR"/>
        </w:rPr>
        <w:t xml:space="preserve"> όλα τα έγγραφα σχετικά με την αρχική σύμβαση. Θα ψηφιοποιηθούν </w:t>
      </w:r>
      <w:r>
        <w:rPr>
          <w:lang w:val="el-GR"/>
        </w:rPr>
        <w:t xml:space="preserve">οι </w:t>
      </w:r>
      <w:r w:rsidRPr="001134EB">
        <w:rPr>
          <w:lang w:val="el-GR"/>
        </w:rPr>
        <w:t>φάκελοι των δανείων</w:t>
      </w:r>
      <w:r w:rsidR="0032506D">
        <w:rPr>
          <w:lang w:val="el-GR"/>
        </w:rPr>
        <w:t xml:space="preserve"> με οποιοδήποτε υπόλοιπο δανείου (άληκτο κεφάλαιο ή ληξιπρόθεσμη οφειλή) δηλαδή 70.000 φάκελοι</w:t>
      </w:r>
      <w:r w:rsidRPr="001134EB">
        <w:rPr>
          <w:lang w:val="el-GR"/>
        </w:rPr>
        <w:t xml:space="preserve">. Το σύνολο των σελίδων που θα ψηφιοποιηθούν ανέρχονται κατά μέσο όρο στις εβδομήντα (70) σελίδες ανά </w:t>
      </w:r>
      <w:r w:rsidRPr="00282806">
        <w:rPr>
          <w:lang w:val="el-GR"/>
        </w:rPr>
        <w:t>φάκελο. Αναλυτικά θα ψηφιοποιηθούν:</w:t>
      </w:r>
    </w:p>
    <w:p w14:paraId="33ABE366" w14:textId="7A068E99" w:rsidR="00631888" w:rsidRPr="00282806" w:rsidRDefault="00631888" w:rsidP="00474644">
      <w:pPr>
        <w:numPr>
          <w:ilvl w:val="0"/>
          <w:numId w:val="77"/>
        </w:numPr>
        <w:rPr>
          <w:lang w:val="el-GR"/>
        </w:rPr>
      </w:pPr>
      <w:r w:rsidRPr="00282806">
        <w:rPr>
          <w:lang w:val="el-GR"/>
        </w:rPr>
        <w:t xml:space="preserve">Αντίγραφο της ιδιωτικής Δανειακής σύμβασης μεταξύ του  δανειολήπτη /οφειλέτη και του </w:t>
      </w:r>
      <w:proofErr w:type="spellStart"/>
      <w:r w:rsidRPr="00282806">
        <w:rPr>
          <w:lang w:val="el-GR"/>
        </w:rPr>
        <w:t>νομίμου</w:t>
      </w:r>
      <w:proofErr w:type="spellEnd"/>
      <w:r w:rsidRPr="00282806">
        <w:rPr>
          <w:lang w:val="el-GR"/>
        </w:rPr>
        <w:t xml:space="preserve"> εκπροσώπου  του ΤΠΔ από την οποία προκύπτει:</w:t>
      </w:r>
    </w:p>
    <w:p w14:paraId="643F8057" w14:textId="77777777" w:rsidR="00631888" w:rsidRPr="001134EB" w:rsidRDefault="00631888" w:rsidP="00474644">
      <w:pPr>
        <w:numPr>
          <w:ilvl w:val="1"/>
          <w:numId w:val="75"/>
        </w:numPr>
        <w:rPr>
          <w:lang w:val="el-GR"/>
        </w:rPr>
      </w:pPr>
      <w:r w:rsidRPr="001134EB">
        <w:rPr>
          <w:lang w:val="el-GR"/>
        </w:rPr>
        <w:t xml:space="preserve">το ύψος του   </w:t>
      </w:r>
      <w:proofErr w:type="spellStart"/>
      <w:r w:rsidRPr="001134EB">
        <w:rPr>
          <w:lang w:val="el-GR"/>
        </w:rPr>
        <w:t>χορηγηθέντος</w:t>
      </w:r>
      <w:proofErr w:type="spellEnd"/>
      <w:r w:rsidRPr="001134EB">
        <w:rPr>
          <w:lang w:val="el-GR"/>
        </w:rPr>
        <w:t xml:space="preserve"> τοκοχρεωλυτικού  δανείου</w:t>
      </w:r>
    </w:p>
    <w:p w14:paraId="732B83F6" w14:textId="77777777" w:rsidR="00631888" w:rsidRPr="001134EB" w:rsidRDefault="00631888" w:rsidP="00474644">
      <w:pPr>
        <w:numPr>
          <w:ilvl w:val="1"/>
          <w:numId w:val="75"/>
        </w:numPr>
        <w:rPr>
          <w:lang w:val="el-GR"/>
        </w:rPr>
      </w:pPr>
      <w:r w:rsidRPr="001134EB">
        <w:rPr>
          <w:lang w:val="el-GR"/>
        </w:rPr>
        <w:t xml:space="preserve">ο σκοπός , το επιτόκιο,  η διάρκεια αποπληρωμής </w:t>
      </w:r>
    </w:p>
    <w:p w14:paraId="677265F5" w14:textId="0694620F" w:rsidR="00631888" w:rsidRPr="001134EB" w:rsidRDefault="00631888" w:rsidP="00474644">
      <w:pPr>
        <w:numPr>
          <w:ilvl w:val="1"/>
          <w:numId w:val="75"/>
        </w:numPr>
        <w:rPr>
          <w:lang w:val="el-GR"/>
        </w:rPr>
      </w:pPr>
      <w:r w:rsidRPr="001134EB">
        <w:rPr>
          <w:lang w:val="el-GR"/>
        </w:rPr>
        <w:t xml:space="preserve">το ποσό της εγγραφείσας υποθήκης (στεγαστικά/επισκευαστικά) του </w:t>
      </w:r>
      <w:proofErr w:type="spellStart"/>
      <w:r w:rsidRPr="001134EB">
        <w:rPr>
          <w:lang w:val="el-GR"/>
        </w:rPr>
        <w:t>χορηγηθέντος</w:t>
      </w:r>
      <w:proofErr w:type="spellEnd"/>
      <w:r w:rsidRPr="001134EB">
        <w:rPr>
          <w:lang w:val="el-GR"/>
        </w:rPr>
        <w:t xml:space="preserve"> δανείου και περιγραφή του ενυπόθηκου ακινήτου. </w:t>
      </w:r>
    </w:p>
    <w:p w14:paraId="2ABE4FEE" w14:textId="77777777" w:rsidR="00631888" w:rsidRPr="005C3C6A" w:rsidRDefault="00631888" w:rsidP="00474644">
      <w:pPr>
        <w:numPr>
          <w:ilvl w:val="1"/>
          <w:numId w:val="75"/>
        </w:numPr>
        <w:rPr>
          <w:lang w:val="el-GR"/>
        </w:rPr>
      </w:pPr>
      <w:r w:rsidRPr="001134EB">
        <w:rPr>
          <w:lang w:val="el-GR"/>
        </w:rPr>
        <w:t xml:space="preserve">τα στοιχεία του εκ τρίτου συμβαλλόμενου στις περιπτώσεις που υπάρχει,  στοιχεία  δανειολήπτη , κυρίου ακινήτου /εμπράγματο  δικαίωμα /ποσοστό επί του ακινήτου /ψιλή κυριότητα επικαρπία κλπ.    </w:t>
      </w:r>
    </w:p>
    <w:p w14:paraId="620D34D3" w14:textId="77777777" w:rsidR="00631888" w:rsidRPr="001134EB" w:rsidRDefault="00631888" w:rsidP="00474644">
      <w:pPr>
        <w:numPr>
          <w:ilvl w:val="0"/>
          <w:numId w:val="77"/>
        </w:numPr>
        <w:rPr>
          <w:lang w:val="el-GR"/>
        </w:rPr>
      </w:pPr>
      <w:r w:rsidRPr="001134EB">
        <w:rPr>
          <w:lang w:val="el-GR"/>
        </w:rPr>
        <w:t>Τη συμβολαιογραφική πράξη κτήσεως του ακινήτου (πχ. συμβόλαιο αγοράς) (εκτιμώμενο πλήθος σελίδων 20)</w:t>
      </w:r>
    </w:p>
    <w:p w14:paraId="2FB07AEA" w14:textId="77777777" w:rsidR="00631888" w:rsidRPr="001134EB" w:rsidRDefault="00631888" w:rsidP="00474644">
      <w:pPr>
        <w:numPr>
          <w:ilvl w:val="0"/>
          <w:numId w:val="77"/>
        </w:numPr>
        <w:rPr>
          <w:lang w:val="el-GR"/>
        </w:rPr>
      </w:pPr>
      <w:r w:rsidRPr="001134EB">
        <w:rPr>
          <w:lang w:val="el-GR"/>
        </w:rPr>
        <w:t>Το Πιστοποιητικό Μεταγραφής , Βαρών,  Ιδιοκτησίας και μη Διεκδικήσεως του υποθηκοφυλακείου και το κτηματολογικό απόσπασμα όπου υπάρχει κτηματολογικό γραφείο (εκτιμώμενο πλήθος σελίδων 4)</w:t>
      </w:r>
    </w:p>
    <w:p w14:paraId="20682AF1" w14:textId="77777777" w:rsidR="00631888" w:rsidRPr="001134EB" w:rsidRDefault="00631888" w:rsidP="00474644">
      <w:pPr>
        <w:numPr>
          <w:ilvl w:val="0"/>
          <w:numId w:val="77"/>
        </w:numPr>
        <w:rPr>
          <w:lang w:val="el-GR"/>
        </w:rPr>
      </w:pPr>
      <w:r w:rsidRPr="001134EB">
        <w:rPr>
          <w:lang w:val="el-GR"/>
        </w:rPr>
        <w:t>Το στέλεχος της άδειας οικοδομής (όπου υπάρχει) - (εκτιμώμενο πλήθος σελίδων 4)</w:t>
      </w:r>
    </w:p>
    <w:p w14:paraId="57442169" w14:textId="77777777" w:rsidR="00631888" w:rsidRPr="001134EB" w:rsidRDefault="00631888" w:rsidP="00474644">
      <w:pPr>
        <w:numPr>
          <w:ilvl w:val="0"/>
          <w:numId w:val="77"/>
        </w:numPr>
        <w:rPr>
          <w:lang w:val="el-GR"/>
        </w:rPr>
      </w:pPr>
      <w:r w:rsidRPr="001134EB">
        <w:rPr>
          <w:lang w:val="el-GR"/>
        </w:rPr>
        <w:t>Τοπογραφικό Διάγραμμα και κατόψεις του ακινήτου  (όπου υπάρχει) - (εκτιμώμενο πλήθος σελίδων 2 – αλλά δεν είναι σε Α4).</w:t>
      </w:r>
    </w:p>
    <w:p w14:paraId="6BC2AC62" w14:textId="77777777" w:rsidR="00631888" w:rsidRPr="001134EB" w:rsidRDefault="00631888" w:rsidP="00474644">
      <w:pPr>
        <w:numPr>
          <w:ilvl w:val="0"/>
          <w:numId w:val="77"/>
        </w:numPr>
        <w:rPr>
          <w:lang w:val="el-GR"/>
        </w:rPr>
      </w:pPr>
      <w:r w:rsidRPr="001134EB">
        <w:rPr>
          <w:lang w:val="el-GR"/>
        </w:rPr>
        <w:t>Η αρχική έκθεση  αυτοψίας του ακινήτου,  συνταχθείσα από τους συνεργαζόμενους μηχανικούς της Κ.Υ. , είτε  της Περιφέρειας για τα ακίνητα της Επαρχίας (στεγαστικά /επισκευαστικά) από την οποία προκύπτουν αναλυτικά τα στοιχεία του ακινήτου (Πόλη, οδός, αριθμός, εμβαδόν οικοπέδου,  ποσοστά  ακινήτου επί του οικοπέδου,  επιφάνεια ακινήτου,   άδεια οικοδομής κλπ., αξία οικοπέδου, αξία οικοδομής, λοιπές σημειώσεις) (εκτιμώμενο πλήθος σελίδων 4)</w:t>
      </w:r>
    </w:p>
    <w:p w14:paraId="265C1361" w14:textId="77777777" w:rsidR="00631888" w:rsidRPr="001134EB" w:rsidRDefault="00631888" w:rsidP="00474644">
      <w:pPr>
        <w:numPr>
          <w:ilvl w:val="0"/>
          <w:numId w:val="77"/>
        </w:numPr>
        <w:rPr>
          <w:lang w:val="el-GR"/>
        </w:rPr>
      </w:pPr>
      <w:r w:rsidRPr="001134EB">
        <w:rPr>
          <w:lang w:val="el-GR"/>
        </w:rPr>
        <w:t xml:space="preserve">Τις λοιπές πιστοποιήσεις μηχανικών για την πρόοδο των εργασιών με τις οποίες εκταμιευόταν το υπόλοιπο ποσό του  </w:t>
      </w:r>
      <w:proofErr w:type="spellStart"/>
      <w:r w:rsidRPr="001134EB">
        <w:rPr>
          <w:lang w:val="el-GR"/>
        </w:rPr>
        <w:t>συνομολογηθέντος</w:t>
      </w:r>
      <w:proofErr w:type="spellEnd"/>
      <w:r w:rsidRPr="001134EB">
        <w:rPr>
          <w:lang w:val="el-GR"/>
        </w:rPr>
        <w:t xml:space="preserve">  δανείου και τα εντάλματα  πληρωμών (εκτιμώμενο πλήθος σελίδων 4 η κάθε πιστοποίηση)</w:t>
      </w:r>
    </w:p>
    <w:p w14:paraId="356039BE" w14:textId="77777777" w:rsidR="00631888" w:rsidRPr="001134EB" w:rsidRDefault="00631888" w:rsidP="00474644">
      <w:pPr>
        <w:numPr>
          <w:ilvl w:val="0"/>
          <w:numId w:val="77"/>
        </w:numPr>
        <w:rPr>
          <w:lang w:val="el-GR"/>
        </w:rPr>
      </w:pPr>
      <w:r w:rsidRPr="001134EB">
        <w:rPr>
          <w:lang w:val="el-GR"/>
        </w:rPr>
        <w:t xml:space="preserve">Έντυπα τακτοποίησης / νομιμοποίησης αυθαιρέτων τμημάτων του ακινήτου </w:t>
      </w:r>
      <w:proofErr w:type="spellStart"/>
      <w:r w:rsidRPr="001134EB">
        <w:rPr>
          <w:lang w:val="el-GR"/>
        </w:rPr>
        <w:t>ημιυπαίθριων</w:t>
      </w:r>
      <w:proofErr w:type="spellEnd"/>
      <w:r w:rsidRPr="001134EB">
        <w:rPr>
          <w:lang w:val="el-GR"/>
        </w:rPr>
        <w:t xml:space="preserve"> χώρων, υπογείων χώρων  και άλλων  παραρτημάτων σύμφωνα με τις  εκάστοτε  νομοθετικές διατάξεις (εκτιμώμενο πλήθος σελίδων 4 - αλλά δεν είναι σε Α4 –)</w:t>
      </w:r>
    </w:p>
    <w:p w14:paraId="47940F21" w14:textId="77777777" w:rsidR="00631888" w:rsidRPr="001134EB" w:rsidRDefault="00631888" w:rsidP="00474644">
      <w:pPr>
        <w:numPr>
          <w:ilvl w:val="0"/>
          <w:numId w:val="77"/>
        </w:numPr>
        <w:rPr>
          <w:i/>
          <w:lang w:val="el-GR"/>
        </w:rPr>
      </w:pPr>
      <w:r w:rsidRPr="001134EB">
        <w:rPr>
          <w:lang w:val="el-GR"/>
        </w:rPr>
        <w:t>Την πράξη εξόφλησης  για την αγορά ακινήτου ή την δανειοδότηση για αγορά οικοπέδου και ανέγερση (εκτιμώμενο πλήθος σελίδων 4)</w:t>
      </w:r>
    </w:p>
    <w:p w14:paraId="16154E6A" w14:textId="77777777" w:rsidR="00631888" w:rsidRPr="001134EB" w:rsidRDefault="00631888" w:rsidP="00474644">
      <w:pPr>
        <w:numPr>
          <w:ilvl w:val="0"/>
          <w:numId w:val="77"/>
        </w:numPr>
        <w:rPr>
          <w:i/>
          <w:lang w:val="el-GR"/>
        </w:rPr>
      </w:pPr>
      <w:r w:rsidRPr="001134EB">
        <w:rPr>
          <w:lang w:val="el-GR"/>
        </w:rPr>
        <w:lastRenderedPageBreak/>
        <w:t>Σε περίπτωση μετατροπής υποθήκης ή περιορισμού, όλα τα ανωτέρω στοιχεία των παραγράφων 2 έως 7.</w:t>
      </w:r>
    </w:p>
    <w:p w14:paraId="4A6E01CA" w14:textId="77777777" w:rsidR="00631888" w:rsidRPr="001134EB" w:rsidRDefault="00631888" w:rsidP="00631888">
      <w:pPr>
        <w:rPr>
          <w:i/>
          <w:lang w:val="el-GR"/>
        </w:rPr>
      </w:pPr>
    </w:p>
    <w:p w14:paraId="0BB775FD" w14:textId="77777777" w:rsidR="00631888" w:rsidRPr="001134EB" w:rsidRDefault="00631888" w:rsidP="00474644">
      <w:pPr>
        <w:pStyle w:val="aff"/>
        <w:numPr>
          <w:ilvl w:val="0"/>
          <w:numId w:val="99"/>
        </w:numPr>
        <w:rPr>
          <w:b/>
          <w:lang w:val="el-GR"/>
        </w:rPr>
      </w:pPr>
      <w:r w:rsidRPr="001134EB">
        <w:rPr>
          <w:b/>
          <w:lang w:val="el-GR"/>
        </w:rPr>
        <w:t>Φάκελος της Αρχικής Σύμβασης των δανείων που αφορούν σε μικροεπισκευών.</w:t>
      </w:r>
    </w:p>
    <w:p w14:paraId="1836121A" w14:textId="3BF25B9E" w:rsidR="00631888" w:rsidRDefault="00631888" w:rsidP="00631888">
      <w:pPr>
        <w:rPr>
          <w:lang w:val="el-GR"/>
        </w:rPr>
      </w:pPr>
      <w:r w:rsidRPr="001134EB">
        <w:rPr>
          <w:lang w:val="el-GR"/>
        </w:rPr>
        <w:t>Από αυτά τα δάνεια θα ψηφιοποιηθούν ο</w:t>
      </w:r>
      <w:r>
        <w:rPr>
          <w:lang w:val="el-GR"/>
        </w:rPr>
        <w:t>ι</w:t>
      </w:r>
      <w:r w:rsidRPr="001134EB">
        <w:rPr>
          <w:lang w:val="el-GR"/>
        </w:rPr>
        <w:t xml:space="preserve"> φάκελο</w:t>
      </w:r>
      <w:r>
        <w:rPr>
          <w:lang w:val="el-GR"/>
        </w:rPr>
        <w:t>ι</w:t>
      </w:r>
      <w:r w:rsidRPr="001134EB">
        <w:rPr>
          <w:lang w:val="el-GR"/>
        </w:rPr>
        <w:t xml:space="preserve"> που περιέχ</w:t>
      </w:r>
      <w:r>
        <w:rPr>
          <w:lang w:val="el-GR"/>
        </w:rPr>
        <w:t>ουν</w:t>
      </w:r>
      <w:r w:rsidRPr="001134EB">
        <w:rPr>
          <w:lang w:val="el-GR"/>
        </w:rPr>
        <w:t xml:space="preserve"> όλα τα έγγραφα σχετικά με την αρχική σύμβαση. Θα ψηφιοποιηθούν οι φάκελοι των δανείων</w:t>
      </w:r>
      <w:r w:rsidR="00E03E54">
        <w:rPr>
          <w:lang w:val="el-GR"/>
        </w:rPr>
        <w:t xml:space="preserve"> με οποιοδήποτε υπόλοιπο δανείου (άληκτο κεφάλαιο ή ληξιπρόθεσμη </w:t>
      </w:r>
      <w:proofErr w:type="spellStart"/>
      <w:r w:rsidR="00E03E54">
        <w:rPr>
          <w:lang w:val="el-GR"/>
        </w:rPr>
        <w:t>οφελή</w:t>
      </w:r>
      <w:proofErr w:type="spellEnd"/>
      <w:r w:rsidR="00E03E54">
        <w:rPr>
          <w:lang w:val="el-GR"/>
        </w:rPr>
        <w:t>) δηλαδή περίπου 36.500 φάκελοι</w:t>
      </w:r>
      <w:r w:rsidRPr="001134EB">
        <w:rPr>
          <w:lang w:val="el-GR"/>
        </w:rPr>
        <w:t xml:space="preserve">. Το σύνολο των σελίδων που θα ψηφιοποιηθούν ανέρχονται  κατά μέσο όρο στις έξι (6) ανά φάκελο. Αναλυτικά θα ψηφιοποιηθεί το αντίγραφο της ιδιωτικής Δανειακής σύμβασης μεταξύ του  δανειολήπτη /οφειλέτη και του </w:t>
      </w:r>
      <w:proofErr w:type="spellStart"/>
      <w:r w:rsidRPr="001134EB">
        <w:rPr>
          <w:lang w:val="el-GR"/>
        </w:rPr>
        <w:t>νομίμου</w:t>
      </w:r>
      <w:proofErr w:type="spellEnd"/>
      <w:r w:rsidRPr="001134EB">
        <w:rPr>
          <w:lang w:val="el-GR"/>
        </w:rPr>
        <w:t xml:space="preserve"> εκπροσώπου  του ΤΠΔ από την οποία προκύπτει (εκτιμώμενο πλήθος σελίδων 4-8).</w:t>
      </w:r>
    </w:p>
    <w:p w14:paraId="55E08105" w14:textId="5F1BC64D" w:rsidR="00A3128D" w:rsidRDefault="00B6104C" w:rsidP="00631888">
      <w:pPr>
        <w:rPr>
          <w:lang w:val="el-GR"/>
        </w:rPr>
      </w:pPr>
      <w:r w:rsidRPr="00B6104C">
        <w:rPr>
          <w:lang w:val="el-GR"/>
        </w:rPr>
        <w:t xml:space="preserve">Οι φάκελοι θα υποδεικνύονται από την αρμόδια Διεύθυνση Δ6 και θα παραδίδονται στον Ανάδοχο εταιρεία σταδιακά στον 1ο όροφο του κτηρίου όπου θα εκτελούνται οι εργασίες </w:t>
      </w:r>
      <w:proofErr w:type="spellStart"/>
      <w:r w:rsidRPr="00B6104C">
        <w:rPr>
          <w:lang w:val="el-GR"/>
        </w:rPr>
        <w:t>ψηφιοποίησης</w:t>
      </w:r>
      <w:proofErr w:type="spellEnd"/>
      <w:r w:rsidRPr="00B6104C">
        <w:rPr>
          <w:lang w:val="el-GR"/>
        </w:rPr>
        <w:t>.</w:t>
      </w:r>
    </w:p>
    <w:p w14:paraId="5CF42128" w14:textId="77777777" w:rsidR="00A3128D" w:rsidRPr="00B6104C" w:rsidRDefault="00A3128D" w:rsidP="00631888">
      <w:pPr>
        <w:rPr>
          <w:lang w:val="el-GR"/>
        </w:rPr>
      </w:pPr>
    </w:p>
    <w:p w14:paraId="6D6122D8" w14:textId="77777777" w:rsidR="00631888" w:rsidRPr="001134EB" w:rsidRDefault="00631888" w:rsidP="00474644">
      <w:pPr>
        <w:pStyle w:val="aff"/>
        <w:numPr>
          <w:ilvl w:val="0"/>
          <w:numId w:val="99"/>
        </w:numPr>
        <w:rPr>
          <w:lang w:val="el-GR"/>
        </w:rPr>
      </w:pPr>
      <w:r w:rsidRPr="001134EB">
        <w:rPr>
          <w:b/>
          <w:lang w:val="el-GR"/>
        </w:rPr>
        <w:t>Δάνεια διεύθυνσης  Δ7 Δανείων Ο.Τ.Α.</w:t>
      </w:r>
    </w:p>
    <w:p w14:paraId="4282A989" w14:textId="5BB1829B" w:rsidR="00631888" w:rsidRPr="004C7060" w:rsidRDefault="00631888" w:rsidP="00631888">
      <w:pPr>
        <w:rPr>
          <w:lang w:val="el-GR"/>
        </w:rPr>
      </w:pPr>
      <w:r w:rsidRPr="001134EB">
        <w:rPr>
          <w:lang w:val="el-GR"/>
        </w:rPr>
        <w:t xml:space="preserve">Περίπου </w:t>
      </w:r>
      <w:r w:rsidR="00E03E54">
        <w:rPr>
          <w:lang w:val="el-GR"/>
        </w:rPr>
        <w:t>3200</w:t>
      </w:r>
      <w:r w:rsidR="00E03E54" w:rsidRPr="001134EB">
        <w:rPr>
          <w:lang w:val="el-GR"/>
        </w:rPr>
        <w:t xml:space="preserve"> </w:t>
      </w:r>
      <w:r w:rsidRPr="001134EB">
        <w:rPr>
          <w:lang w:val="el-GR"/>
        </w:rPr>
        <w:t xml:space="preserve">δάνεια εκ των οποίων θα ψηφιοποιηθούν τα συμβόλαια χορήγησης. Εκτιμώμενο μέσο πλήθος σελίδων για </w:t>
      </w:r>
      <w:proofErr w:type="spellStart"/>
      <w:r w:rsidRPr="001134EB">
        <w:rPr>
          <w:lang w:val="el-GR"/>
        </w:rPr>
        <w:t>ψηφιοποίηση</w:t>
      </w:r>
      <w:proofErr w:type="spellEnd"/>
      <w:r w:rsidRPr="001134EB">
        <w:rPr>
          <w:lang w:val="el-GR"/>
        </w:rPr>
        <w:t xml:space="preserve"> 16 ανά συμβόλαιο.</w:t>
      </w:r>
    </w:p>
    <w:p w14:paraId="29AECA5B" w14:textId="77777777" w:rsidR="00631888" w:rsidRPr="001134EB" w:rsidRDefault="00631888" w:rsidP="00474644">
      <w:pPr>
        <w:pStyle w:val="aff"/>
        <w:numPr>
          <w:ilvl w:val="0"/>
          <w:numId w:val="99"/>
        </w:numPr>
        <w:rPr>
          <w:b/>
          <w:lang w:val="el-GR"/>
        </w:rPr>
      </w:pPr>
      <w:r w:rsidRPr="001134EB">
        <w:rPr>
          <w:b/>
          <w:lang w:val="el-GR"/>
        </w:rPr>
        <w:t>Φάκελοι δανείων που παρακολουθούνται από την Διεύθυνση Είσπραξης Εσόδων και Διοικητικής Εκτέλεσης Δ13</w:t>
      </w:r>
    </w:p>
    <w:p w14:paraId="3195D9E1" w14:textId="77777777" w:rsidR="00631888" w:rsidRPr="001134EB" w:rsidRDefault="00631888" w:rsidP="00631888">
      <w:pPr>
        <w:rPr>
          <w:lang w:val="el-GR"/>
        </w:rPr>
      </w:pPr>
      <w:r w:rsidRPr="001134EB">
        <w:rPr>
          <w:lang w:val="el-GR"/>
        </w:rPr>
        <w:t>Σύμφωνα με το άρθρο 21  Π.Δ. 95/1996 η Δ/</w:t>
      </w:r>
      <w:proofErr w:type="spellStart"/>
      <w:r w:rsidRPr="001134EB">
        <w:rPr>
          <w:lang w:val="el-GR"/>
        </w:rPr>
        <w:t>νση</w:t>
      </w:r>
      <w:proofErr w:type="spellEnd"/>
      <w:r w:rsidRPr="001134EB">
        <w:rPr>
          <w:lang w:val="el-GR"/>
        </w:rPr>
        <w:t xml:space="preserve"> Είσπραξη Εσόδων  και Διοικητικής Εκτέλεσης (Δ13) συγκροτείται από το Τμήμα Α΄ Είσπραξης Εσόδων και το Τμήμα Β΄ Διοικητικής Εκτέλεσης. Το ΤΠΔ για την είσπραξη των πάσης φύσεως απαιτήσεων και γενικά των εσόδων εφαρμόζει τις  διατάξεις του Κώδικα Είσπραξης Δημοσίων Εσόδων (Κ.Ε.Δ.Ε.) και συμπληρωματικά τις  διατάξεις του Κώδικα Πολιτικής Δικονομίας.</w:t>
      </w:r>
    </w:p>
    <w:p w14:paraId="5CD457E4" w14:textId="77777777" w:rsidR="00631888" w:rsidRPr="001134EB" w:rsidRDefault="00631888" w:rsidP="00631888">
      <w:pPr>
        <w:rPr>
          <w:lang w:val="el-GR"/>
        </w:rPr>
      </w:pPr>
      <w:r w:rsidRPr="001134EB">
        <w:rPr>
          <w:lang w:val="el-GR"/>
        </w:rPr>
        <w:t xml:space="preserve">Τα προτεινόμενα προς </w:t>
      </w:r>
      <w:proofErr w:type="spellStart"/>
      <w:r w:rsidRPr="001134EB">
        <w:rPr>
          <w:lang w:val="el-GR"/>
        </w:rPr>
        <w:t>ψηφιοποίηση</w:t>
      </w:r>
      <w:proofErr w:type="spellEnd"/>
      <w:r w:rsidRPr="001134EB">
        <w:rPr>
          <w:lang w:val="el-GR"/>
        </w:rPr>
        <w:t xml:space="preserve"> στοιχεία φακέλων της Δ/</w:t>
      </w:r>
      <w:proofErr w:type="spellStart"/>
      <w:r w:rsidRPr="001134EB">
        <w:rPr>
          <w:lang w:val="el-GR"/>
        </w:rPr>
        <w:t>νσης</w:t>
      </w:r>
      <w:proofErr w:type="spellEnd"/>
      <w:r w:rsidRPr="001134EB">
        <w:rPr>
          <w:lang w:val="el-GR"/>
        </w:rPr>
        <w:t xml:space="preserve"> είσπραξης εσόδων και διοικητικής εκτέλεσης (Δ13) αφορούν σε φακέλους που αφορούν σε επισπεύσεις του ΤΠ</w:t>
      </w:r>
      <w:r>
        <w:rPr>
          <w:lang w:val="el-GR"/>
        </w:rPr>
        <w:t>Δ</w:t>
      </w:r>
      <w:r w:rsidRPr="001134EB">
        <w:rPr>
          <w:lang w:val="el-GR"/>
        </w:rPr>
        <w:t xml:space="preserve"> και όχι σε επισπεύσεις τρίτων, δηλαδή 300 φάκελοι. Το σύνολο των σελίδων που θα ψηφιοποιηθούν ανέρχονται κατά μέσο όρο στις  πενήντα (50) ανά φάκελο. Αναλυτικά θα ψηφιοποιηθούν:</w:t>
      </w:r>
    </w:p>
    <w:p w14:paraId="593CA6C9" w14:textId="77777777" w:rsidR="00631888" w:rsidRPr="001134EB" w:rsidRDefault="00631888" w:rsidP="00474644">
      <w:pPr>
        <w:numPr>
          <w:ilvl w:val="0"/>
          <w:numId w:val="76"/>
        </w:numPr>
        <w:rPr>
          <w:lang w:val="el-GR"/>
        </w:rPr>
      </w:pPr>
      <w:r w:rsidRPr="001134EB">
        <w:rPr>
          <w:lang w:val="el-GR"/>
        </w:rPr>
        <w:t>Χρηματικός Κατάλογος με ενσωματωμένη την Πράξη Βεβαίωσης  στον οποίο αναγράφεται ο “Αριθμός Οφειλής” ( δηλ. ο αύξων αριθμός ο οποίος χορηγείται από το μηχανογραφικό σύστημα) (εκτιμώμενο πλήθος 1 σελίδα)</w:t>
      </w:r>
    </w:p>
    <w:p w14:paraId="06D74883" w14:textId="77777777" w:rsidR="00631888" w:rsidRPr="001134EB" w:rsidRDefault="00631888" w:rsidP="00474644">
      <w:pPr>
        <w:numPr>
          <w:ilvl w:val="0"/>
          <w:numId w:val="76"/>
        </w:numPr>
        <w:rPr>
          <w:lang w:val="el-GR"/>
        </w:rPr>
      </w:pPr>
      <w:r w:rsidRPr="001134EB">
        <w:rPr>
          <w:b/>
          <w:lang w:val="el-GR"/>
        </w:rPr>
        <w:t xml:space="preserve">(α) </w:t>
      </w:r>
      <w:r w:rsidRPr="001134EB">
        <w:rPr>
          <w:lang w:val="el-GR"/>
        </w:rPr>
        <w:t>Το</w:t>
      </w:r>
      <w:r w:rsidRPr="001134EB">
        <w:rPr>
          <w:b/>
          <w:lang w:val="el-GR"/>
        </w:rPr>
        <w:t xml:space="preserve"> </w:t>
      </w:r>
      <w:r w:rsidRPr="001134EB">
        <w:rPr>
          <w:lang w:val="el-GR"/>
        </w:rPr>
        <w:t xml:space="preserve"> έγγραφο επίσπευσης μέτρων αναγκαστικής εκτέλεσης  με συνημμένη   Εκκαθάριση χρέους   (όπου  υπάρχει  αυτή π.χ. Δ/</w:t>
      </w:r>
      <w:proofErr w:type="spellStart"/>
      <w:r w:rsidRPr="001134EB">
        <w:rPr>
          <w:lang w:val="el-GR"/>
        </w:rPr>
        <w:t>νση</w:t>
      </w:r>
      <w:proofErr w:type="spellEnd"/>
      <w:r w:rsidRPr="001134EB">
        <w:rPr>
          <w:lang w:val="el-GR"/>
        </w:rPr>
        <w:t xml:space="preserve">  Δ6) </w:t>
      </w:r>
      <w:r w:rsidRPr="001134EB">
        <w:rPr>
          <w:b/>
          <w:lang w:val="el-GR"/>
        </w:rPr>
        <w:t xml:space="preserve">ή (β) </w:t>
      </w:r>
      <w:r w:rsidRPr="001134EB">
        <w:rPr>
          <w:lang w:val="el-GR"/>
        </w:rPr>
        <w:t>η Περίληψη Κατασχετήριας Έκθεσης εκτέλεσης (δηλ. Πρόγραμμα Πλειστηριασμού)  με συνημμένη   Εκκαθάριση χρέους (εκτιμώμενο πλήθος 1 σελίδα).</w:t>
      </w:r>
    </w:p>
    <w:p w14:paraId="0C0574C1" w14:textId="77777777" w:rsidR="00631888" w:rsidRPr="001134EB" w:rsidRDefault="00631888" w:rsidP="00474644">
      <w:pPr>
        <w:numPr>
          <w:ilvl w:val="0"/>
          <w:numId w:val="76"/>
        </w:numPr>
        <w:rPr>
          <w:b/>
          <w:u w:val="single"/>
          <w:lang w:val="el-GR"/>
        </w:rPr>
      </w:pPr>
      <w:r w:rsidRPr="001134EB">
        <w:rPr>
          <w:b/>
          <w:lang w:val="el-GR"/>
        </w:rPr>
        <w:t xml:space="preserve">(α) </w:t>
      </w:r>
      <w:r w:rsidRPr="001134EB">
        <w:rPr>
          <w:lang w:val="el-GR"/>
        </w:rPr>
        <w:t xml:space="preserve">Η Ατομική Ειδοποίηση  ( έγγραφο της Κ.Υ.  προς τον οφειλέτη) </w:t>
      </w:r>
      <w:r w:rsidRPr="001134EB">
        <w:rPr>
          <w:b/>
          <w:lang w:val="el-GR"/>
        </w:rPr>
        <w:t>ή (β)</w:t>
      </w:r>
      <w:r w:rsidRPr="001134EB">
        <w:rPr>
          <w:lang w:val="el-GR"/>
        </w:rPr>
        <w:t xml:space="preserve"> η Βεβαίωση και Αναγγελία  Οφειλής ( έγγραφο της Κ.Υ. προς τα            Καταστήματα του ΤΠΔ και Δ.Ο.Υ. προκειμένου  να προχωρήσουν σε βεβαίωση και αποστολή ατομικής ειδοποίησης )  (εκτιμώμενο πλήθος 2 σελίδες)</w:t>
      </w:r>
    </w:p>
    <w:p w14:paraId="485CB534" w14:textId="77777777" w:rsidR="00631888" w:rsidRPr="001134EB" w:rsidRDefault="00631888" w:rsidP="00474644">
      <w:pPr>
        <w:numPr>
          <w:ilvl w:val="0"/>
          <w:numId w:val="76"/>
        </w:numPr>
        <w:rPr>
          <w:u w:val="single"/>
          <w:lang w:val="el-GR"/>
        </w:rPr>
      </w:pPr>
      <w:r w:rsidRPr="001134EB">
        <w:rPr>
          <w:lang w:val="el-GR"/>
        </w:rPr>
        <w:t xml:space="preserve">ΜΕΡΙΚΗ   Ή ΟΛΙΚΗ ΔΙΑΓΡΑΦΗ ΧΡΕΟΥΣ : </w:t>
      </w:r>
      <w:r w:rsidRPr="001134EB">
        <w:rPr>
          <w:b/>
          <w:lang w:val="el-GR"/>
        </w:rPr>
        <w:t>(α)</w:t>
      </w:r>
      <w:r w:rsidRPr="001134EB">
        <w:rPr>
          <w:lang w:val="el-GR"/>
        </w:rPr>
        <w:t xml:space="preserve"> Απόφαση  Διαγραφής της Αρμόδιας Δ/</w:t>
      </w:r>
      <w:proofErr w:type="spellStart"/>
      <w:r w:rsidRPr="001134EB">
        <w:rPr>
          <w:lang w:val="el-GR"/>
        </w:rPr>
        <w:t>νσης</w:t>
      </w:r>
      <w:proofErr w:type="spellEnd"/>
      <w:r w:rsidRPr="001134EB">
        <w:rPr>
          <w:lang w:val="el-GR"/>
        </w:rPr>
        <w:t xml:space="preserve"> και </w:t>
      </w:r>
      <w:r w:rsidRPr="001134EB">
        <w:rPr>
          <w:b/>
          <w:lang w:val="el-GR"/>
        </w:rPr>
        <w:t>(β)</w:t>
      </w:r>
      <w:r w:rsidRPr="001134EB">
        <w:rPr>
          <w:lang w:val="el-GR"/>
        </w:rPr>
        <w:t xml:space="preserve"> Ατομικό Φύλλο ΄</w:t>
      </w:r>
      <w:proofErr w:type="spellStart"/>
      <w:r w:rsidRPr="001134EB">
        <w:rPr>
          <w:lang w:val="el-GR"/>
        </w:rPr>
        <w:t>Εκπτωσης</w:t>
      </w:r>
      <w:proofErr w:type="spellEnd"/>
      <w:r w:rsidRPr="001134EB">
        <w:rPr>
          <w:lang w:val="el-GR"/>
        </w:rPr>
        <w:t xml:space="preserve"> ( Μείωση Οφειλής ή Εξόφληση οφειλής ) (εκτιμώμενο πλήθος 2 σελίδες)</w:t>
      </w:r>
    </w:p>
    <w:p w14:paraId="27A0625C" w14:textId="77777777" w:rsidR="00631888" w:rsidRPr="001134EB" w:rsidRDefault="00631888" w:rsidP="00474644">
      <w:pPr>
        <w:numPr>
          <w:ilvl w:val="0"/>
          <w:numId w:val="76"/>
        </w:numPr>
        <w:rPr>
          <w:lang w:val="el-GR"/>
        </w:rPr>
      </w:pPr>
      <w:r w:rsidRPr="001134EB">
        <w:rPr>
          <w:lang w:val="el-GR"/>
        </w:rPr>
        <w:t xml:space="preserve">ΑΝΑΓΚΑΣΤΙΚΑ ΜΕΤΡΑ ( κατά Κ.Ε.Δ.Ε.) που μπορούν να ληφθούν από το Ταμείο σε βάρος οφειλετών του: </w:t>
      </w:r>
    </w:p>
    <w:p w14:paraId="4EEA2E6D" w14:textId="77777777" w:rsidR="00631888" w:rsidRPr="001134EB" w:rsidRDefault="00631888" w:rsidP="00474644">
      <w:pPr>
        <w:numPr>
          <w:ilvl w:val="1"/>
          <w:numId w:val="76"/>
        </w:numPr>
        <w:rPr>
          <w:lang w:val="el-GR"/>
        </w:rPr>
      </w:pPr>
      <w:r w:rsidRPr="001134EB">
        <w:rPr>
          <w:lang w:val="el-GR"/>
        </w:rPr>
        <w:t>Παραγγελία κατάσχεσης κινητής και ακίνητης περιουσίας του οφειλέτη (</w:t>
      </w:r>
      <w:proofErr w:type="spellStart"/>
      <w:r w:rsidRPr="001134EB">
        <w:rPr>
          <w:lang w:val="el-GR"/>
        </w:rPr>
        <w:t>αριθμ</w:t>
      </w:r>
      <w:proofErr w:type="spellEnd"/>
      <w:r w:rsidRPr="001134EB">
        <w:rPr>
          <w:lang w:val="el-GR"/>
        </w:rPr>
        <w:t xml:space="preserve">. Ειδικού βιβλίου  μέσω  </w:t>
      </w:r>
      <w:proofErr w:type="spellStart"/>
      <w:r w:rsidRPr="001134EB">
        <w:rPr>
          <w:lang w:val="el-GR"/>
        </w:rPr>
        <w:t>μηχ</w:t>
      </w:r>
      <w:proofErr w:type="spellEnd"/>
      <w:r w:rsidRPr="001134EB">
        <w:rPr>
          <w:lang w:val="el-GR"/>
        </w:rPr>
        <w:t>/</w:t>
      </w:r>
      <w:proofErr w:type="spellStart"/>
      <w:r w:rsidRPr="001134EB">
        <w:rPr>
          <w:lang w:val="el-GR"/>
        </w:rPr>
        <w:t>κου</w:t>
      </w:r>
      <w:proofErr w:type="spellEnd"/>
      <w:r w:rsidRPr="001134EB">
        <w:rPr>
          <w:lang w:val="el-GR"/>
        </w:rPr>
        <w:t xml:space="preserve"> συστήματος).</w:t>
      </w:r>
    </w:p>
    <w:p w14:paraId="0903DE9F" w14:textId="77777777" w:rsidR="00631888" w:rsidRPr="001134EB" w:rsidRDefault="00631888" w:rsidP="00474644">
      <w:pPr>
        <w:numPr>
          <w:ilvl w:val="1"/>
          <w:numId w:val="76"/>
        </w:numPr>
        <w:rPr>
          <w:lang w:val="el-GR"/>
        </w:rPr>
      </w:pPr>
      <w:r w:rsidRPr="001134EB">
        <w:rPr>
          <w:lang w:val="el-GR"/>
        </w:rPr>
        <w:lastRenderedPageBreak/>
        <w:t xml:space="preserve">Παραγγελία αναγκαστικής κατάσχεσης εις χείρας τρίτου (μισθών, συντάξεων κλπ.) </w:t>
      </w:r>
    </w:p>
    <w:p w14:paraId="74803720" w14:textId="77777777" w:rsidR="00631888" w:rsidRPr="001134EB" w:rsidRDefault="00631888" w:rsidP="00474644">
      <w:pPr>
        <w:numPr>
          <w:ilvl w:val="1"/>
          <w:numId w:val="76"/>
        </w:numPr>
        <w:rPr>
          <w:lang w:val="el-GR"/>
        </w:rPr>
      </w:pPr>
      <w:r w:rsidRPr="001134EB">
        <w:rPr>
          <w:lang w:val="el-GR"/>
        </w:rPr>
        <w:t xml:space="preserve"> Πρόγραμμα δημόσιου αναγκαστικού πλειστηριασμού  κατασχεθέντος ακινήτου επισπεύσει του ΤΠΔ  (</w:t>
      </w:r>
      <w:proofErr w:type="spellStart"/>
      <w:r w:rsidRPr="001134EB">
        <w:rPr>
          <w:lang w:val="el-GR"/>
        </w:rPr>
        <w:t>αριθμ</w:t>
      </w:r>
      <w:proofErr w:type="spellEnd"/>
      <w:r w:rsidRPr="001134EB">
        <w:rPr>
          <w:lang w:val="el-GR"/>
        </w:rPr>
        <w:t>. Ειδικού βιβλίου  μέσω  μηχανογραφικού  συστήματος).</w:t>
      </w:r>
    </w:p>
    <w:p w14:paraId="75CFBDC2" w14:textId="77777777" w:rsidR="00631888" w:rsidRPr="001134EB" w:rsidRDefault="00631888" w:rsidP="00474644">
      <w:pPr>
        <w:numPr>
          <w:ilvl w:val="1"/>
          <w:numId w:val="76"/>
        </w:numPr>
        <w:rPr>
          <w:lang w:val="el-GR"/>
        </w:rPr>
      </w:pPr>
      <w:r w:rsidRPr="001134EB">
        <w:rPr>
          <w:lang w:val="el-GR"/>
        </w:rPr>
        <w:t xml:space="preserve"> Εκθέσεις επιδόσεως  του Δικαστικού Επιμελητή.</w:t>
      </w:r>
    </w:p>
    <w:p w14:paraId="3DAFB47C" w14:textId="77777777" w:rsidR="00631888" w:rsidRPr="001134EB" w:rsidRDefault="00631888" w:rsidP="00474644">
      <w:pPr>
        <w:numPr>
          <w:ilvl w:val="1"/>
          <w:numId w:val="76"/>
        </w:numPr>
        <w:rPr>
          <w:lang w:val="el-GR"/>
        </w:rPr>
      </w:pPr>
      <w:r w:rsidRPr="001134EB">
        <w:rPr>
          <w:lang w:val="el-GR"/>
        </w:rPr>
        <w:t>Δηλώσεις τρίτου  στο Ειρηνοδικείο.</w:t>
      </w:r>
    </w:p>
    <w:p w14:paraId="18ABE060" w14:textId="77777777" w:rsidR="00631888" w:rsidRPr="001134EB" w:rsidRDefault="00631888" w:rsidP="00474644">
      <w:pPr>
        <w:numPr>
          <w:ilvl w:val="1"/>
          <w:numId w:val="76"/>
        </w:numPr>
        <w:rPr>
          <w:lang w:val="el-GR"/>
        </w:rPr>
      </w:pPr>
      <w:r w:rsidRPr="001134EB">
        <w:rPr>
          <w:lang w:val="el-GR"/>
        </w:rPr>
        <w:t xml:space="preserve">Τυχόν Ανακοπές, Αναστολές εκτέλεσης και οι </w:t>
      </w:r>
      <w:proofErr w:type="spellStart"/>
      <w:r w:rsidRPr="001134EB">
        <w:rPr>
          <w:lang w:val="el-GR"/>
        </w:rPr>
        <w:t>επ</w:t>
      </w:r>
      <w:proofErr w:type="spellEnd"/>
      <w:r w:rsidRPr="001134EB">
        <w:rPr>
          <w:lang w:val="el-GR"/>
        </w:rPr>
        <w:t xml:space="preserve">΄ αυτών  </w:t>
      </w:r>
      <w:proofErr w:type="spellStart"/>
      <w:r w:rsidRPr="001134EB">
        <w:rPr>
          <w:lang w:val="el-GR"/>
        </w:rPr>
        <w:t>εκδοθησόμενες</w:t>
      </w:r>
      <w:proofErr w:type="spellEnd"/>
      <w:r w:rsidRPr="001134EB">
        <w:rPr>
          <w:lang w:val="el-GR"/>
        </w:rPr>
        <w:t xml:space="preserve"> δικαστικές  αποφάσεις.  </w:t>
      </w:r>
    </w:p>
    <w:p w14:paraId="14CB88DC" w14:textId="77777777" w:rsidR="00631888" w:rsidRPr="001134EB" w:rsidRDefault="00631888" w:rsidP="00474644">
      <w:pPr>
        <w:numPr>
          <w:ilvl w:val="0"/>
          <w:numId w:val="76"/>
        </w:numPr>
        <w:rPr>
          <w:lang w:val="el-GR"/>
        </w:rPr>
      </w:pPr>
      <w:r w:rsidRPr="001134EB">
        <w:rPr>
          <w:lang w:val="el-GR"/>
        </w:rPr>
        <w:t>Στην  περίπτωση  διενέργειας του πλειστηριασμού η Δ/</w:t>
      </w:r>
      <w:proofErr w:type="spellStart"/>
      <w:r w:rsidRPr="001134EB">
        <w:rPr>
          <w:lang w:val="el-GR"/>
        </w:rPr>
        <w:t>νση</w:t>
      </w:r>
      <w:proofErr w:type="spellEnd"/>
      <w:r w:rsidRPr="001134EB">
        <w:rPr>
          <w:lang w:val="el-GR"/>
        </w:rPr>
        <w:t xml:space="preserve"> Δ13 προβαίνει σε αναγγελία της απαίτησης του Ταμείου. </w:t>
      </w:r>
    </w:p>
    <w:p w14:paraId="5F4E2C6C" w14:textId="77777777" w:rsidR="00631888" w:rsidRPr="001134EB" w:rsidRDefault="00631888" w:rsidP="00474644">
      <w:pPr>
        <w:numPr>
          <w:ilvl w:val="1"/>
          <w:numId w:val="76"/>
        </w:numPr>
        <w:rPr>
          <w:lang w:val="el-GR"/>
        </w:rPr>
      </w:pPr>
      <w:r w:rsidRPr="001134EB">
        <w:rPr>
          <w:lang w:val="el-GR"/>
        </w:rPr>
        <w:t>Αναγγελία απαίτησης του Ταμείου μετά του συνημμένου πίνακα χρεών (σελίδες ανάλογα του πίνακα χρεών – μη προβλέψιμες).</w:t>
      </w:r>
    </w:p>
    <w:p w14:paraId="550B1688" w14:textId="77777777" w:rsidR="00631888" w:rsidRPr="001134EB" w:rsidRDefault="00631888" w:rsidP="00474644">
      <w:pPr>
        <w:numPr>
          <w:ilvl w:val="1"/>
          <w:numId w:val="76"/>
        </w:numPr>
        <w:rPr>
          <w:lang w:val="el-GR"/>
        </w:rPr>
      </w:pPr>
      <w:r w:rsidRPr="001134EB">
        <w:rPr>
          <w:lang w:val="el-GR"/>
        </w:rPr>
        <w:t>Πρόσκληση   Δανειστών του αρμόδιου συμβολαιογράφου (σελίδες ανάλογα τους δανειστές μη προβλέψιμες)</w:t>
      </w:r>
    </w:p>
    <w:p w14:paraId="256C3D71" w14:textId="77777777" w:rsidR="00631888" w:rsidRPr="001134EB" w:rsidRDefault="00631888" w:rsidP="00474644">
      <w:pPr>
        <w:numPr>
          <w:ilvl w:val="1"/>
          <w:numId w:val="76"/>
        </w:numPr>
        <w:rPr>
          <w:lang w:val="el-GR"/>
        </w:rPr>
      </w:pPr>
      <w:r w:rsidRPr="001134EB">
        <w:rPr>
          <w:lang w:val="el-GR"/>
        </w:rPr>
        <w:t>Πίνακας Κατάταξης  Δανειστών (σελίδες ανάλογα τους δανειστές μη προβλέψιμες)</w:t>
      </w:r>
    </w:p>
    <w:p w14:paraId="447DF051" w14:textId="77777777" w:rsidR="00631888" w:rsidRPr="001134EB" w:rsidRDefault="00631888" w:rsidP="00474644">
      <w:pPr>
        <w:numPr>
          <w:ilvl w:val="1"/>
          <w:numId w:val="76"/>
        </w:numPr>
        <w:rPr>
          <w:lang w:val="el-GR"/>
        </w:rPr>
      </w:pPr>
      <w:r w:rsidRPr="001134EB">
        <w:rPr>
          <w:lang w:val="el-GR"/>
        </w:rPr>
        <w:t>Διαβίβαση Πίνακα Κατάταξης Δανειστών στο Γραφείο Νομικού Συμβούλου του Κράτους (εκτιμώμενο πλήθος 1 σελίδα)</w:t>
      </w:r>
    </w:p>
    <w:p w14:paraId="2E792C38" w14:textId="77777777" w:rsidR="00631888" w:rsidRPr="001134EB" w:rsidRDefault="00631888" w:rsidP="00474644">
      <w:pPr>
        <w:numPr>
          <w:ilvl w:val="1"/>
          <w:numId w:val="76"/>
        </w:numPr>
        <w:rPr>
          <w:lang w:val="el-GR"/>
        </w:rPr>
      </w:pPr>
      <w:r w:rsidRPr="001134EB">
        <w:rPr>
          <w:lang w:val="el-GR"/>
        </w:rPr>
        <w:t xml:space="preserve">Εντολή Συμβολαιογράφου προς είσπραξη ποσού </w:t>
      </w:r>
      <w:proofErr w:type="spellStart"/>
      <w:r w:rsidRPr="001134EB">
        <w:rPr>
          <w:lang w:val="el-GR"/>
        </w:rPr>
        <w:t>πλειστηριάσματος</w:t>
      </w:r>
      <w:proofErr w:type="spellEnd"/>
      <w:r w:rsidRPr="001134EB">
        <w:rPr>
          <w:lang w:val="el-GR"/>
        </w:rPr>
        <w:t xml:space="preserve"> (εκτιμώμενο πλήθος 1- 2 σελίδες).</w:t>
      </w:r>
    </w:p>
    <w:p w14:paraId="79A21D2F" w14:textId="77777777" w:rsidR="00631888" w:rsidRPr="001134EB" w:rsidRDefault="00631888" w:rsidP="00631888">
      <w:pPr>
        <w:rPr>
          <w:lang w:val="el-GR"/>
        </w:rPr>
      </w:pPr>
    </w:p>
    <w:p w14:paraId="5B4680CB" w14:textId="77777777" w:rsidR="00631888" w:rsidRPr="001134EB" w:rsidRDefault="00631888" w:rsidP="00474644">
      <w:pPr>
        <w:pStyle w:val="4"/>
        <w:numPr>
          <w:ilvl w:val="4"/>
          <w:numId w:val="115"/>
        </w:numPr>
        <w:tabs>
          <w:tab w:val="left" w:pos="1134"/>
        </w:tabs>
        <w:ind w:left="1008" w:hanging="1008"/>
        <w:rPr>
          <w:u w:val="single"/>
          <w:lang w:val="el-GR"/>
        </w:rPr>
      </w:pPr>
      <w:bookmarkStart w:id="531" w:name="_Toc76724163"/>
      <w:bookmarkStart w:id="532" w:name="_Ref84845149"/>
      <w:bookmarkStart w:id="533" w:name="_Toc89441301"/>
      <w:bookmarkStart w:id="534" w:name="_Toc89441819"/>
      <w:r w:rsidRPr="001134EB">
        <w:rPr>
          <w:u w:val="single"/>
          <w:lang w:val="el-GR"/>
        </w:rPr>
        <w:t>ΓΕΝΙΚΕΣ ΠΑΡΑΤΗΡΗΣΕΙΣ</w:t>
      </w:r>
      <w:bookmarkEnd w:id="531"/>
      <w:bookmarkEnd w:id="532"/>
      <w:bookmarkEnd w:id="533"/>
      <w:bookmarkEnd w:id="534"/>
    </w:p>
    <w:p w14:paraId="3AC7DB2A" w14:textId="77777777" w:rsidR="00631888" w:rsidRPr="001134EB" w:rsidRDefault="00631888" w:rsidP="00631888">
      <w:pPr>
        <w:rPr>
          <w:lang w:val="el-GR"/>
        </w:rPr>
      </w:pPr>
      <w:r w:rsidRPr="001134EB">
        <w:rPr>
          <w:lang w:val="el-GR"/>
        </w:rPr>
        <w:t>Αντιμετώπιση ειδικών περιπτώσεων</w:t>
      </w:r>
    </w:p>
    <w:p w14:paraId="202FB7EC" w14:textId="77777777" w:rsidR="00631888" w:rsidRPr="001C0E42" w:rsidRDefault="00631888" w:rsidP="00631888">
      <w:pPr>
        <w:rPr>
          <w:lang w:val="el-GR"/>
        </w:rPr>
      </w:pPr>
      <w:r w:rsidRPr="001134EB">
        <w:rPr>
          <w:lang w:val="el-GR"/>
        </w:rPr>
        <w:t>o</w:t>
      </w:r>
      <w:r w:rsidRPr="001134EB">
        <w:rPr>
          <w:lang w:val="el-GR"/>
        </w:rPr>
        <w:tab/>
        <w:t xml:space="preserve">Σε περίπτωση που διαπιστωθεί πως ο αριθμός των υφιστάμενων εγγράφων είναι μεγαλύτερος του προαναφερθέντος αριθμού τότε θα </w:t>
      </w:r>
      <w:r w:rsidRPr="001C0E42">
        <w:rPr>
          <w:lang w:val="el-GR"/>
        </w:rPr>
        <w:t xml:space="preserve">αναζητηθεί τρόπος, κατά την υλοποίηση του έργου, για σάρωση και τεκμηρίωση του συνόλου των υφιστάμενων εγγράφων, το οποίο και θα αποτελεί υποχρέωση του Αναδόχου, εφόσον διασφαλιστεί η χρηματοδότησή του. </w:t>
      </w:r>
    </w:p>
    <w:p w14:paraId="61AF8E28" w14:textId="3CE27E9F" w:rsidR="00631888" w:rsidRPr="00064A52" w:rsidRDefault="00631888" w:rsidP="00631888">
      <w:pPr>
        <w:rPr>
          <w:lang w:val="el-GR"/>
        </w:rPr>
      </w:pPr>
      <w:r w:rsidRPr="001134EB">
        <w:rPr>
          <w:lang w:val="el-GR"/>
        </w:rPr>
        <w:t>o</w:t>
      </w:r>
      <w:r w:rsidRPr="001134EB">
        <w:rPr>
          <w:lang w:val="el-GR"/>
        </w:rPr>
        <w:tab/>
        <w:t xml:space="preserve">Αν κάποια έγγραφα τηρούνται σε ηλεκτρονική μορφή (σαρωμένα ή καταχωρημένα) σύμφωνα με τις εγκεκριμένες προδιαγραφές του έργου, τότε θα πρέπει να εξεταστεί η δημιουργία τρόπου ένταξης του συγκεκριμένου ψηφιακού </w:t>
      </w:r>
      <w:r w:rsidRPr="00064A52">
        <w:rPr>
          <w:lang w:val="el-GR"/>
        </w:rPr>
        <w:t xml:space="preserve">υλικού στους φάκελους που θα δημιουργηθούν χωρίς να  πραγματοποιηθεί εκ νέου </w:t>
      </w:r>
      <w:proofErr w:type="spellStart"/>
      <w:r w:rsidRPr="00064A52">
        <w:rPr>
          <w:lang w:val="el-GR"/>
        </w:rPr>
        <w:t>ψηφιοποίηση</w:t>
      </w:r>
      <w:proofErr w:type="spellEnd"/>
      <w:r w:rsidRPr="00064A52">
        <w:rPr>
          <w:lang w:val="el-GR"/>
        </w:rPr>
        <w:t xml:space="preserve"> του υλικού. Η σχετική απόφαση θα παρθεί από την Αναθέτουσα Αρχή σε συνεργασία με τον Φορέα Λειτουργίας</w:t>
      </w:r>
      <w:r w:rsidR="00282806" w:rsidRPr="00282806">
        <w:rPr>
          <w:lang w:val="el-GR"/>
        </w:rPr>
        <w:t xml:space="preserve"> </w:t>
      </w:r>
      <w:r w:rsidR="00282806">
        <w:rPr>
          <w:lang w:val="el-GR"/>
        </w:rPr>
        <w:t>Μετά από σχετικό αίτημα οι υποψήφιοι Ανάδοχοι μπορούν να επισκεφτούν τους χώρους του ΤΠΔ</w:t>
      </w:r>
      <w:r w:rsidR="00282806" w:rsidRPr="00282806">
        <w:rPr>
          <w:lang w:val="el-GR"/>
        </w:rPr>
        <w:t xml:space="preserve"> ώστε να λάβουν</w:t>
      </w:r>
      <w:r w:rsidR="00282806">
        <w:rPr>
          <w:lang w:val="el-GR"/>
        </w:rPr>
        <w:t xml:space="preserve"> γνώση του ηλεκτρονικού αρχείου.</w:t>
      </w:r>
    </w:p>
    <w:p w14:paraId="26ED81EE" w14:textId="2CE65DFE" w:rsidR="00631888" w:rsidRPr="00064A52" w:rsidRDefault="00631888" w:rsidP="00631888">
      <w:pPr>
        <w:pStyle w:val="afe"/>
        <w:rPr>
          <w:sz w:val="22"/>
          <w:szCs w:val="22"/>
          <w:lang w:val="el-GR"/>
        </w:rPr>
      </w:pPr>
      <w:r w:rsidRPr="00064A52">
        <w:rPr>
          <w:sz w:val="22"/>
          <w:szCs w:val="22"/>
          <w:lang w:val="el-GR"/>
        </w:rPr>
        <w:t>o</w:t>
      </w:r>
      <w:r w:rsidRPr="00064A52">
        <w:rPr>
          <w:sz w:val="22"/>
          <w:szCs w:val="22"/>
          <w:lang w:val="el-GR"/>
        </w:rPr>
        <w:tab/>
        <w:t>Υπάρχει η δυνατότητα μετ</w:t>
      </w:r>
      <w:r w:rsidR="001C0E42">
        <w:rPr>
          <w:sz w:val="22"/>
          <w:szCs w:val="22"/>
          <w:lang w:val="el-GR"/>
        </w:rPr>
        <w:t>ά</w:t>
      </w:r>
      <w:r w:rsidRPr="00064A52">
        <w:rPr>
          <w:sz w:val="22"/>
          <w:szCs w:val="22"/>
          <w:lang w:val="el-GR"/>
        </w:rPr>
        <w:t xml:space="preserve"> </w:t>
      </w:r>
      <w:proofErr w:type="spellStart"/>
      <w:r w:rsidRPr="00064A52">
        <w:rPr>
          <w:sz w:val="22"/>
          <w:szCs w:val="22"/>
          <w:lang w:val="el-GR"/>
        </w:rPr>
        <w:t>απο</w:t>
      </w:r>
      <w:proofErr w:type="spellEnd"/>
      <w:r w:rsidRPr="00064A52">
        <w:rPr>
          <w:sz w:val="22"/>
          <w:szCs w:val="22"/>
          <w:lang w:val="el-GR"/>
        </w:rPr>
        <w:t xml:space="preserve"> σ</w:t>
      </w:r>
      <w:r w:rsidR="001C0E42">
        <w:rPr>
          <w:sz w:val="22"/>
          <w:szCs w:val="22"/>
          <w:lang w:val="el-GR"/>
        </w:rPr>
        <w:t>ύ</w:t>
      </w:r>
      <w:r w:rsidRPr="00064A52">
        <w:rPr>
          <w:sz w:val="22"/>
          <w:szCs w:val="22"/>
          <w:lang w:val="el-GR"/>
        </w:rPr>
        <w:t>μφωνη γν</w:t>
      </w:r>
      <w:r w:rsidR="001C0E42">
        <w:rPr>
          <w:sz w:val="22"/>
          <w:szCs w:val="22"/>
          <w:lang w:val="el-GR"/>
        </w:rPr>
        <w:t>ώ</w:t>
      </w:r>
      <w:r w:rsidRPr="00064A52">
        <w:rPr>
          <w:sz w:val="22"/>
          <w:szCs w:val="22"/>
          <w:lang w:val="el-GR"/>
        </w:rPr>
        <w:t xml:space="preserve">μη του φορέα και του αναδόχου, να εξαιρεθεί από το αντικείμενο του έργου ένα πλήθος </w:t>
      </w:r>
      <w:r w:rsidR="001C0E42" w:rsidRPr="00064A52">
        <w:rPr>
          <w:sz w:val="22"/>
          <w:szCs w:val="22"/>
          <w:lang w:val="el-GR"/>
        </w:rPr>
        <w:t>φακέλων</w:t>
      </w:r>
      <w:r w:rsidRPr="00064A52">
        <w:rPr>
          <w:sz w:val="22"/>
          <w:szCs w:val="22"/>
          <w:lang w:val="el-GR"/>
        </w:rPr>
        <w:t xml:space="preserve"> μέχρι το 15% του συνόλου, οι οποίοι θα διαπιστωθεί ότι παρουσιάζουν σοβαρά προβλήματα στην </w:t>
      </w:r>
      <w:proofErr w:type="spellStart"/>
      <w:r w:rsidRPr="00064A52">
        <w:rPr>
          <w:sz w:val="22"/>
          <w:szCs w:val="22"/>
          <w:lang w:val="el-GR"/>
        </w:rPr>
        <w:t>ψηφιοποίηση</w:t>
      </w:r>
      <w:proofErr w:type="spellEnd"/>
      <w:r w:rsidRPr="00064A52">
        <w:rPr>
          <w:sz w:val="22"/>
          <w:szCs w:val="22"/>
          <w:lang w:val="el-GR"/>
        </w:rPr>
        <w:t xml:space="preserve">. Για την </w:t>
      </w:r>
      <w:proofErr w:type="spellStart"/>
      <w:r w:rsidRPr="00064A52">
        <w:rPr>
          <w:sz w:val="22"/>
          <w:szCs w:val="22"/>
          <w:lang w:val="el-GR"/>
        </w:rPr>
        <w:t>ψηφιοποίηση</w:t>
      </w:r>
      <w:proofErr w:type="spellEnd"/>
      <w:r w:rsidRPr="00064A52">
        <w:rPr>
          <w:sz w:val="22"/>
          <w:szCs w:val="22"/>
          <w:lang w:val="el-GR"/>
        </w:rPr>
        <w:t xml:space="preserve"> αυτών των φακέλων, θα μπορεί να γίνει χρήση του δικαιώματος προαίρεσης </w:t>
      </w:r>
      <w:r w:rsidRPr="00064A52">
        <w:rPr>
          <w:color w:val="000000" w:themeColor="text1"/>
          <w:sz w:val="22"/>
          <w:szCs w:val="22"/>
          <w:lang w:val="el-GR"/>
        </w:rPr>
        <w:t>με κόστος που θα συμφωνηθεί από κοινού με τον Ανάδοχο</w:t>
      </w:r>
    </w:p>
    <w:p w14:paraId="52674DED" w14:textId="77777777" w:rsidR="00631888" w:rsidRPr="001134EB" w:rsidRDefault="00631888" w:rsidP="00631888">
      <w:pPr>
        <w:rPr>
          <w:lang w:val="el-GR"/>
        </w:rPr>
      </w:pPr>
    </w:p>
    <w:p w14:paraId="60256061" w14:textId="60C98669" w:rsidR="00631888" w:rsidRPr="00282806" w:rsidRDefault="00631888" w:rsidP="00631888">
      <w:pPr>
        <w:rPr>
          <w:lang w:val="el-GR"/>
        </w:rPr>
      </w:pPr>
      <w:r w:rsidRPr="001134EB">
        <w:rPr>
          <w:lang w:val="el-GR"/>
        </w:rPr>
        <w:t xml:space="preserve">Το υλικό θα χρειαστεί προετοιμασία (ενδεικτικά </w:t>
      </w:r>
      <w:proofErr w:type="spellStart"/>
      <w:r w:rsidRPr="001134EB">
        <w:rPr>
          <w:lang w:val="el-GR"/>
        </w:rPr>
        <w:t>απορραφή</w:t>
      </w:r>
      <w:proofErr w:type="spellEnd"/>
      <w:r w:rsidRPr="001134EB">
        <w:rPr>
          <w:lang w:val="el-GR"/>
        </w:rPr>
        <w:t>) από τον ανάδοχο. Δεν υπάρχουν βιβλιοδετημένα έγγραφα αλλά συραμμένα.</w:t>
      </w:r>
      <w:r w:rsidR="00282806" w:rsidRPr="00282806">
        <w:rPr>
          <w:lang w:val="el-GR"/>
        </w:rPr>
        <w:t xml:space="preserve"> Με το πέρας της </w:t>
      </w:r>
      <w:proofErr w:type="spellStart"/>
      <w:r w:rsidR="00282806" w:rsidRPr="00282806">
        <w:rPr>
          <w:lang w:val="el-GR"/>
        </w:rPr>
        <w:t>ψηφιοποίησης</w:t>
      </w:r>
      <w:proofErr w:type="spellEnd"/>
      <w:r w:rsidR="00282806" w:rsidRPr="00282806">
        <w:rPr>
          <w:lang w:val="el-GR"/>
        </w:rPr>
        <w:t xml:space="preserve"> θα πρέπει να αφαιρούνται οι διαχωριστές και το σύνολο των σελίδων κάθε κατηγορίας εγγράφου να συρράπτεται με τη χρήση ενός και μόνο συρραπτικού.</w:t>
      </w:r>
    </w:p>
    <w:p w14:paraId="2E365E49" w14:textId="77777777" w:rsidR="00282806" w:rsidRPr="00282806" w:rsidRDefault="00282806" w:rsidP="00631888">
      <w:pPr>
        <w:rPr>
          <w:lang w:val="el-GR"/>
        </w:rPr>
      </w:pPr>
    </w:p>
    <w:p w14:paraId="14EF4208" w14:textId="77777777" w:rsidR="00631888" w:rsidRPr="001134EB" w:rsidRDefault="00631888" w:rsidP="00474644">
      <w:pPr>
        <w:pStyle w:val="4"/>
        <w:numPr>
          <w:ilvl w:val="3"/>
          <w:numId w:val="115"/>
        </w:numPr>
        <w:tabs>
          <w:tab w:val="left" w:pos="1134"/>
        </w:tabs>
        <w:ind w:left="864" w:hanging="864"/>
        <w:rPr>
          <w:lang w:val="el-GR"/>
        </w:rPr>
      </w:pPr>
      <w:bookmarkStart w:id="535" w:name="_Απαιτήσεις_διασφάλισης_ποιότητας"/>
      <w:bookmarkEnd w:id="535"/>
      <w:r w:rsidRPr="001134EB">
        <w:rPr>
          <w:lang w:val="el-GR"/>
        </w:rPr>
        <w:tab/>
      </w:r>
      <w:bookmarkStart w:id="536" w:name="_Ref71623706"/>
      <w:bookmarkStart w:id="537" w:name="_Toc76724164"/>
      <w:bookmarkStart w:id="538" w:name="_Toc89441302"/>
      <w:bookmarkStart w:id="539" w:name="_Toc89441820"/>
      <w:r w:rsidRPr="001134EB">
        <w:rPr>
          <w:lang w:val="el-GR"/>
        </w:rPr>
        <w:t>Απαιτήσεις διασφάλισης ποιότητας σάρωσης – Τεχνικές απαιτήσεις</w:t>
      </w:r>
      <w:bookmarkEnd w:id="536"/>
      <w:bookmarkEnd w:id="537"/>
      <w:bookmarkEnd w:id="538"/>
      <w:bookmarkEnd w:id="539"/>
    </w:p>
    <w:p w14:paraId="39C4E9C0" w14:textId="3D83F307" w:rsidR="00631888" w:rsidRPr="001134EB" w:rsidRDefault="00631888" w:rsidP="00631888">
      <w:pPr>
        <w:rPr>
          <w:lang w:val="el-GR"/>
        </w:rPr>
      </w:pPr>
      <w:r w:rsidRPr="001134EB">
        <w:rPr>
          <w:lang w:val="el-GR"/>
        </w:rPr>
        <w:t xml:space="preserve">Οι προδιαγραφές του ψηφιακού υλικού είναι να δημιουργηθούν ψηφιακά αρχεία εγγράφων, ανάλυσης τουλάχιστον </w:t>
      </w:r>
      <w:r>
        <w:rPr>
          <w:lang w:val="el-GR"/>
        </w:rPr>
        <w:t>3</w:t>
      </w:r>
      <w:r w:rsidRPr="001134EB">
        <w:rPr>
          <w:lang w:val="el-GR"/>
        </w:rPr>
        <w:t xml:space="preserve">00 </w:t>
      </w:r>
      <w:proofErr w:type="spellStart"/>
      <w:r w:rsidRPr="001134EB">
        <w:rPr>
          <w:lang w:val="el-GR"/>
        </w:rPr>
        <w:t>dpi</w:t>
      </w:r>
      <w:proofErr w:type="spellEnd"/>
      <w:r w:rsidRPr="001134EB">
        <w:rPr>
          <w:lang w:val="el-GR"/>
        </w:rPr>
        <w:t>, με συμπίεση σύμφωνη με διεθνείς προδιαγραφές (</w:t>
      </w:r>
      <w:proofErr w:type="spellStart"/>
      <w:r w:rsidRPr="001134EB">
        <w:rPr>
          <w:lang w:val="el-GR"/>
        </w:rPr>
        <w:t>standards</w:t>
      </w:r>
      <w:proofErr w:type="spellEnd"/>
      <w:r w:rsidRPr="001134EB">
        <w:rPr>
          <w:lang w:val="el-GR"/>
        </w:rPr>
        <w:t>) που να επιτυγχάνουν βέλτιστη εξοικονόμηση αποθηκευτικού χώρου και παράλληλα την μέγιστη δυνατή συμβατότητα με λειτουργικά συστήματα και προγράμματα περιήγησης. Επιπλέον θα πρέπει το ψηφιακό υλικό να εμπεριέχει το αναγνωρισμένο κείμενο, όπου είναι δυνατόν, και να μπορεί να δεικτοδοτηθεί από ποικιλία εφαρμογών διαχείρισης και αναζήτησης εγγράφων.</w:t>
      </w:r>
      <w:r w:rsidRPr="001134EB">
        <w:rPr>
          <w:lang w:val="el-GR"/>
        </w:rPr>
        <w:tab/>
      </w:r>
    </w:p>
    <w:p w14:paraId="5248311B" w14:textId="77777777" w:rsidR="00631888" w:rsidRPr="001134EB" w:rsidRDefault="00631888" w:rsidP="00631888">
      <w:pPr>
        <w:rPr>
          <w:lang w:val="el-GR"/>
        </w:rPr>
      </w:pPr>
      <w:r w:rsidRPr="001134EB">
        <w:rPr>
          <w:lang w:val="el-GR"/>
        </w:rPr>
        <w:t>Για την σάρωση των εγγράφων θα χρησιμοποιηθούν ειδικοί σαρωτές καθώς και υπολογιστικό σύστημα, που εξειδικεύονται για αυτή την εργασία και υποστηρίζουν τα ακόλουθα:</w:t>
      </w:r>
    </w:p>
    <w:p w14:paraId="3690C827" w14:textId="77777777" w:rsidR="00631888" w:rsidRPr="001134EB" w:rsidRDefault="00631888" w:rsidP="00631888">
      <w:pPr>
        <w:rPr>
          <w:lang w:val="el-GR"/>
        </w:rPr>
      </w:pPr>
      <w:r w:rsidRPr="001134EB">
        <w:rPr>
          <w:lang w:val="el-GR"/>
        </w:rPr>
        <w:t>•</w:t>
      </w:r>
      <w:r w:rsidRPr="001134EB">
        <w:rPr>
          <w:lang w:val="el-GR"/>
        </w:rPr>
        <w:tab/>
        <w:t xml:space="preserve">Σάρωση που να διασφαλίζει την ακεραιότητα των εγγράφων, δηλαδή σάρωση που να μην προκαλεί φθορές. </w:t>
      </w:r>
    </w:p>
    <w:p w14:paraId="6B5B56DC" w14:textId="77777777" w:rsidR="00631888" w:rsidRPr="001134EB" w:rsidRDefault="00631888" w:rsidP="00631888">
      <w:pPr>
        <w:rPr>
          <w:lang w:val="el-GR"/>
        </w:rPr>
      </w:pPr>
      <w:r w:rsidRPr="001134EB">
        <w:rPr>
          <w:lang w:val="el-GR"/>
        </w:rPr>
        <w:t>•</w:t>
      </w:r>
      <w:r w:rsidRPr="001134EB">
        <w:rPr>
          <w:lang w:val="el-GR"/>
        </w:rPr>
        <w:tab/>
        <w:t>Υψηλές ταχύτητες σάρωσης ώστε να διασφαλιστεί η υλοποίηση του έργου εντός του προδιαγεγραμμένου χρονοδιαγράμματος</w:t>
      </w:r>
    </w:p>
    <w:p w14:paraId="2A2015D5" w14:textId="77777777" w:rsidR="00631888" w:rsidRPr="001134EB" w:rsidRDefault="00631888" w:rsidP="00631888">
      <w:pPr>
        <w:rPr>
          <w:lang w:val="el-GR"/>
        </w:rPr>
      </w:pPr>
      <w:r w:rsidRPr="001134EB">
        <w:rPr>
          <w:lang w:val="el-GR"/>
        </w:rPr>
        <w:t>•</w:t>
      </w:r>
      <w:r w:rsidRPr="001134EB">
        <w:rPr>
          <w:lang w:val="el-GR"/>
        </w:rPr>
        <w:tab/>
        <w:t>Υψηλή ποιότητα σάρωσης, με εφαρμογή κατάλληλου φωτισμού, κατάλληλων χαρακτηριστικών σάρωσης κλπ., ώστε να μην δυσχεραίνεται η εργασία καταχώρησης των εγγράφων.</w:t>
      </w:r>
    </w:p>
    <w:p w14:paraId="2BF2530A" w14:textId="77777777" w:rsidR="00631888" w:rsidRPr="001134EB" w:rsidRDefault="00631888" w:rsidP="00631888">
      <w:pPr>
        <w:rPr>
          <w:lang w:val="el-GR"/>
        </w:rPr>
      </w:pPr>
      <w:r w:rsidRPr="001134EB">
        <w:rPr>
          <w:lang w:val="el-GR"/>
        </w:rPr>
        <w:t>•</w:t>
      </w:r>
      <w:r w:rsidRPr="001134EB">
        <w:rPr>
          <w:lang w:val="el-GR"/>
        </w:rPr>
        <w:tab/>
        <w:t>Οι σαρωτές θα συνοδεύονται από ειδικό λογισμικό που θα δίνει τη δυνατότητα επεξεργασίας και εν τέλει βελτίωσης της ποιότητας των σαρωμένων εγγράφων, ενέργεια που περιλαμβάνεται στο αντικείμενο του έργου του Αναδόχου (εφόσον απαιτηθεί βελτίωση της ποιότητας των σαρωμένων εγγράφων)</w:t>
      </w:r>
    </w:p>
    <w:p w14:paraId="0A686520" w14:textId="77777777" w:rsidR="00631888" w:rsidRPr="001134EB" w:rsidRDefault="00631888" w:rsidP="00631888">
      <w:pPr>
        <w:rPr>
          <w:lang w:val="el-GR"/>
        </w:rPr>
      </w:pPr>
      <w:r w:rsidRPr="001134EB">
        <w:rPr>
          <w:lang w:val="el-GR"/>
        </w:rPr>
        <w:t>•</w:t>
      </w:r>
      <w:r w:rsidRPr="001134EB">
        <w:rPr>
          <w:lang w:val="el-GR"/>
        </w:rPr>
        <w:tab/>
        <w:t>Ο κάθε σαρωτής εγγράφων θα είναι συνδεδεμένος με υπολογιστικό σύστημα επαρκούς επεξεργαστικής ισχύος, το οποίο θα χρησιμοποιείται για την επεξεργασία των σαρωμένων εικόνων και την αποθήκευσή τους σε σκληρούς δίσκους. Ο Ανάδοχος θα διασφαλίσει ότι τα υπολογιστικά συστήματα που θα χρησιμοποιηθούν θα συνεργάζονται ομαλά με τους σαρωτές και θα πετύχουν την ταχύτερη δυνατή σάρωση και επεξεργασία, όπου αυτή απαιτηθεί.</w:t>
      </w:r>
    </w:p>
    <w:p w14:paraId="61FC42D5" w14:textId="77777777" w:rsidR="00631888" w:rsidRPr="001134EB" w:rsidRDefault="00631888" w:rsidP="00631888">
      <w:pPr>
        <w:rPr>
          <w:lang w:val="el-GR"/>
        </w:rPr>
      </w:pPr>
      <w:r w:rsidRPr="001134EB">
        <w:rPr>
          <w:lang w:val="el-GR"/>
        </w:rPr>
        <w:t>Οι σαρωτές και το υπολογιστικό σύστημα σάρωσης που θα χρησιμοποιηθούν θα πρέπει να καλύπτουν κατ’ ελάχιστον τις παρακάτω τεχνικές απαιτήσεις σάρωσης:</w:t>
      </w:r>
    </w:p>
    <w:p w14:paraId="259CC6CA" w14:textId="77777777" w:rsidR="00631888" w:rsidRPr="001134EB" w:rsidRDefault="00631888" w:rsidP="00631888">
      <w:pPr>
        <w:rPr>
          <w:lang w:val="el-GR"/>
        </w:rPr>
      </w:pPr>
      <w:r w:rsidRPr="001134EB">
        <w:rPr>
          <w:lang w:val="el-GR"/>
        </w:rPr>
        <w:t>•</w:t>
      </w:r>
      <w:r w:rsidRPr="001134EB">
        <w:rPr>
          <w:lang w:val="el-GR"/>
        </w:rPr>
        <w:tab/>
        <w:t>Οπτική ανάλυση (</w:t>
      </w:r>
      <w:proofErr w:type="spellStart"/>
      <w:r w:rsidRPr="001134EB">
        <w:rPr>
          <w:lang w:val="el-GR"/>
        </w:rPr>
        <w:t>Optical</w:t>
      </w:r>
      <w:proofErr w:type="spellEnd"/>
      <w:r w:rsidRPr="001134EB">
        <w:rPr>
          <w:lang w:val="el-GR"/>
        </w:rPr>
        <w:t xml:space="preserve"> </w:t>
      </w:r>
      <w:proofErr w:type="spellStart"/>
      <w:r w:rsidRPr="001134EB">
        <w:rPr>
          <w:lang w:val="el-GR"/>
        </w:rPr>
        <w:t>Resolution</w:t>
      </w:r>
      <w:proofErr w:type="spellEnd"/>
      <w:r w:rsidRPr="001134EB">
        <w:rPr>
          <w:lang w:val="el-GR"/>
        </w:rPr>
        <w:t xml:space="preserve">) μεγαλύτερη ή ίση με </w:t>
      </w:r>
      <w:r>
        <w:rPr>
          <w:lang w:val="el-GR"/>
        </w:rPr>
        <w:t>3</w:t>
      </w:r>
      <w:r w:rsidRPr="001134EB">
        <w:rPr>
          <w:lang w:val="el-GR"/>
        </w:rPr>
        <w:t xml:space="preserve">00 </w:t>
      </w:r>
      <w:proofErr w:type="spellStart"/>
      <w:r w:rsidRPr="001134EB">
        <w:rPr>
          <w:lang w:val="el-GR"/>
        </w:rPr>
        <w:t>dpi</w:t>
      </w:r>
      <w:proofErr w:type="spellEnd"/>
      <w:r w:rsidRPr="001134EB">
        <w:rPr>
          <w:lang w:val="el-GR"/>
        </w:rPr>
        <w:t>.</w:t>
      </w:r>
    </w:p>
    <w:p w14:paraId="0A82EBF5" w14:textId="77777777" w:rsidR="00631888" w:rsidRPr="001134EB" w:rsidRDefault="00631888" w:rsidP="00631888">
      <w:pPr>
        <w:rPr>
          <w:lang w:val="el-GR"/>
        </w:rPr>
      </w:pPr>
      <w:r w:rsidRPr="001134EB">
        <w:rPr>
          <w:lang w:val="el-GR"/>
        </w:rPr>
        <w:t>•</w:t>
      </w:r>
      <w:r w:rsidRPr="001134EB">
        <w:rPr>
          <w:lang w:val="el-GR"/>
        </w:rPr>
        <w:tab/>
        <w:t>Μέγιστο μέγεθος σάρωσης που να ικανοποιεί τις προδιαγραφές του αρχείου (βλ. προηγούμενη ενότητα).</w:t>
      </w:r>
    </w:p>
    <w:p w14:paraId="5BA2CECC" w14:textId="77777777" w:rsidR="00631888" w:rsidRPr="001134EB" w:rsidRDefault="00631888" w:rsidP="00631888">
      <w:pPr>
        <w:rPr>
          <w:lang w:val="el-GR"/>
        </w:rPr>
      </w:pPr>
      <w:r w:rsidRPr="001134EB">
        <w:rPr>
          <w:lang w:val="el-GR"/>
        </w:rPr>
        <w:t>•</w:t>
      </w:r>
      <w:r w:rsidRPr="001134EB">
        <w:rPr>
          <w:lang w:val="el-GR"/>
        </w:rPr>
        <w:tab/>
        <w:t>Δυνατότητα έγχρωμης σάρωσης και σάρωσης σε 256 διαβαθμίσεις του γκρι (</w:t>
      </w:r>
      <w:proofErr w:type="spellStart"/>
      <w:r w:rsidRPr="001134EB">
        <w:rPr>
          <w:lang w:val="el-GR"/>
        </w:rPr>
        <w:t>grayscale</w:t>
      </w:r>
      <w:proofErr w:type="spellEnd"/>
      <w:r w:rsidRPr="001134EB">
        <w:rPr>
          <w:lang w:val="el-GR"/>
        </w:rPr>
        <w:t>).</w:t>
      </w:r>
    </w:p>
    <w:p w14:paraId="0FE45C2D" w14:textId="77777777" w:rsidR="00631888" w:rsidRPr="001134EB" w:rsidRDefault="00631888" w:rsidP="00631888">
      <w:pPr>
        <w:rPr>
          <w:lang w:val="el-GR"/>
        </w:rPr>
      </w:pPr>
      <w:r w:rsidRPr="001134EB">
        <w:rPr>
          <w:lang w:val="el-GR"/>
        </w:rPr>
        <w:t>•</w:t>
      </w:r>
      <w:r w:rsidRPr="001134EB">
        <w:rPr>
          <w:lang w:val="el-GR"/>
        </w:rPr>
        <w:tab/>
        <w:t>Λογισμό επεξεργασίας των σαρωμένων εγγράφων, με δυνατότητα διαχωρισμού σελίδας, χαρακτηρισμού εγγράφων, ευθυγράμμισης, αφαίρεσης θορύβου, διόρθωση καμπυλότητας, διόρθωσης παραμορφώσεων που ενδεχομένως δημιουργούνται στην κεκλιμένη πλευρά (εάν υφίσταται).</w:t>
      </w:r>
    </w:p>
    <w:p w14:paraId="46B0EBAF" w14:textId="77777777" w:rsidR="00631888" w:rsidRPr="001134EB" w:rsidRDefault="00631888" w:rsidP="00631888">
      <w:pPr>
        <w:rPr>
          <w:lang w:val="el-GR"/>
        </w:rPr>
      </w:pPr>
      <w:r w:rsidRPr="001134EB">
        <w:rPr>
          <w:lang w:val="el-GR"/>
        </w:rPr>
        <w:t>•</w:t>
      </w:r>
      <w:r w:rsidRPr="001134EB">
        <w:rPr>
          <w:lang w:val="el-GR"/>
        </w:rPr>
        <w:tab/>
        <w:t xml:space="preserve">Δυνατότητα αποθήκευσης των σαρωμένων εικόνων κατ’ ελάχιστον σε αρχεία τύπου TIFF, JPEG, PDF, </w:t>
      </w:r>
      <w:proofErr w:type="spellStart"/>
      <w:r w:rsidRPr="001134EB">
        <w:rPr>
          <w:lang w:val="el-GR"/>
        </w:rPr>
        <w:t>multipage</w:t>
      </w:r>
      <w:proofErr w:type="spellEnd"/>
      <w:r w:rsidRPr="001134EB">
        <w:rPr>
          <w:lang w:val="el-GR"/>
        </w:rPr>
        <w:t xml:space="preserve"> TIFF, BMP, GIF.</w:t>
      </w:r>
    </w:p>
    <w:p w14:paraId="0C4E8167" w14:textId="77777777" w:rsidR="00631888" w:rsidRPr="001134EB" w:rsidRDefault="00631888" w:rsidP="00631888">
      <w:pPr>
        <w:rPr>
          <w:lang w:val="el-GR"/>
        </w:rPr>
      </w:pPr>
      <w:r w:rsidRPr="001134EB">
        <w:rPr>
          <w:lang w:val="el-GR"/>
        </w:rPr>
        <w:t>Οι ποιοτικές απαιτήσεις σάρωσης είναι οι εξής:</w:t>
      </w:r>
    </w:p>
    <w:p w14:paraId="3AC70451" w14:textId="77777777" w:rsidR="00631888" w:rsidRPr="001134EB" w:rsidRDefault="00631888" w:rsidP="00631888">
      <w:pPr>
        <w:rPr>
          <w:lang w:val="el-GR"/>
        </w:rPr>
      </w:pPr>
      <w:r w:rsidRPr="001134EB">
        <w:rPr>
          <w:lang w:val="el-GR"/>
        </w:rPr>
        <w:t>o</w:t>
      </w:r>
      <w:r w:rsidRPr="001134EB">
        <w:rPr>
          <w:lang w:val="el-GR"/>
        </w:rPr>
        <w:tab/>
        <w:t xml:space="preserve">Τα σαρωμένα έγγραφα πρέπει να είναι πλήρη, να περιλαμβάνουν δηλαδή το σύνολο των πληροφοριών που απεικονίζονται στο πρωτογενές Υλικό. </w:t>
      </w:r>
    </w:p>
    <w:p w14:paraId="7FFD5E3B" w14:textId="77777777" w:rsidR="00631888" w:rsidRPr="00690A61" w:rsidRDefault="00631888" w:rsidP="00631888">
      <w:pPr>
        <w:rPr>
          <w:lang w:val="el-GR"/>
        </w:rPr>
      </w:pPr>
      <w:r w:rsidRPr="001134EB">
        <w:rPr>
          <w:lang w:val="el-GR"/>
        </w:rPr>
        <w:t>o</w:t>
      </w:r>
      <w:r w:rsidRPr="001134EB">
        <w:rPr>
          <w:lang w:val="el-GR"/>
        </w:rPr>
        <w:tab/>
        <w:t xml:space="preserve">Τα ψηφιακά έγγραφα θα αποτελούν ακριβή αντίγραφα των πρωτότυπων ανεξάρτητα από το </w:t>
      </w:r>
      <w:r w:rsidRPr="00690A61">
        <w:rPr>
          <w:lang w:val="el-GR"/>
        </w:rPr>
        <w:t>μέγεθός τους, το είδος χαρτιού, το χρωματισμό τους, διπλές όψεις, βιβλιοδεσίες κλπ.</w:t>
      </w:r>
    </w:p>
    <w:p w14:paraId="3614F03A" w14:textId="77777777" w:rsidR="00631888" w:rsidRPr="00690A61" w:rsidRDefault="00631888" w:rsidP="00631888">
      <w:pPr>
        <w:rPr>
          <w:lang w:val="el-GR"/>
        </w:rPr>
      </w:pPr>
      <w:r w:rsidRPr="00690A61">
        <w:rPr>
          <w:lang w:val="el-GR"/>
        </w:rPr>
        <w:t>o</w:t>
      </w:r>
      <w:r w:rsidRPr="00690A61">
        <w:rPr>
          <w:lang w:val="el-GR"/>
        </w:rPr>
        <w:tab/>
        <w:t xml:space="preserve">Το προϊόν της </w:t>
      </w:r>
      <w:proofErr w:type="spellStart"/>
      <w:r w:rsidRPr="00690A61">
        <w:rPr>
          <w:lang w:val="el-GR"/>
        </w:rPr>
        <w:t>ψηφιοποίησης</w:t>
      </w:r>
      <w:proofErr w:type="spellEnd"/>
      <w:r w:rsidRPr="00690A61">
        <w:rPr>
          <w:lang w:val="el-GR"/>
        </w:rPr>
        <w:t xml:space="preserve"> θα είναι αρχείο </w:t>
      </w:r>
      <w:proofErr w:type="spellStart"/>
      <w:r w:rsidRPr="00690A61">
        <w:rPr>
          <w:lang w:val="el-GR"/>
        </w:rPr>
        <w:t>Searchable</w:t>
      </w:r>
      <w:proofErr w:type="spellEnd"/>
      <w:r w:rsidRPr="00690A61">
        <w:rPr>
          <w:lang w:val="el-GR"/>
        </w:rPr>
        <w:t xml:space="preserve">  PDF με κατάλληλη συμπίεση  για τυπωμένα έγγραφα από εκτυπωτή (και όχι χειρόγραφα ή σημειώσεις). Οι διαστάσεις του ψηφιακού </w:t>
      </w:r>
      <w:r w:rsidRPr="00690A61">
        <w:rPr>
          <w:lang w:val="el-GR"/>
        </w:rPr>
        <w:lastRenderedPageBreak/>
        <w:t xml:space="preserve">υποκατάστατου που θα προκύψει από τη διαδικασία </w:t>
      </w:r>
      <w:proofErr w:type="spellStart"/>
      <w:r w:rsidRPr="00690A61">
        <w:rPr>
          <w:lang w:val="el-GR"/>
        </w:rPr>
        <w:t>ψηφιοποίησης</w:t>
      </w:r>
      <w:proofErr w:type="spellEnd"/>
      <w:r w:rsidRPr="00690A61">
        <w:rPr>
          <w:lang w:val="el-GR"/>
        </w:rPr>
        <w:t xml:space="preserve"> θα είναι ίδιες (1:1) με αυτές του υλικού. </w:t>
      </w:r>
    </w:p>
    <w:p w14:paraId="5C509F09" w14:textId="4FA59826" w:rsidR="00631888" w:rsidRPr="001134EB" w:rsidRDefault="00631888" w:rsidP="00631888">
      <w:pPr>
        <w:rPr>
          <w:lang w:val="el-GR"/>
        </w:rPr>
      </w:pPr>
      <w:r w:rsidRPr="001134EB">
        <w:rPr>
          <w:lang w:val="el-GR"/>
        </w:rPr>
        <w:t>o</w:t>
      </w:r>
      <w:r w:rsidRPr="001134EB">
        <w:rPr>
          <w:lang w:val="el-GR"/>
        </w:rPr>
        <w:tab/>
        <w:t xml:space="preserve">Κατά την διαδικασία μετατροπής σε </w:t>
      </w:r>
      <w:proofErr w:type="spellStart"/>
      <w:r w:rsidRPr="001134EB">
        <w:rPr>
          <w:lang w:val="el-GR"/>
        </w:rPr>
        <w:t>Searchable</w:t>
      </w:r>
      <w:proofErr w:type="spellEnd"/>
      <w:r w:rsidRPr="001134EB">
        <w:rPr>
          <w:lang w:val="el-GR"/>
        </w:rPr>
        <w:t xml:space="preserve"> PDF να αναγνωριστούν παράλληλα η Ελληνική και Αγγλική γραφή, ώστε αν σε μία σελίδα αναφέρονται Ελληνικά και Αγγλικά να αναγνωριστούν επιτυχώς και τα 2 και να είναι εφικτή η μετέπειτα αναζήτηση τους από το λογισμικό διαχείρισης ψηφιακού περιεχομένου.</w:t>
      </w:r>
      <w:r w:rsidR="00282806">
        <w:rPr>
          <w:lang w:val="el-GR"/>
        </w:rPr>
        <w:t xml:space="preserve"> Το αποτέλεσμα της οπτικής αναγνώρισης θα παραδοθεί αδιόρθωτο από τον Ανάδοχο.</w:t>
      </w:r>
    </w:p>
    <w:p w14:paraId="1BF1FE6E" w14:textId="77777777" w:rsidR="00631888" w:rsidRPr="001134EB" w:rsidRDefault="00631888" w:rsidP="00631888">
      <w:pPr>
        <w:rPr>
          <w:lang w:val="el-GR"/>
        </w:rPr>
      </w:pPr>
      <w:r w:rsidRPr="001134EB">
        <w:rPr>
          <w:lang w:val="el-GR"/>
        </w:rPr>
        <w:t>O</w:t>
      </w:r>
      <w:r w:rsidRPr="001134EB">
        <w:rPr>
          <w:lang w:val="el-GR"/>
        </w:rPr>
        <w:tab/>
        <w:t>Ο Ανάδοχος θα μεταχειριστεί τεχνικές για την εξάλειψη ειδώλου που προκύπτει από την αμαύρωση της πίσω όψης της σελίδας καθώς και την βελτίωση αναγνωσιμότητας στη συγκεκριμένη περιοχή</w:t>
      </w:r>
    </w:p>
    <w:p w14:paraId="2DBA737D" w14:textId="77777777" w:rsidR="00631888" w:rsidRPr="001134EB" w:rsidRDefault="00631888" w:rsidP="00631888">
      <w:pPr>
        <w:rPr>
          <w:lang w:val="el-GR"/>
        </w:rPr>
      </w:pPr>
      <w:r w:rsidRPr="001134EB">
        <w:rPr>
          <w:lang w:val="el-GR"/>
        </w:rPr>
        <w:t>o</w:t>
      </w:r>
      <w:r w:rsidRPr="001134EB">
        <w:rPr>
          <w:lang w:val="el-GR"/>
        </w:rPr>
        <w:tab/>
        <w:t>Στις σαρωμένες εικόνες δεν πρέπει να εμφανίζονται γραμμές θορύβου από κακή σάρωση (</w:t>
      </w:r>
      <w:proofErr w:type="spellStart"/>
      <w:r w:rsidRPr="001134EB">
        <w:rPr>
          <w:lang w:val="el-GR"/>
        </w:rPr>
        <w:t>bad</w:t>
      </w:r>
      <w:proofErr w:type="spellEnd"/>
      <w:r w:rsidRPr="001134EB">
        <w:rPr>
          <w:lang w:val="el-GR"/>
        </w:rPr>
        <w:t xml:space="preserve"> </w:t>
      </w:r>
      <w:proofErr w:type="spellStart"/>
      <w:r w:rsidRPr="001134EB">
        <w:rPr>
          <w:lang w:val="el-GR"/>
        </w:rPr>
        <w:t>scan</w:t>
      </w:r>
      <w:proofErr w:type="spellEnd"/>
      <w:r w:rsidRPr="001134EB">
        <w:rPr>
          <w:lang w:val="el-GR"/>
        </w:rPr>
        <w:t xml:space="preserve"> </w:t>
      </w:r>
      <w:proofErr w:type="spellStart"/>
      <w:r w:rsidRPr="001134EB">
        <w:rPr>
          <w:lang w:val="el-GR"/>
        </w:rPr>
        <w:t>lines</w:t>
      </w:r>
      <w:proofErr w:type="spellEnd"/>
      <w:r w:rsidRPr="001134EB">
        <w:rPr>
          <w:lang w:val="el-GR"/>
        </w:rPr>
        <w:t>), κενά τμήματα εικόνας καθώς και διπλά είδωλα λόγω αστοχίας στη σάρωση. Επίσης, δεν πρέπει να εμφανίζονται γρατσουνιές (</w:t>
      </w:r>
      <w:proofErr w:type="spellStart"/>
      <w:r w:rsidRPr="001134EB">
        <w:rPr>
          <w:lang w:val="el-GR"/>
        </w:rPr>
        <w:t>scratches</w:t>
      </w:r>
      <w:proofErr w:type="spellEnd"/>
      <w:r w:rsidRPr="001134EB">
        <w:rPr>
          <w:lang w:val="el-GR"/>
        </w:rPr>
        <w:t>), σκόνη, βρωμιά (</w:t>
      </w:r>
      <w:proofErr w:type="spellStart"/>
      <w:r w:rsidRPr="001134EB">
        <w:rPr>
          <w:lang w:val="el-GR"/>
        </w:rPr>
        <w:t>lint</w:t>
      </w:r>
      <w:proofErr w:type="spellEnd"/>
      <w:r w:rsidRPr="001134EB">
        <w:rPr>
          <w:lang w:val="el-GR"/>
        </w:rPr>
        <w:t xml:space="preserve">), λεκέδες / κηλίδες, στίγματα καθώς και άλλα ελαττώματα / ατέλειες, εκτός αυτών που προέρχονται από το πρωτογενές Υλικό. </w:t>
      </w:r>
    </w:p>
    <w:p w14:paraId="64ED5EB8" w14:textId="77777777" w:rsidR="00631888" w:rsidRPr="001134EB" w:rsidRDefault="00631888" w:rsidP="00631888">
      <w:pPr>
        <w:rPr>
          <w:lang w:val="el-GR"/>
        </w:rPr>
      </w:pPr>
      <w:r w:rsidRPr="001134EB">
        <w:rPr>
          <w:lang w:val="el-GR"/>
        </w:rPr>
        <w:t>o</w:t>
      </w:r>
      <w:r w:rsidRPr="001134EB">
        <w:rPr>
          <w:lang w:val="el-GR"/>
        </w:rPr>
        <w:tab/>
        <w:t>Η σάρωση των εγγράφων θα πρέπει να γίνει σε τόνους του γκρι (</w:t>
      </w:r>
      <w:proofErr w:type="spellStart"/>
      <w:r w:rsidRPr="001134EB">
        <w:rPr>
          <w:lang w:val="el-GR"/>
        </w:rPr>
        <w:t>grayscale</w:t>
      </w:r>
      <w:proofErr w:type="spellEnd"/>
      <w:r w:rsidRPr="001134EB">
        <w:rPr>
          <w:lang w:val="el-GR"/>
        </w:rPr>
        <w:t xml:space="preserve">) σε ανάλυση </w:t>
      </w:r>
      <w:r w:rsidRPr="006314E9">
        <w:rPr>
          <w:lang w:val="el-GR"/>
        </w:rPr>
        <w:t>3</w:t>
      </w:r>
      <w:r w:rsidRPr="001134EB">
        <w:rPr>
          <w:lang w:val="el-GR"/>
        </w:rPr>
        <w:t xml:space="preserve">00 </w:t>
      </w:r>
      <w:proofErr w:type="spellStart"/>
      <w:r w:rsidRPr="001134EB">
        <w:rPr>
          <w:lang w:val="el-GR"/>
        </w:rPr>
        <w:t>dpi</w:t>
      </w:r>
      <w:proofErr w:type="spellEnd"/>
      <w:r w:rsidRPr="001134EB">
        <w:rPr>
          <w:lang w:val="el-GR"/>
        </w:rPr>
        <w:t xml:space="preserve">, στα 8 </w:t>
      </w:r>
      <w:proofErr w:type="spellStart"/>
      <w:r w:rsidRPr="001134EB">
        <w:rPr>
          <w:lang w:val="el-GR"/>
        </w:rPr>
        <w:t>bit</w:t>
      </w:r>
      <w:proofErr w:type="spellEnd"/>
      <w:r w:rsidRPr="001134EB">
        <w:rPr>
          <w:lang w:val="el-GR"/>
        </w:rPr>
        <w:t xml:space="preserve">, κατ’ ελάχιστον. Στις περιπτώσεις που οι συγκεκριμένες προδιαγραφές δεν επιφέρουν το αποτέλεσμα που προδιαγράφεται ανωτέρω ο Ανάδοχος είναι υποχρεωμένος να πραγματοποιήσει τη σάρωση με υψηλότερη ανάλυση ή να πραγματοποιήσει έγχρωμη σάρωση σε ανάλυση </w:t>
      </w:r>
      <w:r w:rsidRPr="006314E9">
        <w:rPr>
          <w:lang w:val="el-GR"/>
        </w:rPr>
        <w:t>3</w:t>
      </w:r>
      <w:r w:rsidRPr="001134EB">
        <w:rPr>
          <w:lang w:val="el-GR"/>
        </w:rPr>
        <w:t xml:space="preserve">00 </w:t>
      </w:r>
      <w:proofErr w:type="spellStart"/>
      <w:r w:rsidRPr="001134EB">
        <w:rPr>
          <w:lang w:val="el-GR"/>
        </w:rPr>
        <w:t>dpi</w:t>
      </w:r>
      <w:proofErr w:type="spellEnd"/>
      <w:r w:rsidRPr="001134EB">
        <w:rPr>
          <w:lang w:val="el-GR"/>
        </w:rPr>
        <w:t xml:space="preserve">, στα 24 </w:t>
      </w:r>
      <w:proofErr w:type="spellStart"/>
      <w:r w:rsidRPr="001134EB">
        <w:rPr>
          <w:lang w:val="el-GR"/>
        </w:rPr>
        <w:t>bit</w:t>
      </w:r>
      <w:proofErr w:type="spellEnd"/>
      <w:r w:rsidRPr="001134EB">
        <w:rPr>
          <w:lang w:val="el-GR"/>
        </w:rPr>
        <w:t>.</w:t>
      </w:r>
    </w:p>
    <w:p w14:paraId="0157B0A9" w14:textId="77777777" w:rsidR="00631888" w:rsidRPr="001134EB" w:rsidRDefault="00631888" w:rsidP="00631888">
      <w:pPr>
        <w:rPr>
          <w:lang w:val="el-GR"/>
        </w:rPr>
      </w:pPr>
      <w:r w:rsidRPr="001134EB">
        <w:rPr>
          <w:lang w:val="el-GR"/>
        </w:rPr>
        <w:t>o</w:t>
      </w:r>
      <w:r w:rsidRPr="001134EB">
        <w:rPr>
          <w:lang w:val="el-GR"/>
        </w:rPr>
        <w:tab/>
        <w:t xml:space="preserve">Ο αλγόριθμος συμπίεσης που θα χρησιμοποιηθεί θα πρέπει να είναι JPEG100. </w:t>
      </w:r>
    </w:p>
    <w:p w14:paraId="1C20E185" w14:textId="77777777" w:rsidR="00631888" w:rsidRPr="001134EB" w:rsidRDefault="00631888" w:rsidP="00631888">
      <w:pPr>
        <w:rPr>
          <w:lang w:val="el-GR"/>
        </w:rPr>
      </w:pPr>
      <w:r w:rsidRPr="001134EB">
        <w:rPr>
          <w:lang w:val="el-GR"/>
        </w:rPr>
        <w:t>Ο Ανάδοχος έχει τη δυνατότητα κατά τη Φάση Α’: Ανάλυση Απαιτήσεων να προτείνει καταλληλότερο αλγόριθμο συμπίεσης. Η πρόταση του Αναδόχου θα εξεταστεί, για έγκριση ή απόρριψη, από την ΕΠΠΕ.</w:t>
      </w:r>
    </w:p>
    <w:p w14:paraId="34785F8B" w14:textId="77777777" w:rsidR="00631888" w:rsidRPr="001134EB" w:rsidRDefault="00631888" w:rsidP="00631888">
      <w:pPr>
        <w:rPr>
          <w:lang w:val="el-GR"/>
        </w:rPr>
      </w:pPr>
      <w:r w:rsidRPr="001134EB">
        <w:rPr>
          <w:lang w:val="el-GR"/>
        </w:rPr>
        <w:t>Κατά τη διαδικασία της σάρωσης θα γίνεται έλεγχος και επεξεργασία των εικόνων πριν αποθηκευτούν, έτσι ώστε να εξασφαλίζεται:</w:t>
      </w:r>
    </w:p>
    <w:p w14:paraId="08F62DA1" w14:textId="77777777" w:rsidR="00631888" w:rsidRPr="001134EB" w:rsidRDefault="00631888" w:rsidP="00631888">
      <w:pPr>
        <w:rPr>
          <w:lang w:val="el-GR"/>
        </w:rPr>
      </w:pPr>
      <w:r w:rsidRPr="001134EB">
        <w:rPr>
          <w:lang w:val="el-GR"/>
        </w:rPr>
        <w:t>•</w:t>
      </w:r>
      <w:r w:rsidRPr="001134EB">
        <w:rPr>
          <w:lang w:val="el-GR"/>
        </w:rPr>
        <w:tab/>
        <w:t>Η βελτιστοποίηση του οπτικού αποτελέσματος</w:t>
      </w:r>
    </w:p>
    <w:p w14:paraId="67413850" w14:textId="77777777" w:rsidR="00631888" w:rsidRPr="001134EB" w:rsidRDefault="00631888" w:rsidP="00631888">
      <w:pPr>
        <w:rPr>
          <w:lang w:val="el-GR"/>
        </w:rPr>
      </w:pPr>
      <w:r w:rsidRPr="001134EB">
        <w:rPr>
          <w:lang w:val="el-GR"/>
        </w:rPr>
        <w:t>•</w:t>
      </w:r>
      <w:r w:rsidRPr="001134EB">
        <w:rPr>
          <w:lang w:val="el-GR"/>
        </w:rPr>
        <w:tab/>
        <w:t>Η ευθυγράμμιση της σαρωμένης σελίδας</w:t>
      </w:r>
    </w:p>
    <w:p w14:paraId="4C1A4DCF" w14:textId="77777777" w:rsidR="00631888" w:rsidRPr="001134EB" w:rsidRDefault="00631888" w:rsidP="00631888">
      <w:pPr>
        <w:rPr>
          <w:lang w:val="el-GR"/>
        </w:rPr>
      </w:pPr>
      <w:r w:rsidRPr="001134EB">
        <w:rPr>
          <w:lang w:val="el-GR"/>
        </w:rPr>
        <w:t>•</w:t>
      </w:r>
      <w:r w:rsidRPr="001134EB">
        <w:rPr>
          <w:lang w:val="el-GR"/>
        </w:rPr>
        <w:tab/>
        <w:t>Η αφαίρεση του κενού περιθωρίου</w:t>
      </w:r>
    </w:p>
    <w:p w14:paraId="2827E035" w14:textId="77777777" w:rsidR="00631888" w:rsidRPr="001134EB" w:rsidRDefault="00631888" w:rsidP="00631888">
      <w:pPr>
        <w:rPr>
          <w:lang w:val="el-GR"/>
        </w:rPr>
      </w:pPr>
      <w:r w:rsidRPr="001134EB">
        <w:rPr>
          <w:lang w:val="el-GR"/>
        </w:rPr>
        <w:t>•</w:t>
      </w:r>
      <w:r w:rsidRPr="001134EB">
        <w:rPr>
          <w:lang w:val="el-GR"/>
        </w:rPr>
        <w:tab/>
        <w:t>Η αφαίρεση της καμπυλότητας της σελίδας</w:t>
      </w:r>
    </w:p>
    <w:p w14:paraId="1CD11B36" w14:textId="77777777" w:rsidR="00631888" w:rsidRPr="001134EB" w:rsidRDefault="00631888" w:rsidP="00631888">
      <w:pPr>
        <w:rPr>
          <w:lang w:val="el-GR"/>
        </w:rPr>
      </w:pPr>
      <w:r w:rsidRPr="001134EB">
        <w:rPr>
          <w:lang w:val="el-GR"/>
        </w:rPr>
        <w:t>•</w:t>
      </w:r>
      <w:r w:rsidRPr="001134EB">
        <w:rPr>
          <w:lang w:val="el-GR"/>
        </w:rPr>
        <w:tab/>
        <w:t xml:space="preserve">Η ακεραιότητα των σαρωμένων στοιχείων </w:t>
      </w:r>
    </w:p>
    <w:p w14:paraId="1D0DA4CF" w14:textId="77777777" w:rsidR="00631888" w:rsidRPr="001134EB" w:rsidRDefault="00631888" w:rsidP="00631888">
      <w:pPr>
        <w:rPr>
          <w:lang w:val="el-GR"/>
        </w:rPr>
      </w:pPr>
      <w:r w:rsidRPr="001134EB">
        <w:rPr>
          <w:lang w:val="el-GR"/>
        </w:rPr>
        <w:t>•</w:t>
      </w:r>
      <w:r w:rsidRPr="001134EB">
        <w:rPr>
          <w:lang w:val="el-GR"/>
        </w:rPr>
        <w:tab/>
        <w:t>Η αποτύπωση όλων πληροφοριών που είναι καταγεγραμμένες στο έγγραφο.</w:t>
      </w:r>
    </w:p>
    <w:p w14:paraId="2F7869E6" w14:textId="77777777" w:rsidR="00631888" w:rsidRPr="001134EB" w:rsidRDefault="00631888" w:rsidP="00631888">
      <w:pPr>
        <w:rPr>
          <w:lang w:val="el-GR"/>
        </w:rPr>
      </w:pPr>
      <w:r w:rsidRPr="001134EB">
        <w:rPr>
          <w:lang w:val="el-GR"/>
        </w:rPr>
        <w:t xml:space="preserve"> Οι υποψήφιοι Ανάδοχοι θα πρέπει να αναφέρουν στην οικονομική προσφορά τους το </w:t>
      </w:r>
      <w:proofErr w:type="spellStart"/>
      <w:r w:rsidRPr="001134EB">
        <w:rPr>
          <w:lang w:val="el-GR"/>
        </w:rPr>
        <w:t>ανηγμένο</w:t>
      </w:r>
      <w:proofErr w:type="spellEnd"/>
      <w:r w:rsidRPr="001134EB">
        <w:rPr>
          <w:lang w:val="el-GR"/>
        </w:rPr>
        <w:t xml:space="preserve"> κόστος σάρωσης (συμπεριλαμβανομένης της τεκμηρίωσης) ανά φάκελο. </w:t>
      </w:r>
      <w:proofErr w:type="spellStart"/>
      <w:r w:rsidRPr="001134EB">
        <w:rPr>
          <w:lang w:val="el-GR"/>
        </w:rPr>
        <w:t>To</w:t>
      </w:r>
      <w:proofErr w:type="spellEnd"/>
      <w:r w:rsidRPr="001134EB">
        <w:rPr>
          <w:lang w:val="el-GR"/>
        </w:rPr>
        <w:t xml:space="preserve"> </w:t>
      </w:r>
      <w:proofErr w:type="spellStart"/>
      <w:r w:rsidRPr="001134EB">
        <w:rPr>
          <w:lang w:val="el-GR"/>
        </w:rPr>
        <w:t>ανηγμένο</w:t>
      </w:r>
      <w:proofErr w:type="spellEnd"/>
      <w:r w:rsidRPr="001134EB">
        <w:rPr>
          <w:lang w:val="el-GR"/>
        </w:rPr>
        <w:t xml:space="preserve"> κόστος σάρωσης ανά φάκελο θα συμπεριλαμβάνει το σύνολο των σχετικών με την ενέργεια παρελκόμενων δαπανών του Αναδόχου στο πλαίσιο του έργου</w:t>
      </w:r>
      <w:r>
        <w:rPr>
          <w:lang w:val="el-GR"/>
        </w:rPr>
        <w:t xml:space="preserve">. </w:t>
      </w:r>
    </w:p>
    <w:p w14:paraId="39836815" w14:textId="77777777" w:rsidR="00631888" w:rsidRPr="001134EB" w:rsidRDefault="00631888" w:rsidP="00631888">
      <w:pPr>
        <w:rPr>
          <w:lang w:val="el-GR"/>
        </w:rPr>
      </w:pPr>
      <w:r w:rsidRPr="001134EB">
        <w:rPr>
          <w:lang w:val="el-GR"/>
        </w:rPr>
        <w:t>Διευκρινίζεται ότι :</w:t>
      </w:r>
    </w:p>
    <w:p w14:paraId="013CCB12" w14:textId="77777777" w:rsidR="00631888" w:rsidRPr="001134EB" w:rsidRDefault="00631888" w:rsidP="00631888">
      <w:pPr>
        <w:rPr>
          <w:lang w:val="el-GR"/>
        </w:rPr>
      </w:pPr>
      <w:r w:rsidRPr="001134EB">
        <w:rPr>
          <w:lang w:val="el-GR"/>
        </w:rPr>
        <w:t>1.</w:t>
      </w:r>
      <w:r w:rsidRPr="001134EB">
        <w:rPr>
          <w:lang w:val="el-GR"/>
        </w:rPr>
        <w:tab/>
        <w:t>Ο εξοπλισμός και το λογισμικό που θα χρησιμοποιηθεί για τη σάρωση των εγγράφων θα είναι κυριότητας του Αναδόχου και δεν αποτελεί παραδοτέο του έργου.</w:t>
      </w:r>
    </w:p>
    <w:p w14:paraId="14471210" w14:textId="77777777" w:rsidR="00631888" w:rsidRPr="001134EB" w:rsidRDefault="00631888" w:rsidP="00631888">
      <w:pPr>
        <w:rPr>
          <w:lang w:val="el-GR"/>
        </w:rPr>
      </w:pPr>
      <w:r w:rsidRPr="001134EB">
        <w:rPr>
          <w:lang w:val="el-GR"/>
        </w:rPr>
        <w:t>2.</w:t>
      </w:r>
      <w:r w:rsidRPr="001134EB">
        <w:rPr>
          <w:lang w:val="el-GR"/>
        </w:rPr>
        <w:tab/>
        <w:t>Για τον εξοπλισμό και το λογισμικό σάρωσης που θα χρησιμοποιηθεί, ο Ανάδοχος θα διαθέτει όλες τις απαιτούμενες νόμιμες άδειες, τις οποίες η Αναθέτουσα Αρχή δύναται να ελέγξει οποιαδήποτε στιγμή.</w:t>
      </w:r>
    </w:p>
    <w:p w14:paraId="058C9CD9" w14:textId="77777777" w:rsidR="00631888" w:rsidRPr="001134EB" w:rsidRDefault="00631888" w:rsidP="00474644">
      <w:pPr>
        <w:pStyle w:val="4"/>
        <w:numPr>
          <w:ilvl w:val="3"/>
          <w:numId w:val="115"/>
        </w:numPr>
        <w:tabs>
          <w:tab w:val="left" w:pos="1134"/>
        </w:tabs>
        <w:ind w:left="864" w:hanging="864"/>
        <w:rPr>
          <w:lang w:val="el-GR"/>
        </w:rPr>
      </w:pPr>
      <w:r w:rsidRPr="001134EB">
        <w:rPr>
          <w:lang w:val="el-GR"/>
        </w:rPr>
        <w:lastRenderedPageBreak/>
        <w:tab/>
      </w:r>
      <w:bookmarkStart w:id="540" w:name="_Ref71623658"/>
      <w:bookmarkStart w:id="541" w:name="_Toc76724165"/>
      <w:bookmarkStart w:id="542" w:name="_Toc89441303"/>
      <w:bookmarkStart w:id="543" w:name="_Toc89441821"/>
      <w:r w:rsidRPr="001134EB">
        <w:rPr>
          <w:lang w:val="el-GR"/>
        </w:rPr>
        <w:t>Ποιοτικός και ποσοτικός έλεγχος παραγόμενων προϊόντων σάρωσης Αναδόχου</w:t>
      </w:r>
      <w:bookmarkEnd w:id="540"/>
      <w:bookmarkEnd w:id="541"/>
      <w:bookmarkEnd w:id="542"/>
      <w:bookmarkEnd w:id="543"/>
      <w:r w:rsidRPr="001134EB">
        <w:rPr>
          <w:lang w:val="el-GR"/>
        </w:rPr>
        <w:tab/>
      </w:r>
    </w:p>
    <w:p w14:paraId="7E69F62D" w14:textId="77777777" w:rsidR="00631888" w:rsidRPr="000E2526" w:rsidRDefault="00631888" w:rsidP="00631888">
      <w:pPr>
        <w:rPr>
          <w:lang w:val="el-GR"/>
        </w:rPr>
      </w:pPr>
      <w:r w:rsidRPr="000E2526">
        <w:rPr>
          <w:lang w:val="el-GR"/>
        </w:rPr>
        <w:t xml:space="preserve">Ο Ανάδοχος θα εκπονήσει και θα παραδώσει στη </w:t>
      </w:r>
      <w:r w:rsidRPr="002C48DF">
        <w:rPr>
          <w:b/>
          <w:bCs/>
          <w:lang w:val="el-GR"/>
        </w:rPr>
        <w:t>Φάση 1: Μελέτη Εφαρμογής - Ανάλυση Απαιτήσεων</w:t>
      </w:r>
      <w:r w:rsidRPr="000E2526">
        <w:rPr>
          <w:lang w:val="el-GR"/>
        </w:rPr>
        <w:t xml:space="preserve"> του έργου το </w:t>
      </w:r>
      <w:r w:rsidRPr="002C48DF">
        <w:rPr>
          <w:b/>
          <w:bCs/>
          <w:lang w:val="el-GR"/>
        </w:rPr>
        <w:t xml:space="preserve">Εξειδικευμένο Σχέδιο Ποιοτικού &amp; Ποσοτικού Ελέγχου Σάρωσης </w:t>
      </w:r>
      <w:r>
        <w:rPr>
          <w:b/>
          <w:bCs/>
          <w:lang w:val="el-GR"/>
        </w:rPr>
        <w:t xml:space="preserve">Εγγράφων </w:t>
      </w:r>
      <w:r w:rsidRPr="002C48DF">
        <w:rPr>
          <w:b/>
          <w:bCs/>
          <w:lang w:val="el-GR"/>
        </w:rPr>
        <w:t>ΦΔ</w:t>
      </w:r>
      <w:r w:rsidRPr="000E2526">
        <w:rPr>
          <w:lang w:val="el-GR"/>
        </w:rPr>
        <w:t xml:space="preserve">, τεκμηριώνοντας τη διαδικασία ελέγχου.  </w:t>
      </w:r>
    </w:p>
    <w:p w14:paraId="42160D87" w14:textId="77777777" w:rsidR="00631888" w:rsidRPr="00E951AA" w:rsidRDefault="00631888" w:rsidP="00631888">
      <w:pPr>
        <w:rPr>
          <w:lang w:val="el-GR"/>
        </w:rPr>
      </w:pPr>
      <w:r w:rsidRPr="00E951AA">
        <w:rPr>
          <w:lang w:val="el-GR"/>
        </w:rPr>
        <w:t>Ο ανάδοχος θα πρέπει κατά την επεξεργασία των εγγράφων να αναφέρει τους ποιοτικούς ελέγχους που θα διεξάγει καθώς και τις πρακτικές που θα ακολουθήσει για τη διασφάλιση της ασφάλειας των πληροφοριών. Ο ανάδοχος θα πρέπει να διαθέτει σε ισχύ πιστοποιητικά Διαχείρισης Συστημάτων Ποιότητας και Ασφάλειας Πληροφοριών ISO 27001:2013 ή ισοδύναμο και ISO 9001:2015 ή ισοδύναμο αντίστοιχα. Το πεδίο εφαρμογής των πιστοποιητικών θα πρέπει να είναι σχετικό με το αντικείμενο της παρούσας σύμβασης.</w:t>
      </w:r>
    </w:p>
    <w:p w14:paraId="6311C8EF" w14:textId="77777777" w:rsidR="00631888" w:rsidRPr="001134EB" w:rsidRDefault="00631888" w:rsidP="00631888">
      <w:pPr>
        <w:rPr>
          <w:lang w:val="el-GR"/>
        </w:rPr>
      </w:pPr>
      <w:r w:rsidRPr="001134EB">
        <w:rPr>
          <w:lang w:val="el-GR"/>
        </w:rPr>
        <w:t xml:space="preserve">Οι έλεγχοι συνίστανται να υλοποιούνται σε μια σειρά από βήματα και διαδικασίες προκειμένου να διασφαλιστεί η ομαλή πορεία του έργου. Ελάχιστες  ενέργειες που θα ακολουθούνται είναι: </w:t>
      </w:r>
    </w:p>
    <w:p w14:paraId="3C56714F" w14:textId="77777777" w:rsidR="00631888" w:rsidRPr="001134EB" w:rsidRDefault="00631888" w:rsidP="00631888">
      <w:pPr>
        <w:rPr>
          <w:lang w:val="el-GR"/>
        </w:rPr>
      </w:pPr>
      <w:r w:rsidRPr="001134EB">
        <w:rPr>
          <w:lang w:val="el-GR"/>
        </w:rPr>
        <w:t>•</w:t>
      </w:r>
      <w:r w:rsidRPr="001134EB">
        <w:rPr>
          <w:lang w:val="el-GR"/>
        </w:rPr>
        <w:tab/>
        <w:t xml:space="preserve">Σύνταξη και παρακολούθηση πρωτοκόλλων παραλαβής και παράδοσης, </w:t>
      </w:r>
    </w:p>
    <w:p w14:paraId="5B45C089" w14:textId="77777777" w:rsidR="00631888" w:rsidRPr="001134EB" w:rsidRDefault="00631888" w:rsidP="00631888">
      <w:pPr>
        <w:rPr>
          <w:lang w:val="el-GR"/>
        </w:rPr>
      </w:pPr>
      <w:r w:rsidRPr="001134EB">
        <w:rPr>
          <w:lang w:val="el-GR"/>
        </w:rPr>
        <w:t>•</w:t>
      </w:r>
      <w:r w:rsidRPr="001134EB">
        <w:rPr>
          <w:lang w:val="el-GR"/>
        </w:rPr>
        <w:tab/>
        <w:t xml:space="preserve">Λεπτομερής καταγραφή των προσώπων που σχετίζονται με τα έγγραφα σε κάθε φάση, </w:t>
      </w:r>
    </w:p>
    <w:p w14:paraId="1DF823A2" w14:textId="77777777" w:rsidR="00631888" w:rsidRPr="001134EB" w:rsidRDefault="00631888" w:rsidP="00631888">
      <w:pPr>
        <w:rPr>
          <w:lang w:val="el-GR"/>
        </w:rPr>
      </w:pPr>
      <w:r w:rsidRPr="001134EB">
        <w:rPr>
          <w:lang w:val="el-GR"/>
        </w:rPr>
        <w:t>•</w:t>
      </w:r>
      <w:r w:rsidRPr="001134EB">
        <w:rPr>
          <w:lang w:val="el-GR"/>
        </w:rPr>
        <w:tab/>
        <w:t xml:space="preserve">Τακτική επικοινωνία με τους αρμόδιους από την πλευρά του Φορέα, για την ομαλότερη διεξαγωγή των εργασιών και επίλυση τυχόν αποριών ή θεμάτων που προκύπτουν και δυσχεραίνουν την πορεία του έργου, </w:t>
      </w:r>
    </w:p>
    <w:p w14:paraId="537BCBDA" w14:textId="77777777" w:rsidR="00631888" w:rsidRPr="001134EB" w:rsidRDefault="00631888" w:rsidP="00631888">
      <w:pPr>
        <w:rPr>
          <w:lang w:val="el-GR"/>
        </w:rPr>
      </w:pPr>
      <w:bookmarkStart w:id="544" w:name="_Hlk68255897"/>
      <w:r w:rsidRPr="001134EB">
        <w:rPr>
          <w:lang w:val="el-GR"/>
        </w:rPr>
        <w:t>•</w:t>
      </w:r>
      <w:r w:rsidRPr="001134EB">
        <w:rPr>
          <w:lang w:val="el-GR"/>
        </w:rPr>
        <w:tab/>
      </w:r>
      <w:bookmarkEnd w:id="544"/>
      <w:r w:rsidRPr="001134EB">
        <w:rPr>
          <w:lang w:val="el-GR"/>
        </w:rPr>
        <w:t xml:space="preserve">Έλεγχοι ποιότητας των σαρωμένων εγγράφων, </w:t>
      </w:r>
    </w:p>
    <w:p w14:paraId="4F484768" w14:textId="77777777" w:rsidR="00631888" w:rsidRPr="001134EB" w:rsidRDefault="00631888" w:rsidP="00631888">
      <w:pPr>
        <w:rPr>
          <w:lang w:val="el-GR"/>
        </w:rPr>
      </w:pPr>
      <w:r w:rsidRPr="001134EB">
        <w:rPr>
          <w:lang w:val="el-GR"/>
        </w:rPr>
        <w:t>•</w:t>
      </w:r>
      <w:r w:rsidRPr="001134EB">
        <w:rPr>
          <w:lang w:val="el-GR"/>
        </w:rPr>
        <w:tab/>
        <w:t>Έλεγχοι αναγνωσιμότητας και πληρότητας του υλικού</w:t>
      </w:r>
    </w:p>
    <w:p w14:paraId="22E83920" w14:textId="77777777" w:rsidR="00631888" w:rsidRPr="001134EB" w:rsidRDefault="00631888" w:rsidP="00631888">
      <w:pPr>
        <w:rPr>
          <w:lang w:val="el-GR"/>
        </w:rPr>
      </w:pPr>
      <w:r w:rsidRPr="001134EB">
        <w:rPr>
          <w:lang w:val="el-GR"/>
        </w:rPr>
        <w:t xml:space="preserve">Σκοπός των </w:t>
      </w:r>
      <w:r w:rsidRPr="001134EB">
        <w:rPr>
          <w:u w:val="single"/>
          <w:lang w:val="el-GR"/>
        </w:rPr>
        <w:t>ποιοτικών</w:t>
      </w:r>
      <w:r w:rsidRPr="001134EB">
        <w:rPr>
          <w:lang w:val="el-GR"/>
        </w:rPr>
        <w:t xml:space="preserve"> ελέγχων ως προς το σαρωμένο Υλικό και της σχετικής τεκμηρίωσης (βλ.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"_Διαδικασία_παράδοσης_παραλ</w:instrText>
      </w:r>
      <w:r w:rsidR="00162752" w:rsidRPr="00A9667F">
        <w:rPr>
          <w:lang w:val="el-GR"/>
        </w:rPr>
        <w:instrText xml:space="preserve">αβής" </w:instrText>
      </w:r>
      <w:r w:rsidR="00162752">
        <w:fldChar w:fldCharType="separate"/>
      </w:r>
      <w:r w:rsidRPr="00FE5C07">
        <w:rPr>
          <w:rStyle w:val="-"/>
          <w:lang w:val="el-GR"/>
        </w:rPr>
        <w:t>Διαδικασία παράδοσης παραλαβής παραγόμενου υλικού σάρωσης</w:t>
      </w:r>
      <w:r w:rsidR="00162752">
        <w:rPr>
          <w:rStyle w:val="-"/>
          <w:lang w:val="el-GR"/>
        </w:rPr>
        <w:fldChar w:fldCharType="end"/>
      </w:r>
      <w:r w:rsidRPr="001134EB">
        <w:rPr>
          <w:lang w:val="el-GR"/>
        </w:rPr>
        <w:t>) είναι να επιβεβαιωθεί ότι τα παραγόμενα ψηφιακά προϊόντα είναι σύμφωνα με τις απαιτήσεις της διακήρυξης και με βάση το πρωτότυπο αναλογικό Υλικό.</w:t>
      </w:r>
    </w:p>
    <w:p w14:paraId="41E43A05" w14:textId="77777777" w:rsidR="00631888" w:rsidRPr="001134EB" w:rsidRDefault="00631888" w:rsidP="00631888">
      <w:pPr>
        <w:rPr>
          <w:lang w:val="el-GR"/>
        </w:rPr>
      </w:pPr>
      <w:r w:rsidRPr="001134EB">
        <w:rPr>
          <w:lang w:val="el-GR"/>
        </w:rPr>
        <w:t>Επίσης, ο Ανάδοχος, με το πέρας της σάρωσης και τεκμηρίωσης κάθε παρτίδας, θα πραγματοποιεί ποσοτικούς ελέγχους στα παραγόμενα προϊόντα.</w:t>
      </w:r>
    </w:p>
    <w:p w14:paraId="6B92B0E6" w14:textId="77777777" w:rsidR="00631888" w:rsidRPr="001134EB" w:rsidRDefault="00631888" w:rsidP="00631888">
      <w:pPr>
        <w:rPr>
          <w:lang w:val="el-GR"/>
        </w:rPr>
      </w:pPr>
      <w:r w:rsidRPr="001134EB">
        <w:rPr>
          <w:lang w:val="el-GR"/>
        </w:rPr>
        <w:t xml:space="preserve">Σκοπός των </w:t>
      </w:r>
      <w:r w:rsidRPr="001134EB">
        <w:rPr>
          <w:u w:val="single"/>
          <w:lang w:val="el-GR"/>
        </w:rPr>
        <w:t>ποσοτικών</w:t>
      </w:r>
      <w:r w:rsidRPr="001134EB">
        <w:rPr>
          <w:lang w:val="el-GR"/>
        </w:rPr>
        <w:t xml:space="preserve"> ελέγχων είναι να επαληθευτεί ότι σαρώθηκε και τεκμηριώθηκε </w:t>
      </w:r>
      <w:r w:rsidRPr="001134EB">
        <w:rPr>
          <w:b/>
          <w:u w:val="single"/>
          <w:lang w:val="el-GR"/>
        </w:rPr>
        <w:t>το σύνολο</w:t>
      </w:r>
      <w:r w:rsidRPr="001134EB">
        <w:rPr>
          <w:lang w:val="el-GR"/>
        </w:rPr>
        <w:t xml:space="preserve"> των φακέλων και εγγράφων που παραδόθηκαν στον Ανάδοχο σύμφωνα με τα πρωτόκολλα παράδοσης-παραλαβής (σύμφωνα με την Παρ.</w:t>
      </w:r>
      <w:r>
        <w:rPr>
          <w:lang w:val="el-GR"/>
        </w:rPr>
        <w:t xml:space="preserve">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"_Ποσότητα_και_είδος" </w:instrText>
      </w:r>
      <w:r w:rsidR="00162752">
        <w:fldChar w:fldCharType="separate"/>
      </w:r>
      <w:r w:rsidRPr="00FE5C07">
        <w:rPr>
          <w:rStyle w:val="-"/>
          <w:lang w:val="el-GR"/>
        </w:rPr>
        <w:t>Ποσότητα και είδος υλικού που θα σαρωθεί και θα τεκμηριωθεί</w:t>
      </w:r>
      <w:r w:rsidR="00162752">
        <w:rPr>
          <w:rStyle w:val="-"/>
          <w:lang w:val="el-GR"/>
        </w:rPr>
        <w:fldChar w:fldCharType="end"/>
      </w:r>
      <w:r w:rsidRPr="001134EB">
        <w:rPr>
          <w:lang w:val="el-GR"/>
        </w:rPr>
        <w:t>).</w:t>
      </w:r>
    </w:p>
    <w:p w14:paraId="759954A6" w14:textId="77777777" w:rsidR="00631888" w:rsidRPr="001134EB" w:rsidRDefault="00631888" w:rsidP="00631888">
      <w:pPr>
        <w:rPr>
          <w:lang w:val="el-GR"/>
        </w:rPr>
      </w:pPr>
      <w:r w:rsidRPr="001134EB">
        <w:rPr>
          <w:lang w:val="el-GR"/>
        </w:rPr>
        <w:t xml:space="preserve">Οι ποιοτικοί έλεγχοι που θα εκτελούνται </w:t>
      </w:r>
      <w:r w:rsidRPr="001134EB">
        <w:rPr>
          <w:b/>
          <w:u w:val="single"/>
          <w:lang w:val="el-GR"/>
        </w:rPr>
        <w:t>από τον Ανάδοχο</w:t>
      </w:r>
      <w:r w:rsidRPr="001134EB">
        <w:rPr>
          <w:lang w:val="el-GR"/>
        </w:rPr>
        <w:t xml:space="preserve"> θα περιλαμβάνουν κατ’ ελάχιστον τα παρακάτω:</w:t>
      </w:r>
    </w:p>
    <w:p w14:paraId="16515021" w14:textId="77777777" w:rsidR="00631888" w:rsidRPr="00336E02" w:rsidRDefault="00631888" w:rsidP="00474644">
      <w:pPr>
        <w:numPr>
          <w:ilvl w:val="0"/>
          <w:numId w:val="73"/>
        </w:numPr>
        <w:rPr>
          <w:lang w:val="el-GR"/>
        </w:rPr>
      </w:pPr>
      <w:r w:rsidRPr="001134EB">
        <w:rPr>
          <w:u w:val="single"/>
          <w:lang w:val="el-GR"/>
        </w:rPr>
        <w:t>Έλεγχο της ποιότητας των σαρωμένων φακέλων</w:t>
      </w:r>
      <w:r w:rsidRPr="001134EB">
        <w:rPr>
          <w:lang w:val="el-GR"/>
        </w:rPr>
        <w:t>. Σκοπός των συγκεκριμένων ελέγχων είναι να εξασφαλιστεί ότι η ποιότητα σάρωσης θα είναι σύμφωνη με την ποιότητα που προδιαγράφεται στη Παρ.</w:t>
      </w:r>
      <w:r>
        <w:rPr>
          <w:lang w:val="el-GR"/>
        </w:rPr>
        <w:t xml:space="preserve">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"_Απαιτήσεις_διασφάλισης_ποιότητας" </w:instrText>
      </w:r>
      <w:r w:rsidR="00162752">
        <w:fldChar w:fldCharType="separate"/>
      </w:r>
      <w:r w:rsidRPr="00FE5C07">
        <w:rPr>
          <w:rStyle w:val="-"/>
          <w:lang w:val="el-GR"/>
        </w:rPr>
        <w:t>Απαιτήσεις διασφάλισης ποιότητας σάρωσης – Τεχνικές απαιτήσεις</w:t>
      </w:r>
      <w:r w:rsidR="00162752">
        <w:rPr>
          <w:rStyle w:val="-"/>
          <w:lang w:val="el-GR"/>
        </w:rPr>
        <w:fldChar w:fldCharType="end"/>
      </w:r>
      <w:r w:rsidRPr="001134EB">
        <w:rPr>
          <w:lang w:val="el-GR"/>
        </w:rPr>
        <w:t>. Στις περιπτώσεις που θα διαπιστώνεται από τον Ανάδοχο σε έναν σαρωμένο Φάκελο απόκλιση από το πρωτότυπο, τότε αυτός θα περνά από επεξεργασία ή θα πραγματοποιείται νέα σάρωση από τον Ανάδοχο.</w:t>
      </w:r>
    </w:p>
    <w:p w14:paraId="487BC426" w14:textId="77777777" w:rsidR="00631888" w:rsidRPr="00336E02" w:rsidRDefault="00631888" w:rsidP="00474644">
      <w:pPr>
        <w:numPr>
          <w:ilvl w:val="0"/>
          <w:numId w:val="73"/>
        </w:numPr>
        <w:rPr>
          <w:lang w:val="el-GR"/>
        </w:rPr>
      </w:pPr>
      <w:r w:rsidRPr="001134EB">
        <w:rPr>
          <w:u w:val="single"/>
          <w:lang w:val="el-GR"/>
        </w:rPr>
        <w:t xml:space="preserve">Έλεγχο της τεκμηρίωσης / των </w:t>
      </w:r>
      <w:proofErr w:type="spellStart"/>
      <w:r w:rsidRPr="001134EB">
        <w:rPr>
          <w:u w:val="single"/>
          <w:lang w:val="el-GR"/>
        </w:rPr>
        <w:t>μεταδεδομένων</w:t>
      </w:r>
      <w:proofErr w:type="spellEnd"/>
      <w:r w:rsidRPr="001134EB">
        <w:rPr>
          <w:u w:val="single"/>
          <w:lang w:val="el-GR"/>
        </w:rPr>
        <w:t xml:space="preserve"> σάρωσης</w:t>
      </w:r>
      <w:r w:rsidRPr="001134EB">
        <w:rPr>
          <w:lang w:val="el-GR"/>
        </w:rPr>
        <w:t xml:space="preserve">. Σκοπός των συγκεκριμένων ελέγχων είναι να εξασφαλιστεί ότι τα </w:t>
      </w:r>
      <w:proofErr w:type="spellStart"/>
      <w:r w:rsidRPr="001134EB">
        <w:rPr>
          <w:lang w:val="el-GR"/>
        </w:rPr>
        <w:t>μεταδεδομένα</w:t>
      </w:r>
      <w:proofErr w:type="spellEnd"/>
      <w:r w:rsidRPr="001134EB">
        <w:rPr>
          <w:lang w:val="el-GR"/>
        </w:rPr>
        <w:t xml:space="preserve"> σάρωσης που θα έχουν καταχωρηθεί από τον Ανάδοχο είναι σύμφωνα με το περιεχόμενο του πρωτότυπου Υλικού (Φάκελος Δανείου). Τυχόν λάθη που θα διαπιστώνονται σε αυτούς τους ελέγχους θα διορθώνονται άμεσα από τον Ανάδοχο.</w:t>
      </w:r>
    </w:p>
    <w:p w14:paraId="4F20CE8E" w14:textId="77777777" w:rsidR="00631888" w:rsidRPr="001134EB" w:rsidRDefault="00631888" w:rsidP="00474644">
      <w:pPr>
        <w:numPr>
          <w:ilvl w:val="0"/>
          <w:numId w:val="73"/>
        </w:numPr>
        <w:rPr>
          <w:lang w:val="el-GR"/>
        </w:rPr>
      </w:pPr>
      <w:r w:rsidRPr="001134EB">
        <w:rPr>
          <w:u w:val="single"/>
          <w:lang w:val="el-GR"/>
        </w:rPr>
        <w:t>Έλεγχο της ορθότητας στην κωδικοποίησ</w:t>
      </w:r>
      <w:r w:rsidRPr="001134EB">
        <w:rPr>
          <w:lang w:val="el-GR"/>
        </w:rPr>
        <w:t>η των αρχείων, των φακέλων και των μέσων αποθήκευσης. Σκοπός των συγκεκριμένων ελέγχων είναι να εξασφαλιστεί ότι ακολουθείται το μοντέλο κωδικοποίησης που θα αποφασιστεί. Τυχόν λάθη που θα διαπιστώνονται σε αυτούς τους ελέγχους θα διορθώνονται άμεσα από τον Ανάδοχο.</w:t>
      </w:r>
    </w:p>
    <w:p w14:paraId="38A0F4E1" w14:textId="77777777" w:rsidR="00631888" w:rsidRPr="001134EB" w:rsidRDefault="00631888" w:rsidP="00631888">
      <w:pPr>
        <w:rPr>
          <w:u w:val="single"/>
          <w:lang w:val="el-GR"/>
        </w:rPr>
      </w:pPr>
    </w:p>
    <w:p w14:paraId="11DF26AB" w14:textId="77777777" w:rsidR="00631888" w:rsidRPr="001134EB" w:rsidRDefault="00631888" w:rsidP="00631888">
      <w:pPr>
        <w:rPr>
          <w:lang w:val="el-GR"/>
        </w:rPr>
      </w:pPr>
      <w:r w:rsidRPr="001134EB">
        <w:rPr>
          <w:lang w:val="el-GR"/>
        </w:rPr>
        <w:lastRenderedPageBreak/>
        <w:t xml:space="preserve">Οι ποσοτικοί έλεγχοι θα γίνονται από τον Ανάδοχο </w:t>
      </w:r>
      <w:r w:rsidRPr="001134EB">
        <w:rPr>
          <w:u w:val="single"/>
          <w:lang w:val="el-GR"/>
        </w:rPr>
        <w:t>για κάθε παρτίδα / κατηγορία φακέλων</w:t>
      </w:r>
      <w:r w:rsidRPr="001134EB">
        <w:rPr>
          <w:lang w:val="el-GR"/>
        </w:rPr>
        <w:t xml:space="preserve"> και αφού ολοκληρωθεί η διαδικασία της σάρωσης, επεξεργασίας και αποθήκευσης των ψηφιοποιημένων Φακέλων της συγκεκριμένης παρτίδας / κατηγορίας φακέλου.</w:t>
      </w:r>
    </w:p>
    <w:p w14:paraId="38DB3A2D" w14:textId="77777777" w:rsidR="00631888" w:rsidRPr="001134EB" w:rsidRDefault="00631888" w:rsidP="00631888">
      <w:pPr>
        <w:rPr>
          <w:lang w:val="el-GR"/>
        </w:rPr>
      </w:pPr>
      <w:r w:rsidRPr="001134EB">
        <w:rPr>
          <w:lang w:val="el-GR"/>
        </w:rPr>
        <w:t>Με την επιτυχή ολοκλήρωση των ποιοτικών και ποσοτικών ελέγχων του Αναδόχου για συγκεκριμένη παρτίδα, (βλ. Παρ.</w:t>
      </w:r>
      <w:r>
        <w:rPr>
          <w:lang w:val="el-GR"/>
        </w:rPr>
        <w:t xml:space="preserve">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"_Διαδικασία_παράδοσης_παραλαβής" </w:instrText>
      </w:r>
      <w:r w:rsidR="00162752">
        <w:fldChar w:fldCharType="separate"/>
      </w:r>
      <w:r w:rsidRPr="00333FB5">
        <w:rPr>
          <w:rStyle w:val="-"/>
          <w:lang w:val="el-GR"/>
        </w:rPr>
        <w:t>Διαδικασία παράδοσης παραλαβής παραγόμενου υλικού σάρωσης</w:t>
      </w:r>
      <w:r w:rsidR="00162752">
        <w:rPr>
          <w:rStyle w:val="-"/>
          <w:lang w:val="el-GR"/>
        </w:rPr>
        <w:fldChar w:fldCharType="end"/>
      </w:r>
      <w:r>
        <w:rPr>
          <w:lang w:val="el-GR"/>
        </w:rPr>
        <w:t>)</w:t>
      </w:r>
      <w:r w:rsidRPr="001134EB">
        <w:rPr>
          <w:lang w:val="el-GR"/>
        </w:rPr>
        <w:t xml:space="preserve">, θα πραγματοποιούνται </w:t>
      </w:r>
      <w:r w:rsidRPr="001134EB">
        <w:rPr>
          <w:u w:val="single"/>
          <w:lang w:val="el-GR"/>
        </w:rPr>
        <w:t>από την Αναθέτουσα Αρχή,</w:t>
      </w:r>
      <w:r w:rsidRPr="001134EB">
        <w:rPr>
          <w:lang w:val="el-GR"/>
        </w:rPr>
        <w:t xml:space="preserve"> με παρουσία του Αναδόχου, δειγματοληπτικοί ποιοτικοί και ποσοτικοί έλεγχοι </w:t>
      </w:r>
      <w:r w:rsidRPr="001134EB">
        <w:rPr>
          <w:u w:val="single"/>
          <w:lang w:val="el-GR"/>
        </w:rPr>
        <w:t>για κάθε παρτίδα</w:t>
      </w:r>
      <w:r w:rsidRPr="001134EB">
        <w:rPr>
          <w:lang w:val="el-GR"/>
        </w:rPr>
        <w:t xml:space="preserve"> ψηφιοποιημένου Υλικού που είναι έτοιμο προς παράδοση από τον Ανάδοχο. </w:t>
      </w:r>
    </w:p>
    <w:p w14:paraId="4D5391D6" w14:textId="77777777" w:rsidR="00631888" w:rsidRPr="001134EB" w:rsidRDefault="00631888" w:rsidP="00631888">
      <w:pPr>
        <w:rPr>
          <w:lang w:val="el-GR"/>
        </w:rPr>
      </w:pPr>
    </w:p>
    <w:p w14:paraId="1A0E8F25" w14:textId="77777777" w:rsidR="00631888" w:rsidRPr="001134EB" w:rsidRDefault="00631888" w:rsidP="00474644">
      <w:pPr>
        <w:pStyle w:val="4"/>
        <w:numPr>
          <w:ilvl w:val="3"/>
          <w:numId w:val="115"/>
        </w:numPr>
        <w:tabs>
          <w:tab w:val="left" w:pos="1134"/>
        </w:tabs>
        <w:ind w:left="864" w:hanging="864"/>
        <w:rPr>
          <w:lang w:val="el-GR"/>
        </w:rPr>
      </w:pPr>
      <w:bookmarkStart w:id="545" w:name="_Δειγματοληπτικός_Έλεγχος_παραγόμενω"/>
      <w:bookmarkEnd w:id="545"/>
      <w:r w:rsidRPr="001134EB">
        <w:rPr>
          <w:lang w:val="el-GR"/>
        </w:rPr>
        <w:tab/>
      </w:r>
      <w:bookmarkStart w:id="546" w:name="_Toc76724166"/>
      <w:bookmarkStart w:id="547" w:name="_Toc89441304"/>
      <w:bookmarkStart w:id="548" w:name="_Toc89441822"/>
      <w:r w:rsidRPr="001134EB">
        <w:rPr>
          <w:lang w:val="el-GR"/>
        </w:rPr>
        <w:t>Δειγματοληπτικός Έλεγχος παραγόμενων προϊόντων σάρωσης</w:t>
      </w:r>
      <w:bookmarkEnd w:id="546"/>
      <w:bookmarkEnd w:id="547"/>
      <w:bookmarkEnd w:id="548"/>
      <w:r w:rsidRPr="001134EB">
        <w:rPr>
          <w:lang w:val="el-GR"/>
        </w:rPr>
        <w:tab/>
      </w:r>
    </w:p>
    <w:p w14:paraId="3B962E19" w14:textId="77777777" w:rsidR="00631888" w:rsidRPr="00E951AA" w:rsidRDefault="00631888" w:rsidP="00631888">
      <w:pPr>
        <w:rPr>
          <w:lang w:val="el-GR"/>
        </w:rPr>
      </w:pPr>
      <w:r w:rsidRPr="00E951AA">
        <w:rPr>
          <w:lang w:val="el-GR"/>
        </w:rPr>
        <w:t>Οι  δειγματοληπτικοί έλεγχοι των σαρωμένων εγγράφων θα γίνονται σε ομάδες των είκοσι πέντε χιλιάδων (25.000) έως τριάντα πέντε χιλιάδων (35.000) εγγραφών η κάθε μία. Καθ’ όλη τη διάρκεια των δειγματοληπτικών ελέγχων από την Επιτροπή Παρακολούθησης και Παραλαβής Έργου, τα αρμόδια στελέχη του Αναδόχου θα συνδράμουν υποστηρικτικά, ώστε η ολοκλήρωσή των ελέγχων να γίνεται το συντομότερο δυνατό. Οι δειγματοληπτικοί έλεγχοι των ψηφιοποιημένων εγγράφων θα πραγματοποιούνται σύμφωνα με μέθοδο που πληροί διεθνείς προδιαγραφές.</w:t>
      </w:r>
    </w:p>
    <w:p w14:paraId="1489DC60" w14:textId="77777777" w:rsidR="006E7DE1" w:rsidRDefault="00631888" w:rsidP="00631888">
      <w:pPr>
        <w:rPr>
          <w:lang w:val="el-GR"/>
        </w:rPr>
      </w:pPr>
      <w:r w:rsidRPr="001134EB">
        <w:rPr>
          <w:lang w:val="el-GR"/>
        </w:rPr>
        <w:t>Η ποιότητα των προϊόντων σάρωσης εγγράφων θα ελέγχεται δειγματοληπτικά από αρμόδια ομάδα δειγματοληπτικού ελέγχου, μέσω προκαθορισμένων ελέγχων ποιότητας και σύμφωνα με την πρόοδο των εργασιών σάρωσης. Οι ομάδες δειγματοληπτικού ελέγχου, που θα είναι υπό την εποπτεία της ΕΠΠΕ, θα οριστούν από την Αναθέτουσα Αρχή και θα έχουν, ως μέλη, υπάλληλους του Φορέα.</w:t>
      </w:r>
      <w:r w:rsidR="006E7DE1" w:rsidRPr="006E7DE1">
        <w:rPr>
          <w:lang w:val="el-GR"/>
        </w:rPr>
        <w:t xml:space="preserve"> </w:t>
      </w:r>
    </w:p>
    <w:p w14:paraId="0B733CA4" w14:textId="71D8AB26" w:rsidR="00631888" w:rsidRPr="001134EB" w:rsidRDefault="006E7DE1" w:rsidP="006E7DE1">
      <w:pPr>
        <w:rPr>
          <w:lang w:val="el-GR"/>
        </w:rPr>
      </w:pPr>
      <w:r w:rsidRPr="006E7DE1">
        <w:rPr>
          <w:lang w:val="el-GR"/>
        </w:rPr>
        <w:t xml:space="preserve">Στη Μελέτη Εφαρμογής - Ανάλυση Απαιτήσεων ο Ανάδοχος θα εκπονήσει και θα παραδώσει το εξειδικευμένο Σχέδιο Ποιοτικού &amp; Ποσοτικού Ελέγχου Σάρωσης Εγγράφων ΦΔ, τεκμηριώνοντας τη διαδικασία ελέγχου. Σκοπός των συγκεκριμένων ελέγχων είναι να εξασφαλιστεί ότι η ποιότητα σάρωσης θα είναι σύμφωνη με </w:t>
      </w:r>
      <w:r>
        <w:rPr>
          <w:lang w:val="el-GR"/>
        </w:rPr>
        <w:t>τις</w:t>
      </w:r>
      <w:r w:rsidRPr="006E7DE1">
        <w:rPr>
          <w:lang w:val="el-GR"/>
        </w:rPr>
        <w:t xml:space="preserve"> απαιτήσεις σάρωσης της παραγράφου </w:t>
      </w:r>
      <w:r>
        <w:rPr>
          <w:lang w:val="el-GR"/>
        </w:rPr>
        <w:fldChar w:fldCharType="begin"/>
      </w:r>
      <w:r>
        <w:rPr>
          <w:lang w:val="el-GR"/>
        </w:rPr>
        <w:instrText xml:space="preserve"> REF _Ref71623706 \w \h </w:instrText>
      </w:r>
      <w:r>
        <w:rPr>
          <w:lang w:val="el-GR"/>
        </w:rPr>
      </w:r>
      <w:r>
        <w:rPr>
          <w:lang w:val="el-GR"/>
        </w:rPr>
        <w:fldChar w:fldCharType="separate"/>
      </w:r>
      <w:r w:rsidR="00693CB6">
        <w:rPr>
          <w:lang w:val="el-GR"/>
        </w:rPr>
        <w:t>6.4.1.3</w:t>
      </w:r>
      <w:r>
        <w:rPr>
          <w:lang w:val="el-GR"/>
        </w:rPr>
        <w:fldChar w:fldCharType="end"/>
      </w:r>
      <w:r>
        <w:rPr>
          <w:lang w:val="el-GR"/>
        </w:rPr>
        <w:t xml:space="preserve"> </w:t>
      </w:r>
      <w:r>
        <w:rPr>
          <w:lang w:val="el-GR"/>
        </w:rPr>
        <w:fldChar w:fldCharType="begin"/>
      </w:r>
      <w:r>
        <w:rPr>
          <w:lang w:val="el-GR"/>
        </w:rPr>
        <w:instrText xml:space="preserve"> REF _Ref71623706 \h </w:instrText>
      </w:r>
      <w:r>
        <w:rPr>
          <w:lang w:val="el-GR"/>
        </w:rPr>
      </w:r>
      <w:r>
        <w:rPr>
          <w:lang w:val="el-GR"/>
        </w:rPr>
        <w:fldChar w:fldCharType="separate"/>
      </w:r>
      <w:r w:rsidR="00693CB6" w:rsidRPr="001134EB">
        <w:rPr>
          <w:lang w:val="el-GR"/>
        </w:rPr>
        <w:t>Απαιτήσεις διασφάλισης ποιότητας σάρωσης – Τεχνικές απαιτήσεις</w:t>
      </w:r>
      <w:r>
        <w:rPr>
          <w:lang w:val="el-GR"/>
        </w:rPr>
        <w:fldChar w:fldCharType="end"/>
      </w:r>
      <w:r>
        <w:rPr>
          <w:lang w:val="el-GR"/>
        </w:rPr>
        <w:t>.</w:t>
      </w:r>
    </w:p>
    <w:p w14:paraId="5EEA24F6" w14:textId="77777777" w:rsidR="00631888" w:rsidRDefault="00631888" w:rsidP="00631888">
      <w:pPr>
        <w:rPr>
          <w:lang w:val="el-GR"/>
        </w:rPr>
      </w:pPr>
      <w:r w:rsidRPr="001134EB">
        <w:rPr>
          <w:lang w:val="el-GR"/>
        </w:rPr>
        <w:t xml:space="preserve">Οι δειγματοληπτικοί έλεγχοι των </w:t>
      </w:r>
      <w:r>
        <w:rPr>
          <w:lang w:val="el-GR"/>
        </w:rPr>
        <w:t>εγγράφων</w:t>
      </w:r>
      <w:r w:rsidRPr="001134EB">
        <w:rPr>
          <w:lang w:val="el-GR"/>
        </w:rPr>
        <w:t xml:space="preserve"> που σαρώθηκαν θα πραγματοποιούνται με οπτική αντιπαραβολή των πρωτότυπων εγγράφων και των σε ηλεκτρονική μορφή σαρωμένων εγγράφων. </w:t>
      </w:r>
      <w:r>
        <w:rPr>
          <w:lang w:val="el-GR"/>
        </w:rPr>
        <w:t>Θ</w:t>
      </w:r>
      <w:r w:rsidRPr="00545FAC">
        <w:rPr>
          <w:lang w:val="el-GR"/>
        </w:rPr>
        <w:t>α ξεκινούν με την ολοκλήρωση της σάρωσης της κάθε παρτίδας Εγγράφων (το μέγεθος της παρτίδας ορίζεται στη Παρ. 6.4.1.9 Διαδικασία παράδοσης παραλαβής παραγόμενου υλικού σάρωσης)</w:t>
      </w:r>
      <w:r>
        <w:rPr>
          <w:lang w:val="el-GR"/>
        </w:rPr>
        <w:t>.</w:t>
      </w:r>
    </w:p>
    <w:p w14:paraId="5798D2D9" w14:textId="57B1EE41" w:rsidR="00631888" w:rsidRPr="006E7DE1" w:rsidRDefault="00631888" w:rsidP="00631888">
      <w:pPr>
        <w:rPr>
          <w:lang w:val="el-GR"/>
        </w:rPr>
      </w:pPr>
    </w:p>
    <w:p w14:paraId="1CDDB4BD" w14:textId="77777777" w:rsidR="00631888" w:rsidRPr="001134EB" w:rsidRDefault="00631888" w:rsidP="00631888">
      <w:pPr>
        <w:rPr>
          <w:lang w:val="el-GR"/>
        </w:rPr>
      </w:pPr>
    </w:p>
    <w:p w14:paraId="006B6B57" w14:textId="77777777" w:rsidR="00631888" w:rsidRPr="001134EB" w:rsidRDefault="00631888" w:rsidP="00474644">
      <w:pPr>
        <w:pStyle w:val="4"/>
        <w:numPr>
          <w:ilvl w:val="3"/>
          <w:numId w:val="115"/>
        </w:numPr>
        <w:tabs>
          <w:tab w:val="left" w:pos="1134"/>
        </w:tabs>
        <w:ind w:left="864" w:hanging="864"/>
        <w:rPr>
          <w:lang w:val="el-GR"/>
        </w:rPr>
      </w:pPr>
      <w:bookmarkStart w:id="549" w:name="_Απαιτήσεις_για_την"/>
      <w:bookmarkEnd w:id="549"/>
      <w:r w:rsidRPr="001134EB">
        <w:rPr>
          <w:lang w:val="el-GR"/>
        </w:rPr>
        <w:tab/>
      </w:r>
      <w:bookmarkStart w:id="550" w:name="_Toc76724167"/>
      <w:bookmarkStart w:id="551" w:name="_Toc89441305"/>
      <w:bookmarkStart w:id="552" w:name="_Toc89441823"/>
      <w:r w:rsidRPr="001134EB">
        <w:rPr>
          <w:lang w:val="el-GR"/>
        </w:rPr>
        <w:t>Απαιτήσεις για την ασφάλεια των δεδομένων κατά την σάρωση</w:t>
      </w:r>
      <w:bookmarkEnd w:id="550"/>
      <w:bookmarkEnd w:id="551"/>
      <w:bookmarkEnd w:id="552"/>
    </w:p>
    <w:p w14:paraId="34019052" w14:textId="77777777" w:rsidR="00631888" w:rsidRPr="001134EB" w:rsidRDefault="00631888" w:rsidP="00631888">
      <w:pPr>
        <w:rPr>
          <w:lang w:val="el-GR"/>
        </w:rPr>
      </w:pPr>
      <w:r w:rsidRPr="001134EB">
        <w:rPr>
          <w:lang w:val="el-GR"/>
        </w:rPr>
        <w:t xml:space="preserve">Η </w:t>
      </w:r>
      <w:r>
        <w:rPr>
          <w:lang w:val="el-GR"/>
        </w:rPr>
        <w:t>σάρωση των εγγράφων</w:t>
      </w:r>
      <w:r w:rsidRPr="001134EB">
        <w:rPr>
          <w:lang w:val="el-GR"/>
        </w:rPr>
        <w:t xml:space="preserve"> θα γίνει αποκλειστικά στους χώρους του ΤΠΔ ή σε χώρους που θα υποδειχθούν από το ΤΠΔ και θα είναι επαρκής για την τοποθέτηση και λειτουργία του εξοπλισμού και των γραφείων του ανάδοχου για 30 τουλάχιστον άτομα.</w:t>
      </w:r>
    </w:p>
    <w:p w14:paraId="3B0A579B" w14:textId="77777777" w:rsidR="00631888" w:rsidRPr="001134EB" w:rsidRDefault="00631888" w:rsidP="00631888">
      <w:pPr>
        <w:rPr>
          <w:lang w:val="el-GR"/>
        </w:rPr>
      </w:pPr>
      <w:r w:rsidRPr="001134EB">
        <w:rPr>
          <w:lang w:val="el-GR"/>
        </w:rPr>
        <w:t xml:space="preserve">Ο υποψήφιος ανάδοχος θα διαχειριστεί το αρχείο ώστε να είναι εφικτή η μεταφορά του, εντός του ιδίου κτηρίου, από/προς τους χώρους αποθήκευσης στους χώρους </w:t>
      </w:r>
      <w:proofErr w:type="spellStart"/>
      <w:r w:rsidRPr="001134EB">
        <w:rPr>
          <w:lang w:val="el-GR"/>
        </w:rPr>
        <w:t>ψηφιοποίησης</w:t>
      </w:r>
      <w:proofErr w:type="spellEnd"/>
      <w:r w:rsidRPr="001134EB">
        <w:rPr>
          <w:lang w:val="el-GR"/>
        </w:rPr>
        <w:t xml:space="preserve">  χωρίς καμία πιθανότητα απώλειας εγγράφου, υπό την εποπτεία υπαλλήλου/υπαλλήλων του ΤΠΔ</w:t>
      </w:r>
      <w:r>
        <w:rPr>
          <w:lang w:val="el-GR"/>
        </w:rPr>
        <w:t xml:space="preserve">, οι οποίοι θα καταγράφουν σε ειδική λίστα, τους </w:t>
      </w:r>
      <w:proofErr w:type="spellStart"/>
      <w:r>
        <w:rPr>
          <w:lang w:val="el-GR"/>
        </w:rPr>
        <w:t>φακέλλους</w:t>
      </w:r>
      <w:proofErr w:type="spellEnd"/>
      <w:r>
        <w:rPr>
          <w:lang w:val="el-GR"/>
        </w:rPr>
        <w:t xml:space="preserve"> των δανείων που θα απομακρύνονται από τους χώρους αποθήκευσης και τους </w:t>
      </w:r>
      <w:proofErr w:type="spellStart"/>
      <w:r>
        <w:rPr>
          <w:lang w:val="el-GR"/>
        </w:rPr>
        <w:t>φακέλλους</w:t>
      </w:r>
      <w:proofErr w:type="spellEnd"/>
      <w:r>
        <w:rPr>
          <w:lang w:val="el-GR"/>
        </w:rPr>
        <w:t xml:space="preserve"> που θα επιστρέφονται στους χώρους αποθήκευσης μετά το τέλος της </w:t>
      </w:r>
      <w:proofErr w:type="spellStart"/>
      <w:r>
        <w:rPr>
          <w:lang w:val="el-GR"/>
        </w:rPr>
        <w:t>ψηφιοποίησης</w:t>
      </w:r>
      <w:proofErr w:type="spellEnd"/>
      <w:r>
        <w:rPr>
          <w:lang w:val="el-GR"/>
        </w:rPr>
        <w:t xml:space="preserve"> τους</w:t>
      </w:r>
      <w:r w:rsidRPr="001134EB">
        <w:rPr>
          <w:lang w:val="el-GR"/>
        </w:rPr>
        <w:t>.</w:t>
      </w:r>
    </w:p>
    <w:p w14:paraId="16CFB508" w14:textId="77777777" w:rsidR="00631888" w:rsidRPr="001134EB" w:rsidRDefault="00631888" w:rsidP="00631888">
      <w:pPr>
        <w:rPr>
          <w:lang w:val="el-GR"/>
        </w:rPr>
      </w:pPr>
      <w:r w:rsidRPr="001134EB">
        <w:rPr>
          <w:lang w:val="el-GR"/>
        </w:rPr>
        <w:t>Ο Ανάδοχος θα αναλάβει την τήρηση των απαιτούμενων διαδικασιών ασφάλειας με σκοπό το μηδενισμό του κινδύνου ολικής ή μερικής απώλειας του έντυπου και ψηφιοποιημένου υλικού. (Να περιγράφουν οι προτεινόμενες από τον Ανάδοχο διαδικασίες).</w:t>
      </w:r>
    </w:p>
    <w:p w14:paraId="3960BC4A" w14:textId="77777777" w:rsidR="00631888" w:rsidRPr="001134EB" w:rsidRDefault="00631888" w:rsidP="00631888">
      <w:pPr>
        <w:rPr>
          <w:lang w:val="el-GR"/>
        </w:rPr>
      </w:pPr>
      <w:r w:rsidRPr="001134EB">
        <w:rPr>
          <w:lang w:val="el-GR"/>
        </w:rPr>
        <w:lastRenderedPageBreak/>
        <w:t xml:space="preserve">Οι Ομάδες Σάρωσης </w:t>
      </w:r>
      <w:r>
        <w:rPr>
          <w:lang w:val="el-GR"/>
        </w:rPr>
        <w:t xml:space="preserve">Εγγράφων </w:t>
      </w:r>
      <w:r w:rsidRPr="001134EB">
        <w:rPr>
          <w:lang w:val="el-GR"/>
        </w:rPr>
        <w:t>του Αναδόχου δύναται να επιτηρούνται συνεχώς από Στελέχη του Κυρίου του Έργου προκειμένου να αποφευχθεί διαρροή δεδομένων. Για τον ίδιο λόγο θα απαγορεύεται :</w:t>
      </w:r>
    </w:p>
    <w:p w14:paraId="4F242831" w14:textId="77777777" w:rsidR="00631888" w:rsidRPr="001134EB" w:rsidRDefault="00631888" w:rsidP="00631888">
      <w:pPr>
        <w:rPr>
          <w:lang w:val="el-GR"/>
        </w:rPr>
      </w:pPr>
      <w:r w:rsidRPr="001134EB">
        <w:rPr>
          <w:lang w:val="el-GR"/>
        </w:rPr>
        <w:t>•</w:t>
      </w:r>
      <w:r w:rsidRPr="001134EB">
        <w:rPr>
          <w:lang w:val="el-GR"/>
        </w:rPr>
        <w:tab/>
        <w:t xml:space="preserve">η μετακίνηση Φακέλων από τον χώρο της σάρωσης, </w:t>
      </w:r>
    </w:p>
    <w:p w14:paraId="3926BA51" w14:textId="77777777" w:rsidR="00631888" w:rsidRPr="001134EB" w:rsidRDefault="00631888" w:rsidP="00631888">
      <w:pPr>
        <w:rPr>
          <w:lang w:val="el-GR"/>
        </w:rPr>
      </w:pPr>
      <w:r w:rsidRPr="001134EB">
        <w:rPr>
          <w:lang w:val="el-GR"/>
        </w:rPr>
        <w:t>•</w:t>
      </w:r>
      <w:r w:rsidRPr="001134EB">
        <w:rPr>
          <w:lang w:val="el-GR"/>
        </w:rPr>
        <w:tab/>
        <w:t xml:space="preserve">η χρήση κινητών τηλεφώνων, </w:t>
      </w:r>
    </w:p>
    <w:p w14:paraId="1DC67917" w14:textId="77777777" w:rsidR="00631888" w:rsidRPr="001134EB" w:rsidRDefault="00631888" w:rsidP="00631888">
      <w:pPr>
        <w:rPr>
          <w:lang w:val="el-GR"/>
        </w:rPr>
      </w:pPr>
      <w:r w:rsidRPr="001134EB">
        <w:rPr>
          <w:lang w:val="el-GR"/>
        </w:rPr>
        <w:t>•</w:t>
      </w:r>
      <w:r w:rsidRPr="001134EB">
        <w:rPr>
          <w:lang w:val="el-GR"/>
        </w:rPr>
        <w:tab/>
        <w:t xml:space="preserve">οι χειρόγραφες σημειώσεις και </w:t>
      </w:r>
    </w:p>
    <w:p w14:paraId="62201BA7" w14:textId="77777777" w:rsidR="00631888" w:rsidRPr="001134EB" w:rsidRDefault="00631888" w:rsidP="00631888">
      <w:pPr>
        <w:rPr>
          <w:lang w:val="el-GR"/>
        </w:rPr>
      </w:pPr>
      <w:r w:rsidRPr="001134EB">
        <w:rPr>
          <w:lang w:val="el-GR"/>
        </w:rPr>
        <w:t>•</w:t>
      </w:r>
      <w:r w:rsidRPr="001134EB">
        <w:rPr>
          <w:lang w:val="el-GR"/>
        </w:rPr>
        <w:tab/>
        <w:t>η μεταφορά αρχείων από τους υπολογιστές με τον οποιονδήποτε τρόπο (</w:t>
      </w:r>
      <w:proofErr w:type="spellStart"/>
      <w:r w:rsidRPr="001134EB">
        <w:rPr>
          <w:lang w:val="el-GR"/>
        </w:rPr>
        <w:t>CDs</w:t>
      </w:r>
      <w:proofErr w:type="spellEnd"/>
      <w:r w:rsidRPr="001134EB">
        <w:rPr>
          <w:lang w:val="el-GR"/>
        </w:rPr>
        <w:t xml:space="preserve">, </w:t>
      </w:r>
      <w:proofErr w:type="spellStart"/>
      <w:r w:rsidRPr="001134EB">
        <w:rPr>
          <w:lang w:val="el-GR"/>
        </w:rPr>
        <w:t>floppy</w:t>
      </w:r>
      <w:proofErr w:type="spellEnd"/>
      <w:r w:rsidRPr="001134EB">
        <w:rPr>
          <w:lang w:val="el-GR"/>
        </w:rPr>
        <w:t xml:space="preserve"> </w:t>
      </w:r>
      <w:proofErr w:type="spellStart"/>
      <w:r w:rsidRPr="001134EB">
        <w:rPr>
          <w:lang w:val="el-GR"/>
        </w:rPr>
        <w:t>disks</w:t>
      </w:r>
      <w:proofErr w:type="spellEnd"/>
      <w:r w:rsidRPr="001134EB">
        <w:rPr>
          <w:lang w:val="el-GR"/>
        </w:rPr>
        <w:t xml:space="preserve">, memory </w:t>
      </w:r>
      <w:proofErr w:type="spellStart"/>
      <w:r w:rsidRPr="001134EB">
        <w:rPr>
          <w:lang w:val="el-GR"/>
        </w:rPr>
        <w:t>sticks</w:t>
      </w:r>
      <w:proofErr w:type="spellEnd"/>
      <w:r w:rsidRPr="001134EB">
        <w:rPr>
          <w:lang w:val="el-GR"/>
        </w:rPr>
        <w:t xml:space="preserve">, </w:t>
      </w:r>
      <w:proofErr w:type="spellStart"/>
      <w:r w:rsidRPr="001134EB">
        <w:rPr>
          <w:lang w:val="el-GR"/>
        </w:rPr>
        <w:t>external</w:t>
      </w:r>
      <w:proofErr w:type="spellEnd"/>
      <w:r w:rsidRPr="001134EB">
        <w:rPr>
          <w:lang w:val="el-GR"/>
        </w:rPr>
        <w:t xml:space="preserve"> </w:t>
      </w:r>
      <w:proofErr w:type="spellStart"/>
      <w:r w:rsidRPr="001134EB">
        <w:rPr>
          <w:lang w:val="el-GR"/>
        </w:rPr>
        <w:t>disks</w:t>
      </w:r>
      <w:proofErr w:type="spellEnd"/>
      <w:r w:rsidRPr="001134EB">
        <w:rPr>
          <w:lang w:val="el-GR"/>
        </w:rPr>
        <w:t>, e-</w:t>
      </w:r>
      <w:proofErr w:type="spellStart"/>
      <w:r w:rsidRPr="001134EB">
        <w:rPr>
          <w:lang w:val="el-GR"/>
        </w:rPr>
        <w:t>mail</w:t>
      </w:r>
      <w:proofErr w:type="spellEnd"/>
      <w:r w:rsidRPr="001134EB">
        <w:rPr>
          <w:lang w:val="el-GR"/>
        </w:rPr>
        <w:t>, σύνδεση με δίκτυα δεδομένων, κλπ.) εξαιρουμένης της μεταφοράς αρχείων κατά τη αποστολή των δεδομένων στο Κέντρο Καταχώρησης.</w:t>
      </w:r>
    </w:p>
    <w:p w14:paraId="04D1CDA2" w14:textId="77777777" w:rsidR="00631888" w:rsidRPr="001134EB" w:rsidRDefault="00631888" w:rsidP="00631888">
      <w:pPr>
        <w:rPr>
          <w:lang w:val="el-GR"/>
        </w:rPr>
      </w:pPr>
      <w:r w:rsidRPr="001134EB">
        <w:rPr>
          <w:lang w:val="el-GR"/>
        </w:rPr>
        <w:t>Συμπληρωματικά στα παραπάνω, ο Ανάδοχος θα πρέπει να λάβει υπόψη του και να προσαρμόσει τη μεθοδολογία σάρωσης που θα ακολουθήσει, σύμφωνα με τα κάτωθι:</w:t>
      </w:r>
    </w:p>
    <w:p w14:paraId="7FCA6BE8" w14:textId="77777777" w:rsidR="00631888" w:rsidRPr="0081320A" w:rsidRDefault="00631888" w:rsidP="00474644">
      <w:pPr>
        <w:pStyle w:val="aff"/>
        <w:numPr>
          <w:ilvl w:val="0"/>
          <w:numId w:val="56"/>
        </w:numPr>
        <w:rPr>
          <w:lang w:val="el-GR"/>
        </w:rPr>
      </w:pPr>
      <w:r w:rsidRPr="0081320A">
        <w:rPr>
          <w:lang w:val="el-GR"/>
        </w:rPr>
        <w:t xml:space="preserve">Η χρέωση των φακέλων προς σάρωση στα στελέχη του Αναδόχου θα γίνεται με αριθμητική/ποσοτική και ονομαστική αναφορά </w:t>
      </w:r>
    </w:p>
    <w:p w14:paraId="139A9BFE" w14:textId="251CD16D" w:rsidR="00631888" w:rsidRPr="0081320A" w:rsidRDefault="00631888" w:rsidP="00474644">
      <w:pPr>
        <w:pStyle w:val="aff"/>
        <w:numPr>
          <w:ilvl w:val="0"/>
          <w:numId w:val="56"/>
        </w:numPr>
        <w:rPr>
          <w:lang w:val="el-GR"/>
        </w:rPr>
      </w:pPr>
      <w:r w:rsidRPr="0081320A">
        <w:rPr>
          <w:lang w:val="el-GR"/>
        </w:rPr>
        <w:t xml:space="preserve">Στους χώρους του ΤΠΔ, ο Ανάδοχος δεν θα έχει τη δυνατότητα να κάνει την όποια επεξεργασία </w:t>
      </w:r>
      <w:r w:rsidRPr="00DF3080">
        <w:rPr>
          <w:lang w:val="el-GR"/>
        </w:rPr>
        <w:t xml:space="preserve">των φυσικών </w:t>
      </w:r>
      <w:proofErr w:type="spellStart"/>
      <w:r w:rsidRPr="00DF3080">
        <w:rPr>
          <w:lang w:val="el-GR"/>
        </w:rPr>
        <w:t>Φακέλλων</w:t>
      </w:r>
      <w:proofErr w:type="spellEnd"/>
      <w:r w:rsidRPr="00DF3080">
        <w:rPr>
          <w:lang w:val="el-GR"/>
        </w:rPr>
        <w:t xml:space="preserve"> Δανείων εκτός από τα προβλεπόμενα στην π</w:t>
      </w:r>
      <w:r>
        <w:rPr>
          <w:lang w:val="el-GR"/>
        </w:rPr>
        <w:t>α</w:t>
      </w:r>
      <w:r w:rsidRPr="00DF3080">
        <w:rPr>
          <w:lang w:val="el-GR"/>
        </w:rPr>
        <w:t xml:space="preserve">ράγραφο </w:t>
      </w:r>
      <w:r>
        <w:rPr>
          <w:lang w:val="el-GR"/>
        </w:rPr>
        <w:fldChar w:fldCharType="begin"/>
      </w:r>
      <w:r>
        <w:rPr>
          <w:lang w:val="el-GR"/>
        </w:rPr>
        <w:instrText xml:space="preserve"> REF _Ref71626418 \r \h </w:instrText>
      </w:r>
      <w:r>
        <w:rPr>
          <w:lang w:val="el-GR"/>
        </w:rPr>
      </w:r>
      <w:r>
        <w:rPr>
          <w:lang w:val="el-GR"/>
        </w:rPr>
        <w:fldChar w:fldCharType="separate"/>
      </w:r>
      <w:r w:rsidR="00693CB6">
        <w:rPr>
          <w:lang w:val="el-GR"/>
        </w:rPr>
        <w:t>6.4.1.10</w:t>
      </w:r>
      <w:r>
        <w:rPr>
          <w:lang w:val="el-GR"/>
        </w:rPr>
        <w:fldChar w:fldCharType="end"/>
      </w:r>
    </w:p>
    <w:p w14:paraId="2D5F2ABA" w14:textId="77777777" w:rsidR="00631888" w:rsidRPr="0081320A" w:rsidRDefault="00631888" w:rsidP="00474644">
      <w:pPr>
        <w:pStyle w:val="aff"/>
        <w:numPr>
          <w:ilvl w:val="0"/>
          <w:numId w:val="56"/>
        </w:numPr>
        <w:rPr>
          <w:lang w:val="el-GR"/>
        </w:rPr>
      </w:pPr>
      <w:r w:rsidRPr="0081320A">
        <w:rPr>
          <w:lang w:val="el-GR"/>
        </w:rPr>
        <w:t xml:space="preserve">Μετά την ολοκλήρωση των εργασιών, ή μετά την επίτευξη πληρότητας στους σκληρούς δίσκους αποθήκευσης δεδομένων ή σε οποιαδήποτε άλλη ενδιάμεση χρονική στιγμή κριθεί αναγκαία από τον Ανάδοχο η μεταφορά των δεδομένων στο «Κέντρο Καταχώρησης», οι σκληροί δίσκοι θα μεταφέρονται, μετά από συνεννόηση με τον Κύριο του Έργου, στο «Κέντρο Καταχώρησης» του Αναδόχου με ασφαλή τρόπο (με τέτοιο δηλαδή τρόπο που να μην μπορεί ο μεταφορέας ή άλλος εμπλεκόμενος, ή τρίτος να υποκλέψει ευαίσθητα ή και προσωπικά δεδομένα). </w:t>
      </w:r>
    </w:p>
    <w:p w14:paraId="36F6F80A" w14:textId="77777777" w:rsidR="00631888" w:rsidRPr="001134EB" w:rsidRDefault="00631888" w:rsidP="00631888">
      <w:pPr>
        <w:rPr>
          <w:lang w:val="el-GR"/>
        </w:rPr>
      </w:pPr>
      <w:r w:rsidRPr="001134EB">
        <w:rPr>
          <w:lang w:val="el-GR"/>
        </w:rPr>
        <w:t xml:space="preserve">Ο Ανάδοχος θα προσδιορίσει, υπό την έγκριση της ΕΠΠ του έργου, στη </w:t>
      </w:r>
      <w:r w:rsidRPr="002C48DF">
        <w:rPr>
          <w:b/>
          <w:bCs/>
          <w:lang w:val="el-GR"/>
        </w:rPr>
        <w:t>Φάση 1: Μελέτη Εφαρμογή</w:t>
      </w:r>
      <w:r>
        <w:rPr>
          <w:b/>
          <w:bCs/>
          <w:lang w:val="el-GR"/>
        </w:rPr>
        <w:t>ς</w:t>
      </w:r>
      <w:r w:rsidRPr="002C48DF">
        <w:rPr>
          <w:b/>
          <w:bCs/>
          <w:lang w:val="el-GR"/>
        </w:rPr>
        <w:t xml:space="preserve"> - Ανάλυση Απαιτήσεων</w:t>
      </w:r>
      <w:r w:rsidRPr="001134EB">
        <w:rPr>
          <w:lang w:val="el-GR"/>
        </w:rPr>
        <w:t xml:space="preserve"> του έργου τον τρόπο με τον οποίο θα επιτύχει την ασφαλή μεταφορά των δεδομένων. Στο Κέντρο Καταχώρησης θα πραγματοποιείται α) η μεταφορά των δεδομένων σε κεντρικό εξυπηρετητή του Αναδόχου και β) πλήρης καθαρισμός των σκληρών δίσκων με ασφαλή τρόπο (ασφαλής διαγραφή). Κατόπιν αυτού, οι σκληροί δίσκοι θα είναι διαθέσιμοι για επαναχρησιμοποίηση.</w:t>
      </w:r>
    </w:p>
    <w:p w14:paraId="3B9662A3" w14:textId="77777777" w:rsidR="00631888" w:rsidRPr="001134EB" w:rsidRDefault="00631888" w:rsidP="00631888">
      <w:pPr>
        <w:rPr>
          <w:lang w:val="el-GR"/>
        </w:rPr>
      </w:pPr>
      <w:r w:rsidRPr="001134EB">
        <w:rPr>
          <w:lang w:val="el-GR"/>
        </w:rPr>
        <w:t xml:space="preserve">Τονίζεται ότι ο Ανάδοχος θα συντονίσει τις ενέργειες σάρωσης με τέτοιον τρόπο ώστε να μη καταστραφεί ή να διαταραχτεί η τάξη και η λειτουργικότητα του υφιστάμενου αρχείου τήρησης των έντυπων Φακέλων Δανείων. Στο τέλος των ενεργειών σάρωσης κάθε παρτίδας Φακέλων Δανείων, αυτά θα επιστρέφονται στο υφιστάμενο αρχείο του ΤΠΔ, σύμφωνα με την Παρ. </w:t>
      </w:r>
      <w:r>
        <w:rPr>
          <w:lang w:val="el-GR"/>
        </w:rPr>
        <w:t>6.2.1.9</w:t>
      </w:r>
      <w:r w:rsidRPr="001134EB">
        <w:rPr>
          <w:lang w:val="el-GR"/>
        </w:rPr>
        <w:t>.</w:t>
      </w:r>
    </w:p>
    <w:p w14:paraId="1352DA3D" w14:textId="77777777" w:rsidR="00631888" w:rsidRPr="001134EB" w:rsidRDefault="00631888" w:rsidP="00631888">
      <w:pPr>
        <w:rPr>
          <w:lang w:val="el-GR"/>
        </w:rPr>
      </w:pPr>
      <w:r w:rsidRPr="001134EB">
        <w:rPr>
          <w:lang w:val="el-GR"/>
        </w:rPr>
        <w:t>Οι απαιτήσεις ασφαλείας για τα υπολογιστικά συστήματα είναι εξαιρετικά αυξημένες. Πιο συγκεκριμένα, οι ηλεκτρονικοί υπολογιστές του Αναδόχου που θα χρησιμοποιηθούν για να υποστηρίξουν τις ενέργειες σάρωσης θα πρέπει να πληρούν τις ακόλουθες προδιαγραφές:</w:t>
      </w:r>
    </w:p>
    <w:p w14:paraId="6C8B1386" w14:textId="77777777" w:rsidR="00631888" w:rsidRPr="0081320A" w:rsidRDefault="00631888" w:rsidP="00474644">
      <w:pPr>
        <w:pStyle w:val="aff"/>
        <w:numPr>
          <w:ilvl w:val="0"/>
          <w:numId w:val="56"/>
        </w:numPr>
        <w:rPr>
          <w:lang w:val="el-GR"/>
        </w:rPr>
      </w:pPr>
      <w:r w:rsidRPr="0081320A">
        <w:rPr>
          <w:lang w:val="el-GR"/>
        </w:rPr>
        <w:t>να υποστηρίζουν σύνδεση με τους σαρωτές</w:t>
      </w:r>
    </w:p>
    <w:p w14:paraId="2E78F2D1" w14:textId="77777777" w:rsidR="00631888" w:rsidRPr="0081320A" w:rsidRDefault="00631888" w:rsidP="00474644">
      <w:pPr>
        <w:pStyle w:val="aff"/>
        <w:numPr>
          <w:ilvl w:val="0"/>
          <w:numId w:val="56"/>
        </w:numPr>
        <w:rPr>
          <w:lang w:val="el-GR"/>
        </w:rPr>
      </w:pPr>
      <w:r w:rsidRPr="0081320A">
        <w:rPr>
          <w:lang w:val="el-GR"/>
        </w:rPr>
        <w:t>να υποστηρίζουν το λογισμικό των σαρωτών</w:t>
      </w:r>
    </w:p>
    <w:p w14:paraId="71080E92" w14:textId="77777777" w:rsidR="00631888" w:rsidRPr="0081320A" w:rsidRDefault="00631888" w:rsidP="00474644">
      <w:pPr>
        <w:pStyle w:val="aff"/>
        <w:numPr>
          <w:ilvl w:val="0"/>
          <w:numId w:val="56"/>
        </w:numPr>
        <w:rPr>
          <w:lang w:val="el-GR"/>
        </w:rPr>
      </w:pPr>
      <w:r w:rsidRPr="0081320A">
        <w:rPr>
          <w:lang w:val="el-GR"/>
        </w:rPr>
        <w:t>κάθε ηλεκτρονικός υπολογιστής, θα πρέπει να διαθέτει δύο αποσπώμενους σκληρούς δίσκους σε διάταξη RAID 1 (</w:t>
      </w:r>
      <w:proofErr w:type="spellStart"/>
      <w:r w:rsidRPr="0081320A">
        <w:rPr>
          <w:lang w:val="el-GR"/>
        </w:rPr>
        <w:t>mirrored</w:t>
      </w:r>
      <w:proofErr w:type="spellEnd"/>
      <w:r w:rsidRPr="0081320A">
        <w:rPr>
          <w:lang w:val="el-GR"/>
        </w:rPr>
        <w:t xml:space="preserve">), στους οποίους θα αποθηκεύονται οι ψηφιοποιημένοι Φάκελοι και τα </w:t>
      </w:r>
      <w:proofErr w:type="spellStart"/>
      <w:r w:rsidRPr="0081320A">
        <w:rPr>
          <w:lang w:val="el-GR"/>
        </w:rPr>
        <w:t>μεταδεδομένα</w:t>
      </w:r>
      <w:proofErr w:type="spellEnd"/>
      <w:r w:rsidRPr="0081320A">
        <w:rPr>
          <w:lang w:val="el-GR"/>
        </w:rPr>
        <w:t xml:space="preserve"> </w:t>
      </w:r>
      <w:r>
        <w:rPr>
          <w:lang w:val="el-GR"/>
        </w:rPr>
        <w:t xml:space="preserve">σάρωσής </w:t>
      </w:r>
      <w:r w:rsidRPr="0081320A">
        <w:rPr>
          <w:lang w:val="el-GR"/>
        </w:rPr>
        <w:t>τους. Η προσθήκη / αφαίρεση των αποσπώμενων σκληρών δίσκων στους ηλεκτρονικούς υπολογιστές θα γίνεται εύκολα, μειώνοντας ταυτόχρονα τον κίνδυνο υποκλοπής τους μέσω, για παράδειγμα, του κλειδώματος αυτών ενόσω είναι εγκατεστημένοι στον υπολογιστή. Σε μία τέτοια περίπτωση τα κλειδιά θα φυλάσσονται από τον Κύριο του Έργου.</w:t>
      </w:r>
    </w:p>
    <w:p w14:paraId="5D23DE4A" w14:textId="77777777" w:rsidR="00631888" w:rsidRPr="0081320A" w:rsidRDefault="00631888" w:rsidP="00474644">
      <w:pPr>
        <w:pStyle w:val="aff"/>
        <w:numPr>
          <w:ilvl w:val="0"/>
          <w:numId w:val="56"/>
        </w:numPr>
        <w:rPr>
          <w:lang w:val="el-GR"/>
        </w:rPr>
      </w:pPr>
      <w:r w:rsidRPr="0081320A">
        <w:rPr>
          <w:lang w:val="el-GR"/>
        </w:rPr>
        <w:t xml:space="preserve">να μην περιέχουν άλλα αποθηκευτικά μέσα πέραν των αποσπώμενων δίσκων (π.χ. CD/DVD </w:t>
      </w:r>
      <w:proofErr w:type="spellStart"/>
      <w:r w:rsidRPr="0081320A">
        <w:rPr>
          <w:lang w:val="el-GR"/>
        </w:rPr>
        <w:t>writers</w:t>
      </w:r>
      <w:proofErr w:type="spellEnd"/>
      <w:r w:rsidRPr="0081320A">
        <w:rPr>
          <w:lang w:val="el-GR"/>
        </w:rPr>
        <w:t xml:space="preserve">, </w:t>
      </w:r>
      <w:proofErr w:type="spellStart"/>
      <w:r w:rsidRPr="0081320A">
        <w:rPr>
          <w:lang w:val="el-GR"/>
        </w:rPr>
        <w:t>floppy</w:t>
      </w:r>
      <w:proofErr w:type="spellEnd"/>
      <w:r w:rsidRPr="0081320A">
        <w:rPr>
          <w:lang w:val="el-GR"/>
        </w:rPr>
        <w:t xml:space="preserve"> </w:t>
      </w:r>
      <w:proofErr w:type="spellStart"/>
      <w:r w:rsidRPr="0081320A">
        <w:rPr>
          <w:lang w:val="el-GR"/>
        </w:rPr>
        <w:t>disks</w:t>
      </w:r>
      <w:proofErr w:type="spellEnd"/>
      <w:r w:rsidRPr="0081320A">
        <w:rPr>
          <w:lang w:val="el-GR"/>
        </w:rPr>
        <w:t>, άλλων εξωτερικών συσκευών)</w:t>
      </w:r>
    </w:p>
    <w:p w14:paraId="4413A269" w14:textId="77777777" w:rsidR="00631888" w:rsidRPr="0081320A" w:rsidRDefault="00631888" w:rsidP="00474644">
      <w:pPr>
        <w:pStyle w:val="aff"/>
        <w:numPr>
          <w:ilvl w:val="0"/>
          <w:numId w:val="56"/>
        </w:numPr>
        <w:rPr>
          <w:lang w:val="el-GR"/>
        </w:rPr>
      </w:pPr>
      <w:r w:rsidRPr="0081320A">
        <w:rPr>
          <w:lang w:val="el-GR"/>
        </w:rPr>
        <w:lastRenderedPageBreak/>
        <w:t xml:space="preserve">να μην επιτρέπουν τη σύνδεση εξωτερικών συσκευών αποθήκευσης (π.χ. memory </w:t>
      </w:r>
      <w:proofErr w:type="spellStart"/>
      <w:r w:rsidRPr="0081320A">
        <w:rPr>
          <w:lang w:val="el-GR"/>
        </w:rPr>
        <w:t>sticks</w:t>
      </w:r>
      <w:proofErr w:type="spellEnd"/>
      <w:r w:rsidRPr="0081320A">
        <w:rPr>
          <w:lang w:val="el-GR"/>
        </w:rPr>
        <w:t xml:space="preserve">, </w:t>
      </w:r>
      <w:proofErr w:type="spellStart"/>
      <w:r w:rsidRPr="0081320A">
        <w:rPr>
          <w:lang w:val="el-GR"/>
        </w:rPr>
        <w:t>backup</w:t>
      </w:r>
      <w:proofErr w:type="spellEnd"/>
      <w:r w:rsidRPr="0081320A">
        <w:rPr>
          <w:lang w:val="el-GR"/>
        </w:rPr>
        <w:t xml:space="preserve"> </w:t>
      </w:r>
      <w:proofErr w:type="spellStart"/>
      <w:r w:rsidRPr="0081320A">
        <w:rPr>
          <w:lang w:val="el-GR"/>
        </w:rPr>
        <w:t>tapes</w:t>
      </w:r>
      <w:proofErr w:type="spellEnd"/>
      <w:r w:rsidRPr="0081320A">
        <w:rPr>
          <w:lang w:val="el-GR"/>
        </w:rPr>
        <w:t>)</w:t>
      </w:r>
    </w:p>
    <w:p w14:paraId="404A74B4" w14:textId="77777777" w:rsidR="00631888" w:rsidRPr="0081320A" w:rsidRDefault="00631888" w:rsidP="00474644">
      <w:pPr>
        <w:pStyle w:val="aff"/>
        <w:numPr>
          <w:ilvl w:val="0"/>
          <w:numId w:val="56"/>
        </w:numPr>
        <w:rPr>
          <w:lang w:val="el-GR"/>
        </w:rPr>
      </w:pPr>
      <w:r w:rsidRPr="0081320A">
        <w:rPr>
          <w:lang w:val="el-GR"/>
        </w:rPr>
        <w:t xml:space="preserve">να μην έχουν δυνατότητα πρόσβασης σε δίκτυο (π.χ. LAN, Internet, </w:t>
      </w:r>
      <w:proofErr w:type="spellStart"/>
      <w:r w:rsidRPr="0081320A">
        <w:rPr>
          <w:lang w:val="el-GR"/>
        </w:rPr>
        <w:t>WiFi</w:t>
      </w:r>
      <w:proofErr w:type="spellEnd"/>
      <w:r w:rsidRPr="0081320A">
        <w:rPr>
          <w:lang w:val="el-GR"/>
        </w:rPr>
        <w:t xml:space="preserve">) με εξαίρεση τη χρήση </w:t>
      </w:r>
      <w:proofErr w:type="spellStart"/>
      <w:r w:rsidRPr="0081320A">
        <w:rPr>
          <w:lang w:val="el-GR"/>
        </w:rPr>
        <w:t>διεπαφής</w:t>
      </w:r>
      <w:proofErr w:type="spellEnd"/>
      <w:r w:rsidRPr="0081320A">
        <w:rPr>
          <w:lang w:val="el-GR"/>
        </w:rPr>
        <w:t xml:space="preserve"> που θα χρησιμοποιηθεί για τη διασύνδεση με το σαρωτή</w:t>
      </w:r>
    </w:p>
    <w:p w14:paraId="036C0013" w14:textId="77777777" w:rsidR="00631888" w:rsidRPr="0081320A" w:rsidRDefault="00631888" w:rsidP="00474644">
      <w:pPr>
        <w:pStyle w:val="aff"/>
        <w:numPr>
          <w:ilvl w:val="0"/>
          <w:numId w:val="56"/>
        </w:numPr>
        <w:rPr>
          <w:lang w:val="el-GR"/>
        </w:rPr>
      </w:pPr>
      <w:r w:rsidRPr="0081320A">
        <w:rPr>
          <w:lang w:val="el-GR"/>
        </w:rPr>
        <w:t xml:space="preserve">να μην έχουν δυνατότητα επικοινωνίας με άλλες συσκευές (π.χ. υπέρυθρες ακτίνες, </w:t>
      </w:r>
      <w:proofErr w:type="spellStart"/>
      <w:r w:rsidRPr="0081320A">
        <w:rPr>
          <w:lang w:val="el-GR"/>
        </w:rPr>
        <w:t>Bluetooth</w:t>
      </w:r>
      <w:proofErr w:type="spellEnd"/>
      <w:r w:rsidRPr="0081320A">
        <w:rPr>
          <w:lang w:val="el-GR"/>
        </w:rPr>
        <w:t xml:space="preserve">, </w:t>
      </w:r>
      <w:proofErr w:type="spellStart"/>
      <w:r w:rsidRPr="0081320A">
        <w:rPr>
          <w:lang w:val="el-GR"/>
        </w:rPr>
        <w:t>WiFi</w:t>
      </w:r>
      <w:proofErr w:type="spellEnd"/>
      <w:r w:rsidRPr="0081320A">
        <w:rPr>
          <w:lang w:val="el-GR"/>
        </w:rPr>
        <w:t>).</w:t>
      </w:r>
    </w:p>
    <w:p w14:paraId="614B94D8" w14:textId="77777777" w:rsidR="00631888" w:rsidRPr="001134EB" w:rsidRDefault="00631888" w:rsidP="00631888">
      <w:pPr>
        <w:rPr>
          <w:lang w:val="el-GR"/>
        </w:rPr>
      </w:pPr>
      <w:r w:rsidRPr="001134EB">
        <w:rPr>
          <w:lang w:val="el-GR"/>
        </w:rPr>
        <w:t>Ο Ανάδοχος υποχρεούται να πραγματοποιεί, μετά τη μεταφορά των δεδομένων στο Κέντρο Καταχώρησης, ασφαλή διαγραφή των δεδομένων που θα έχουν αποθηκευτεί στους αποσπώμενους σκληρούς δίσκους. Ασφαλής διαγραφή είναι η διαγραφή η οποία διασφαλίζει πως τα διαγραμμένα αρχεία από τους σκληρούς δίσκους δεν είναι δυνατόν να επανακτηθούν ακόμα και αν χρησιμοποιηθεί τεχνολογία ανάκτησης. Επισημαίνεται ότι η λειτουργία αυτή (ασφαλής διαγραφή) είναι δυνατό να παρασχεθεί με την χρήση κατάλληλου λογισμικού ή και υλικού. Αναλυτικότερα, οι βασικές προδιαγραφές που πρέπει να πληρούνται είναι οι εξής:</w:t>
      </w:r>
    </w:p>
    <w:p w14:paraId="2B9A084C" w14:textId="77777777" w:rsidR="00631888" w:rsidRPr="001134EB" w:rsidRDefault="00631888" w:rsidP="00631888">
      <w:pPr>
        <w:rPr>
          <w:lang w:val="el-GR"/>
        </w:rPr>
      </w:pPr>
      <w:r w:rsidRPr="001134EB">
        <w:rPr>
          <w:lang w:val="el-GR"/>
        </w:rPr>
        <w:t>•</w:t>
      </w:r>
      <w:r w:rsidRPr="001134EB">
        <w:rPr>
          <w:lang w:val="el-GR"/>
        </w:rPr>
        <w:tab/>
        <w:t>διαγραφή με ασφάλεια οποιουδήποτε δεδομένου που υπάρχει στο χώρο ενός σκληρού δίσκου</w:t>
      </w:r>
    </w:p>
    <w:p w14:paraId="4F3D1FAE" w14:textId="77777777" w:rsidR="00631888" w:rsidRPr="001134EB" w:rsidRDefault="00631888" w:rsidP="00631888">
      <w:pPr>
        <w:rPr>
          <w:lang w:val="el-GR"/>
        </w:rPr>
      </w:pPr>
      <w:r w:rsidRPr="001134EB">
        <w:rPr>
          <w:lang w:val="el-GR"/>
        </w:rPr>
        <w:t>•</w:t>
      </w:r>
      <w:r w:rsidRPr="001134EB">
        <w:rPr>
          <w:lang w:val="el-GR"/>
        </w:rPr>
        <w:tab/>
        <w:t>διαγραφή με ασφάλεια του περιεχομένων των αρχείων (όχι μόνο τα ονόματα των αρχείων)</w:t>
      </w:r>
    </w:p>
    <w:p w14:paraId="76F52867" w14:textId="77777777" w:rsidR="00631888" w:rsidRPr="001134EB" w:rsidRDefault="00631888" w:rsidP="00631888">
      <w:pPr>
        <w:rPr>
          <w:lang w:val="el-GR"/>
        </w:rPr>
      </w:pPr>
      <w:r w:rsidRPr="001134EB">
        <w:rPr>
          <w:lang w:val="el-GR"/>
        </w:rPr>
        <w:t>•</w:t>
      </w:r>
      <w:r w:rsidRPr="001134EB">
        <w:rPr>
          <w:lang w:val="el-GR"/>
        </w:rPr>
        <w:tab/>
        <w:t xml:space="preserve">ο αλγόριθμος διαγραφής να ακολουθεί τα διεθνή </w:t>
      </w:r>
      <w:proofErr w:type="spellStart"/>
      <w:r w:rsidRPr="001134EB">
        <w:rPr>
          <w:lang w:val="el-GR"/>
        </w:rPr>
        <w:t>standards</w:t>
      </w:r>
      <w:proofErr w:type="spellEnd"/>
      <w:r w:rsidRPr="001134EB">
        <w:rPr>
          <w:lang w:val="el-GR"/>
        </w:rPr>
        <w:t xml:space="preserve">. </w:t>
      </w:r>
    </w:p>
    <w:p w14:paraId="361C0196" w14:textId="77777777" w:rsidR="00631888" w:rsidRPr="001134EB" w:rsidRDefault="00631888" w:rsidP="00631888">
      <w:pPr>
        <w:rPr>
          <w:lang w:val="el-GR"/>
        </w:rPr>
      </w:pPr>
      <w:r w:rsidRPr="001134EB">
        <w:rPr>
          <w:lang w:val="el-GR"/>
        </w:rPr>
        <w:t>Η Αναθέτουσα Αρχή και ο Κύριος του Έργου έχουν τη δυνατότητα οποιαδήποτε χρονική στιγμή να πραγματοποιούν ελέγχους, ώστε να διαπιστωθεί η συμμόρφωση του Αναδόχου στα ανωτέρω. Ο Ανάδοχος υποχρεούται να παρέχει στην Αναθέτουσα Αρχή και στον Κύριο του Έργου όλους τους απαραίτητους κωδικούς πρόσβασης ώστε να πραγματοποιούνται οι έλεγχοι.</w:t>
      </w:r>
    </w:p>
    <w:p w14:paraId="6B75AF3B" w14:textId="77777777" w:rsidR="00631888" w:rsidRPr="001134EB" w:rsidRDefault="00631888" w:rsidP="00474644">
      <w:pPr>
        <w:pStyle w:val="4"/>
        <w:numPr>
          <w:ilvl w:val="3"/>
          <w:numId w:val="115"/>
        </w:numPr>
        <w:tabs>
          <w:tab w:val="left" w:pos="1134"/>
        </w:tabs>
        <w:ind w:left="864" w:hanging="864"/>
        <w:rPr>
          <w:lang w:val="el-GR"/>
        </w:rPr>
      </w:pPr>
      <w:bookmarkStart w:id="553" w:name="_Παραγόμενα_προϊόντα_σάρωσης"/>
      <w:bookmarkEnd w:id="553"/>
      <w:r w:rsidRPr="001134EB">
        <w:rPr>
          <w:lang w:val="el-GR"/>
        </w:rPr>
        <w:tab/>
      </w:r>
      <w:bookmarkStart w:id="554" w:name="_Toc76724168"/>
      <w:bookmarkStart w:id="555" w:name="_Toc89441306"/>
      <w:bookmarkStart w:id="556" w:name="_Toc89441824"/>
      <w:r w:rsidRPr="001134EB">
        <w:rPr>
          <w:lang w:val="el-GR"/>
        </w:rPr>
        <w:t>Παραγόμενα προϊόντα σάρωσης</w:t>
      </w:r>
      <w:bookmarkEnd w:id="554"/>
      <w:bookmarkEnd w:id="555"/>
      <w:bookmarkEnd w:id="556"/>
      <w:r w:rsidRPr="001134EB">
        <w:rPr>
          <w:lang w:val="el-GR"/>
        </w:rPr>
        <w:tab/>
      </w:r>
    </w:p>
    <w:p w14:paraId="1CD05F2D" w14:textId="77777777" w:rsidR="00631888" w:rsidRPr="001134EB" w:rsidRDefault="00631888" w:rsidP="00631888">
      <w:pPr>
        <w:rPr>
          <w:lang w:val="el-GR"/>
        </w:rPr>
      </w:pPr>
      <w:r w:rsidRPr="001134EB">
        <w:rPr>
          <w:lang w:val="el-GR"/>
        </w:rPr>
        <w:t xml:space="preserve">Τα </w:t>
      </w:r>
      <w:r w:rsidRPr="001134EB">
        <w:rPr>
          <w:b/>
          <w:u w:val="single"/>
          <w:lang w:val="el-GR"/>
        </w:rPr>
        <w:t>παραγόμενα προϊόντα</w:t>
      </w:r>
      <w:r w:rsidRPr="001134EB">
        <w:rPr>
          <w:lang w:val="el-GR"/>
        </w:rPr>
        <w:t xml:space="preserve"> που θα συνοδεύουν τη σάρωση </w:t>
      </w:r>
      <w:r w:rsidRPr="001134EB">
        <w:rPr>
          <w:u w:val="single"/>
          <w:lang w:val="el-GR"/>
        </w:rPr>
        <w:t>κάθε</w:t>
      </w:r>
      <w:r w:rsidRPr="001134EB">
        <w:rPr>
          <w:lang w:val="el-GR"/>
        </w:rPr>
        <w:t xml:space="preserve"> Φακέλου Δανείου θα είναι:</w:t>
      </w:r>
    </w:p>
    <w:p w14:paraId="00DFF4D4" w14:textId="77777777" w:rsidR="00631888" w:rsidRDefault="00631888" w:rsidP="00474644">
      <w:pPr>
        <w:numPr>
          <w:ilvl w:val="0"/>
          <w:numId w:val="74"/>
        </w:numPr>
        <w:rPr>
          <w:lang w:val="el-GR"/>
        </w:rPr>
      </w:pPr>
      <w:r w:rsidRPr="001134EB">
        <w:rPr>
          <w:lang w:val="el-GR"/>
        </w:rPr>
        <w:t>Αρχείο που δημιουργείται κατά τη διαδικασία της σάρωσης</w:t>
      </w:r>
      <w:r w:rsidRPr="00E74016">
        <w:rPr>
          <w:lang w:val="el-GR"/>
        </w:rPr>
        <w:t xml:space="preserve"> (</w:t>
      </w:r>
      <w:r>
        <w:t>searchable</w:t>
      </w:r>
      <w:r w:rsidRPr="00E74016">
        <w:rPr>
          <w:lang w:val="el-GR"/>
        </w:rPr>
        <w:t xml:space="preserve"> </w:t>
      </w:r>
      <w:r>
        <w:t>PDF</w:t>
      </w:r>
      <w:r w:rsidRPr="00E74016">
        <w:rPr>
          <w:lang w:val="el-GR"/>
        </w:rPr>
        <w:t>)</w:t>
      </w:r>
      <w:r w:rsidRPr="001134EB">
        <w:rPr>
          <w:lang w:val="el-GR"/>
        </w:rPr>
        <w:t>, σε πλήρες μέγεθος</w:t>
      </w:r>
    </w:p>
    <w:p w14:paraId="2AC01453" w14:textId="77777777" w:rsidR="00631888" w:rsidRPr="001134EB" w:rsidRDefault="00631888" w:rsidP="00474644">
      <w:pPr>
        <w:numPr>
          <w:ilvl w:val="0"/>
          <w:numId w:val="74"/>
        </w:numPr>
        <w:rPr>
          <w:lang w:val="el-GR"/>
        </w:rPr>
      </w:pPr>
      <w:proofErr w:type="spellStart"/>
      <w:r w:rsidRPr="001134EB">
        <w:rPr>
          <w:lang w:val="el-GR"/>
        </w:rPr>
        <w:t>Μεταδεδομένα</w:t>
      </w:r>
      <w:proofErr w:type="spellEnd"/>
      <w:r w:rsidRPr="001134EB">
        <w:rPr>
          <w:lang w:val="el-GR"/>
        </w:rPr>
        <w:t xml:space="preserve"> (</w:t>
      </w:r>
      <w:r w:rsidRPr="001134EB">
        <w:rPr>
          <w:lang w:val="en-US"/>
        </w:rPr>
        <w:t>metadata</w:t>
      </w:r>
      <w:r w:rsidRPr="001134EB">
        <w:rPr>
          <w:lang w:val="el-GR"/>
        </w:rPr>
        <w:t xml:space="preserve">) </w:t>
      </w:r>
      <w:r>
        <w:rPr>
          <w:lang w:val="el-GR"/>
        </w:rPr>
        <w:t xml:space="preserve">σάρωσης </w:t>
      </w:r>
      <w:r w:rsidRPr="001134EB">
        <w:rPr>
          <w:lang w:val="el-GR"/>
        </w:rPr>
        <w:t>που θα αφορούν στο συγκεκριμένο Φάκελο</w:t>
      </w:r>
    </w:p>
    <w:p w14:paraId="25D88D8B" w14:textId="05369E44" w:rsidR="00631888" w:rsidRPr="001B12C8" w:rsidRDefault="00631888" w:rsidP="00474644">
      <w:pPr>
        <w:numPr>
          <w:ilvl w:val="0"/>
          <w:numId w:val="74"/>
        </w:numPr>
        <w:rPr>
          <w:lang w:val="el-GR"/>
        </w:rPr>
      </w:pPr>
      <w:r w:rsidRPr="001134EB">
        <w:rPr>
          <w:lang w:val="el-GR"/>
        </w:rPr>
        <w:t xml:space="preserve">Αναφορά Ελέγχου (όπως περιγράφεται στην Παρ. </w:t>
      </w:r>
      <w:r>
        <w:rPr>
          <w:lang w:val="el-GR"/>
        </w:rPr>
        <w:fldChar w:fldCharType="begin"/>
      </w:r>
      <w:r>
        <w:rPr>
          <w:lang w:val="el-GR"/>
        </w:rPr>
        <w:instrText xml:space="preserve"> REF _Ref83036709 \r \h </w:instrText>
      </w:r>
      <w:r>
        <w:rPr>
          <w:lang w:val="el-GR"/>
        </w:rPr>
      </w:r>
      <w:r>
        <w:rPr>
          <w:lang w:val="el-GR"/>
        </w:rPr>
        <w:fldChar w:fldCharType="separate"/>
      </w:r>
      <w:r w:rsidR="00693CB6">
        <w:rPr>
          <w:lang w:val="el-GR"/>
        </w:rPr>
        <w:t>6.4.1.1</w:t>
      </w:r>
      <w:r>
        <w:rPr>
          <w:lang w:val="el-GR"/>
        </w:rPr>
        <w:fldChar w:fldCharType="end"/>
      </w:r>
      <w:r>
        <w:rPr>
          <w:lang w:val="el-GR"/>
        </w:rPr>
        <w:t xml:space="preserve"> </w:t>
      </w:r>
      <w:r>
        <w:rPr>
          <w:rStyle w:val="-"/>
          <w:lang w:val="el-GR"/>
        </w:rPr>
        <w:fldChar w:fldCharType="begin"/>
      </w:r>
      <w:r>
        <w:rPr>
          <w:rStyle w:val="-"/>
          <w:lang w:val="el-GR"/>
        </w:rPr>
        <w:instrText xml:space="preserve"> REF _Ref83036709 \h </w:instrText>
      </w:r>
      <w:r>
        <w:rPr>
          <w:rStyle w:val="-"/>
          <w:lang w:val="el-GR"/>
        </w:rPr>
      </w:r>
      <w:r>
        <w:rPr>
          <w:rStyle w:val="-"/>
          <w:lang w:val="el-GR"/>
        </w:rPr>
        <w:fldChar w:fldCharType="separate"/>
      </w:r>
      <w:r w:rsidR="00693CB6" w:rsidRPr="005B6092">
        <w:rPr>
          <w:lang w:val="el-GR"/>
        </w:rPr>
        <w:t>Μοντέλο υλοποίησης σάρωσης</w:t>
      </w:r>
      <w:r>
        <w:rPr>
          <w:rStyle w:val="-"/>
          <w:lang w:val="el-GR"/>
        </w:rPr>
        <w:fldChar w:fldCharType="end"/>
      </w:r>
      <w:r w:rsidRPr="001B12C8">
        <w:rPr>
          <w:lang w:val="el-GR"/>
        </w:rPr>
        <w:t>).</w:t>
      </w:r>
    </w:p>
    <w:p w14:paraId="7FBAE738" w14:textId="77777777" w:rsidR="00631888" w:rsidRDefault="00631888" w:rsidP="00631888">
      <w:pPr>
        <w:rPr>
          <w:lang w:val="el-GR"/>
        </w:rPr>
      </w:pPr>
      <w:r w:rsidRPr="001134EB">
        <w:rPr>
          <w:lang w:val="el-GR"/>
        </w:rPr>
        <w:t xml:space="preserve">Το μέσο αποθήκευσης των παραγόμενων προϊόντων θα είναι αποσπώμενοι σκληροί δίσκοι, όπως </w:t>
      </w:r>
      <w:proofErr w:type="spellStart"/>
      <w:r w:rsidRPr="001134EB">
        <w:rPr>
          <w:lang w:val="el-GR"/>
        </w:rPr>
        <w:t>περιγράφηκε</w:t>
      </w:r>
      <w:proofErr w:type="spellEnd"/>
      <w:r w:rsidRPr="001134EB">
        <w:rPr>
          <w:lang w:val="el-GR"/>
        </w:rPr>
        <w:t xml:space="preserve"> παραπάνω. Οι δίσκοι θα συνοδεύονται από ειδική σήμανση/θήκη όπου θα υπάρχει ειδική κωδικοποιημένη επιγραφή σχετικά με το υλικό που περιέχει.</w:t>
      </w:r>
    </w:p>
    <w:p w14:paraId="4045501C" w14:textId="75C664F7" w:rsidR="00631888" w:rsidRPr="001134EB" w:rsidRDefault="00AD4E21" w:rsidP="00631888">
      <w:pPr>
        <w:rPr>
          <w:lang w:val="el-GR"/>
        </w:rPr>
      </w:pPr>
      <w:r>
        <w:rPr>
          <w:lang w:val="el-GR"/>
        </w:rPr>
        <w:t>Τα</w:t>
      </w:r>
      <w:r w:rsidRPr="00AD4E21">
        <w:rPr>
          <w:lang w:val="el-GR"/>
        </w:rPr>
        <w:t xml:space="preserve"> παραδοτέα για κάθε φάκελο είναι τα ψηφιοποιημένα έγγραφα, που τον απαρτίζουν, σε ξεχωριστά αρχεία το καθένα.</w:t>
      </w:r>
    </w:p>
    <w:p w14:paraId="3E1F0EAD" w14:textId="77777777" w:rsidR="00631888" w:rsidRPr="001134EB" w:rsidRDefault="00631888" w:rsidP="00631888">
      <w:pPr>
        <w:rPr>
          <w:lang w:val="el-GR"/>
        </w:rPr>
      </w:pPr>
    </w:p>
    <w:p w14:paraId="4882C7C8" w14:textId="77777777" w:rsidR="00631888" w:rsidRPr="001134EB" w:rsidRDefault="00631888" w:rsidP="00474644">
      <w:pPr>
        <w:pStyle w:val="4"/>
        <w:numPr>
          <w:ilvl w:val="3"/>
          <w:numId w:val="115"/>
        </w:numPr>
        <w:tabs>
          <w:tab w:val="left" w:pos="1134"/>
        </w:tabs>
        <w:ind w:left="864" w:hanging="864"/>
        <w:rPr>
          <w:lang w:val="el-GR"/>
        </w:rPr>
      </w:pPr>
      <w:r w:rsidRPr="001134EB">
        <w:rPr>
          <w:lang w:val="el-GR"/>
        </w:rPr>
        <w:tab/>
      </w:r>
      <w:bookmarkStart w:id="557" w:name="_Toc76724169"/>
      <w:bookmarkStart w:id="558" w:name="_Toc89441307"/>
      <w:bookmarkStart w:id="559" w:name="_Toc89441825"/>
      <w:r w:rsidRPr="001134EB">
        <w:rPr>
          <w:lang w:val="el-GR"/>
        </w:rPr>
        <w:t xml:space="preserve">Τεκμηρίωση σαρωμένων εγγράφων Δανείων </w:t>
      </w:r>
      <w:r>
        <w:rPr>
          <w:lang w:val="el-GR"/>
        </w:rPr>
        <w:t>–</w:t>
      </w:r>
      <w:r w:rsidRPr="001134EB">
        <w:rPr>
          <w:lang w:val="el-GR"/>
        </w:rPr>
        <w:t xml:space="preserve"> </w:t>
      </w:r>
      <w:proofErr w:type="spellStart"/>
      <w:r w:rsidRPr="001134EB">
        <w:rPr>
          <w:lang w:val="el-GR"/>
        </w:rPr>
        <w:t>Μεταδεδομένα</w:t>
      </w:r>
      <w:proofErr w:type="spellEnd"/>
      <w:r>
        <w:rPr>
          <w:lang w:val="el-GR"/>
        </w:rPr>
        <w:t xml:space="preserve"> σάρωσης</w:t>
      </w:r>
      <w:bookmarkEnd w:id="557"/>
      <w:bookmarkEnd w:id="558"/>
      <w:bookmarkEnd w:id="559"/>
    </w:p>
    <w:p w14:paraId="5C3721B1" w14:textId="24969A74" w:rsidR="00631888" w:rsidRDefault="00631888" w:rsidP="00631888">
      <w:pPr>
        <w:rPr>
          <w:lang w:val="el-GR"/>
        </w:rPr>
      </w:pPr>
      <w:r>
        <w:rPr>
          <w:lang w:val="el-GR"/>
        </w:rPr>
        <w:t xml:space="preserve">Θα τεκμηριωθεί το σύνολο των εγγράφων που θα ψηφιοποιηθούν όπως αναλύονται στην παράγραφο </w:t>
      </w:r>
      <w:r>
        <w:rPr>
          <w:lang w:val="el-GR"/>
        </w:rPr>
        <w:fldChar w:fldCharType="begin"/>
      </w:r>
      <w:r>
        <w:rPr>
          <w:lang w:val="el-GR"/>
        </w:rPr>
        <w:instrText xml:space="preserve"> REF _Ref71631522 \r \h </w:instrText>
      </w:r>
      <w:r>
        <w:rPr>
          <w:lang w:val="el-GR"/>
        </w:rPr>
      </w:r>
      <w:r>
        <w:rPr>
          <w:lang w:val="el-GR"/>
        </w:rPr>
        <w:fldChar w:fldCharType="separate"/>
      </w:r>
      <w:r w:rsidR="00693CB6">
        <w:rPr>
          <w:lang w:val="el-GR"/>
        </w:rPr>
        <w:t>6.4.1.2</w:t>
      </w:r>
      <w:r>
        <w:rPr>
          <w:lang w:val="el-GR"/>
        </w:rPr>
        <w:fldChar w:fldCharType="end"/>
      </w:r>
      <w:r>
        <w:rPr>
          <w:lang w:val="el-GR"/>
        </w:rPr>
        <w:t>.</w:t>
      </w:r>
    </w:p>
    <w:p w14:paraId="4A145B91" w14:textId="77777777" w:rsidR="00631888" w:rsidRPr="001134EB" w:rsidRDefault="00631888" w:rsidP="00631888">
      <w:pPr>
        <w:rPr>
          <w:lang w:val="el-GR"/>
        </w:rPr>
      </w:pPr>
      <w:r w:rsidRPr="001134EB">
        <w:rPr>
          <w:lang w:val="el-GR"/>
        </w:rPr>
        <w:t>Προϋπόθεση για τη</w:t>
      </w:r>
      <w:r>
        <w:rPr>
          <w:lang w:val="el-GR"/>
        </w:rPr>
        <w:t xml:space="preserve"> σάρωση </w:t>
      </w:r>
      <w:r w:rsidRPr="001134EB">
        <w:rPr>
          <w:lang w:val="el-GR"/>
        </w:rPr>
        <w:t xml:space="preserve">είναι να δημιουργηθεί η κατάλληλη κωδικοποίηση του ψηφιακού περιεχομένου των εγγράφων με σκοπό την ασφαλή ανάκτηση των πληροφοριών που αυτά περιέχουν.  </w:t>
      </w:r>
      <w:r w:rsidRPr="00837BC6">
        <w:rPr>
          <w:color w:val="7030A0"/>
          <w:lang w:val="el-GR"/>
        </w:rPr>
        <w:t>Η τελική κωδικοποίηση των εγγράφων θα πρέπει να αποφασιστεί από τον/τους υπεύθυνο/νους του έργου</w:t>
      </w:r>
      <w:r w:rsidRPr="006732AA">
        <w:rPr>
          <w:lang w:val="el-GR"/>
        </w:rPr>
        <w:t xml:space="preserve"> (</w:t>
      </w:r>
      <w:r>
        <w:rPr>
          <w:lang w:val="el-GR"/>
        </w:rPr>
        <w:t>στη</w:t>
      </w:r>
      <w:r w:rsidRPr="006732AA">
        <w:rPr>
          <w:lang w:val="el-GR"/>
        </w:rPr>
        <w:t xml:space="preserve"> </w:t>
      </w:r>
      <w:hyperlink w:anchor="_Μεθοδολογία_Έργου" w:history="1">
        <w:r w:rsidRPr="006732AA">
          <w:rPr>
            <w:rStyle w:val="-"/>
            <w:lang w:val="el-GR"/>
          </w:rPr>
          <w:t>Μεθοδολογία Έργου</w:t>
        </w:r>
      </w:hyperlink>
      <w:r w:rsidRPr="006732AA">
        <w:rPr>
          <w:lang w:val="el-GR"/>
        </w:rPr>
        <w:t>)</w:t>
      </w:r>
      <w:r w:rsidRPr="001134EB">
        <w:rPr>
          <w:lang w:val="el-GR"/>
        </w:rPr>
        <w:t>.</w:t>
      </w:r>
    </w:p>
    <w:p w14:paraId="0A09A278" w14:textId="77777777" w:rsidR="00631888" w:rsidRPr="001134EB" w:rsidRDefault="00631888" w:rsidP="00631888">
      <w:pPr>
        <w:rPr>
          <w:lang w:val="el-GR"/>
        </w:rPr>
      </w:pPr>
      <w:r w:rsidRPr="001134EB">
        <w:rPr>
          <w:lang w:val="el-GR"/>
        </w:rPr>
        <w:t xml:space="preserve">Κατά τη διαδικασία της </w:t>
      </w:r>
      <w:r>
        <w:rPr>
          <w:lang w:val="el-GR"/>
        </w:rPr>
        <w:t>σάρωσης</w:t>
      </w:r>
      <w:r w:rsidRPr="001134EB">
        <w:rPr>
          <w:lang w:val="el-GR"/>
        </w:rPr>
        <w:t xml:space="preserve"> και προκειμένου να υπάρχει σύνδεση μεταξύ των αρχείων που θα προκύψουν και των πρωτότυπων φακέλων</w:t>
      </w:r>
      <w:r w:rsidRPr="00837BC6">
        <w:rPr>
          <w:color w:val="7030A0"/>
          <w:lang w:val="el-GR"/>
        </w:rPr>
        <w:t xml:space="preserve">, με χρήση κατάλληλου λογισμικού θα πρέπει να εισάγονται τα απαραίτητα δεδομένα που προσδιορίζουν μοναδικά τις κατηγορίες εγγράφων κάθε φακέλου και τα </w:t>
      </w:r>
      <w:proofErr w:type="spellStart"/>
      <w:r w:rsidRPr="00837BC6">
        <w:rPr>
          <w:color w:val="7030A0"/>
          <w:lang w:val="el-GR"/>
        </w:rPr>
        <w:t>μεταδεδομένα</w:t>
      </w:r>
      <w:proofErr w:type="spellEnd"/>
      <w:r w:rsidRPr="00837BC6">
        <w:rPr>
          <w:color w:val="7030A0"/>
          <w:lang w:val="el-GR"/>
        </w:rPr>
        <w:t xml:space="preserve"> αυτών. </w:t>
      </w:r>
      <w:r w:rsidRPr="00837BC6">
        <w:rPr>
          <w:color w:val="7030A0"/>
          <w:lang w:val="en-US"/>
        </w:rPr>
        <w:t>T</w:t>
      </w:r>
      <w:r w:rsidRPr="00837BC6">
        <w:rPr>
          <w:color w:val="7030A0"/>
          <w:lang w:val="el-GR"/>
        </w:rPr>
        <w:t xml:space="preserve">α </w:t>
      </w:r>
      <w:proofErr w:type="spellStart"/>
      <w:r w:rsidRPr="00837BC6">
        <w:rPr>
          <w:color w:val="7030A0"/>
          <w:lang w:val="el-GR"/>
        </w:rPr>
        <w:t>μεταδεδομένα</w:t>
      </w:r>
      <w:proofErr w:type="spellEnd"/>
      <w:r w:rsidRPr="00837BC6">
        <w:rPr>
          <w:color w:val="7030A0"/>
          <w:lang w:val="el-GR"/>
        </w:rPr>
        <w:t xml:space="preserve"> που θα παραχθούν αποσκοπούν στην συσχέτιση των εγγράφων με το φάκελο δανείου από τον οποίο προέρχονται, αλλά και στην </w:t>
      </w:r>
      <w:r w:rsidRPr="00837BC6">
        <w:rPr>
          <w:color w:val="7030A0"/>
          <w:lang w:val="el-GR"/>
        </w:rPr>
        <w:lastRenderedPageBreak/>
        <w:t xml:space="preserve">ταυτοποίηση του είδους / τύπου εγγράφου ώστε να χρησιμοποιηθεί στην </w:t>
      </w:r>
      <w:proofErr w:type="spellStart"/>
      <w:r w:rsidRPr="00837BC6">
        <w:rPr>
          <w:color w:val="7030A0"/>
          <w:lang w:val="el-GR"/>
        </w:rPr>
        <w:t>ονοματοδοσία</w:t>
      </w:r>
      <w:proofErr w:type="spellEnd"/>
      <w:r w:rsidRPr="00837BC6">
        <w:rPr>
          <w:color w:val="7030A0"/>
          <w:lang w:val="el-GR"/>
        </w:rPr>
        <w:t xml:space="preserve"> του και να διευκολυνθεί η διαδικασία εισαγωγής δεδομένων από τα ψηφιοποιημένα έγγραφα όπως αυτή περιγράφεται στην αντίστοιχη ενότητα.</w:t>
      </w:r>
    </w:p>
    <w:p w14:paraId="2EAA9270" w14:textId="77777777" w:rsidR="00631888" w:rsidRPr="001134EB" w:rsidRDefault="00631888" w:rsidP="00631888">
      <w:pPr>
        <w:rPr>
          <w:lang w:val="el-GR"/>
        </w:rPr>
      </w:pPr>
      <w:r w:rsidRPr="001134EB">
        <w:rPr>
          <w:lang w:val="el-GR"/>
        </w:rPr>
        <w:t>Με την χρήση του συστήματος τεκμηρίωσης θα είναι εφικτή η αναζήτηση κάθε φακέλου ή εγγράφων αυτών με δυνατότητα πολλαπλών κριτηρίων (συνδυαστικές ερωτήσεις). Ειδικότερα:</w:t>
      </w:r>
    </w:p>
    <w:p w14:paraId="60C0990B" w14:textId="78B43B16" w:rsidR="00631888" w:rsidRPr="00837BC6" w:rsidRDefault="00631888" w:rsidP="00631888">
      <w:pPr>
        <w:rPr>
          <w:color w:val="7030A0"/>
          <w:lang w:val="el-GR"/>
        </w:rPr>
      </w:pPr>
      <w:r w:rsidRPr="001134EB">
        <w:rPr>
          <w:b/>
          <w:u w:val="single"/>
          <w:lang w:val="el-GR"/>
        </w:rPr>
        <w:t>1)Αποθήκευση</w:t>
      </w:r>
      <w:r w:rsidRPr="001134EB">
        <w:rPr>
          <w:lang w:val="el-GR"/>
        </w:rPr>
        <w:t>: Θα πρέπει να αποφασιστούν οι απαραίτητες λειτουργίες για την αποτελεσματική οργάνωση και αποθήκευση των ψηφιακών αντιγράφων. Τα παραγόμενα έγγραφα θα αποθηκεύονται σε αρχεία (</w:t>
      </w:r>
      <w:proofErr w:type="spellStart"/>
      <w:r w:rsidRPr="001134EB">
        <w:rPr>
          <w:lang w:val="el-GR"/>
        </w:rPr>
        <w:t>files</w:t>
      </w:r>
      <w:proofErr w:type="spellEnd"/>
      <w:r w:rsidRPr="001134EB">
        <w:rPr>
          <w:lang w:val="el-GR"/>
        </w:rPr>
        <w:t xml:space="preserve">) με συγκεκριμένη κωδικοποίηση στην ονομασία τους. </w:t>
      </w:r>
      <w:r w:rsidRPr="00FF57C6">
        <w:rPr>
          <w:bCs/>
          <w:lang w:val="el-GR"/>
        </w:rPr>
        <w:t>Τα</w:t>
      </w:r>
      <w:r w:rsidRPr="001134EB">
        <w:rPr>
          <w:lang w:val="el-GR"/>
        </w:rPr>
        <w:t xml:space="preserve"> αρχεία θα αποθηκεύονται σε φακέλους και </w:t>
      </w:r>
      <w:proofErr w:type="spellStart"/>
      <w:r w:rsidRPr="001134EB">
        <w:rPr>
          <w:lang w:val="el-GR"/>
        </w:rPr>
        <w:t>υπο</w:t>
      </w:r>
      <w:proofErr w:type="spellEnd"/>
      <w:r w:rsidRPr="001134EB">
        <w:rPr>
          <w:lang w:val="el-GR"/>
        </w:rPr>
        <w:t>-φακέλους (</w:t>
      </w:r>
      <w:proofErr w:type="spellStart"/>
      <w:r w:rsidRPr="001134EB">
        <w:rPr>
          <w:lang w:val="el-GR"/>
        </w:rPr>
        <w:t>directories</w:t>
      </w:r>
      <w:proofErr w:type="spellEnd"/>
      <w:r w:rsidRPr="001134EB">
        <w:rPr>
          <w:lang w:val="el-GR"/>
        </w:rPr>
        <w:t xml:space="preserve"> - </w:t>
      </w:r>
      <w:proofErr w:type="spellStart"/>
      <w:r w:rsidRPr="001134EB">
        <w:rPr>
          <w:lang w:val="el-GR"/>
        </w:rPr>
        <w:t>subdirectories</w:t>
      </w:r>
      <w:proofErr w:type="spellEnd"/>
      <w:r w:rsidRPr="001134EB">
        <w:rPr>
          <w:lang w:val="el-GR"/>
        </w:rPr>
        <w:t xml:space="preserve">) </w:t>
      </w:r>
      <w:r w:rsidRPr="00837BC6">
        <w:rPr>
          <w:color w:val="7030A0"/>
          <w:lang w:val="el-GR"/>
        </w:rPr>
        <w:t xml:space="preserve">με συγκεκριμένη δομή και κωδικοποίηση στην ονομασία </w:t>
      </w:r>
      <w:r w:rsidR="00D915CC">
        <w:rPr>
          <w:color w:val="7030A0"/>
          <w:lang w:val="el-GR"/>
        </w:rPr>
        <w:t xml:space="preserve">τους, η οποία θα αποφασιστεί σε συνεργασία του ΤΠΔ με τον Ανάδοχο κατά την </w:t>
      </w:r>
      <w:r w:rsidR="00E704E9">
        <w:rPr>
          <w:color w:val="7030A0"/>
          <w:lang w:val="el-GR"/>
        </w:rPr>
        <w:fldChar w:fldCharType="begin"/>
      </w:r>
      <w:r w:rsidR="00E704E9">
        <w:rPr>
          <w:color w:val="7030A0"/>
          <w:lang w:val="el-GR"/>
        </w:rPr>
        <w:instrText xml:space="preserve"> REF _Ref85030262 \h </w:instrText>
      </w:r>
      <w:r w:rsidR="00E704E9">
        <w:rPr>
          <w:color w:val="7030A0"/>
          <w:lang w:val="el-GR"/>
        </w:rPr>
      </w:r>
      <w:r w:rsidR="00E704E9">
        <w:rPr>
          <w:color w:val="7030A0"/>
          <w:lang w:val="el-GR"/>
        </w:rPr>
        <w:fldChar w:fldCharType="separate"/>
      </w:r>
      <w:r w:rsidR="00693CB6" w:rsidRPr="005B5FDA">
        <w:rPr>
          <w:rFonts w:eastAsia="SimSun"/>
          <w:lang w:val="el-GR"/>
        </w:rPr>
        <w:t>Φ</w:t>
      </w:r>
      <w:r w:rsidR="00693CB6">
        <w:rPr>
          <w:rFonts w:eastAsia="SimSun"/>
          <w:lang w:val="el-GR"/>
        </w:rPr>
        <w:t>άση 1: Μελέτη Εφαρμογής</w:t>
      </w:r>
      <w:r w:rsidR="00E704E9">
        <w:rPr>
          <w:color w:val="7030A0"/>
          <w:lang w:val="el-GR"/>
        </w:rPr>
        <w:fldChar w:fldCharType="end"/>
      </w:r>
      <w:r w:rsidRPr="00837BC6">
        <w:rPr>
          <w:color w:val="7030A0"/>
          <w:lang w:val="el-GR"/>
        </w:rPr>
        <w:t xml:space="preserve">. </w:t>
      </w:r>
    </w:p>
    <w:p w14:paraId="57BC2A57" w14:textId="41723ADE" w:rsidR="00631888" w:rsidRPr="001134EB" w:rsidRDefault="00631888" w:rsidP="00631888">
      <w:pPr>
        <w:rPr>
          <w:lang w:val="el-GR"/>
        </w:rPr>
      </w:pPr>
      <w:r w:rsidRPr="001134EB">
        <w:rPr>
          <w:b/>
          <w:u w:val="single"/>
          <w:lang w:val="el-GR"/>
        </w:rPr>
        <w:t>2)Κωδικοποίηση και αρχειοθέτηση</w:t>
      </w:r>
      <w:r w:rsidRPr="001134EB">
        <w:rPr>
          <w:b/>
          <w:lang w:val="el-GR"/>
        </w:rPr>
        <w:t xml:space="preserve">: </w:t>
      </w:r>
      <w:r w:rsidRPr="001134EB">
        <w:rPr>
          <w:lang w:val="el-GR"/>
        </w:rPr>
        <w:t xml:space="preserve">Για την αρχειοθέτηση του φακέλου για κάθε δάνειο, </w:t>
      </w:r>
      <w:r w:rsidRPr="00837BC6">
        <w:rPr>
          <w:color w:val="7030A0"/>
          <w:lang w:val="el-GR"/>
        </w:rPr>
        <w:t xml:space="preserve">προτείνεται να ακολουθούνται τα εξής: Κάθε γενικός φάκελος, αναφέρει ως ονοματολογία </w:t>
      </w:r>
      <w:r w:rsidR="00267F63">
        <w:rPr>
          <w:color w:val="7030A0"/>
          <w:lang w:val="el-GR"/>
        </w:rPr>
        <w:t xml:space="preserve">τον </w:t>
      </w:r>
      <w:proofErr w:type="spellStart"/>
      <w:r w:rsidR="00267F63">
        <w:rPr>
          <w:color w:val="7030A0"/>
          <w:lang w:val="el-GR"/>
        </w:rPr>
        <w:t>αριθμο</w:t>
      </w:r>
      <w:proofErr w:type="spellEnd"/>
      <w:r w:rsidR="00267F63">
        <w:rPr>
          <w:color w:val="7030A0"/>
          <w:lang w:val="el-GR"/>
        </w:rPr>
        <w:t xml:space="preserve"> πελάτη (</w:t>
      </w:r>
      <w:r w:rsidR="00267F63">
        <w:rPr>
          <w:color w:val="7030A0"/>
          <w:lang w:val="en-US"/>
        </w:rPr>
        <w:t>client</w:t>
      </w:r>
      <w:r w:rsidR="00267F63" w:rsidRPr="00267F63">
        <w:rPr>
          <w:color w:val="7030A0"/>
          <w:lang w:val="el-GR"/>
        </w:rPr>
        <w:t xml:space="preserve"> </w:t>
      </w:r>
      <w:r w:rsidR="00267F63">
        <w:rPr>
          <w:color w:val="7030A0"/>
          <w:lang w:val="en-US"/>
        </w:rPr>
        <w:t>ID</w:t>
      </w:r>
      <w:r w:rsidR="00267F63" w:rsidRPr="00267F63">
        <w:rPr>
          <w:color w:val="7030A0"/>
          <w:lang w:val="el-GR"/>
        </w:rPr>
        <w:t xml:space="preserve">) </w:t>
      </w:r>
      <w:r w:rsidR="00267F63">
        <w:rPr>
          <w:color w:val="7030A0"/>
          <w:lang w:val="el-GR"/>
        </w:rPr>
        <w:t xml:space="preserve">και </w:t>
      </w:r>
      <w:r w:rsidRPr="00837BC6">
        <w:rPr>
          <w:color w:val="7030A0"/>
          <w:lang w:val="el-GR"/>
        </w:rPr>
        <w:t xml:space="preserve">τον αριθμό δανείου </w:t>
      </w:r>
      <w:r w:rsidR="00267F63">
        <w:rPr>
          <w:color w:val="7030A0"/>
          <w:lang w:val="el-GR"/>
        </w:rPr>
        <w:t>(</w:t>
      </w:r>
      <w:proofErr w:type="spellStart"/>
      <w:r w:rsidR="00267F63">
        <w:rPr>
          <w:color w:val="7030A0"/>
          <w:lang w:val="en-US"/>
        </w:rPr>
        <w:t>daneio</w:t>
      </w:r>
      <w:proofErr w:type="spellEnd"/>
      <w:r w:rsidR="00267F63" w:rsidRPr="00267F63">
        <w:rPr>
          <w:color w:val="7030A0"/>
          <w:lang w:val="el-GR"/>
        </w:rPr>
        <w:t xml:space="preserve"> </w:t>
      </w:r>
      <w:r w:rsidR="00267F63">
        <w:rPr>
          <w:color w:val="7030A0"/>
          <w:lang w:val="en-US"/>
        </w:rPr>
        <w:t>ID</w:t>
      </w:r>
      <w:r w:rsidR="00267F63" w:rsidRPr="00267F63">
        <w:rPr>
          <w:color w:val="7030A0"/>
          <w:lang w:val="el-GR"/>
        </w:rPr>
        <w:t xml:space="preserve">) </w:t>
      </w:r>
      <w:r w:rsidRPr="00837BC6">
        <w:rPr>
          <w:color w:val="7030A0"/>
          <w:lang w:val="el-GR"/>
        </w:rPr>
        <w:t>και μέσα σε αυτόν αρχειοθετούνται όλες οι κατηγορίες εγγράφων που το αφορούν</w:t>
      </w:r>
      <w:r w:rsidRPr="001134EB">
        <w:rPr>
          <w:lang w:val="el-GR"/>
        </w:rPr>
        <w:t xml:space="preserve">. Η </w:t>
      </w:r>
      <w:proofErr w:type="spellStart"/>
      <w:r w:rsidRPr="001134EB">
        <w:rPr>
          <w:lang w:val="el-GR"/>
        </w:rPr>
        <w:t>ψηφιοποίηση</w:t>
      </w:r>
      <w:proofErr w:type="spellEnd"/>
      <w:r w:rsidRPr="001134EB">
        <w:rPr>
          <w:lang w:val="el-GR"/>
        </w:rPr>
        <w:t xml:space="preserve"> και αρχειοθέτηση του συνόλου των εγγράφων κάθε φακέλου θα δημιουργήσει ένα και μόνο ηλεκτρονικό φάκελο με συμπεριλαμβανόμενα ηλεκτρονικά αρχεία, τις κατηγορίες των εγγράφων του δανείου. Ο χαρακτηρισμός του κάθε φακέλου στην ηλεκτρονική εφαρμογή αρχειοθέτησης θα γίνει με το σύνολο των παρακάτω στοιχείων τα οποία προτείνεται να οριστούν μετά από μια πρώτη μελέτη εφαρμογής.</w:t>
      </w:r>
    </w:p>
    <w:p w14:paraId="68B1224C" w14:textId="77777777" w:rsidR="00631888" w:rsidRPr="001134EB" w:rsidRDefault="00631888" w:rsidP="00631888">
      <w:pPr>
        <w:rPr>
          <w:b/>
          <w:u w:val="single"/>
          <w:lang w:val="el-GR"/>
        </w:rPr>
      </w:pPr>
      <w:r w:rsidRPr="001134EB">
        <w:rPr>
          <w:lang w:val="el-GR"/>
        </w:rPr>
        <w:t xml:space="preserve">Για την διαχείριση των ψηφιοποιημένων εγγράφων έχει προβλεφθεί κατάλληλο λογισμικό της Διαχείρισης Εγγράφων (βλ. Ενότητα </w:t>
      </w:r>
      <w:hyperlink w:anchor="_ΠΣ_Ηλεκτρονικής_Διαχείρισης" w:history="1">
        <w:r>
          <w:rPr>
            <w:rStyle w:val="-"/>
            <w:lang w:val="el-GR"/>
          </w:rPr>
          <w:t>ΠΣ Ηλεκτρονικής Διαχείρισης Εγγράφων</w:t>
        </w:r>
      </w:hyperlink>
      <w:r w:rsidRPr="001134EB">
        <w:rPr>
          <w:lang w:val="el-GR"/>
        </w:rPr>
        <w:t xml:space="preserve">). </w:t>
      </w:r>
      <w:r>
        <w:rPr>
          <w:lang w:val="el-GR"/>
        </w:rPr>
        <w:t>Όπως επισημαίνεται εκεί, τ</w:t>
      </w:r>
      <w:r w:rsidRPr="001134EB">
        <w:rPr>
          <w:lang w:val="el-GR"/>
        </w:rPr>
        <w:t>ο σύστημα θα πρέπει υποστηρίζει την δυνατότητα αναζήτησης των υφι</w:t>
      </w:r>
      <w:r>
        <w:rPr>
          <w:lang w:val="el-GR"/>
        </w:rPr>
        <w:t xml:space="preserve">στάμενων ψηφιοποιημένων </w:t>
      </w:r>
      <w:r w:rsidRPr="00837BC6">
        <w:rPr>
          <w:color w:val="7030A0"/>
          <w:lang w:val="el-GR"/>
        </w:rPr>
        <w:t>φακέλων και να έχει την δυνατότητα προσθήκης νέων δικαιολογητικών στους φακέλους,</w:t>
      </w:r>
      <w:r w:rsidRPr="001134EB">
        <w:rPr>
          <w:lang w:val="el-GR"/>
        </w:rPr>
        <w:t xml:space="preserve"> μόνον σε εξουσιοδοτημένους χρήστες του συστήματος με ταυτόχρονη καταγραφή των ενεργειών προσθήκης/ τροποποίησης φακέλου</w:t>
      </w:r>
      <w:r>
        <w:rPr>
          <w:lang w:val="el-GR"/>
        </w:rPr>
        <w:t>.</w:t>
      </w:r>
    </w:p>
    <w:p w14:paraId="6E7D9D84" w14:textId="77777777" w:rsidR="00631888" w:rsidRPr="001134EB" w:rsidRDefault="00631888" w:rsidP="00631888">
      <w:pPr>
        <w:rPr>
          <w:lang w:val="el-GR"/>
        </w:rPr>
      </w:pPr>
    </w:p>
    <w:p w14:paraId="6410BDF9" w14:textId="77777777" w:rsidR="00631888" w:rsidRPr="001134EB" w:rsidRDefault="00631888" w:rsidP="00474644">
      <w:pPr>
        <w:pStyle w:val="4"/>
        <w:numPr>
          <w:ilvl w:val="3"/>
          <w:numId w:val="115"/>
        </w:numPr>
        <w:tabs>
          <w:tab w:val="left" w:pos="1134"/>
        </w:tabs>
        <w:ind w:left="864" w:hanging="864"/>
        <w:rPr>
          <w:lang w:val="el-GR"/>
        </w:rPr>
      </w:pPr>
      <w:bookmarkStart w:id="560" w:name="_Κωδικοποίηση_ονομασίας_παραγόμενων"/>
      <w:bookmarkEnd w:id="560"/>
      <w:r w:rsidRPr="001134EB">
        <w:rPr>
          <w:lang w:val="el-GR"/>
        </w:rPr>
        <w:tab/>
      </w:r>
      <w:bookmarkStart w:id="561" w:name="_Ref71623623"/>
      <w:bookmarkStart w:id="562" w:name="_Toc76724170"/>
      <w:bookmarkStart w:id="563" w:name="_Toc89441308"/>
      <w:bookmarkStart w:id="564" w:name="_Toc89441826"/>
      <w:r w:rsidRPr="001134EB">
        <w:rPr>
          <w:lang w:val="el-GR"/>
        </w:rPr>
        <w:t>Κωδικοποίηση ονομασίας παραγόμεν</w:t>
      </w:r>
      <w:r>
        <w:rPr>
          <w:lang w:val="el-GR"/>
        </w:rPr>
        <w:t>ου υλικού</w:t>
      </w:r>
      <w:bookmarkEnd w:id="561"/>
      <w:r>
        <w:rPr>
          <w:lang w:val="el-GR"/>
        </w:rPr>
        <w:t xml:space="preserve"> σάρωσης</w:t>
      </w:r>
      <w:bookmarkEnd w:id="562"/>
      <w:bookmarkEnd w:id="563"/>
      <w:bookmarkEnd w:id="564"/>
      <w:r w:rsidRPr="001134EB">
        <w:rPr>
          <w:lang w:val="el-GR"/>
        </w:rPr>
        <w:tab/>
      </w:r>
    </w:p>
    <w:p w14:paraId="7154DE62" w14:textId="46D6F38A" w:rsidR="00631888" w:rsidRPr="001134EB" w:rsidRDefault="00631888" w:rsidP="00631888">
      <w:pPr>
        <w:rPr>
          <w:lang w:val="el-GR"/>
        </w:rPr>
      </w:pPr>
      <w:r w:rsidRPr="00FD34E7">
        <w:rPr>
          <w:lang w:val="el-GR"/>
        </w:rPr>
        <w:t xml:space="preserve">Στο πλαίσιο του έργου, ο Ανάδοχος καλείται να εισάγει μαζικά τα ψηφιοποιημένα έγγραφα στο Λογισμικό διαχείρισης ψηφιακού περιεχομένου (που θα προμηθεύσει στο πλαίσιο της παρούσας σύμβασης) </w:t>
      </w:r>
      <w:r>
        <w:rPr>
          <w:lang w:val="el-GR"/>
        </w:rPr>
        <w:t xml:space="preserve">αντιστοιχώντας τα έγγραφα με τον Φάκελο Δανείου που αφορούν, </w:t>
      </w:r>
      <w:r w:rsidRPr="00FD34E7">
        <w:rPr>
          <w:lang w:val="el-GR"/>
        </w:rPr>
        <w:t xml:space="preserve">με όνομα φακέλου </w:t>
      </w:r>
      <w:r w:rsidR="006D613C">
        <w:rPr>
          <w:lang w:val="el-GR"/>
        </w:rPr>
        <w:t xml:space="preserve">τον αριθμό πελάτη στο </w:t>
      </w:r>
      <w:r w:rsidR="006D613C">
        <w:rPr>
          <w:lang w:val="en-US"/>
        </w:rPr>
        <w:t>CRM</w:t>
      </w:r>
      <w:r w:rsidR="006D613C" w:rsidRPr="006D613C">
        <w:rPr>
          <w:lang w:val="el-GR"/>
        </w:rPr>
        <w:t xml:space="preserve"> </w:t>
      </w:r>
      <w:r w:rsidR="006D613C">
        <w:rPr>
          <w:lang w:val="el-GR"/>
        </w:rPr>
        <w:t>και</w:t>
      </w:r>
      <w:r w:rsidR="006D613C" w:rsidRPr="006D613C">
        <w:rPr>
          <w:lang w:val="el-GR"/>
        </w:rPr>
        <w:t xml:space="preserve"> </w:t>
      </w:r>
      <w:r w:rsidR="006D613C">
        <w:rPr>
          <w:lang w:val="el-GR"/>
        </w:rPr>
        <w:t xml:space="preserve">μετά </w:t>
      </w:r>
      <w:r w:rsidRPr="00FD34E7">
        <w:rPr>
          <w:lang w:val="el-GR"/>
        </w:rPr>
        <w:t>τον Αριθμό Δανείου.</w:t>
      </w:r>
      <w:r>
        <w:rPr>
          <w:lang w:val="el-GR"/>
        </w:rPr>
        <w:t xml:space="preserve"> </w:t>
      </w:r>
      <w:r w:rsidRPr="001134EB">
        <w:rPr>
          <w:lang w:val="el-GR"/>
        </w:rPr>
        <w:t xml:space="preserve">Τα αρχεία των παραγόμενων Φακέλων Δανείων θα αποθηκεύονται σε φακέλους και </w:t>
      </w:r>
      <w:proofErr w:type="spellStart"/>
      <w:r w:rsidRPr="001134EB">
        <w:rPr>
          <w:lang w:val="el-GR"/>
        </w:rPr>
        <w:t>υποφακέλους</w:t>
      </w:r>
      <w:proofErr w:type="spellEnd"/>
      <w:r w:rsidRPr="001134EB">
        <w:rPr>
          <w:lang w:val="el-GR"/>
        </w:rPr>
        <w:t xml:space="preserve"> (</w:t>
      </w:r>
      <w:r w:rsidRPr="001134EB">
        <w:t>directories</w:t>
      </w:r>
      <w:r w:rsidRPr="001134EB">
        <w:rPr>
          <w:lang w:val="el-GR"/>
        </w:rPr>
        <w:t xml:space="preserve"> </w:t>
      </w:r>
      <w:r w:rsidRPr="001134EB">
        <w:rPr>
          <w:lang w:val="en-US"/>
        </w:rPr>
        <w:t>subdirectories</w:t>
      </w:r>
      <w:r w:rsidRPr="001134EB">
        <w:rPr>
          <w:lang w:val="el-GR"/>
        </w:rPr>
        <w:t xml:space="preserve">) με συγκεκριμένη δομή και κωδικοποίηση στην ονομασία τους. Η κωδικοποίηση στην ονομασία τους θα είναι σύνθεση στοιχείων που θα προέρχονται από τα πεδία </w:t>
      </w:r>
      <w:proofErr w:type="spellStart"/>
      <w:r w:rsidRPr="001134EB">
        <w:rPr>
          <w:lang w:val="el-GR"/>
        </w:rPr>
        <w:t>μεταδεδομένων</w:t>
      </w:r>
      <w:proofErr w:type="spellEnd"/>
      <w:r w:rsidRPr="001134EB">
        <w:rPr>
          <w:lang w:val="el-GR"/>
        </w:rPr>
        <w:t xml:space="preserve"> </w:t>
      </w:r>
    </w:p>
    <w:p w14:paraId="5FE44924" w14:textId="77777777" w:rsidR="00631888" w:rsidRPr="001134EB" w:rsidRDefault="00631888" w:rsidP="00631888">
      <w:pPr>
        <w:rPr>
          <w:lang w:val="el-GR"/>
        </w:rPr>
      </w:pPr>
      <w:r w:rsidRPr="001134EB">
        <w:rPr>
          <w:lang w:val="el-GR"/>
        </w:rPr>
        <w:t>Ως εκ τούτου, τα παραγόμενα αρχεία Φακέλων Δανείων θα έχουν σύνθετη ονομασία, η οποία θα περιλαμβάνει ως αρχικό σκέλος την ονομασία του φακέλου στον οποίο βρίσκονται αποθηκευμένα.</w:t>
      </w:r>
    </w:p>
    <w:p w14:paraId="53D6C783" w14:textId="77777777" w:rsidR="00631888" w:rsidRPr="001134EB" w:rsidRDefault="00631888" w:rsidP="00631888">
      <w:pPr>
        <w:rPr>
          <w:lang w:val="el-GR"/>
        </w:rPr>
      </w:pPr>
      <w:r w:rsidRPr="001134EB">
        <w:rPr>
          <w:lang w:val="el-GR"/>
        </w:rPr>
        <w:t xml:space="preserve">Το εύρος των ονομάτων των αρχείων και των φακέλων θα προταθεί από τον Ανάδοχο κατά τη </w:t>
      </w:r>
      <w:r w:rsidRPr="007C74BD">
        <w:rPr>
          <w:b/>
          <w:bCs/>
          <w:lang w:val="el-GR"/>
        </w:rPr>
        <w:t>Φάση 1 Μελέτη Εφαρμογής – Ανάλυση Απαιτήσεων</w:t>
      </w:r>
      <w:r>
        <w:rPr>
          <w:lang w:val="el-GR"/>
        </w:rPr>
        <w:t xml:space="preserve"> </w:t>
      </w:r>
      <w:r w:rsidRPr="001134EB">
        <w:rPr>
          <w:lang w:val="el-GR"/>
        </w:rPr>
        <w:t>του έργου, λαμβάνοντας υπόψη τους περιορισμούς που τίθενται από τα πιο συχνά χρησιμοποιούμενα λειτουργικά συστήματα και συστήματα αρχείων (</w:t>
      </w:r>
      <w:r w:rsidRPr="001134EB">
        <w:rPr>
          <w:lang w:val="en-US"/>
        </w:rPr>
        <w:t>file</w:t>
      </w:r>
      <w:r w:rsidRPr="001134EB">
        <w:rPr>
          <w:lang w:val="el-GR"/>
        </w:rPr>
        <w:t xml:space="preserve"> </w:t>
      </w:r>
      <w:r w:rsidRPr="001134EB">
        <w:rPr>
          <w:lang w:val="en-US"/>
        </w:rPr>
        <w:t>systems</w:t>
      </w:r>
      <w:r w:rsidRPr="001134EB">
        <w:rPr>
          <w:lang w:val="el-GR"/>
        </w:rPr>
        <w:t>), και θα οριστικοποιηθεί από την Αναθέτουσα Αρχή και τον Φορέα Λειτουργίας του έργου.</w:t>
      </w:r>
    </w:p>
    <w:p w14:paraId="71B0D9D5" w14:textId="77777777" w:rsidR="00631888" w:rsidRPr="001134EB" w:rsidRDefault="00631888" w:rsidP="00631888">
      <w:pPr>
        <w:rPr>
          <w:lang w:val="el-GR"/>
        </w:rPr>
      </w:pPr>
    </w:p>
    <w:p w14:paraId="28A1BA24" w14:textId="77777777" w:rsidR="00631888" w:rsidRPr="001134EB" w:rsidRDefault="00631888" w:rsidP="00631888">
      <w:pPr>
        <w:rPr>
          <w:lang w:val="el-GR"/>
        </w:rPr>
      </w:pPr>
      <w:r w:rsidRPr="001134EB">
        <w:rPr>
          <w:lang w:val="el-GR"/>
        </w:rPr>
        <w:t xml:space="preserve">Ο Ανάδοχος θα μπορούσε να ακολουθήσει την παρακάτω ενδεικτική μεθοδολογία </w:t>
      </w:r>
      <w:proofErr w:type="spellStart"/>
      <w:r w:rsidRPr="001134EB">
        <w:rPr>
          <w:lang w:val="el-GR"/>
        </w:rPr>
        <w:t>ονοματοδοσίας</w:t>
      </w:r>
      <w:proofErr w:type="spellEnd"/>
      <w:r w:rsidRPr="001134EB">
        <w:rPr>
          <w:lang w:val="el-GR"/>
        </w:rPr>
        <w:t xml:space="preserve"> αρχείων και φακέλων : </w:t>
      </w:r>
    </w:p>
    <w:p w14:paraId="5F6EB0FF" w14:textId="77777777" w:rsidR="00631888" w:rsidRPr="001134EB" w:rsidRDefault="00631888" w:rsidP="00631888">
      <w:pPr>
        <w:rPr>
          <w:lang w:val="el-GR"/>
        </w:rPr>
      </w:pPr>
      <w:r w:rsidRPr="001134EB">
        <w:rPr>
          <w:lang w:val="el-GR"/>
        </w:rPr>
        <w:t>Για την κωδικοποίηση της ονομασίας των αρχείων ΦΔ και των φακέλων αποθήκευσης χρησιμοποιούνται, οι παρακάτω συμβολισμοί:</w:t>
      </w:r>
    </w:p>
    <w:p w14:paraId="34891023" w14:textId="77777777" w:rsidR="00631888" w:rsidRPr="001134EB" w:rsidRDefault="00631888" w:rsidP="00474644">
      <w:pPr>
        <w:numPr>
          <w:ilvl w:val="0"/>
          <w:numId w:val="78"/>
        </w:numPr>
        <w:rPr>
          <w:lang w:val="el-GR"/>
        </w:rPr>
      </w:pPr>
      <w:r w:rsidRPr="001134EB">
        <w:rPr>
          <w:lang w:val="el-GR"/>
        </w:rPr>
        <w:lastRenderedPageBreak/>
        <w:t>Χαρακτήρας «</w:t>
      </w:r>
      <w:r w:rsidRPr="001134EB">
        <w:rPr>
          <w:b/>
          <w:lang w:val="el-GR"/>
        </w:rPr>
        <w:t>9»</w:t>
      </w:r>
      <w:r w:rsidRPr="001134EB">
        <w:rPr>
          <w:lang w:val="el-GR"/>
        </w:rPr>
        <w:t>, ο οποίος σημαίνει ότι το πεδίο δέχεται μόνο αριθμητικούς χαρακτήρες (0-9),</w:t>
      </w:r>
    </w:p>
    <w:p w14:paraId="093CDEF7" w14:textId="77777777" w:rsidR="00631888" w:rsidRPr="001134EB" w:rsidRDefault="00631888" w:rsidP="00474644">
      <w:pPr>
        <w:numPr>
          <w:ilvl w:val="0"/>
          <w:numId w:val="78"/>
        </w:numPr>
        <w:rPr>
          <w:lang w:val="el-GR"/>
        </w:rPr>
      </w:pPr>
      <w:r w:rsidRPr="001134EB">
        <w:rPr>
          <w:lang w:val="el-GR"/>
        </w:rPr>
        <w:t>Χαρακτήρας «</w:t>
      </w:r>
      <w:r w:rsidRPr="001134EB">
        <w:rPr>
          <w:b/>
          <w:lang w:val="el-GR"/>
        </w:rPr>
        <w:t>Χ»</w:t>
      </w:r>
      <w:r w:rsidRPr="001134EB">
        <w:rPr>
          <w:lang w:val="el-GR"/>
        </w:rPr>
        <w:t>, ο οποίος σημαίνει ότι το πεδίο δέχεται αλφαριθμητικούς χαρακτήρες</w:t>
      </w:r>
    </w:p>
    <w:p w14:paraId="7F4271CF" w14:textId="77777777" w:rsidR="00631888" w:rsidRPr="001134EB" w:rsidRDefault="00631888" w:rsidP="00474644">
      <w:pPr>
        <w:numPr>
          <w:ilvl w:val="0"/>
          <w:numId w:val="78"/>
        </w:numPr>
        <w:rPr>
          <w:lang w:val="el-GR"/>
        </w:rPr>
      </w:pPr>
      <w:r w:rsidRPr="001134EB">
        <w:rPr>
          <w:lang w:val="el-GR"/>
        </w:rPr>
        <w:t>Τον χαρακτήρα «</w:t>
      </w:r>
      <w:r w:rsidRPr="001134EB">
        <w:rPr>
          <w:b/>
          <w:lang w:val="el-GR"/>
        </w:rPr>
        <w:t>_</w:t>
      </w:r>
      <w:r w:rsidRPr="001134EB">
        <w:rPr>
          <w:lang w:val="el-GR"/>
        </w:rPr>
        <w:t>», ο οποίος θα ενώνει τα συστατικά μέλη μίας ονομασίας.</w:t>
      </w:r>
    </w:p>
    <w:p w14:paraId="3315085D" w14:textId="77777777" w:rsidR="00631888" w:rsidRPr="001134EB" w:rsidRDefault="00631888" w:rsidP="00631888">
      <w:pPr>
        <w:rPr>
          <w:lang w:val="el-GR"/>
        </w:rPr>
      </w:pPr>
    </w:p>
    <w:p w14:paraId="48EE9C7F" w14:textId="4088CAB3" w:rsidR="00631888" w:rsidRPr="00837BC6" w:rsidRDefault="00631888" w:rsidP="00631888">
      <w:pPr>
        <w:rPr>
          <w:color w:val="7030A0"/>
          <w:lang w:val="el-GR"/>
        </w:rPr>
      </w:pPr>
      <w:r w:rsidRPr="001134EB">
        <w:rPr>
          <w:lang w:val="el-GR"/>
        </w:rPr>
        <w:t xml:space="preserve">Η κωδικοποίηση των φακέλων θα μπορούσε να ακολουθήσει κανόνες που να διευκολύνουν την </w:t>
      </w:r>
      <w:r w:rsidRPr="00837BC6">
        <w:rPr>
          <w:color w:val="7030A0"/>
          <w:lang w:val="el-GR"/>
        </w:rPr>
        <w:t>αναγνώριση και ταυτοποίηση του εγγράφου, περιλαμβάνοντας ενδεικτικά τον</w:t>
      </w:r>
      <w:r>
        <w:rPr>
          <w:color w:val="7030A0"/>
          <w:lang w:val="el-GR"/>
        </w:rPr>
        <w:t xml:space="preserve"> </w:t>
      </w:r>
      <w:r w:rsidR="006D613C">
        <w:rPr>
          <w:color w:val="7030A0"/>
          <w:lang w:val="el-GR"/>
        </w:rPr>
        <w:t xml:space="preserve">αριθμό </w:t>
      </w:r>
      <w:r w:rsidRPr="00837BC6">
        <w:rPr>
          <w:b/>
          <w:color w:val="7030A0"/>
          <w:lang w:val="el-GR"/>
        </w:rPr>
        <w:t>Πελάτη</w:t>
      </w:r>
      <w:r w:rsidR="006D613C">
        <w:rPr>
          <w:b/>
          <w:color w:val="7030A0"/>
          <w:lang w:val="el-GR"/>
        </w:rPr>
        <w:t>,</w:t>
      </w:r>
      <w:r w:rsidRPr="00837BC6">
        <w:rPr>
          <w:color w:val="7030A0"/>
          <w:lang w:val="el-GR"/>
        </w:rPr>
        <w:t xml:space="preserve"> αριθμό δανείου, τη Διεύθυνση ΤΠΔ, το είδος / κατηγορία εγγράφου, την ημερομηνία / έτος κλπ. </w:t>
      </w:r>
    </w:p>
    <w:p w14:paraId="04F67D45" w14:textId="3E53598F" w:rsidR="00631888" w:rsidRDefault="00631888" w:rsidP="00631888">
      <w:pPr>
        <w:rPr>
          <w:lang w:val="el-GR"/>
        </w:rPr>
      </w:pPr>
      <w:r w:rsidRPr="001134EB">
        <w:rPr>
          <w:lang w:val="el-GR"/>
        </w:rPr>
        <w:t>Με την μέθοδο αυτή, ο κάθε κατάλογος θα περιέχει ψηφιοποιημένα έγγραφα συγκεκριμένου</w:t>
      </w:r>
      <w:r w:rsidR="006D613C">
        <w:rPr>
          <w:lang w:val="el-GR"/>
        </w:rPr>
        <w:t xml:space="preserve"> </w:t>
      </w:r>
      <w:r w:rsidRPr="00837BC6">
        <w:rPr>
          <w:b/>
          <w:lang w:val="el-GR"/>
        </w:rPr>
        <w:t>Πελάτη</w:t>
      </w:r>
      <w:r w:rsidRPr="001134EB">
        <w:rPr>
          <w:lang w:val="el-GR"/>
        </w:rPr>
        <w:t xml:space="preserve"> Δανείου και εγγράφου ανά Διεύθυνση. </w:t>
      </w:r>
    </w:p>
    <w:p w14:paraId="7F307E54" w14:textId="77777777" w:rsidR="00631888" w:rsidRPr="00D67CBC" w:rsidRDefault="00631888" w:rsidP="00631888">
      <w:pPr>
        <w:rPr>
          <w:lang w:val="el-GR"/>
        </w:rPr>
      </w:pPr>
      <w:r>
        <w:rPr>
          <w:lang w:val="el-GR"/>
        </w:rPr>
        <w:t>Ο Ανάδοχος θα πρέπει να προτείνει και μέθοδο κ</w:t>
      </w:r>
      <w:r w:rsidRPr="001134EB">
        <w:rPr>
          <w:lang w:val="el-GR"/>
        </w:rPr>
        <w:t>ωδικοποίηση</w:t>
      </w:r>
      <w:r>
        <w:rPr>
          <w:lang w:val="el-GR"/>
        </w:rPr>
        <w:t>ς</w:t>
      </w:r>
      <w:r w:rsidRPr="001134EB">
        <w:rPr>
          <w:lang w:val="el-GR"/>
        </w:rPr>
        <w:t xml:space="preserve"> ονομασίας παραγόμεν</w:t>
      </w:r>
      <w:r>
        <w:rPr>
          <w:lang w:val="el-GR"/>
        </w:rPr>
        <w:t xml:space="preserve">ου υλικού σάρωσης για υλικό που δεν θα ανήκει στους φακέλους δανείων αλλά θα αποθηκευτεί στο </w:t>
      </w:r>
      <w:r>
        <w:rPr>
          <w:lang w:val="en-US"/>
        </w:rPr>
        <w:t>DMS</w:t>
      </w:r>
      <w:r w:rsidRPr="002B51EF">
        <w:rPr>
          <w:lang w:val="el-GR"/>
        </w:rPr>
        <w:t>.</w:t>
      </w:r>
    </w:p>
    <w:p w14:paraId="026B5A8D" w14:textId="77777777" w:rsidR="00631888" w:rsidRPr="001134EB" w:rsidRDefault="00631888" w:rsidP="00631888">
      <w:pPr>
        <w:rPr>
          <w:lang w:val="el-GR"/>
        </w:rPr>
      </w:pPr>
    </w:p>
    <w:p w14:paraId="6B7D746A" w14:textId="77777777" w:rsidR="00631888" w:rsidRPr="001134EB" w:rsidRDefault="00631888" w:rsidP="00474644">
      <w:pPr>
        <w:pStyle w:val="4"/>
        <w:numPr>
          <w:ilvl w:val="3"/>
          <w:numId w:val="115"/>
        </w:numPr>
        <w:tabs>
          <w:tab w:val="left" w:pos="1134"/>
        </w:tabs>
        <w:ind w:left="864" w:hanging="864"/>
        <w:rPr>
          <w:lang w:val="el-GR"/>
        </w:rPr>
      </w:pPr>
      <w:bookmarkStart w:id="565" w:name="_Διαδικασία_παράδοσης_παραλαβής"/>
      <w:bookmarkEnd w:id="565"/>
      <w:r w:rsidRPr="001134EB">
        <w:rPr>
          <w:lang w:val="el-GR"/>
        </w:rPr>
        <w:tab/>
      </w:r>
      <w:bookmarkStart w:id="566" w:name="_Ref71626418"/>
      <w:bookmarkStart w:id="567" w:name="_Toc76724171"/>
      <w:bookmarkStart w:id="568" w:name="_Toc89441309"/>
      <w:bookmarkStart w:id="569" w:name="_Toc89441827"/>
      <w:r w:rsidRPr="001134EB">
        <w:rPr>
          <w:lang w:val="el-GR"/>
        </w:rPr>
        <w:t>Διαδικασία παράδοσης παραλαβής παραγόμενου υλικού σάρωσης</w:t>
      </w:r>
      <w:bookmarkEnd w:id="566"/>
      <w:bookmarkEnd w:id="567"/>
      <w:bookmarkEnd w:id="568"/>
      <w:bookmarkEnd w:id="569"/>
      <w:r w:rsidRPr="001134EB">
        <w:rPr>
          <w:lang w:val="el-GR"/>
        </w:rPr>
        <w:tab/>
      </w:r>
    </w:p>
    <w:p w14:paraId="46E7F242" w14:textId="77777777" w:rsidR="00631888" w:rsidRDefault="00631888" w:rsidP="00631888">
      <w:pPr>
        <w:rPr>
          <w:lang w:val="el-GR"/>
        </w:rPr>
      </w:pPr>
      <w:r>
        <w:rPr>
          <w:lang w:val="el-GR"/>
        </w:rPr>
        <w:t>Η</w:t>
      </w:r>
      <w:r w:rsidRPr="001134EB">
        <w:rPr>
          <w:lang w:val="el-GR"/>
        </w:rPr>
        <w:t xml:space="preserve"> διαδικασία παράδοσης - παραλαβής </w:t>
      </w:r>
      <w:r>
        <w:rPr>
          <w:lang w:val="el-GR"/>
        </w:rPr>
        <w:t>παραγόμενου υλικού σάρωσης αποτελεί μέρος της</w:t>
      </w:r>
      <w:r w:rsidRPr="001134EB">
        <w:rPr>
          <w:lang w:val="el-GR"/>
        </w:rPr>
        <w:t xml:space="preserve"> </w:t>
      </w:r>
      <w:hyperlink w:anchor="_Μεθοδολογία_Έργου" w:history="1">
        <w:r>
          <w:rPr>
            <w:rStyle w:val="-"/>
            <w:b/>
            <w:bCs/>
            <w:lang w:val="el-GR"/>
          </w:rPr>
          <w:t>Μεθοδολογίας Έργου</w:t>
        </w:r>
      </w:hyperlink>
      <w:r>
        <w:rPr>
          <w:b/>
          <w:bCs/>
          <w:lang w:val="el-GR"/>
        </w:rPr>
        <w:t xml:space="preserve"> </w:t>
      </w:r>
      <w:r w:rsidRPr="003958AD">
        <w:rPr>
          <w:lang w:val="el-GR"/>
        </w:rPr>
        <w:t>του παραδοτέου</w:t>
      </w:r>
      <w:r>
        <w:rPr>
          <w:lang w:val="el-GR"/>
        </w:rPr>
        <w:t xml:space="preserve"> </w:t>
      </w:r>
      <w:hyperlink w:anchor="_Μελέτη_Εφαρμογής_-" w:history="1">
        <w:r w:rsidRPr="003958AD">
          <w:rPr>
            <w:rStyle w:val="-"/>
            <w:lang w:val="el-GR"/>
          </w:rPr>
          <w:t>Μελέτη Εφαρμογής - Ανάλυση Απαιτήσεων</w:t>
        </w:r>
      </w:hyperlink>
      <w:r>
        <w:rPr>
          <w:lang w:val="el-GR"/>
        </w:rPr>
        <w:t>.</w:t>
      </w:r>
    </w:p>
    <w:p w14:paraId="4B45A02C" w14:textId="77777777" w:rsidR="00631888" w:rsidRPr="001134EB" w:rsidRDefault="00631888" w:rsidP="00631888">
      <w:pPr>
        <w:rPr>
          <w:lang w:val="el-GR"/>
        </w:rPr>
      </w:pPr>
      <w:r w:rsidRPr="001134EB">
        <w:rPr>
          <w:lang w:val="el-GR"/>
        </w:rPr>
        <w:t xml:space="preserve">Το ΤΠΔ πριν την έναρξη του έργου θα έχει συγκεντρώσει την λίστα υλικού (αριθμοί λογαριασμών) προς  </w:t>
      </w:r>
      <w:proofErr w:type="spellStart"/>
      <w:r w:rsidRPr="001134EB">
        <w:rPr>
          <w:lang w:val="el-GR"/>
        </w:rPr>
        <w:t>ψηφιοποίηση</w:t>
      </w:r>
      <w:proofErr w:type="spellEnd"/>
      <w:r w:rsidRPr="001134EB">
        <w:rPr>
          <w:lang w:val="el-GR"/>
        </w:rPr>
        <w:t xml:space="preserve">. Ο Ανάδοχος, με προσυμφωνημένη διαδικασία, θα χρεώνεται το υλικό προς </w:t>
      </w:r>
      <w:proofErr w:type="spellStart"/>
      <w:r w:rsidRPr="001134EB">
        <w:rPr>
          <w:lang w:val="el-GR"/>
        </w:rPr>
        <w:t>ψηφιοποίηση</w:t>
      </w:r>
      <w:proofErr w:type="spellEnd"/>
      <w:r w:rsidRPr="001134EB">
        <w:rPr>
          <w:lang w:val="el-GR"/>
        </w:rPr>
        <w:t xml:space="preserve"> και θα παραδίδει αντίστοιχα το υλικό που ήδη έχει επεξεργαστεί. </w:t>
      </w:r>
    </w:p>
    <w:p w14:paraId="491E9BCA" w14:textId="77777777" w:rsidR="00631888" w:rsidRPr="001134EB" w:rsidRDefault="00631888" w:rsidP="00631888">
      <w:pPr>
        <w:rPr>
          <w:lang w:val="el-GR"/>
        </w:rPr>
      </w:pPr>
      <w:r w:rsidRPr="001134EB">
        <w:rPr>
          <w:lang w:val="el-GR"/>
        </w:rPr>
        <w:t xml:space="preserve">Ενδέχεται να ζητηθούν από τον ανάδοχο να ψηφιοποιηθούν κατά προτεραιότητα φάκελοι δανείων. Οι φάκελοι αυτοί θα </w:t>
      </w:r>
      <w:r>
        <w:rPr>
          <w:lang w:val="el-GR"/>
        </w:rPr>
        <w:t xml:space="preserve">αναζητούνται, θα εντοπίζονται και θα </w:t>
      </w:r>
      <w:r w:rsidRPr="001134EB">
        <w:rPr>
          <w:lang w:val="el-GR"/>
        </w:rPr>
        <w:t>υποδεικνύονται από το ΤΠΔ στον ανάδοχο, ο ανάδοχος θα ανασύρει τους φακέλους από το αρχείο, θα τους ψηφιοποιηθεί, θα τοποθετεί ειδικό σήμα/ταμπέλα ότι ψηφιοποιήθηκαν και μετά θα τους τοποθετεί στο ίδιο χώρο που ανασύρθηκαν.</w:t>
      </w:r>
    </w:p>
    <w:p w14:paraId="364B6C20" w14:textId="77777777" w:rsidR="00631888" w:rsidRPr="001134EB" w:rsidRDefault="00631888" w:rsidP="00631888">
      <w:pPr>
        <w:rPr>
          <w:lang w:val="el-GR"/>
        </w:rPr>
      </w:pPr>
      <w:r w:rsidRPr="001134EB">
        <w:rPr>
          <w:lang w:val="el-GR"/>
        </w:rPr>
        <w:t xml:space="preserve">Η σάρωση του υλικού θα γίνεται σε παρτίδες </w:t>
      </w:r>
      <w:r>
        <w:rPr>
          <w:lang w:val="el-GR"/>
        </w:rPr>
        <w:t>Εγγράφων, εξασφαλίζοντας ότι όλα τα έγγραφα που αποτελούν έναν Φάκελο Δανείου έχουν περιληφθεί στην ίδια παρτίδα</w:t>
      </w:r>
      <w:r w:rsidRPr="001134EB">
        <w:rPr>
          <w:lang w:val="el-GR"/>
        </w:rPr>
        <w:t xml:space="preserve">. Το μέγεθος της κάθε παρτίδας ορίζεται, αρχικά, στις </w:t>
      </w:r>
      <w:r w:rsidRPr="001134EB">
        <w:rPr>
          <w:b/>
          <w:u w:val="single"/>
          <w:lang w:val="el-GR"/>
        </w:rPr>
        <w:t xml:space="preserve">πέντε χιλιάδες (5.000) </w:t>
      </w:r>
      <w:r>
        <w:rPr>
          <w:b/>
          <w:u w:val="single"/>
          <w:lang w:val="el-GR"/>
        </w:rPr>
        <w:t>Έγγραφα</w:t>
      </w:r>
      <w:r w:rsidRPr="001134EB">
        <w:rPr>
          <w:lang w:val="el-GR"/>
        </w:rPr>
        <w:t>, αλλά δύναται να μεταβληθεί εφόσον ο Ανάδοχος τεκμηριώσει την αναγκαιότητα μεταβολής του και η Αναθέτουσα Αρχή και ο Φορέας Λειτουργίας εγκρίνει την πρόταση του Αναδόχου.</w:t>
      </w:r>
    </w:p>
    <w:p w14:paraId="067FD601" w14:textId="77777777" w:rsidR="00631888" w:rsidRPr="001134EB" w:rsidRDefault="00631888" w:rsidP="00631888">
      <w:pPr>
        <w:rPr>
          <w:lang w:val="el-GR"/>
        </w:rPr>
      </w:pPr>
      <w:r w:rsidRPr="001134EB">
        <w:rPr>
          <w:lang w:val="el-GR"/>
        </w:rPr>
        <w:t xml:space="preserve">Μεταξύ του ΤΠΔ και του Αναδόχου θα πρέπει να υπάρχει στενή συνεργασία, ώστε η διαδικασία παράδοσης – παραλαβής της κάθε παρτίδας να γίνεται σύμφωνα με το αναλυτικό χρονοδιάγραμμα του έργου. </w:t>
      </w:r>
    </w:p>
    <w:p w14:paraId="714197B0" w14:textId="77777777" w:rsidR="00631888" w:rsidRPr="001134EB" w:rsidRDefault="00631888" w:rsidP="00631888">
      <w:pPr>
        <w:rPr>
          <w:lang w:val="el-GR"/>
        </w:rPr>
      </w:pPr>
      <w:r w:rsidRPr="001134EB">
        <w:rPr>
          <w:lang w:val="el-GR"/>
        </w:rPr>
        <w:t xml:space="preserve">Ο Ανάδοχος θα ενημερώνει τα αρμόδια στελέχη του ΤΠΔ και την ΕΠΠΕ, </w:t>
      </w:r>
      <w:r>
        <w:rPr>
          <w:lang w:val="el-GR"/>
        </w:rPr>
        <w:t>πέντε</w:t>
      </w:r>
      <w:r w:rsidRPr="001134EB">
        <w:rPr>
          <w:lang w:val="el-GR"/>
        </w:rPr>
        <w:t xml:space="preserve"> (</w:t>
      </w:r>
      <w:r>
        <w:rPr>
          <w:lang w:val="el-GR"/>
        </w:rPr>
        <w:t>5</w:t>
      </w:r>
      <w:r w:rsidRPr="001134EB">
        <w:rPr>
          <w:lang w:val="el-GR"/>
        </w:rPr>
        <w:t>) ημέρες νωρίτερα, ότι πρόκειται να παραδώσει τη συγκεκριμένη παρτίδα, προκειμένου να ενεργοποιείται η διαδικασία ανατροφοδότησης του Αναδόχου με το πρωτότυπο υλικό.</w:t>
      </w:r>
    </w:p>
    <w:p w14:paraId="7C652508" w14:textId="77777777" w:rsidR="00631888" w:rsidRPr="001134EB" w:rsidRDefault="00631888" w:rsidP="00631888">
      <w:pPr>
        <w:rPr>
          <w:lang w:val="el-GR"/>
        </w:rPr>
      </w:pPr>
      <w:bookmarkStart w:id="570" w:name="_Hlk68258073"/>
      <w:r w:rsidRPr="001134EB">
        <w:rPr>
          <w:lang w:val="el-GR"/>
        </w:rPr>
        <w:t>Η διαδικασία παράδοσης - παραλαβής των παρτίδων του Υλικού στο ΤΠΔ θα γίνεται σύμφωνα με τα παρακάτω ενδεικτικά βήματα</w:t>
      </w:r>
      <w:r>
        <w:rPr>
          <w:lang w:val="el-GR"/>
        </w:rPr>
        <w:t xml:space="preserve"> (</w:t>
      </w:r>
      <w:r w:rsidRPr="001134EB">
        <w:rPr>
          <w:lang w:val="el-GR"/>
        </w:rPr>
        <w:t xml:space="preserve">τα οποία θα </w:t>
      </w:r>
      <w:r>
        <w:rPr>
          <w:lang w:val="el-GR"/>
        </w:rPr>
        <w:t xml:space="preserve">οριστικοποιηθούν και </w:t>
      </w:r>
      <w:r w:rsidRPr="001134EB">
        <w:rPr>
          <w:lang w:val="el-GR"/>
        </w:rPr>
        <w:t>εξειδικευτούν στ</w:t>
      </w:r>
      <w:r>
        <w:rPr>
          <w:lang w:val="el-GR"/>
        </w:rPr>
        <w:t>η</w:t>
      </w:r>
      <w:r w:rsidRPr="001134EB">
        <w:rPr>
          <w:lang w:val="el-GR"/>
        </w:rPr>
        <w:t xml:space="preserve"> </w:t>
      </w:r>
      <w:hyperlink w:anchor="_Μεθοδολογία_Έργου" w:history="1">
        <w:r>
          <w:rPr>
            <w:rStyle w:val="-"/>
            <w:b/>
            <w:bCs/>
            <w:lang w:val="el-GR"/>
          </w:rPr>
          <w:t>Μεθοδολογία Έργου</w:t>
        </w:r>
      </w:hyperlink>
      <w:r>
        <w:rPr>
          <w:b/>
          <w:bCs/>
          <w:lang w:val="el-GR"/>
        </w:rPr>
        <w:t xml:space="preserve"> </w:t>
      </w:r>
      <w:r w:rsidRPr="003958AD">
        <w:rPr>
          <w:lang w:val="el-GR"/>
        </w:rPr>
        <w:t>του παραδοτέου</w:t>
      </w:r>
      <w:r>
        <w:rPr>
          <w:lang w:val="el-GR"/>
        </w:rPr>
        <w:t xml:space="preserve"> </w:t>
      </w:r>
      <w:hyperlink w:anchor="_Μελέτη_Εφαρμογής_-" w:history="1">
        <w:r w:rsidRPr="003958AD">
          <w:rPr>
            <w:rStyle w:val="-"/>
            <w:lang w:val="el-GR"/>
          </w:rPr>
          <w:t>Μελέτη Εφαρμογής - Ανάλυση Απαιτήσεων</w:t>
        </w:r>
      </w:hyperlink>
      <w:r>
        <w:rPr>
          <w:lang w:val="el-GR"/>
        </w:rPr>
        <w:t>)</w:t>
      </w:r>
      <w:r w:rsidRPr="001134EB">
        <w:rPr>
          <w:lang w:val="el-GR"/>
        </w:rPr>
        <w:t xml:space="preserve">: </w:t>
      </w:r>
    </w:p>
    <w:bookmarkEnd w:id="570"/>
    <w:p w14:paraId="4F4AABE7" w14:textId="77777777" w:rsidR="00631888" w:rsidRPr="001134EB" w:rsidRDefault="00631888" w:rsidP="00474644">
      <w:pPr>
        <w:numPr>
          <w:ilvl w:val="0"/>
          <w:numId w:val="80"/>
        </w:numPr>
        <w:rPr>
          <w:u w:val="single"/>
          <w:lang w:val="el-GR"/>
        </w:rPr>
      </w:pPr>
      <w:r w:rsidRPr="001134EB">
        <w:rPr>
          <w:u w:val="single"/>
          <w:lang w:val="el-GR"/>
        </w:rPr>
        <w:t>Παράδοση Υλικού στον Ανάδοχο</w:t>
      </w:r>
    </w:p>
    <w:p w14:paraId="7EB18A77" w14:textId="77777777" w:rsidR="00631888" w:rsidRPr="001134EB" w:rsidRDefault="00631888" w:rsidP="00631888">
      <w:pPr>
        <w:rPr>
          <w:lang w:val="el-GR"/>
        </w:rPr>
      </w:pPr>
      <w:r w:rsidRPr="001134EB">
        <w:rPr>
          <w:lang w:val="el-GR"/>
        </w:rPr>
        <w:t>Η παράδοση στον Ανάδοχο του πρωτοτύπου Υλικού θα γίνεται ακολουθώντας τα επόμενα βήματα:</w:t>
      </w:r>
    </w:p>
    <w:p w14:paraId="7C19F75B" w14:textId="77777777" w:rsidR="00631888" w:rsidRPr="001134EB" w:rsidRDefault="00631888" w:rsidP="00474644">
      <w:pPr>
        <w:numPr>
          <w:ilvl w:val="0"/>
          <w:numId w:val="79"/>
        </w:numPr>
        <w:rPr>
          <w:lang w:val="el-GR"/>
        </w:rPr>
      </w:pPr>
      <w:r w:rsidRPr="001134EB">
        <w:rPr>
          <w:lang w:val="el-GR"/>
        </w:rPr>
        <w:t xml:space="preserve">Το ΤΠΔ / Διεύθυνση θα ετοιμάζει την προς παράδοση παρτίδα πρωτοτύπου Υλικού. </w:t>
      </w:r>
    </w:p>
    <w:p w14:paraId="0B334F47" w14:textId="77777777" w:rsidR="00631888" w:rsidRPr="001134EB" w:rsidRDefault="00631888" w:rsidP="00474644">
      <w:pPr>
        <w:numPr>
          <w:ilvl w:val="0"/>
          <w:numId w:val="79"/>
        </w:numPr>
        <w:rPr>
          <w:lang w:val="el-GR"/>
        </w:rPr>
      </w:pPr>
      <w:r w:rsidRPr="001134EB">
        <w:rPr>
          <w:lang w:val="el-GR"/>
        </w:rPr>
        <w:t>Ο Ανάδοχος θα ετοιμάζει Πρωτόκολλο Παράδοσης - Παραλαβής της συγκεκριμένης παρτίδας.</w:t>
      </w:r>
    </w:p>
    <w:p w14:paraId="4A751BF4" w14:textId="77777777" w:rsidR="00631888" w:rsidRPr="003958AD" w:rsidRDefault="00631888" w:rsidP="00474644">
      <w:pPr>
        <w:numPr>
          <w:ilvl w:val="0"/>
          <w:numId w:val="79"/>
        </w:numPr>
        <w:rPr>
          <w:lang w:val="el-GR"/>
        </w:rPr>
      </w:pPr>
      <w:r w:rsidRPr="001134EB">
        <w:rPr>
          <w:lang w:val="el-GR"/>
        </w:rPr>
        <w:t>Το ΤΠΔ/αρμόδια διεύθυνση θα παραδίδει και ο Ανάδοχος θα παραλαμβάνει το πρωτότυπο Υλικό και θα υπογράφεται το Πρωτόκολλο Παράδοσης - Παραλαβής του Υλικού.</w:t>
      </w:r>
    </w:p>
    <w:p w14:paraId="09BE2C39" w14:textId="77777777" w:rsidR="00631888" w:rsidRPr="001134EB" w:rsidRDefault="00631888" w:rsidP="00474644">
      <w:pPr>
        <w:numPr>
          <w:ilvl w:val="0"/>
          <w:numId w:val="80"/>
        </w:numPr>
        <w:rPr>
          <w:u w:val="single"/>
          <w:lang w:val="el-GR"/>
        </w:rPr>
      </w:pPr>
      <w:proofErr w:type="spellStart"/>
      <w:r w:rsidRPr="001134EB">
        <w:rPr>
          <w:u w:val="single"/>
          <w:lang w:val="el-GR"/>
        </w:rPr>
        <w:lastRenderedPageBreak/>
        <w:t>Ψηφιοποίηση</w:t>
      </w:r>
      <w:proofErr w:type="spellEnd"/>
      <w:r w:rsidRPr="001134EB">
        <w:rPr>
          <w:u w:val="single"/>
          <w:lang w:val="el-GR"/>
        </w:rPr>
        <w:t>/Σάρωση και τεκμηρίωση</w:t>
      </w:r>
    </w:p>
    <w:p w14:paraId="5FB32C3F" w14:textId="77777777" w:rsidR="00631888" w:rsidRPr="001134EB" w:rsidRDefault="00631888" w:rsidP="00631888">
      <w:pPr>
        <w:rPr>
          <w:lang w:val="el-GR"/>
        </w:rPr>
      </w:pPr>
      <w:r w:rsidRPr="001134EB">
        <w:rPr>
          <w:lang w:val="el-GR"/>
        </w:rPr>
        <w:t>Ο Ανάδοχος θα ψηφιοποιεί/σαρώνει και θα τεκμηριώνει την κάθε παρτίδα Υλικού σύμφωνα με τις Τεχνικές Απαιτήσεις της διακήρυξης.</w:t>
      </w:r>
    </w:p>
    <w:p w14:paraId="77B546CC" w14:textId="77777777" w:rsidR="00631888" w:rsidRPr="001134EB" w:rsidRDefault="00631888" w:rsidP="00474644">
      <w:pPr>
        <w:numPr>
          <w:ilvl w:val="0"/>
          <w:numId w:val="80"/>
        </w:numPr>
        <w:rPr>
          <w:u w:val="single"/>
          <w:lang w:val="el-GR"/>
        </w:rPr>
      </w:pPr>
      <w:r w:rsidRPr="001134EB">
        <w:rPr>
          <w:u w:val="single"/>
          <w:lang w:val="el-GR"/>
        </w:rPr>
        <w:t>Ποιοτικός και Ποσοτικός Έλεγχος</w:t>
      </w:r>
    </w:p>
    <w:p w14:paraId="0069FF1E" w14:textId="77777777" w:rsidR="00631888" w:rsidRPr="001134EB" w:rsidRDefault="00631888" w:rsidP="00631888">
      <w:pPr>
        <w:rPr>
          <w:lang w:val="el-GR"/>
        </w:rPr>
      </w:pPr>
      <w:r w:rsidRPr="001134EB">
        <w:rPr>
          <w:lang w:val="el-GR"/>
        </w:rPr>
        <w:t>Κατά τη διάρκεια των εργασιών σάρωσης και τεκμηρίωσης κάθε παρτίδας, ο Ανάδοχος υποχρεούται να πραγματοποιεί ελέγχους στα παραγόμενα προϊόντα με βάση τις απαιτήσεις της διακήρυξης. Οι έλεγχοι αυτοί θα αφορούν τόσο σε ποιοτικά όσο και σε ποσοτικά στοιχεία</w:t>
      </w:r>
      <w:r>
        <w:rPr>
          <w:lang w:val="el-GR"/>
        </w:rPr>
        <w:t xml:space="preserve"> (βλ. Παρ. 6.4.1.3)</w:t>
      </w:r>
      <w:r w:rsidRPr="001134EB">
        <w:rPr>
          <w:lang w:val="el-GR"/>
        </w:rPr>
        <w:t>.</w:t>
      </w:r>
    </w:p>
    <w:p w14:paraId="7D6CD0E0" w14:textId="77777777" w:rsidR="00631888" w:rsidRPr="001134EB" w:rsidRDefault="00631888" w:rsidP="00631888">
      <w:pPr>
        <w:rPr>
          <w:lang w:val="el-GR"/>
        </w:rPr>
      </w:pPr>
      <w:r w:rsidRPr="001134EB">
        <w:rPr>
          <w:lang w:val="el-GR"/>
        </w:rPr>
        <w:t>Στη συνέχεια, αρμόδιοι υπάλληλοι του ΤΠΔ ή/ και η Αναθέτουσα Αρχή θα διενεργούν, παρουσία του Αναδόχου, νέους δειγματοληπτικούς ελέγχους σε κάθε παρτίδα σαρωμένου και τεκμηριωμένου Υλικού που θα παραδίδεται από τον Ανάδοχο</w:t>
      </w:r>
      <w:r>
        <w:rPr>
          <w:lang w:val="el-GR"/>
        </w:rPr>
        <w:t xml:space="preserve"> (βλ. Παρ. 6.4.1.4)</w:t>
      </w:r>
      <w:r w:rsidRPr="001134EB">
        <w:rPr>
          <w:lang w:val="el-GR"/>
        </w:rPr>
        <w:t>.</w:t>
      </w:r>
    </w:p>
    <w:p w14:paraId="52961D4F" w14:textId="77777777" w:rsidR="00631888" w:rsidRPr="001134EB" w:rsidRDefault="00631888" w:rsidP="00631888">
      <w:pPr>
        <w:rPr>
          <w:lang w:val="el-GR"/>
        </w:rPr>
      </w:pPr>
      <w:r w:rsidRPr="00070960">
        <w:rPr>
          <w:lang w:val="el-GR"/>
        </w:rPr>
        <w:t>.</w:t>
      </w:r>
    </w:p>
    <w:p w14:paraId="63EF3232" w14:textId="77777777" w:rsidR="00631888" w:rsidRPr="001134EB" w:rsidRDefault="00631888" w:rsidP="00474644">
      <w:pPr>
        <w:numPr>
          <w:ilvl w:val="0"/>
          <w:numId w:val="80"/>
        </w:numPr>
        <w:rPr>
          <w:u w:val="single"/>
          <w:lang w:val="el-GR"/>
        </w:rPr>
      </w:pPr>
      <w:r w:rsidRPr="001134EB">
        <w:rPr>
          <w:u w:val="single"/>
          <w:lang w:val="el-GR"/>
        </w:rPr>
        <w:t>Παράδοση / Επιστροφή Υλικού στο αρχείο του ΤΠΔ</w:t>
      </w:r>
    </w:p>
    <w:p w14:paraId="6A65817A" w14:textId="31E9A67C" w:rsidR="00631888" w:rsidRPr="001134EB" w:rsidRDefault="00631888" w:rsidP="00631888">
      <w:pPr>
        <w:rPr>
          <w:lang w:val="el-GR"/>
        </w:rPr>
      </w:pPr>
      <w:r w:rsidRPr="001134EB">
        <w:rPr>
          <w:lang w:val="el-GR"/>
        </w:rPr>
        <w:t xml:space="preserve">Εφόσον η ποιότητα των παραγόμενων προϊόντων κρίνεται από τους αρμόδιους υπαλλήλους του ΤΠΔ, ύστερα από τον </w:t>
      </w:r>
      <w:r w:rsidRPr="005F2A5E">
        <w:rPr>
          <w:lang w:val="el-GR"/>
        </w:rPr>
        <w:t>ποιοτικό έλεγχο που θα πραγματοποιείται, σύμφωνα με τις προδιαγραφές που τίθενται στην Παρ.</w:t>
      </w:r>
      <w:r>
        <w:rPr>
          <w:lang w:val="el-GR"/>
        </w:rPr>
        <w:t xml:space="preserve"> </w:t>
      </w:r>
      <w:r>
        <w:rPr>
          <w:lang w:val="el-GR"/>
        </w:rPr>
        <w:fldChar w:fldCharType="begin"/>
      </w:r>
      <w:r>
        <w:rPr>
          <w:lang w:val="el-GR"/>
        </w:rPr>
        <w:instrText xml:space="preserve"> REF _Ref71623706 \r \h </w:instrText>
      </w:r>
      <w:r>
        <w:rPr>
          <w:lang w:val="el-GR"/>
        </w:rPr>
      </w:r>
      <w:r>
        <w:rPr>
          <w:lang w:val="el-GR"/>
        </w:rPr>
        <w:fldChar w:fldCharType="separate"/>
      </w:r>
      <w:r w:rsidR="00693CB6">
        <w:rPr>
          <w:lang w:val="el-GR"/>
        </w:rPr>
        <w:t>6.4.1.3</w:t>
      </w:r>
      <w:r>
        <w:rPr>
          <w:lang w:val="el-GR"/>
        </w:rPr>
        <w:fldChar w:fldCharType="end"/>
      </w:r>
      <w:r w:rsidRPr="001134EB">
        <w:rPr>
          <w:lang w:val="el-GR"/>
        </w:rPr>
        <w:t>, ο Ανάδοχος θα παραδίδει :</w:t>
      </w:r>
    </w:p>
    <w:p w14:paraId="532512F1" w14:textId="77777777" w:rsidR="00631888" w:rsidRPr="001134EB" w:rsidRDefault="00631888" w:rsidP="00474644">
      <w:pPr>
        <w:numPr>
          <w:ilvl w:val="0"/>
          <w:numId w:val="81"/>
        </w:numPr>
        <w:rPr>
          <w:lang w:val="el-GR"/>
        </w:rPr>
      </w:pPr>
      <w:r w:rsidRPr="001134EB">
        <w:rPr>
          <w:lang w:val="el-GR"/>
        </w:rPr>
        <w:t>το πρωτότυπο Υλικό στο ΤΠΔ, και θα υπογράφεται το αντίστοιχο Πρωτόκολλο Παράδοσης – Παραλαβής Υλικού</w:t>
      </w:r>
    </w:p>
    <w:p w14:paraId="5054776C" w14:textId="77777777" w:rsidR="00631888" w:rsidRPr="001134EB" w:rsidRDefault="00631888" w:rsidP="00474644">
      <w:pPr>
        <w:numPr>
          <w:ilvl w:val="0"/>
          <w:numId w:val="81"/>
        </w:numPr>
        <w:rPr>
          <w:lang w:val="el-GR"/>
        </w:rPr>
      </w:pPr>
      <w:r w:rsidRPr="001134EB">
        <w:rPr>
          <w:lang w:val="el-GR"/>
        </w:rPr>
        <w:t xml:space="preserve">τα παραγόμενα προϊόντα </w:t>
      </w:r>
      <w:r>
        <w:rPr>
          <w:lang w:val="el-GR"/>
        </w:rPr>
        <w:t>στο ΤΠΔ</w:t>
      </w:r>
      <w:r w:rsidRPr="001134EB">
        <w:rPr>
          <w:lang w:val="el-GR"/>
        </w:rPr>
        <w:t xml:space="preserve"> και στο Κέντρο Καταχώρησης ΦΔ.</w:t>
      </w:r>
    </w:p>
    <w:p w14:paraId="53765C33" w14:textId="77777777" w:rsidR="00631888" w:rsidRPr="001134EB" w:rsidRDefault="00631888" w:rsidP="00631888">
      <w:pPr>
        <w:rPr>
          <w:lang w:val="el-GR"/>
        </w:rPr>
      </w:pPr>
    </w:p>
    <w:p w14:paraId="7EBBF4EE" w14:textId="77777777" w:rsidR="00631888" w:rsidRPr="001134EB" w:rsidRDefault="00631888" w:rsidP="00631888">
      <w:pPr>
        <w:rPr>
          <w:lang w:val="el-GR"/>
        </w:rPr>
      </w:pPr>
      <w:r w:rsidRPr="001134EB">
        <w:rPr>
          <w:lang w:val="el-GR"/>
        </w:rPr>
        <w:t>Με την παραλαβή από το ΤΠΔ του πρωτοτύπου Υλικού θα γίνεται, από τους αρμόδιους υπαλλήλους του, έλεγχος της ακεραιότητάς του, για τυχόν καταλογισμό ευθυνών, με βάση το προβλεπόμενο και εφαρμοστέο δίκαιο.</w:t>
      </w:r>
    </w:p>
    <w:p w14:paraId="0BB03797" w14:textId="77777777" w:rsidR="00631888" w:rsidRPr="001134EB" w:rsidRDefault="00631888" w:rsidP="00631888">
      <w:pPr>
        <w:rPr>
          <w:b/>
          <w:u w:val="single"/>
          <w:lang w:val="el-GR"/>
        </w:rPr>
      </w:pPr>
    </w:p>
    <w:p w14:paraId="02514957" w14:textId="77777777" w:rsidR="00631888" w:rsidRPr="001134EB" w:rsidRDefault="00631888" w:rsidP="00631888">
      <w:pPr>
        <w:rPr>
          <w:b/>
          <w:u w:val="single"/>
          <w:lang w:val="el-GR"/>
        </w:rPr>
      </w:pPr>
      <w:r w:rsidRPr="001134EB">
        <w:rPr>
          <w:b/>
          <w:u w:val="single"/>
          <w:lang w:val="el-GR"/>
        </w:rPr>
        <w:t>Σημειώσεις / Επισημάνσεις:</w:t>
      </w:r>
    </w:p>
    <w:p w14:paraId="03774BE7" w14:textId="1CA9E51F" w:rsidR="00631888" w:rsidRPr="001134EB" w:rsidRDefault="00631888" w:rsidP="00474644">
      <w:pPr>
        <w:numPr>
          <w:ilvl w:val="0"/>
          <w:numId w:val="82"/>
        </w:numPr>
        <w:rPr>
          <w:lang w:val="el-GR"/>
        </w:rPr>
      </w:pPr>
      <w:r w:rsidRPr="001134EB">
        <w:rPr>
          <w:lang w:val="el-GR"/>
        </w:rPr>
        <w:t xml:space="preserve">Ο Ανάδοχος θα υποστηρίξει τις υπηρεσίες /διευθύνσεις του ΤΠΔ να προετοιμάσουν το αρχείο τους για να ακολουθήσει η διαδικασία παράδοσης Υλικού. Στο πλαίσιο αυτό θα γίνει η οργάνωση, και τακτοποίηση του υφιστάμενου </w:t>
      </w:r>
      <w:proofErr w:type="spellStart"/>
      <w:r w:rsidRPr="001134EB">
        <w:rPr>
          <w:lang w:val="el-GR"/>
        </w:rPr>
        <w:t>χειρογραφικού</w:t>
      </w:r>
      <w:proofErr w:type="spellEnd"/>
      <w:r w:rsidRPr="001134EB">
        <w:rPr>
          <w:lang w:val="el-GR"/>
        </w:rPr>
        <w:t xml:space="preserve"> αρχείου ΦΔ σύμφωνα με τις οδηγίες των προϊσταμένων των Διευθύνσεων του ΤΠΔ. Τα στελέχη του Αναδόχου θα συμμετέχουν υποβοηθητικά, δηλ. θα εκτελούν εργασίες </w:t>
      </w:r>
      <w:proofErr w:type="spellStart"/>
      <w:r w:rsidRPr="001134EB">
        <w:rPr>
          <w:lang w:val="el-GR"/>
        </w:rPr>
        <w:t>διεκπεραιωτικού</w:t>
      </w:r>
      <w:proofErr w:type="spellEnd"/>
      <w:r w:rsidRPr="001134EB">
        <w:rPr>
          <w:lang w:val="el-GR"/>
        </w:rPr>
        <w:t xml:space="preserve"> χαρακτήρα και γραμματειακής υποστήριξης. Στο πλαίσιο των υπηρεσιών υποβοήθησης από τον Ανάδοχο επισημαίνεται ότι στο τέλος της σάρωσης κάθε ΦΔ, αυτά θα ταξινομούνται και θα επιστρέφονται στο υφιστάμενο αρχείο, σύμφωνα με τις οδηγίες των προϊσταμένων των Διευθύνσεων. </w:t>
      </w:r>
      <w:r w:rsidR="005F271B">
        <w:rPr>
          <w:lang w:val="el-GR"/>
        </w:rPr>
        <w:t xml:space="preserve">Στο πλαίσιο της διεκπεραίωσης της ως άνω αναφερόμενης διαδικασίας εκτιμάται ότι ο Ανάδοχος θα πρέπει να διαθέσει τουλάχιστον ένα άτομο πλήρους απασχόλησης κατά την διάρκεια της Φάσης της </w:t>
      </w:r>
      <w:proofErr w:type="spellStart"/>
      <w:r w:rsidR="005F271B">
        <w:rPr>
          <w:lang w:val="el-GR"/>
        </w:rPr>
        <w:t>Ψηφιοποίησης</w:t>
      </w:r>
      <w:proofErr w:type="spellEnd"/>
      <w:r w:rsidR="005F271B">
        <w:rPr>
          <w:lang w:val="el-GR"/>
        </w:rPr>
        <w:t>.</w:t>
      </w:r>
    </w:p>
    <w:p w14:paraId="12A7805D" w14:textId="77777777" w:rsidR="00631888" w:rsidRPr="001134EB" w:rsidRDefault="00631888" w:rsidP="00474644">
      <w:pPr>
        <w:numPr>
          <w:ilvl w:val="0"/>
          <w:numId w:val="82"/>
        </w:numPr>
        <w:rPr>
          <w:lang w:val="el-GR"/>
        </w:rPr>
      </w:pPr>
      <w:r w:rsidRPr="001134EB">
        <w:rPr>
          <w:lang w:val="el-GR"/>
        </w:rPr>
        <w:t xml:space="preserve">Ο Ανάδοχος θα πρέπει να διαχωρίζει και κατηγοριοποιεί τα έγγραφα που έχουν υποδειχθεί προς </w:t>
      </w:r>
      <w:proofErr w:type="spellStart"/>
      <w:r w:rsidRPr="001134EB">
        <w:rPr>
          <w:lang w:val="el-GR"/>
        </w:rPr>
        <w:t>ψηφιοποίηση</w:t>
      </w:r>
      <w:proofErr w:type="spellEnd"/>
      <w:r w:rsidRPr="001134EB">
        <w:rPr>
          <w:lang w:val="el-GR"/>
        </w:rPr>
        <w:t>. Τα έγγραφα είναι μονής ή/και διπλής όψης.</w:t>
      </w:r>
    </w:p>
    <w:p w14:paraId="3EF43708" w14:textId="77777777" w:rsidR="00631888" w:rsidRPr="001134EB" w:rsidRDefault="00631888" w:rsidP="00474644">
      <w:pPr>
        <w:numPr>
          <w:ilvl w:val="0"/>
          <w:numId w:val="82"/>
        </w:numPr>
        <w:rPr>
          <w:lang w:val="el-GR"/>
        </w:rPr>
      </w:pPr>
      <w:r w:rsidRPr="001134EB">
        <w:rPr>
          <w:lang w:val="el-GR"/>
        </w:rPr>
        <w:t>Ο Ανάδοχος θα προχωρήσει σε επεξεργασία των ψηφιακών ανατύπων των εγγράφων ώστε να  επιτευχθεί:</w:t>
      </w:r>
    </w:p>
    <w:p w14:paraId="39F014E5" w14:textId="77777777" w:rsidR="00631888" w:rsidRPr="001134EB" w:rsidRDefault="00631888" w:rsidP="00474644">
      <w:pPr>
        <w:numPr>
          <w:ilvl w:val="1"/>
          <w:numId w:val="82"/>
        </w:numPr>
        <w:rPr>
          <w:lang w:val="el-GR"/>
        </w:rPr>
      </w:pPr>
      <w:r w:rsidRPr="001134EB">
        <w:rPr>
          <w:lang w:val="el-GR"/>
        </w:rPr>
        <w:t xml:space="preserve">Διαχωρισμός του </w:t>
      </w:r>
      <w:r>
        <w:rPr>
          <w:lang w:val="el-GR"/>
        </w:rPr>
        <w:t xml:space="preserve">Πελάτη και εν συνεχεία του </w:t>
      </w:r>
      <w:r w:rsidRPr="001134EB">
        <w:rPr>
          <w:lang w:val="el-GR"/>
        </w:rPr>
        <w:t xml:space="preserve">δανειακού φακέλου ανά ενότητα ψηφιοποιημένων εγγράφων Τοποθέτηση διαχωριστών ώστε να διασφαλίζονται οι ενότητες των ψηφιοποιούμενων εγγράφων (πχ. σύμβαση, συμβόλαιο </w:t>
      </w:r>
      <w:proofErr w:type="spellStart"/>
      <w:r w:rsidRPr="001134EB">
        <w:rPr>
          <w:lang w:val="el-GR"/>
        </w:rPr>
        <w:t>κλπ</w:t>
      </w:r>
      <w:proofErr w:type="spellEnd"/>
      <w:r w:rsidRPr="001134EB">
        <w:rPr>
          <w:lang w:val="el-GR"/>
        </w:rPr>
        <w:t>)</w:t>
      </w:r>
    </w:p>
    <w:p w14:paraId="4A5E7566" w14:textId="0E8F880C" w:rsidR="00631888" w:rsidRPr="001134EB" w:rsidRDefault="00631888" w:rsidP="00474644">
      <w:pPr>
        <w:numPr>
          <w:ilvl w:val="1"/>
          <w:numId w:val="82"/>
        </w:numPr>
        <w:rPr>
          <w:lang w:val="el-GR"/>
        </w:rPr>
      </w:pPr>
      <w:r w:rsidRPr="001134EB">
        <w:rPr>
          <w:lang w:val="el-GR"/>
        </w:rPr>
        <w:t>Στα διαχωριστικά θα επικολληθεί ετικέτα γραμμωτού κώδικα (</w:t>
      </w:r>
      <w:r w:rsidRPr="001134EB">
        <w:rPr>
          <w:lang w:val="en-US"/>
        </w:rPr>
        <w:t>bar</w:t>
      </w:r>
      <w:r w:rsidRPr="001134EB">
        <w:rPr>
          <w:lang w:val="el-GR"/>
        </w:rPr>
        <w:t xml:space="preserve"> </w:t>
      </w:r>
      <w:r w:rsidRPr="001134EB">
        <w:rPr>
          <w:lang w:val="en-US"/>
        </w:rPr>
        <w:t>code</w:t>
      </w:r>
      <w:r w:rsidRPr="001134EB">
        <w:rPr>
          <w:lang w:val="el-GR"/>
        </w:rPr>
        <w:t>) όπου θα περιλαμβάνεται ο κωδικός δανείου</w:t>
      </w:r>
      <w:r w:rsidR="00267244">
        <w:rPr>
          <w:lang w:val="el-GR"/>
        </w:rPr>
        <w:t xml:space="preserve"> (</w:t>
      </w:r>
      <w:proofErr w:type="spellStart"/>
      <w:r w:rsidR="00267244">
        <w:rPr>
          <w:lang w:val="en-US"/>
        </w:rPr>
        <w:t>daneio</w:t>
      </w:r>
      <w:proofErr w:type="spellEnd"/>
      <w:r w:rsidR="00267244" w:rsidRPr="00A007AC">
        <w:rPr>
          <w:lang w:val="el-GR"/>
        </w:rPr>
        <w:t xml:space="preserve"> </w:t>
      </w:r>
      <w:r w:rsidR="00267244">
        <w:rPr>
          <w:lang w:val="en-US"/>
        </w:rPr>
        <w:t>ID</w:t>
      </w:r>
      <w:r w:rsidR="00267244" w:rsidRPr="00A007AC">
        <w:rPr>
          <w:lang w:val="el-GR"/>
        </w:rPr>
        <w:t>)</w:t>
      </w:r>
      <w:r>
        <w:rPr>
          <w:lang w:val="el-GR"/>
        </w:rPr>
        <w:t xml:space="preserve"> </w:t>
      </w:r>
      <w:r w:rsidR="00267244" w:rsidRPr="00A007AC">
        <w:rPr>
          <w:lang w:val="el-GR"/>
        </w:rPr>
        <w:t xml:space="preserve">. </w:t>
      </w:r>
      <w:r w:rsidR="00267244">
        <w:rPr>
          <w:lang w:val="el-GR"/>
        </w:rPr>
        <w:t xml:space="preserve">Επειδή υπάρχουν φάκελοι οι οποίοι </w:t>
      </w:r>
      <w:r w:rsidR="00267244">
        <w:rPr>
          <w:lang w:val="el-GR"/>
        </w:rPr>
        <w:lastRenderedPageBreak/>
        <w:t xml:space="preserve">δεν αναγράφουν δάνειο </w:t>
      </w:r>
      <w:r w:rsidR="00267244">
        <w:rPr>
          <w:lang w:val="en-US"/>
        </w:rPr>
        <w:t>ID</w:t>
      </w:r>
      <w:r w:rsidR="00267244" w:rsidRPr="00AC146E">
        <w:rPr>
          <w:lang w:val="el-GR"/>
        </w:rPr>
        <w:t xml:space="preserve"> </w:t>
      </w:r>
      <w:r w:rsidR="00267244">
        <w:rPr>
          <w:lang w:val="el-GR"/>
        </w:rPr>
        <w:t xml:space="preserve">μπορεί, προς διευκόλυνση του Αναδόχου, να παρασχεθεί από το ΤΠΔ σχετική </w:t>
      </w:r>
      <w:r w:rsidR="00267244">
        <w:rPr>
          <w:lang w:val="en-US"/>
        </w:rPr>
        <w:t>lookup</w:t>
      </w:r>
      <w:r w:rsidR="00267244" w:rsidRPr="00AC146E">
        <w:rPr>
          <w:lang w:val="el-GR"/>
        </w:rPr>
        <w:t xml:space="preserve"> </w:t>
      </w:r>
      <w:r w:rsidR="00267244">
        <w:rPr>
          <w:lang w:val="en-US"/>
        </w:rPr>
        <w:t>list</w:t>
      </w:r>
      <w:r w:rsidR="00267244" w:rsidRPr="00AC146E">
        <w:rPr>
          <w:lang w:val="el-GR"/>
        </w:rPr>
        <w:t xml:space="preserve"> </w:t>
      </w:r>
      <w:r w:rsidR="00267244">
        <w:rPr>
          <w:lang w:val="el-GR"/>
        </w:rPr>
        <w:t>σε ηλεκτρονική μορφή.</w:t>
      </w:r>
    </w:p>
    <w:p w14:paraId="24CAAC96" w14:textId="77777777" w:rsidR="00631888" w:rsidRPr="001134EB" w:rsidRDefault="00631888" w:rsidP="00474644">
      <w:pPr>
        <w:numPr>
          <w:ilvl w:val="1"/>
          <w:numId w:val="82"/>
        </w:numPr>
        <w:rPr>
          <w:lang w:val="el-GR"/>
        </w:rPr>
      </w:pPr>
      <w:r w:rsidRPr="001134EB">
        <w:rPr>
          <w:lang w:val="el-GR"/>
        </w:rPr>
        <w:t>Αποκοπή των περιθωρίων γύρω από το υλικό.</w:t>
      </w:r>
    </w:p>
    <w:p w14:paraId="0E4BCADD" w14:textId="77777777" w:rsidR="00631888" w:rsidRPr="001134EB" w:rsidRDefault="00631888" w:rsidP="00474644">
      <w:pPr>
        <w:numPr>
          <w:ilvl w:val="1"/>
          <w:numId w:val="82"/>
        </w:numPr>
        <w:rPr>
          <w:lang w:val="el-GR"/>
        </w:rPr>
      </w:pPr>
      <w:r w:rsidRPr="001134EB">
        <w:rPr>
          <w:lang w:val="el-GR"/>
        </w:rPr>
        <w:t>Αλλαγή προσανατολισμού, όταν απαιτείται.</w:t>
      </w:r>
    </w:p>
    <w:p w14:paraId="0CB247FF" w14:textId="77777777" w:rsidR="00631888" w:rsidRPr="001134EB" w:rsidRDefault="00631888" w:rsidP="00474644">
      <w:pPr>
        <w:numPr>
          <w:ilvl w:val="0"/>
          <w:numId w:val="82"/>
        </w:numPr>
        <w:rPr>
          <w:lang w:val="el-GR"/>
        </w:rPr>
      </w:pPr>
      <w:r w:rsidRPr="001134EB">
        <w:rPr>
          <w:lang w:val="el-GR"/>
        </w:rPr>
        <w:t xml:space="preserve">Με το πέρας της </w:t>
      </w:r>
      <w:proofErr w:type="spellStart"/>
      <w:r w:rsidRPr="001134EB">
        <w:rPr>
          <w:lang w:val="el-GR"/>
        </w:rPr>
        <w:t>ψηφιοποίησης</w:t>
      </w:r>
      <w:proofErr w:type="spellEnd"/>
      <w:r w:rsidRPr="001134EB">
        <w:rPr>
          <w:lang w:val="el-GR"/>
        </w:rPr>
        <w:t xml:space="preserve"> θα πρέπει να αφαιρούνται οι διαχωριστές και το σύνολο των σελίδων κάθε κατηγορίας εγγράφου να συρράπτεται με τη χρήση ενός και μόνο συρραπτικού. Στη συνέχεια τα έγγραφα να τοποθετούνται στους φακέλους από τους οποίους και προήλθαν και έχουν ήδη συσχετιστεί.</w:t>
      </w:r>
    </w:p>
    <w:p w14:paraId="2E80AE98" w14:textId="77777777" w:rsidR="00631888" w:rsidRPr="001134EB" w:rsidRDefault="00631888" w:rsidP="00474644">
      <w:pPr>
        <w:numPr>
          <w:ilvl w:val="0"/>
          <w:numId w:val="82"/>
        </w:numPr>
        <w:rPr>
          <w:lang w:val="el-GR"/>
        </w:rPr>
      </w:pPr>
      <w:r w:rsidRPr="001134EB">
        <w:rPr>
          <w:b/>
          <w:u w:val="single"/>
          <w:lang w:val="el-GR"/>
        </w:rPr>
        <w:t>Ο Ανάδοχος έχει την αποκλειστική ευθύνη για την ασφάλεια των φυσικών αρχείων ΦΔ και των ψηφιακών δεδομένων μέχρι την παράδοσή τους.</w:t>
      </w:r>
    </w:p>
    <w:p w14:paraId="19B6D676" w14:textId="77777777" w:rsidR="00631888" w:rsidRPr="001134EB" w:rsidRDefault="00631888" w:rsidP="00474644">
      <w:pPr>
        <w:numPr>
          <w:ilvl w:val="0"/>
          <w:numId w:val="82"/>
        </w:numPr>
        <w:rPr>
          <w:lang w:val="el-GR"/>
        </w:rPr>
      </w:pPr>
      <w:r w:rsidRPr="001134EB">
        <w:rPr>
          <w:lang w:val="el-GR"/>
        </w:rPr>
        <w:t>Ο Ανάδοχος θα αναλάβει την τήρηση των απαιτούμενων διαδικασιών ασφάλειας με σκοπό το μηδενισμό του κινδύνου ολικής ή μερικής απώλειας του έντυπου και ψηφιοποιημένου υλικού. (Να περιγράφουν οι προτεινόμενες από τον Ανάδοχο διαδικασίες).</w:t>
      </w:r>
    </w:p>
    <w:p w14:paraId="164E2D29" w14:textId="77777777" w:rsidR="00631888" w:rsidRPr="001134EB" w:rsidRDefault="00631888" w:rsidP="00474644">
      <w:pPr>
        <w:numPr>
          <w:ilvl w:val="0"/>
          <w:numId w:val="82"/>
        </w:numPr>
        <w:rPr>
          <w:lang w:val="el-GR"/>
        </w:rPr>
      </w:pPr>
      <w:r w:rsidRPr="001134EB">
        <w:rPr>
          <w:lang w:val="el-GR"/>
        </w:rPr>
        <w:t xml:space="preserve">Σε περίπτωση που απαιτηθεί από το ΤΠΔ, που εξυπηρετεί τους πολίτες κατά τη διάρκεια της σάρωσης/τεκμηρίωσης/ελέγχου, να χρησιμοποιήσει το Υλικό (Φάκελοι Δανείων) που παραδόθηκε στον Ανάδοχο, το ΤΠΔ θα μπορεί να χρησιμοποιήσει προσωρινά το πρωτότυπο Υλικό και να το επιστρέψει αυθημερόν στον Ανάδοχο ενημερώνοντας το σχετικό Πρωτόκολλο Παράδοσης – Παραλαβής Υλικού. </w:t>
      </w:r>
    </w:p>
    <w:p w14:paraId="50272B86" w14:textId="77777777" w:rsidR="00631888" w:rsidRPr="001134EB" w:rsidRDefault="00631888" w:rsidP="00631888">
      <w:pPr>
        <w:rPr>
          <w:lang w:val="el-GR"/>
        </w:rPr>
      </w:pPr>
    </w:p>
    <w:p w14:paraId="09BDA546" w14:textId="77777777" w:rsidR="00631888" w:rsidRDefault="00631888" w:rsidP="001F4ED6">
      <w:pPr>
        <w:pStyle w:val="4"/>
        <w:numPr>
          <w:ilvl w:val="1"/>
          <w:numId w:val="115"/>
        </w:numPr>
        <w:tabs>
          <w:tab w:val="left" w:pos="993"/>
        </w:tabs>
        <w:ind w:left="576" w:hanging="576"/>
        <w:rPr>
          <w:rFonts w:cs="Tahoma"/>
          <w:szCs w:val="22"/>
          <w:lang w:val="el-GR"/>
        </w:rPr>
      </w:pPr>
      <w:bookmarkStart w:id="571" w:name="_Μοντέλο_υλοποίησης_σάρωσης"/>
      <w:bookmarkStart w:id="572" w:name="_Υπηρεσίες_Καταχώρησης_-"/>
      <w:bookmarkStart w:id="573" w:name="_Υπηρεσίες_Καταχώρησης_Δεδομένων"/>
      <w:bookmarkStart w:id="574" w:name="_Ref71628747"/>
      <w:bookmarkStart w:id="575" w:name="_Ref71629156"/>
      <w:bookmarkStart w:id="576" w:name="_Toc76724172"/>
      <w:bookmarkStart w:id="577" w:name="_Toc89441310"/>
      <w:bookmarkStart w:id="578" w:name="_Toc89441828"/>
      <w:bookmarkEnd w:id="571"/>
      <w:bookmarkEnd w:id="572"/>
      <w:bookmarkEnd w:id="573"/>
      <w:r w:rsidRPr="00EF2204">
        <w:rPr>
          <w:rFonts w:cs="Tahoma"/>
          <w:szCs w:val="22"/>
          <w:lang w:val="el-GR"/>
        </w:rPr>
        <w:t xml:space="preserve">Υπηρεσίες </w:t>
      </w:r>
      <w:r>
        <w:rPr>
          <w:rFonts w:cs="Tahoma"/>
          <w:szCs w:val="22"/>
          <w:lang w:val="el-GR"/>
        </w:rPr>
        <w:t xml:space="preserve">Καταχώρησης Δεδομένων - </w:t>
      </w:r>
      <w:r w:rsidRPr="00EF2204">
        <w:rPr>
          <w:rFonts w:cs="Tahoma"/>
          <w:szCs w:val="22"/>
          <w:lang w:val="el-GR"/>
        </w:rPr>
        <w:t>Μετάπτωσης</w:t>
      </w:r>
      <w:bookmarkEnd w:id="574"/>
      <w:bookmarkEnd w:id="575"/>
      <w:bookmarkEnd w:id="576"/>
      <w:bookmarkEnd w:id="577"/>
      <w:bookmarkEnd w:id="578"/>
    </w:p>
    <w:p w14:paraId="4B7A2FFE" w14:textId="3362E5E3" w:rsidR="00631888" w:rsidRPr="00FD34E7" w:rsidRDefault="00631888" w:rsidP="00631888">
      <w:pPr>
        <w:rPr>
          <w:lang w:val="el-GR"/>
        </w:rPr>
      </w:pPr>
      <w:proofErr w:type="spellStart"/>
      <w:r w:rsidRPr="002B51EF">
        <w:rPr>
          <w:lang w:val="el-GR"/>
        </w:rPr>
        <w:t>Μεταδεδομένα</w:t>
      </w:r>
      <w:proofErr w:type="spellEnd"/>
      <w:r w:rsidRPr="002B51EF">
        <w:rPr>
          <w:lang w:val="el-GR"/>
        </w:rPr>
        <w:t xml:space="preserve"> θα δημιουργηθούν για τους </w:t>
      </w:r>
      <w:r w:rsidR="00A007AC">
        <w:rPr>
          <w:lang w:val="el-GR"/>
        </w:rPr>
        <w:t>70.000</w:t>
      </w:r>
      <w:r w:rsidRPr="002B51EF">
        <w:rPr>
          <w:lang w:val="el-GR"/>
        </w:rPr>
        <w:t xml:space="preserve"> φακέλους της αρχικής σύμβασης των δανείων που χορηγήθηκαν για αγορά ή ανέγερση κατοικίας και αυτών που χορηγήθηκαν για επισκευές (</w:t>
      </w:r>
      <w:proofErr w:type="spellStart"/>
      <w:r w:rsidRPr="002B51EF">
        <w:rPr>
          <w:lang w:val="el-GR"/>
        </w:rPr>
        <w:t>κατ</w:t>
      </w:r>
      <w:proofErr w:type="spellEnd"/>
      <w:r w:rsidRPr="002B51EF">
        <w:rPr>
          <w:lang w:val="el-GR"/>
        </w:rPr>
        <w:t xml:space="preserve">. 01, </w:t>
      </w:r>
      <w:r w:rsidR="00A007AC">
        <w:rPr>
          <w:lang w:val="el-GR"/>
        </w:rPr>
        <w:t xml:space="preserve">2, 8, </w:t>
      </w:r>
      <w:r w:rsidRPr="002B51EF">
        <w:rPr>
          <w:lang w:val="el-GR"/>
        </w:rPr>
        <w:t>11, 17 και 20) και των συμβάσεων χαρτοσήμων που αντιστοιχούν στα δάνεια αυτά καθώς και για τους Φάκελους Δανείων που παρακολουθούνται από τις Διευθύνσεις Δ13 και Δ7</w:t>
      </w:r>
      <w:r w:rsidRPr="00FD34E7">
        <w:rPr>
          <w:lang w:val="el-GR"/>
        </w:rPr>
        <w:t xml:space="preserve">. </w:t>
      </w:r>
    </w:p>
    <w:p w14:paraId="298FFAA4" w14:textId="77777777" w:rsidR="00631888" w:rsidRPr="00FD34E7" w:rsidRDefault="00631888" w:rsidP="00631888">
      <w:pPr>
        <w:rPr>
          <w:lang w:val="el-GR"/>
        </w:rPr>
      </w:pPr>
      <w:r w:rsidRPr="00FD34E7">
        <w:rPr>
          <w:lang w:val="el-GR"/>
        </w:rPr>
        <w:t xml:space="preserve">Η καταχώριση των κατάλληλων και πιο αντιπροσωπευτικών δεδομένων, είναι σημαντική για  την διευκόλυνση της Υπηρεσίας και των χρηστών  στην αναζήτηση, ανάκτηση   και  στην ηλεκτρονική διαχείριση των φακέλων Δανείων, καθώς </w:t>
      </w:r>
      <w:r w:rsidRPr="004020B7">
        <w:rPr>
          <w:lang w:val="el-GR"/>
        </w:rPr>
        <w:t xml:space="preserve">συντείνουν στην </w:t>
      </w:r>
      <w:proofErr w:type="spellStart"/>
      <w:r w:rsidRPr="004020B7">
        <w:rPr>
          <w:lang w:val="el-GR"/>
        </w:rPr>
        <w:t>μοναδικοποίηση</w:t>
      </w:r>
      <w:proofErr w:type="spellEnd"/>
      <w:r w:rsidRPr="004020B7">
        <w:rPr>
          <w:lang w:val="el-GR"/>
        </w:rPr>
        <w:t xml:space="preserve"> εκάστου δανειολήπτη του Ταμείου. </w:t>
      </w:r>
      <w:r w:rsidRPr="00FD34E7">
        <w:rPr>
          <w:lang w:val="el-GR"/>
        </w:rPr>
        <w:t xml:space="preserve">Με τη χρήση των δεδομένων επιτυγχάνεται η γρήγορη   αναζήτηση πληροφοριών, η ταυτοποίηση των δανειοληπτών, η ηλεκτρονική ανάκτηση </w:t>
      </w:r>
      <w:r>
        <w:rPr>
          <w:lang w:val="el-GR"/>
        </w:rPr>
        <w:t xml:space="preserve">ΟΛΩΝ ΤΩΝ ΔΑΝΕΙΩΝ  ΕΝΟΣ ΠΕΛΑΤΗ </w:t>
      </w:r>
      <w:r w:rsidRPr="00FD34E7">
        <w:rPr>
          <w:lang w:val="el-GR"/>
        </w:rPr>
        <w:t xml:space="preserve">του φακέλου </w:t>
      </w:r>
      <w:r>
        <w:rPr>
          <w:lang w:val="el-GR"/>
        </w:rPr>
        <w:t xml:space="preserve">ΣΥΓΚΕΚΡΙΜΕΝΟΥ </w:t>
      </w:r>
      <w:r w:rsidRPr="00FD34E7">
        <w:rPr>
          <w:lang w:val="el-GR"/>
        </w:rPr>
        <w:t xml:space="preserve">δανείου, η εποπτεία της τυχόν δικαστικής πορείας και η αποφυγή της χρονοβόρας αναζήτησης για την ανεύρεση </w:t>
      </w:r>
      <w:proofErr w:type="spellStart"/>
      <w:r w:rsidRPr="00FD34E7">
        <w:rPr>
          <w:lang w:val="el-GR"/>
        </w:rPr>
        <w:t>στοχείων</w:t>
      </w:r>
      <w:proofErr w:type="spellEnd"/>
      <w:r w:rsidRPr="00FD34E7">
        <w:rPr>
          <w:lang w:val="el-GR"/>
        </w:rPr>
        <w:t xml:space="preserve"> από τους φυσικούς  φακέλους δανείων από τα αρχεία του ΤΠΔ. </w:t>
      </w:r>
    </w:p>
    <w:p w14:paraId="138F377A" w14:textId="77777777" w:rsidR="00631888" w:rsidRPr="00FD34E7" w:rsidRDefault="00631888" w:rsidP="00631888">
      <w:pPr>
        <w:rPr>
          <w:lang w:val="el-GR"/>
        </w:rPr>
      </w:pPr>
      <w:proofErr w:type="spellStart"/>
      <w:r w:rsidRPr="00FD34E7">
        <w:rPr>
          <w:lang w:val="el-GR"/>
        </w:rPr>
        <w:t>Προαπαιτούμενα</w:t>
      </w:r>
      <w:proofErr w:type="spellEnd"/>
      <w:r w:rsidRPr="00FD34E7">
        <w:rPr>
          <w:lang w:val="el-GR"/>
        </w:rPr>
        <w:t xml:space="preserve"> για τον ορισμό των δεδομένων είναι ο προσδιορισμός των </w:t>
      </w:r>
      <w:proofErr w:type="spellStart"/>
      <w:r w:rsidRPr="00FD34E7">
        <w:rPr>
          <w:lang w:val="el-GR"/>
        </w:rPr>
        <w:t>μεταδεδομένων</w:t>
      </w:r>
      <w:proofErr w:type="spellEnd"/>
      <w:r w:rsidRPr="00FD34E7">
        <w:rPr>
          <w:lang w:val="el-GR"/>
        </w:rPr>
        <w:t xml:space="preserve"> και η χρήση κατάλληλου λογισμικού όπου θα συνδέει τα δεδομένα των  ψηφιοποιημένων δανείων και των στοιχείων </w:t>
      </w:r>
      <w:proofErr w:type="spellStart"/>
      <w:r w:rsidRPr="00FD34E7">
        <w:rPr>
          <w:lang w:val="el-GR"/>
        </w:rPr>
        <w:t>μεταδεδομένων</w:t>
      </w:r>
      <w:proofErr w:type="spellEnd"/>
      <w:r w:rsidRPr="00FD34E7">
        <w:rPr>
          <w:lang w:val="el-GR"/>
        </w:rPr>
        <w:t xml:space="preserve"> ώστε να είναι εφικτή η αναζήτηση κάθε φακέλου ή εγγράφων αυτών με δυνατότητα πολλαπλών κριτηρίων (συνδυαστικές ερωτήσεις). </w:t>
      </w:r>
    </w:p>
    <w:p w14:paraId="78500B40" w14:textId="2728D0BE" w:rsidR="00631888" w:rsidRDefault="00A007AC" w:rsidP="00631888">
      <w:pPr>
        <w:rPr>
          <w:lang w:val="el-GR"/>
        </w:rPr>
      </w:pPr>
      <w:r>
        <w:rPr>
          <w:lang w:val="el-GR"/>
        </w:rPr>
        <w:t>Για</w:t>
      </w:r>
      <w:r w:rsidRPr="00896C3A">
        <w:rPr>
          <w:lang w:val="el-GR"/>
        </w:rPr>
        <w:t xml:space="preserve"> </w:t>
      </w:r>
      <w:r w:rsidR="00631888" w:rsidRPr="00896C3A">
        <w:rPr>
          <w:lang w:val="el-GR"/>
        </w:rPr>
        <w:t xml:space="preserve">κάποια έγγραφα </w:t>
      </w:r>
      <w:r>
        <w:rPr>
          <w:lang w:val="el-GR"/>
        </w:rPr>
        <w:t xml:space="preserve">τα οποία </w:t>
      </w:r>
      <w:r w:rsidR="00631888" w:rsidRPr="00896C3A">
        <w:rPr>
          <w:lang w:val="el-GR"/>
        </w:rPr>
        <w:t xml:space="preserve">τηρούνται σε ηλεκτρονική μορφή (σαρωμένα ή καταχωρημένα) σύμφωνα με τις εγκεκριμένες προδιαγραφές του έργου, θα πρέπει να εξεταστεί η δημιουργία τρόπου ένταξης του συγκεκριμένου ψηφιακού υλικού στους φάκελους που θα δημιουργηθούν χωρίς να  πραγματοποιηθεί εκ νέου </w:t>
      </w:r>
      <w:proofErr w:type="spellStart"/>
      <w:r w:rsidR="00631888" w:rsidRPr="00896C3A">
        <w:rPr>
          <w:lang w:val="el-GR"/>
        </w:rPr>
        <w:t>ψηφιοποίηση</w:t>
      </w:r>
      <w:proofErr w:type="spellEnd"/>
      <w:r w:rsidR="00631888" w:rsidRPr="00896C3A">
        <w:rPr>
          <w:lang w:val="el-GR"/>
        </w:rPr>
        <w:t xml:space="preserve"> του υλικού. </w:t>
      </w:r>
      <w:r w:rsidR="00631888">
        <w:rPr>
          <w:lang w:val="el-GR"/>
        </w:rPr>
        <w:t>Ο Ανάδοχος θα πρέπει να περιγράψει την προσέγγιση που θα ακολουθήσει στην συγκεκριμένη περίπτωση.</w:t>
      </w:r>
    </w:p>
    <w:p w14:paraId="31CC7E7A" w14:textId="20CAE311" w:rsidR="00631888" w:rsidRDefault="00631888" w:rsidP="00631888">
      <w:pPr>
        <w:rPr>
          <w:lang w:val="el-GR"/>
        </w:rPr>
      </w:pPr>
      <w:r w:rsidRPr="00896C3A">
        <w:rPr>
          <w:lang w:val="el-GR"/>
        </w:rPr>
        <w:t xml:space="preserve">Στο ΤΠΔ υπάρχουν βάσεις δεδομένων οι οποίες αφορούν και τα  </w:t>
      </w:r>
      <w:proofErr w:type="spellStart"/>
      <w:r w:rsidRPr="00896C3A">
        <w:rPr>
          <w:lang w:val="el-GR"/>
        </w:rPr>
        <w:t>μεταδεδομέν</w:t>
      </w:r>
      <w:r>
        <w:rPr>
          <w:lang w:val="el-GR"/>
        </w:rPr>
        <w:t>α</w:t>
      </w:r>
      <w:proofErr w:type="spellEnd"/>
      <w:r w:rsidRPr="00896C3A">
        <w:rPr>
          <w:lang w:val="el-GR"/>
        </w:rPr>
        <w:t xml:space="preserve">  που προτείνονται να δημιουργηθούν στην παρούσα εργασία</w:t>
      </w:r>
      <w:r>
        <w:rPr>
          <w:lang w:val="el-GR"/>
        </w:rPr>
        <w:t xml:space="preserve">, καθώς συγκεκριμένα δεδομένα / </w:t>
      </w:r>
      <w:proofErr w:type="spellStart"/>
      <w:r>
        <w:rPr>
          <w:lang w:val="el-GR"/>
        </w:rPr>
        <w:t>μεταδεδομένα</w:t>
      </w:r>
      <w:proofErr w:type="spellEnd"/>
      <w:r>
        <w:rPr>
          <w:lang w:val="el-GR"/>
        </w:rPr>
        <w:t xml:space="preserve"> που θα εισαχθούν στο σύστημα, τηρούνται παράλληλα και σε άλλες βάσεις δεδομένων του Φορέα. Ο Ανάδοχος θα εφαρμόσει την μετάπτωσή τους στο ΠΣ Διαχείρισης Εγγράφων και επιβεβαίωσή τους, με στόχο την ορθή αποτύπωση σε όλα τα συστήματα. Παραμετροποίηση που υφίσταται στην ΒΔ του </w:t>
      </w:r>
      <w:r w:rsidR="00A007AC">
        <w:rPr>
          <w:lang w:val="el-GR"/>
        </w:rPr>
        <w:t>υφιστάμενου</w:t>
      </w:r>
      <w:r>
        <w:rPr>
          <w:lang w:val="el-GR"/>
        </w:rPr>
        <w:t xml:space="preserve"> ΠΣ θα πρέπει να </w:t>
      </w:r>
      <w:r w:rsidR="00A007AC">
        <w:rPr>
          <w:lang w:val="el-GR"/>
        </w:rPr>
        <w:t>τηρηθεί</w:t>
      </w:r>
      <w:r>
        <w:rPr>
          <w:lang w:val="el-GR"/>
        </w:rPr>
        <w:t xml:space="preserve">. Ενδεικτικά, τα </w:t>
      </w:r>
      <w:proofErr w:type="spellStart"/>
      <w:r>
        <w:rPr>
          <w:lang w:val="el-GR"/>
        </w:rPr>
        <w:t>μεταδεδομένα</w:t>
      </w:r>
      <w:proofErr w:type="spellEnd"/>
      <w:r>
        <w:rPr>
          <w:lang w:val="el-GR"/>
        </w:rPr>
        <w:t xml:space="preserve"> αυτά θα μπορούσαν να </w:t>
      </w:r>
      <w:r>
        <w:rPr>
          <w:lang w:val="el-GR"/>
        </w:rPr>
        <w:lastRenderedPageBreak/>
        <w:t>αντληθούν και να μεταπέσουν στο ΠΣ ως εγγραφές Α’ καταχώρησης προς επιβεβαίωση (με ανάλογη επισήμανση ότι προέρχονται από μετάπτωση και όχι από απευθείας καταχώρηση).</w:t>
      </w:r>
      <w:r w:rsidRPr="005B5FDA">
        <w:rPr>
          <w:lang w:val="el-GR"/>
        </w:rPr>
        <w:t xml:space="preserve"> </w:t>
      </w:r>
      <w:r>
        <w:rPr>
          <w:lang w:val="el-GR"/>
        </w:rPr>
        <w:t>Ο Ανάδοχος θα πρέπει να περιγράψει την προσέγγιση που θα ακολουθήσει στην συγκεκριμένη περίπτωση.</w:t>
      </w:r>
    </w:p>
    <w:p w14:paraId="0D1CDB46" w14:textId="77777777" w:rsidR="00631888" w:rsidRDefault="00631888" w:rsidP="00631888">
      <w:pPr>
        <w:rPr>
          <w:lang w:val="el-GR"/>
        </w:rPr>
      </w:pPr>
    </w:p>
    <w:p w14:paraId="2714D4D0" w14:textId="77777777" w:rsidR="00631888" w:rsidRDefault="00631888" w:rsidP="00631888">
      <w:pPr>
        <w:rPr>
          <w:lang w:val="el-GR"/>
        </w:rPr>
      </w:pPr>
    </w:p>
    <w:p w14:paraId="6534F4DF" w14:textId="77777777" w:rsidR="00631888" w:rsidRPr="001134EB" w:rsidRDefault="00631888" w:rsidP="001F4ED6">
      <w:pPr>
        <w:pStyle w:val="4"/>
        <w:numPr>
          <w:ilvl w:val="2"/>
          <w:numId w:val="115"/>
        </w:numPr>
        <w:tabs>
          <w:tab w:val="left" w:pos="993"/>
        </w:tabs>
        <w:ind w:left="990" w:hanging="900"/>
        <w:rPr>
          <w:lang w:val="el-GR"/>
        </w:rPr>
      </w:pPr>
      <w:bookmarkStart w:id="579" w:name="_Απαιτήσεις_καταχώρησης_δεδομένων"/>
      <w:bookmarkEnd w:id="579"/>
      <w:r w:rsidRPr="001134EB">
        <w:rPr>
          <w:lang w:val="el-GR"/>
        </w:rPr>
        <w:tab/>
      </w:r>
      <w:bookmarkStart w:id="580" w:name="_Toc76724173"/>
      <w:bookmarkStart w:id="581" w:name="_Toc89441311"/>
      <w:bookmarkStart w:id="582" w:name="_Toc89441829"/>
      <w:r w:rsidRPr="001134EB">
        <w:rPr>
          <w:lang w:val="el-GR"/>
        </w:rPr>
        <w:t>Απαιτήσεις καταχώρησης δεδομένων</w:t>
      </w:r>
      <w:bookmarkEnd w:id="580"/>
      <w:bookmarkEnd w:id="581"/>
      <w:bookmarkEnd w:id="582"/>
      <w:r w:rsidRPr="001134EB">
        <w:rPr>
          <w:lang w:val="el-GR"/>
        </w:rPr>
        <w:tab/>
      </w:r>
    </w:p>
    <w:p w14:paraId="3BA2E987" w14:textId="77777777" w:rsidR="00631888" w:rsidRPr="001134EB" w:rsidRDefault="00631888" w:rsidP="00631888">
      <w:pPr>
        <w:rPr>
          <w:lang w:val="el-GR"/>
        </w:rPr>
      </w:pPr>
      <w:r w:rsidRPr="001134EB">
        <w:rPr>
          <w:lang w:val="el-GR"/>
        </w:rPr>
        <w:t xml:space="preserve">Το έργο περιλαμβάνει, συμπληρωματικά στη σάρωση και ενσωμάτωση στο Λογισμικό Διαχείρισης Ψηφιακού Περιεχομένου των Φακέλων Δανείων που συμμετέχουν στο έργο, την </w:t>
      </w:r>
      <w:r w:rsidRPr="001134EB">
        <w:rPr>
          <w:b/>
          <w:lang w:val="el-GR"/>
        </w:rPr>
        <w:t xml:space="preserve">καταχώρηση, </w:t>
      </w:r>
      <w:r w:rsidRPr="001134EB">
        <w:rPr>
          <w:lang w:val="el-GR"/>
        </w:rPr>
        <w:t xml:space="preserve">με τη μέθοδο της </w:t>
      </w:r>
      <w:r w:rsidRPr="001134EB">
        <w:rPr>
          <w:b/>
          <w:lang w:val="el-GR"/>
        </w:rPr>
        <w:t xml:space="preserve">απευθείας πληκτρολόγησης, </w:t>
      </w:r>
      <w:r w:rsidRPr="001134EB">
        <w:rPr>
          <w:lang w:val="el-GR"/>
        </w:rPr>
        <w:t xml:space="preserve">των δεδομένων και </w:t>
      </w:r>
      <w:proofErr w:type="spellStart"/>
      <w:r w:rsidRPr="001134EB">
        <w:rPr>
          <w:lang w:val="el-GR"/>
        </w:rPr>
        <w:t>μεταδεδομένων</w:t>
      </w:r>
      <w:proofErr w:type="spellEnd"/>
      <w:r w:rsidRPr="001134EB">
        <w:rPr>
          <w:lang w:val="el-GR"/>
        </w:rPr>
        <w:t xml:space="preserve"> </w:t>
      </w:r>
      <w:r w:rsidRPr="001134EB">
        <w:rPr>
          <w:u w:val="single"/>
          <w:lang w:val="el-GR"/>
        </w:rPr>
        <w:t xml:space="preserve">των αρχείων που </w:t>
      </w:r>
      <w:r w:rsidRPr="001134EB">
        <w:rPr>
          <w:lang w:val="el-GR"/>
        </w:rPr>
        <w:t xml:space="preserve">θα σαρωθούν, και την </w:t>
      </w:r>
      <w:r w:rsidRPr="001134EB">
        <w:rPr>
          <w:b/>
          <w:lang w:val="el-GR"/>
        </w:rPr>
        <w:t>ενσωμάτωσή</w:t>
      </w:r>
      <w:r w:rsidRPr="001134EB">
        <w:rPr>
          <w:lang w:val="el-GR"/>
        </w:rPr>
        <w:t xml:space="preserve"> τους στην κεντρική βάση δεδομένων του υπό προμήθεια Λογισμικού Διαχείρισης Ψηφιακού Περιεχομένου. </w:t>
      </w:r>
    </w:p>
    <w:p w14:paraId="401E5B07" w14:textId="7E98CBF7" w:rsidR="00392BDC" w:rsidRPr="001134EB" w:rsidRDefault="00631888" w:rsidP="00392BDC">
      <w:pPr>
        <w:rPr>
          <w:lang w:val="el-GR"/>
        </w:rPr>
      </w:pPr>
      <w:r w:rsidRPr="00F73549">
        <w:rPr>
          <w:lang w:val="el-GR"/>
        </w:rPr>
        <w:t xml:space="preserve">Βάσεις δεδομένων του ΤΠΔ περιέχουν ήδη στοιχεία εγγράφων δανείων, τα οποία πρόκειται, στο πλαίσιο του έργου, να </w:t>
      </w:r>
      <w:proofErr w:type="spellStart"/>
      <w:r w:rsidRPr="00F73549">
        <w:rPr>
          <w:lang w:val="el-GR"/>
        </w:rPr>
        <w:t>ξανα</w:t>
      </w:r>
      <w:proofErr w:type="spellEnd"/>
      <w:r w:rsidRPr="00F73549">
        <w:rPr>
          <w:lang w:val="el-GR"/>
        </w:rPr>
        <w:t xml:space="preserve">-καταχωρηθούν ως </w:t>
      </w:r>
      <w:proofErr w:type="spellStart"/>
      <w:r w:rsidRPr="00F73549">
        <w:rPr>
          <w:lang w:val="el-GR"/>
        </w:rPr>
        <w:t>μεταδεδομένα</w:t>
      </w:r>
      <w:proofErr w:type="spellEnd"/>
      <w:r w:rsidRPr="00F73549">
        <w:rPr>
          <w:lang w:val="el-GR"/>
        </w:rPr>
        <w:t xml:space="preserve"> εγγράφων. Τα υφιστάμενα στοιχεία υποχρεούται ο Ανάδοχος να τα μεταφέρει στο Υποσύστημα Διαχείρισης Εγγράφων. Οι εγγραφές αυτές θα θεωρηθούν ως εγγραφές Α </w:t>
      </w:r>
      <w:proofErr w:type="spellStart"/>
      <w:r w:rsidRPr="00F73549">
        <w:rPr>
          <w:lang w:val="el-GR"/>
        </w:rPr>
        <w:t>Καταχωρητή</w:t>
      </w:r>
      <w:proofErr w:type="spellEnd"/>
      <w:r w:rsidRPr="00F73549">
        <w:rPr>
          <w:lang w:val="el-GR"/>
        </w:rPr>
        <w:t xml:space="preserve"> και θα επιβεβαιωθούν μέσω της Β Καταχώρησης. </w:t>
      </w:r>
      <w:r w:rsidR="00392BDC">
        <w:rPr>
          <w:lang w:val="el-GR"/>
        </w:rPr>
        <w:t>Στη Φάση της Μελέτης Εφαρμογής</w:t>
      </w:r>
      <w:r w:rsidR="00392BDC" w:rsidRPr="00392BDC">
        <w:rPr>
          <w:lang w:val="el-GR"/>
        </w:rPr>
        <w:t xml:space="preserve"> </w:t>
      </w:r>
      <w:r w:rsidR="00392BDC">
        <w:rPr>
          <w:lang w:val="el-GR"/>
        </w:rPr>
        <w:t>θ</w:t>
      </w:r>
      <w:r w:rsidR="00392BDC" w:rsidRPr="00392BDC">
        <w:rPr>
          <w:lang w:val="el-GR"/>
        </w:rPr>
        <w:t xml:space="preserve">α εξεταστεί το επίπεδο ποιότητας των ήδη καταχωρημένων στοιχείων </w:t>
      </w:r>
      <w:r w:rsidR="00392BDC">
        <w:rPr>
          <w:lang w:val="el-GR"/>
        </w:rPr>
        <w:t xml:space="preserve">στις υπάρχουσες Βάσεις Δεδομένων </w:t>
      </w:r>
      <w:r w:rsidR="00392BDC" w:rsidRPr="00392BDC">
        <w:rPr>
          <w:lang w:val="el-GR"/>
        </w:rPr>
        <w:t xml:space="preserve">και </w:t>
      </w:r>
      <w:r w:rsidR="00392BDC">
        <w:rPr>
          <w:lang w:val="el-GR"/>
        </w:rPr>
        <w:t>ανάλογα με το αν κριθεί</w:t>
      </w:r>
      <w:r w:rsidR="00392BDC" w:rsidRPr="00392BDC">
        <w:rPr>
          <w:lang w:val="el-GR"/>
        </w:rPr>
        <w:t xml:space="preserve"> επαρκές </w:t>
      </w:r>
      <w:r w:rsidR="00392BDC">
        <w:rPr>
          <w:lang w:val="el-GR"/>
        </w:rPr>
        <w:t>ως προς</w:t>
      </w:r>
      <w:r w:rsidR="00392BDC" w:rsidRPr="00392BDC">
        <w:rPr>
          <w:lang w:val="el-GR"/>
        </w:rPr>
        <w:t xml:space="preserve"> </w:t>
      </w:r>
      <w:r w:rsidR="00392BDC">
        <w:rPr>
          <w:lang w:val="el-GR"/>
        </w:rPr>
        <w:t xml:space="preserve">το επίπεδο ποιότητας που ζητείται (&gt;99%) θα αποφασιστεί για ποια από αυτά τα στοιχεία </w:t>
      </w:r>
      <w:r w:rsidR="00392BDC" w:rsidRPr="00392BDC">
        <w:rPr>
          <w:lang w:val="el-GR"/>
        </w:rPr>
        <w:t>ο Ανάδοχος θα πρέπει να εκτελέσει δυο καταχωρήσεις και ενδεχομένως να χρησιμοποιήσει τα ήδη υπάρχοντα καταχωρημένα στοιχεία υποβοηθητικά.</w:t>
      </w:r>
    </w:p>
    <w:p w14:paraId="4BC60B0E" w14:textId="77777777" w:rsidR="00631888" w:rsidRPr="001134EB" w:rsidRDefault="00631888" w:rsidP="00631888">
      <w:pPr>
        <w:rPr>
          <w:lang w:val="el-GR"/>
        </w:rPr>
      </w:pPr>
      <w:r w:rsidRPr="001134EB">
        <w:rPr>
          <w:lang w:val="el-GR"/>
        </w:rPr>
        <w:t>Η καταχώρηση των στοιχείων των ΦΔ θα πραγματοποιηθεί σε χώρο του Αναδόχου (Κέντρο Καταχώρησης), ο οποίος θα πρέπει να είναι, με ευθύνη του Αναδόχου, κατάλληλα διαμορφωμένος και εξοπλισμένος για τον σκοπό αυτό.</w:t>
      </w:r>
    </w:p>
    <w:p w14:paraId="07A2E9D6" w14:textId="77777777" w:rsidR="00631888" w:rsidRPr="001134EB" w:rsidRDefault="00631888" w:rsidP="00631888">
      <w:pPr>
        <w:rPr>
          <w:u w:val="single"/>
          <w:lang w:val="el-GR"/>
        </w:rPr>
      </w:pPr>
      <w:r w:rsidRPr="001134EB">
        <w:rPr>
          <w:u w:val="single"/>
          <w:lang w:val="el-GR"/>
        </w:rPr>
        <w:t>Ο Ανάδοχος θα πρέπει με την ολοκλήρωση της καταχώρησης των στοιχείων των ΦΔ μίας Διεύθυνσης, δηλ. με την παραλαβή τους από την ΕΠΠΕ, να διαθέσει προς χρήση στη Διεύθυνση τα στοιχεία ΦΔ τα οποία έχει καταχωρήσει. Κατ’ αυτόν τον τρόπο, οι Διευθύνσεις του ΤΠΔ θα έχουν πρόσβαση, για όσο διάστημα απαιτηθεί και το αργότερο μέχρι το τέλος του Έργου της παρούσας διακήρυξης, στα δικά τους στοιχεία Φακέλων Δανείων</w:t>
      </w:r>
      <w:r w:rsidRPr="001134EB">
        <w:rPr>
          <w:lang w:val="el-GR"/>
        </w:rPr>
        <w:t>.</w:t>
      </w:r>
    </w:p>
    <w:p w14:paraId="0FF170BD" w14:textId="77777777" w:rsidR="00631888" w:rsidRPr="001134EB" w:rsidRDefault="00631888" w:rsidP="00631888">
      <w:pPr>
        <w:rPr>
          <w:lang w:val="el-GR"/>
        </w:rPr>
      </w:pPr>
      <w:r w:rsidRPr="001134EB">
        <w:rPr>
          <w:lang w:val="el-GR"/>
        </w:rPr>
        <w:t>Ορισμένες από τις ιδιαιτερότητες του συγκεκριμένου μέρους του έργου (καταχώρηση στοιχείων ΦΔ), οι οποίες θα πρέπει να ληφθούν υπόψη και να αντιμετωπιστούν από τον Ανάδοχο κατά την υλοποίηση του Έργου με τον καλύτερο δυνατό τρόπο, είναι οι εξής:</w:t>
      </w:r>
    </w:p>
    <w:p w14:paraId="3C7ECCC4" w14:textId="77777777" w:rsidR="00631888" w:rsidRPr="001134EB" w:rsidRDefault="00631888" w:rsidP="00474644">
      <w:pPr>
        <w:numPr>
          <w:ilvl w:val="0"/>
          <w:numId w:val="83"/>
        </w:numPr>
        <w:tabs>
          <w:tab w:val="num" w:pos="567"/>
        </w:tabs>
        <w:rPr>
          <w:lang w:val="el-GR"/>
        </w:rPr>
      </w:pPr>
      <w:r w:rsidRPr="001134EB">
        <w:rPr>
          <w:lang w:val="el-GR"/>
        </w:rPr>
        <w:t>Μεγάλος όγκος πληροφοριών που θα καταχωρηθούν</w:t>
      </w:r>
    </w:p>
    <w:p w14:paraId="67824754" w14:textId="77777777" w:rsidR="00631888" w:rsidRPr="001134EB" w:rsidRDefault="00631888" w:rsidP="00474644">
      <w:pPr>
        <w:numPr>
          <w:ilvl w:val="0"/>
          <w:numId w:val="83"/>
        </w:numPr>
        <w:tabs>
          <w:tab w:val="num" w:pos="567"/>
        </w:tabs>
        <w:rPr>
          <w:lang w:val="el-GR"/>
        </w:rPr>
      </w:pPr>
      <w:r w:rsidRPr="001134EB">
        <w:rPr>
          <w:lang w:val="el-GR"/>
        </w:rPr>
        <w:t>Κατά περίπτωση δυσανάγνωστα στοιχεία ΦΔ</w:t>
      </w:r>
    </w:p>
    <w:p w14:paraId="0BF75057" w14:textId="77777777" w:rsidR="00631888" w:rsidRPr="001134EB" w:rsidRDefault="00631888" w:rsidP="00474644">
      <w:pPr>
        <w:numPr>
          <w:ilvl w:val="0"/>
          <w:numId w:val="83"/>
        </w:numPr>
        <w:tabs>
          <w:tab w:val="num" w:pos="567"/>
        </w:tabs>
        <w:rPr>
          <w:b/>
          <w:u w:val="single"/>
          <w:lang w:val="el-GR"/>
        </w:rPr>
      </w:pPr>
      <w:r w:rsidRPr="001134EB">
        <w:rPr>
          <w:b/>
          <w:u w:val="single"/>
          <w:lang w:val="el-GR"/>
        </w:rPr>
        <w:t>Αυξημένες απαιτήσεις για ορθότητα και πληρότητα καταχώρησης</w:t>
      </w:r>
    </w:p>
    <w:p w14:paraId="29D1BF85" w14:textId="77777777" w:rsidR="00631888" w:rsidRPr="001134EB" w:rsidRDefault="00631888" w:rsidP="00474644">
      <w:pPr>
        <w:numPr>
          <w:ilvl w:val="0"/>
          <w:numId w:val="83"/>
        </w:numPr>
        <w:tabs>
          <w:tab w:val="num" w:pos="567"/>
        </w:tabs>
        <w:rPr>
          <w:lang w:val="el-GR"/>
        </w:rPr>
      </w:pPr>
      <w:r w:rsidRPr="001134EB">
        <w:rPr>
          <w:lang w:val="el-GR"/>
        </w:rPr>
        <w:t>Αυξημένες απαιτήσεις διασφάλισης ακεραιότητας των ΦΔ</w:t>
      </w:r>
    </w:p>
    <w:p w14:paraId="6EAD27B5" w14:textId="77777777" w:rsidR="00631888" w:rsidRPr="001134EB" w:rsidRDefault="00631888" w:rsidP="00474644">
      <w:pPr>
        <w:numPr>
          <w:ilvl w:val="0"/>
          <w:numId w:val="83"/>
        </w:numPr>
        <w:tabs>
          <w:tab w:val="num" w:pos="567"/>
        </w:tabs>
        <w:rPr>
          <w:lang w:val="el-GR"/>
        </w:rPr>
      </w:pPr>
      <w:r w:rsidRPr="001134EB">
        <w:rPr>
          <w:lang w:val="el-GR"/>
        </w:rPr>
        <w:t>Ανάγκη για άμεση εκμετάλλευση των καταχωρημένων ΦΔ</w:t>
      </w:r>
    </w:p>
    <w:p w14:paraId="03D93528" w14:textId="77777777" w:rsidR="00631888" w:rsidRPr="001134EB" w:rsidRDefault="00631888" w:rsidP="00474644">
      <w:pPr>
        <w:numPr>
          <w:ilvl w:val="0"/>
          <w:numId w:val="83"/>
        </w:numPr>
        <w:tabs>
          <w:tab w:val="num" w:pos="567"/>
        </w:tabs>
        <w:rPr>
          <w:lang w:val="el-GR"/>
        </w:rPr>
      </w:pPr>
      <w:r>
        <w:rPr>
          <w:lang w:val="el-GR"/>
        </w:rPr>
        <w:t>Χ</w:t>
      </w:r>
      <w:r w:rsidRPr="001134EB">
        <w:rPr>
          <w:lang w:val="el-GR"/>
        </w:rPr>
        <w:t>ρονική διάρκεια υλοποίησης του έργου.</w:t>
      </w:r>
    </w:p>
    <w:p w14:paraId="3ED8F04F" w14:textId="77777777" w:rsidR="00631888" w:rsidRPr="001134EB" w:rsidRDefault="00631888" w:rsidP="00631888">
      <w:pPr>
        <w:rPr>
          <w:lang w:val="el-GR"/>
        </w:rPr>
      </w:pPr>
      <w:r>
        <w:rPr>
          <w:lang w:val="el-GR"/>
        </w:rPr>
        <w:t>Σημειώνεται ότι τ</w:t>
      </w:r>
      <w:r w:rsidRPr="00047E9C">
        <w:rPr>
          <w:lang w:val="el-GR"/>
        </w:rPr>
        <w:t>α προβληματικά (ιδιαίτερα ταλαιπωρημένα) έγγραφα εκτιμάται ότι  ανέρχονται σε ποσοστό 2%.</w:t>
      </w:r>
    </w:p>
    <w:tbl>
      <w:tblPr>
        <w:tblW w:w="0" w:type="auto"/>
        <w:tblBorders>
          <w:top w:val="single" w:sz="12" w:space="0" w:color="808080"/>
          <w:left w:val="single" w:sz="12" w:space="0" w:color="808080"/>
          <w:bottom w:val="single" w:sz="12" w:space="0" w:color="808080"/>
          <w:right w:val="single" w:sz="12" w:space="0" w:color="808080"/>
        </w:tblBorders>
        <w:tblLook w:val="01E0" w:firstRow="1" w:lastRow="1" w:firstColumn="1" w:lastColumn="1" w:noHBand="0" w:noVBand="0"/>
      </w:tblPr>
      <w:tblGrid>
        <w:gridCol w:w="9608"/>
      </w:tblGrid>
      <w:tr w:rsidR="00631888" w:rsidRPr="003668E8" w14:paraId="302AEF62" w14:textId="77777777" w:rsidTr="003026C0">
        <w:tc>
          <w:tcPr>
            <w:tcW w:w="9855" w:type="dxa"/>
          </w:tcPr>
          <w:p w14:paraId="2387EA0E" w14:textId="77777777" w:rsidR="00631888" w:rsidRPr="001134EB" w:rsidRDefault="00631888" w:rsidP="003026C0">
            <w:pPr>
              <w:rPr>
                <w:lang w:val="el-GR"/>
              </w:rPr>
            </w:pPr>
            <w:r w:rsidRPr="001134EB">
              <w:rPr>
                <w:b/>
                <w:lang w:val="el-GR"/>
              </w:rPr>
              <w:t xml:space="preserve">Οι υποψήφιοι Ανάδοχοι θα πρέπει να αναφέρουν στην οικονομική προσφορά τους το </w:t>
            </w:r>
            <w:proofErr w:type="spellStart"/>
            <w:r w:rsidRPr="001134EB">
              <w:rPr>
                <w:b/>
                <w:u w:val="single"/>
                <w:lang w:val="el-GR"/>
              </w:rPr>
              <w:t>ανηγμένο</w:t>
            </w:r>
            <w:proofErr w:type="spellEnd"/>
            <w:r w:rsidRPr="001134EB">
              <w:rPr>
                <w:b/>
                <w:u w:val="single"/>
                <w:lang w:val="el-GR"/>
              </w:rPr>
              <w:t xml:space="preserve"> κόστος </w:t>
            </w:r>
            <w:proofErr w:type="spellStart"/>
            <w:r>
              <w:rPr>
                <w:b/>
                <w:u w:val="single"/>
                <w:lang w:val="el-GR"/>
              </w:rPr>
              <w:t>ψηφιοποίησης</w:t>
            </w:r>
            <w:proofErr w:type="spellEnd"/>
            <w:r>
              <w:rPr>
                <w:b/>
                <w:u w:val="single"/>
                <w:lang w:val="el-GR"/>
              </w:rPr>
              <w:t xml:space="preserve"> ανά Έγγραφο και </w:t>
            </w:r>
            <w:r w:rsidRPr="001134EB">
              <w:rPr>
                <w:b/>
                <w:u w:val="single"/>
                <w:lang w:val="el-GR"/>
              </w:rPr>
              <w:t xml:space="preserve">καταχώρησης ανά </w:t>
            </w:r>
            <w:r>
              <w:rPr>
                <w:b/>
                <w:u w:val="single"/>
                <w:lang w:val="el-GR"/>
              </w:rPr>
              <w:t>Εγγραφή</w:t>
            </w:r>
            <w:r w:rsidRPr="001134EB">
              <w:rPr>
                <w:b/>
                <w:lang w:val="el-GR"/>
              </w:rPr>
              <w:t xml:space="preserve"> (συμπεριλαμβανομένων των τυχών μεταβολών </w:t>
            </w:r>
            <w:r>
              <w:rPr>
                <w:b/>
                <w:lang w:val="el-GR"/>
              </w:rPr>
              <w:t>Εγγραφών</w:t>
            </w:r>
            <w:r w:rsidRPr="001134EB">
              <w:rPr>
                <w:b/>
                <w:lang w:val="el-GR"/>
              </w:rPr>
              <w:t xml:space="preserve">). </w:t>
            </w:r>
            <w:r w:rsidRPr="001134EB">
              <w:rPr>
                <w:b/>
                <w:lang w:val="en-US"/>
              </w:rPr>
              <w:t>To</w:t>
            </w:r>
            <w:r w:rsidRPr="001134EB">
              <w:rPr>
                <w:b/>
                <w:lang w:val="el-GR"/>
              </w:rPr>
              <w:t xml:space="preserve"> </w:t>
            </w:r>
            <w:proofErr w:type="spellStart"/>
            <w:r w:rsidRPr="001134EB">
              <w:rPr>
                <w:b/>
                <w:lang w:val="el-GR"/>
              </w:rPr>
              <w:t>ανηγμένο</w:t>
            </w:r>
            <w:proofErr w:type="spellEnd"/>
            <w:r w:rsidRPr="001134EB">
              <w:rPr>
                <w:b/>
                <w:lang w:val="el-GR"/>
              </w:rPr>
              <w:t xml:space="preserve"> κόστος καταχώρησης ανά </w:t>
            </w:r>
            <w:r>
              <w:rPr>
                <w:b/>
                <w:lang w:val="el-GR"/>
              </w:rPr>
              <w:t>Έγγραφο</w:t>
            </w:r>
            <w:r w:rsidRPr="001134EB">
              <w:rPr>
                <w:b/>
                <w:lang w:val="el-GR"/>
              </w:rPr>
              <w:t xml:space="preserve"> θα συμπεριλαμβάνει το σύνολο των σχετικών με την ενέργεια παρελκόμενων δαπανών του Αναδόχου στο πλαίσιο του έργου, καθώς και το κόστος που θα προκύψει  από τις υπηρεσίες μετάπτωσης που αναφέρονται στην Παρ.</w:t>
            </w:r>
            <w:r>
              <w:rPr>
                <w:b/>
                <w:lang w:val="el-GR"/>
              </w:rPr>
              <w:t xml:space="preserve"> </w:t>
            </w:r>
            <w:hyperlink w:anchor="_Υπηρεσίες_Καταχώρησης_-" w:history="1">
              <w:r w:rsidRPr="005F2A5E">
                <w:rPr>
                  <w:rStyle w:val="-"/>
                  <w:b/>
                  <w:lang w:val="el-GR"/>
                </w:rPr>
                <w:t>Υπηρεσίες Καταχώρησης - Μετάπτωσης</w:t>
              </w:r>
            </w:hyperlink>
            <w:r w:rsidRPr="001134EB">
              <w:rPr>
                <w:b/>
                <w:lang w:val="el-GR"/>
              </w:rPr>
              <w:t xml:space="preserve"> και το κόστος δημιουργίας των υποστηρικτικών εφαρμογών λογισμικού που αναφέρονται στην Παρ. </w:t>
            </w:r>
            <w:hyperlink w:anchor="_Προδιαγραφές_υποστηρικτικών_εφαρμογ" w:history="1">
              <w:r w:rsidRPr="005F2A5E">
                <w:rPr>
                  <w:rStyle w:val="-"/>
                  <w:b/>
                  <w:lang w:val="el-GR"/>
                </w:rPr>
                <w:t>Προδιαγραφές υποστηρικτικών εφαρμογών λογισμικού</w:t>
              </w:r>
            </w:hyperlink>
            <w:r>
              <w:rPr>
                <w:b/>
                <w:lang w:val="el-GR"/>
              </w:rPr>
              <w:t xml:space="preserve"> </w:t>
            </w:r>
          </w:p>
        </w:tc>
      </w:tr>
    </w:tbl>
    <w:p w14:paraId="7A2E4356" w14:textId="77777777" w:rsidR="00631888" w:rsidRPr="001134EB" w:rsidRDefault="00631888" w:rsidP="00631888">
      <w:pPr>
        <w:rPr>
          <w:lang w:val="el-GR"/>
        </w:rPr>
      </w:pPr>
    </w:p>
    <w:p w14:paraId="5BDA380C" w14:textId="77777777" w:rsidR="00631888" w:rsidRPr="001134EB" w:rsidRDefault="00631888" w:rsidP="00631888">
      <w:pPr>
        <w:rPr>
          <w:lang w:val="el-GR"/>
        </w:rPr>
      </w:pPr>
      <w:r w:rsidRPr="001134EB">
        <w:rPr>
          <w:lang w:val="el-GR"/>
        </w:rPr>
        <w:t xml:space="preserve">Οι υποψήφιοι Ανάδοχοι </w:t>
      </w:r>
      <w:r w:rsidRPr="001134EB">
        <w:rPr>
          <w:b/>
          <w:lang w:val="el-GR"/>
        </w:rPr>
        <w:t>δεν</w:t>
      </w:r>
      <w:r w:rsidRPr="001134EB">
        <w:rPr>
          <w:lang w:val="el-GR"/>
        </w:rPr>
        <w:t xml:space="preserve"> έχουν τη δυνατότητα να πραγματοποιήσουν δειγματοληπτική έρευνα στο φυσικό αρχείο του ΤΠΔ.</w:t>
      </w:r>
    </w:p>
    <w:p w14:paraId="5DA4FD4C" w14:textId="77777777" w:rsidR="00631888" w:rsidRPr="001134EB" w:rsidRDefault="00631888" w:rsidP="001F4ED6">
      <w:pPr>
        <w:pStyle w:val="4"/>
        <w:numPr>
          <w:ilvl w:val="2"/>
          <w:numId w:val="115"/>
        </w:numPr>
        <w:tabs>
          <w:tab w:val="left" w:pos="993"/>
        </w:tabs>
        <w:ind w:left="990" w:hanging="900"/>
        <w:rPr>
          <w:lang w:val="el-GR"/>
        </w:rPr>
      </w:pPr>
      <w:bookmarkStart w:id="583" w:name="_Ποσότητα_και_είδος_1"/>
      <w:bookmarkEnd w:id="583"/>
      <w:r w:rsidRPr="001134EB">
        <w:rPr>
          <w:lang w:val="el-GR"/>
        </w:rPr>
        <w:tab/>
      </w:r>
      <w:bookmarkStart w:id="584" w:name="_Ref71631537"/>
      <w:bookmarkStart w:id="585" w:name="_Ref71631601"/>
      <w:bookmarkStart w:id="586" w:name="_Toc76724174"/>
      <w:bookmarkStart w:id="587" w:name="_Toc89441312"/>
      <w:bookmarkStart w:id="588" w:name="_Toc89441830"/>
      <w:r w:rsidRPr="001134EB">
        <w:rPr>
          <w:lang w:val="el-GR"/>
        </w:rPr>
        <w:t>Ποσότητα και είδος υλικού που θα καταχωρηθεί</w:t>
      </w:r>
      <w:bookmarkEnd w:id="584"/>
      <w:bookmarkEnd w:id="585"/>
      <w:bookmarkEnd w:id="586"/>
      <w:bookmarkEnd w:id="587"/>
      <w:bookmarkEnd w:id="588"/>
      <w:r w:rsidRPr="001134EB">
        <w:rPr>
          <w:lang w:val="el-GR"/>
        </w:rPr>
        <w:tab/>
      </w:r>
    </w:p>
    <w:p w14:paraId="1D963DC1" w14:textId="2EA18355" w:rsidR="00631888" w:rsidRPr="001134EB" w:rsidRDefault="00631888" w:rsidP="00631888">
      <w:pPr>
        <w:rPr>
          <w:lang w:val="el-GR"/>
        </w:rPr>
      </w:pPr>
      <w:proofErr w:type="spellStart"/>
      <w:r w:rsidRPr="001134EB">
        <w:rPr>
          <w:lang w:val="el-GR"/>
        </w:rPr>
        <w:t>Μεταδεδομένα</w:t>
      </w:r>
      <w:proofErr w:type="spellEnd"/>
      <w:r w:rsidRPr="001134EB">
        <w:rPr>
          <w:lang w:val="el-GR"/>
        </w:rPr>
        <w:t xml:space="preserve"> θα δημιουργηθούν για τους </w:t>
      </w:r>
      <w:r w:rsidR="00800503">
        <w:rPr>
          <w:lang w:val="el-GR"/>
        </w:rPr>
        <w:t xml:space="preserve">70.000 </w:t>
      </w:r>
      <w:r w:rsidRPr="001134EB">
        <w:rPr>
          <w:lang w:val="el-GR"/>
        </w:rPr>
        <w:t xml:space="preserve"> φακέλους της αρχικής σύμβασης</w:t>
      </w:r>
      <w:r>
        <w:rPr>
          <w:lang w:val="el-GR"/>
        </w:rPr>
        <w:t xml:space="preserve"> και τυχόν συμπληρωματικών συμβάσεων (πρόσθετων πράξεων) </w:t>
      </w:r>
      <w:r w:rsidRPr="001134EB">
        <w:rPr>
          <w:lang w:val="el-GR"/>
        </w:rPr>
        <w:t xml:space="preserve"> των δανείων που χορηγήθηκαν για αγορά ή ανέγερση κατοικίας και αυτών που χορηγήθηκαν για επισκευές (</w:t>
      </w:r>
      <w:proofErr w:type="spellStart"/>
      <w:r w:rsidRPr="001134EB">
        <w:rPr>
          <w:lang w:val="el-GR"/>
        </w:rPr>
        <w:t>κατ</w:t>
      </w:r>
      <w:proofErr w:type="spellEnd"/>
      <w:r w:rsidRPr="001134EB">
        <w:rPr>
          <w:lang w:val="el-GR"/>
        </w:rPr>
        <w:t xml:space="preserve">. 01, </w:t>
      </w:r>
      <w:r w:rsidR="00800503">
        <w:rPr>
          <w:lang w:val="el-GR"/>
        </w:rPr>
        <w:t xml:space="preserve">2, 8, </w:t>
      </w:r>
      <w:r w:rsidRPr="001134EB">
        <w:rPr>
          <w:lang w:val="el-GR"/>
        </w:rPr>
        <w:t>11, 17 και 20) και των συμβάσεων χαρτοσήμων που</w:t>
      </w:r>
      <w:r>
        <w:rPr>
          <w:lang w:val="el-GR"/>
        </w:rPr>
        <w:t xml:space="preserve"> αντιστοιχούν στα δάνεια αυτά. </w:t>
      </w:r>
    </w:p>
    <w:p w14:paraId="27CBD33B" w14:textId="1E8799E4" w:rsidR="00631888" w:rsidRPr="001134EB" w:rsidRDefault="00631888" w:rsidP="00631888">
      <w:pPr>
        <w:rPr>
          <w:b/>
          <w:lang w:val="el-GR"/>
        </w:rPr>
      </w:pPr>
      <w:r w:rsidRPr="001134EB">
        <w:rPr>
          <w:lang w:val="el-GR"/>
        </w:rPr>
        <w:t xml:space="preserve">Η καταχώριση των κατάλληλων και πιο αντιπροσωπευτικών </w:t>
      </w:r>
      <w:proofErr w:type="spellStart"/>
      <w:r w:rsidRPr="001134EB">
        <w:rPr>
          <w:lang w:val="el-GR"/>
        </w:rPr>
        <w:t>μεταδεδομένων</w:t>
      </w:r>
      <w:proofErr w:type="spellEnd"/>
      <w:r w:rsidRPr="001134EB">
        <w:rPr>
          <w:lang w:val="el-GR"/>
        </w:rPr>
        <w:t xml:space="preserve">, είναι σημαντική για  την διευκόλυνση της Υπηρεσίας και των χρηστών  στην αναζήτηση, ανάκτηση   και  στην ηλεκτρονική διαχείριση των φακέλων Δανείων, καθώς </w:t>
      </w:r>
      <w:r w:rsidRPr="001134EB">
        <w:rPr>
          <w:b/>
          <w:lang w:val="el-GR"/>
        </w:rPr>
        <w:t xml:space="preserve">συντείνουν στην </w:t>
      </w:r>
      <w:proofErr w:type="spellStart"/>
      <w:r w:rsidRPr="001134EB">
        <w:rPr>
          <w:b/>
          <w:lang w:val="el-GR"/>
        </w:rPr>
        <w:t>μοναδικοποίηση</w:t>
      </w:r>
      <w:proofErr w:type="spellEnd"/>
      <w:r w:rsidRPr="001134EB">
        <w:rPr>
          <w:b/>
          <w:lang w:val="el-GR"/>
        </w:rPr>
        <w:t xml:space="preserve"> εκάστου δανειολήπτη</w:t>
      </w:r>
      <w:r w:rsidR="00800503">
        <w:rPr>
          <w:b/>
          <w:lang w:val="el-GR"/>
        </w:rPr>
        <w:t>/υπόχρεου πελάτη</w:t>
      </w:r>
      <w:r w:rsidRPr="001134EB">
        <w:rPr>
          <w:b/>
          <w:lang w:val="el-GR"/>
        </w:rPr>
        <w:t xml:space="preserve"> του Ταμείου.</w:t>
      </w:r>
    </w:p>
    <w:p w14:paraId="5173482A" w14:textId="77777777" w:rsidR="00631888" w:rsidRPr="001134EB" w:rsidRDefault="00631888" w:rsidP="00631888">
      <w:pPr>
        <w:rPr>
          <w:lang w:val="el-GR"/>
        </w:rPr>
      </w:pPr>
      <w:r w:rsidRPr="001134EB">
        <w:rPr>
          <w:lang w:val="el-GR"/>
        </w:rPr>
        <w:t xml:space="preserve">Με τη χρήση των </w:t>
      </w:r>
      <w:proofErr w:type="spellStart"/>
      <w:r w:rsidRPr="001134EB">
        <w:rPr>
          <w:lang w:val="el-GR"/>
        </w:rPr>
        <w:t>μεταδεδομένων</w:t>
      </w:r>
      <w:proofErr w:type="spellEnd"/>
      <w:r w:rsidRPr="001134EB">
        <w:rPr>
          <w:lang w:val="el-GR"/>
        </w:rPr>
        <w:t xml:space="preserve"> επιτυγχάνεται η γρήγορη αναζήτηση πληροφοριών, η ταυτοποίηση των </w:t>
      </w:r>
      <w:r>
        <w:rPr>
          <w:lang w:val="el-GR"/>
        </w:rPr>
        <w:t xml:space="preserve">υπόχρεων σε εξυπηρέτηση </w:t>
      </w:r>
      <w:r w:rsidRPr="001134EB">
        <w:rPr>
          <w:lang w:val="el-GR"/>
        </w:rPr>
        <w:t xml:space="preserve">, η  ηλεκτρονική ανάκτηση του φακέλου δανείου, η εποπτεία της τυχόν δικαστικής πορείας και η αποφυγή της χρονοβόρας αναζήτησης για την ανεύρεση </w:t>
      </w:r>
      <w:proofErr w:type="spellStart"/>
      <w:r w:rsidRPr="001134EB">
        <w:rPr>
          <w:lang w:val="el-GR"/>
        </w:rPr>
        <w:t>στοχείων</w:t>
      </w:r>
      <w:proofErr w:type="spellEnd"/>
      <w:r w:rsidRPr="001134EB">
        <w:rPr>
          <w:lang w:val="el-GR"/>
        </w:rPr>
        <w:t xml:space="preserve"> από τους φυσικούς  φακέλους δανείων από τα αρχεία του ΤΠΔ</w:t>
      </w:r>
      <w:r>
        <w:rPr>
          <w:lang w:val="el-GR"/>
        </w:rPr>
        <w:t>.</w:t>
      </w:r>
    </w:p>
    <w:p w14:paraId="4EA442E8" w14:textId="77777777" w:rsidR="00631888" w:rsidRDefault="00631888" w:rsidP="00631888">
      <w:pPr>
        <w:rPr>
          <w:lang w:val="el-GR"/>
        </w:rPr>
      </w:pPr>
      <w:proofErr w:type="spellStart"/>
      <w:r w:rsidRPr="001134EB">
        <w:rPr>
          <w:lang w:val="el-GR"/>
        </w:rPr>
        <w:t>Προαπαιτούμενα</w:t>
      </w:r>
      <w:proofErr w:type="spellEnd"/>
      <w:r w:rsidRPr="001134EB">
        <w:rPr>
          <w:lang w:val="el-GR"/>
        </w:rPr>
        <w:t xml:space="preserve"> για τον ορισμό των </w:t>
      </w:r>
      <w:proofErr w:type="spellStart"/>
      <w:r w:rsidRPr="001134EB">
        <w:rPr>
          <w:lang w:val="el-GR"/>
        </w:rPr>
        <w:t>μεταδεδομένων</w:t>
      </w:r>
      <w:proofErr w:type="spellEnd"/>
      <w:r w:rsidRPr="001134EB">
        <w:rPr>
          <w:lang w:val="el-GR"/>
        </w:rPr>
        <w:t xml:space="preserve"> είναι ο προσδιορισμός των </w:t>
      </w:r>
      <w:proofErr w:type="spellStart"/>
      <w:r w:rsidRPr="001134EB">
        <w:rPr>
          <w:lang w:val="el-GR"/>
        </w:rPr>
        <w:t>μεταδεδομένων</w:t>
      </w:r>
      <w:proofErr w:type="spellEnd"/>
      <w:r w:rsidRPr="001134EB">
        <w:rPr>
          <w:lang w:val="el-GR"/>
        </w:rPr>
        <w:t xml:space="preserve"> και η χρήση κατάλληλου λογισμικού όπου θα συνδέει τα δεδομένα των  ψηφιοποιημένων δανείων και των στοιχείων </w:t>
      </w:r>
      <w:proofErr w:type="spellStart"/>
      <w:r w:rsidRPr="001134EB">
        <w:rPr>
          <w:lang w:val="el-GR"/>
        </w:rPr>
        <w:t>μεταδεδομένων</w:t>
      </w:r>
      <w:proofErr w:type="spellEnd"/>
      <w:r w:rsidRPr="001134EB">
        <w:rPr>
          <w:lang w:val="el-GR"/>
        </w:rPr>
        <w:t xml:space="preserve"> ώστε να είναι εφικτή η αναζήτηση κάθε φακέλου ή εγγράφων αυτών με δυνατότητα πολλαπλών κριτηρίων (συνδυαστικές ερωτήσεις). </w:t>
      </w:r>
    </w:p>
    <w:p w14:paraId="430820CA" w14:textId="6333D51A" w:rsidR="00FD0EC7" w:rsidRPr="001134EB" w:rsidRDefault="00FD0EC7" w:rsidP="00631888">
      <w:pPr>
        <w:rPr>
          <w:lang w:val="el-GR"/>
        </w:rPr>
      </w:pPr>
      <w:r>
        <w:rPr>
          <w:lang w:val="el-GR"/>
        </w:rPr>
        <w:t xml:space="preserve">Τα προς καταχώρηση στοιχεία που τυγχάνει να επαναλαμβάνονται σε πολλά διαφορετικά έγγραφα θα αντλούνται κυρίως </w:t>
      </w:r>
      <w:r w:rsidRPr="00FD0EC7">
        <w:rPr>
          <w:lang w:val="el-GR"/>
        </w:rPr>
        <w:t>από τη δανειακή σύμβαση και το συμβόλαιο αγοράς</w:t>
      </w:r>
      <w:r>
        <w:rPr>
          <w:lang w:val="el-GR"/>
        </w:rPr>
        <w:t>.</w:t>
      </w:r>
    </w:p>
    <w:p w14:paraId="0EA79B58" w14:textId="77777777" w:rsidR="00631888" w:rsidRPr="001134EB" w:rsidRDefault="00631888" w:rsidP="00631888">
      <w:pPr>
        <w:rPr>
          <w:lang w:val="el-GR"/>
        </w:rPr>
      </w:pPr>
      <w:r>
        <w:rPr>
          <w:lang w:val="el-GR"/>
        </w:rPr>
        <w:t>Π</w:t>
      </w:r>
      <w:r w:rsidRPr="001134EB">
        <w:rPr>
          <w:lang w:val="el-GR"/>
        </w:rPr>
        <w:t xml:space="preserve">ροτείνεται να </w:t>
      </w:r>
      <w:proofErr w:type="spellStart"/>
      <w:r w:rsidRPr="001134EB">
        <w:rPr>
          <w:lang w:val="el-GR"/>
        </w:rPr>
        <w:t>επικαιροποιηθούν</w:t>
      </w:r>
      <w:proofErr w:type="spellEnd"/>
      <w:r w:rsidRPr="001134EB">
        <w:rPr>
          <w:lang w:val="el-GR"/>
        </w:rPr>
        <w:t xml:space="preserve"> </w:t>
      </w:r>
      <w:r>
        <w:rPr>
          <w:lang w:val="el-GR"/>
        </w:rPr>
        <w:t xml:space="preserve">(εισαγωγή ως </w:t>
      </w:r>
      <w:proofErr w:type="spellStart"/>
      <w:r>
        <w:rPr>
          <w:lang w:val="el-GR"/>
        </w:rPr>
        <w:t>Α΄Καταχώρηση</w:t>
      </w:r>
      <w:proofErr w:type="spellEnd"/>
      <w:r>
        <w:rPr>
          <w:lang w:val="el-GR"/>
        </w:rPr>
        <w:t xml:space="preserve"> με μετάπτωση από το πηγαίο σύστημα) </w:t>
      </w:r>
      <w:r w:rsidRPr="001134EB">
        <w:rPr>
          <w:lang w:val="el-GR"/>
        </w:rPr>
        <w:t xml:space="preserve">ή δημιουργηθούν οι κάτωθι κατηγορίες με τις μεταβλητές </w:t>
      </w:r>
      <w:proofErr w:type="spellStart"/>
      <w:r w:rsidRPr="001134EB">
        <w:rPr>
          <w:lang w:val="el-GR"/>
        </w:rPr>
        <w:t>μεταδεδομένων</w:t>
      </w:r>
      <w:proofErr w:type="spellEnd"/>
      <w:r w:rsidRPr="001134EB">
        <w:rPr>
          <w:lang w:val="el-GR"/>
        </w:rPr>
        <w:t>:</w:t>
      </w:r>
    </w:p>
    <w:p w14:paraId="4EFF495F" w14:textId="77777777" w:rsidR="00631888" w:rsidRPr="001134EB" w:rsidRDefault="00631888" w:rsidP="00631888">
      <w:pPr>
        <w:rPr>
          <w:b/>
          <w:lang w:val="el-GR"/>
        </w:rPr>
      </w:pPr>
      <w:r w:rsidRPr="001134EB">
        <w:rPr>
          <w:b/>
          <w:lang w:val="el-GR"/>
        </w:rPr>
        <w:t>1</w:t>
      </w:r>
      <w:r w:rsidRPr="001134EB">
        <w:rPr>
          <w:b/>
          <w:vertAlign w:val="superscript"/>
          <w:lang w:val="el-GR"/>
        </w:rPr>
        <w:t>η</w:t>
      </w:r>
      <w:r w:rsidRPr="001134EB">
        <w:rPr>
          <w:b/>
          <w:lang w:val="el-GR"/>
        </w:rPr>
        <w:t xml:space="preserve"> </w:t>
      </w:r>
      <w:proofErr w:type="spellStart"/>
      <w:r w:rsidRPr="001134EB">
        <w:rPr>
          <w:b/>
          <w:lang w:val="el-GR"/>
        </w:rPr>
        <w:t>Κατατηγορία</w:t>
      </w:r>
      <w:proofErr w:type="spellEnd"/>
      <w:r w:rsidRPr="001134EB">
        <w:rPr>
          <w:b/>
          <w:lang w:val="el-GR"/>
        </w:rPr>
        <w:t xml:space="preserve">. </w:t>
      </w:r>
      <w:proofErr w:type="spellStart"/>
      <w:r w:rsidRPr="001134EB">
        <w:rPr>
          <w:b/>
          <w:lang w:val="el-GR"/>
        </w:rPr>
        <w:t>Μεταδεδομένα</w:t>
      </w:r>
      <w:proofErr w:type="spellEnd"/>
      <w:r w:rsidRPr="001134EB">
        <w:rPr>
          <w:b/>
          <w:lang w:val="el-GR"/>
        </w:rPr>
        <w:t xml:space="preserve"> που  αφορούν στα «ΣΤΟΙΧΕΙΑ ΣΥΜΒΑΛΛΟΜΕΝΩΝ» - </w:t>
      </w:r>
      <w:proofErr w:type="spellStart"/>
      <w:r w:rsidRPr="001134EB">
        <w:rPr>
          <w:b/>
          <w:lang w:val="el-GR"/>
        </w:rPr>
        <w:t>Επικαιροποίηση</w:t>
      </w:r>
      <w:proofErr w:type="spellEnd"/>
    </w:p>
    <w:p w14:paraId="32AEA983" w14:textId="77777777" w:rsidR="00631888" w:rsidRPr="001134EB" w:rsidRDefault="00631888" w:rsidP="00631888">
      <w:pPr>
        <w:rPr>
          <w:lang w:val="el-GR"/>
        </w:rPr>
      </w:pPr>
      <w:r>
        <w:rPr>
          <w:lang w:val="el-GR"/>
        </w:rPr>
        <w:t>Αρκετά από α</w:t>
      </w:r>
      <w:r w:rsidRPr="001134EB">
        <w:rPr>
          <w:lang w:val="el-GR"/>
        </w:rPr>
        <w:t xml:space="preserve">υτά τα </w:t>
      </w:r>
      <w:proofErr w:type="spellStart"/>
      <w:r w:rsidRPr="001134EB">
        <w:rPr>
          <w:lang w:val="el-GR"/>
        </w:rPr>
        <w:t>μεταδεδομένα</w:t>
      </w:r>
      <w:proofErr w:type="spellEnd"/>
      <w:r w:rsidRPr="001134EB">
        <w:rPr>
          <w:lang w:val="el-GR"/>
        </w:rPr>
        <w:t xml:space="preserve"> υπάρχουν στην βάση του ΤΠΔ </w:t>
      </w:r>
      <w:r>
        <w:rPr>
          <w:lang w:val="el-GR"/>
        </w:rPr>
        <w:t>που</w:t>
      </w:r>
      <w:r w:rsidRPr="001134EB">
        <w:rPr>
          <w:lang w:val="el-GR"/>
        </w:rPr>
        <w:t xml:space="preserve"> συντηρείται από τις αρμόδιες Διευθύνσεις. </w:t>
      </w:r>
      <w:r w:rsidRPr="00047E9C">
        <w:rPr>
          <w:lang w:val="el-GR"/>
        </w:rPr>
        <w:t xml:space="preserve">Όσα στοιχεία </w:t>
      </w:r>
      <w:r w:rsidRPr="001134EB">
        <w:rPr>
          <w:lang w:val="el-GR"/>
        </w:rPr>
        <w:t>έχουν αναγραφεί ως Διαθέσιμα</w:t>
      </w:r>
      <w:r w:rsidRPr="001134EB">
        <w:rPr>
          <w:vertAlign w:val="superscript"/>
          <w:lang w:val="el-GR"/>
        </w:rPr>
        <w:footnoteReference w:id="29"/>
      </w:r>
      <w:r w:rsidRPr="001134EB">
        <w:rPr>
          <w:lang w:val="el-GR"/>
        </w:rPr>
        <w:t xml:space="preserve"> </w:t>
      </w:r>
      <w:r>
        <w:rPr>
          <w:lang w:val="el-GR"/>
        </w:rPr>
        <w:t xml:space="preserve">θα </w:t>
      </w:r>
      <w:r w:rsidRPr="00047E9C">
        <w:rPr>
          <w:lang w:val="el-GR"/>
        </w:rPr>
        <w:t>καταχωρηθούν από τον Ανάδοχο μόνο μία φορά</w:t>
      </w:r>
      <w:r>
        <w:rPr>
          <w:lang w:val="el-GR"/>
        </w:rPr>
        <w:t xml:space="preserve"> και θα επιβεβαιωθούν. </w:t>
      </w:r>
      <w:r w:rsidRPr="00047E9C">
        <w:rPr>
          <w:lang w:val="el-GR"/>
        </w:rPr>
        <w:t>Όσα</w:t>
      </w:r>
      <w:r w:rsidRPr="001134EB">
        <w:rPr>
          <w:lang w:val="el-GR"/>
        </w:rPr>
        <w:t xml:space="preserve"> έχουν αναγραφεί ως Μη διαθέσιμα</w:t>
      </w:r>
      <w:r w:rsidRPr="001134EB">
        <w:rPr>
          <w:vertAlign w:val="superscript"/>
          <w:lang w:val="el-GR"/>
        </w:rPr>
        <w:footnoteReference w:id="30"/>
      </w:r>
      <w:r>
        <w:rPr>
          <w:lang w:val="el-GR"/>
        </w:rPr>
        <w:t xml:space="preserve"> </w:t>
      </w:r>
      <w:r w:rsidRPr="00047E9C">
        <w:rPr>
          <w:lang w:val="el-GR"/>
        </w:rPr>
        <w:t>θα καταχωρηθούν από τον Ανάδοχο 2 φορές (Α και Β καταχώρηση)</w:t>
      </w:r>
      <w:r w:rsidRPr="001134EB">
        <w:rPr>
          <w:lang w:val="el-GR"/>
        </w:rPr>
        <w:t>:</w:t>
      </w:r>
    </w:p>
    <w:tbl>
      <w:tblPr>
        <w:tblW w:w="9371" w:type="dxa"/>
        <w:tblInd w:w="93" w:type="dxa"/>
        <w:tblLook w:val="0000" w:firstRow="0" w:lastRow="0" w:firstColumn="0" w:lastColumn="0" w:noHBand="0" w:noVBand="0"/>
      </w:tblPr>
      <w:tblGrid>
        <w:gridCol w:w="3843"/>
        <w:gridCol w:w="2597"/>
        <w:gridCol w:w="2931"/>
      </w:tblGrid>
      <w:tr w:rsidR="00631888" w:rsidRPr="001134EB" w14:paraId="2E6719A8" w14:textId="77777777" w:rsidTr="003026C0">
        <w:trPr>
          <w:trHeight w:val="315"/>
        </w:trPr>
        <w:tc>
          <w:tcPr>
            <w:tcW w:w="384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1A9E4EC" w14:textId="77777777" w:rsidR="00631888" w:rsidRPr="001134EB" w:rsidRDefault="00631888" w:rsidP="003026C0">
            <w:pPr>
              <w:rPr>
                <w:b/>
                <w:bCs/>
                <w:lang w:val="el-GR"/>
              </w:rPr>
            </w:pPr>
            <w:r w:rsidRPr="001134EB">
              <w:rPr>
                <w:b/>
                <w:bCs/>
                <w:lang w:val="el-GR"/>
              </w:rPr>
              <w:t>Μεταβλητή</w:t>
            </w:r>
          </w:p>
        </w:tc>
        <w:tc>
          <w:tcPr>
            <w:tcW w:w="2597" w:type="dxa"/>
            <w:tcBorders>
              <w:top w:val="single" w:sz="8" w:space="0" w:color="auto"/>
              <w:left w:val="nil"/>
              <w:bottom w:val="single" w:sz="8" w:space="0" w:color="auto"/>
              <w:right w:val="single" w:sz="8" w:space="0" w:color="auto"/>
            </w:tcBorders>
            <w:shd w:val="clear" w:color="auto" w:fill="auto"/>
            <w:noWrap/>
            <w:vAlign w:val="center"/>
          </w:tcPr>
          <w:p w14:paraId="1DC025E0" w14:textId="77777777" w:rsidR="00631888" w:rsidRPr="001134EB" w:rsidRDefault="00631888" w:rsidP="003026C0">
            <w:pPr>
              <w:rPr>
                <w:b/>
                <w:bCs/>
                <w:lang w:val="el-GR"/>
              </w:rPr>
            </w:pPr>
            <w:r w:rsidRPr="001134EB">
              <w:rPr>
                <w:b/>
                <w:bCs/>
                <w:lang w:val="el-GR"/>
              </w:rPr>
              <w:t>ΤΠΔ</w:t>
            </w:r>
          </w:p>
        </w:tc>
        <w:tc>
          <w:tcPr>
            <w:tcW w:w="2931" w:type="dxa"/>
            <w:tcBorders>
              <w:top w:val="single" w:sz="8" w:space="0" w:color="auto"/>
              <w:left w:val="nil"/>
              <w:bottom w:val="single" w:sz="8" w:space="0" w:color="auto"/>
              <w:right w:val="single" w:sz="8" w:space="0" w:color="auto"/>
            </w:tcBorders>
            <w:shd w:val="clear" w:color="auto" w:fill="auto"/>
            <w:vAlign w:val="center"/>
          </w:tcPr>
          <w:p w14:paraId="6F79CAD4" w14:textId="77777777" w:rsidR="00631888" w:rsidRPr="001134EB" w:rsidRDefault="00631888" w:rsidP="003026C0">
            <w:pPr>
              <w:rPr>
                <w:b/>
                <w:bCs/>
                <w:lang w:val="el-GR"/>
              </w:rPr>
            </w:pPr>
            <w:r w:rsidRPr="001134EB">
              <w:rPr>
                <w:b/>
                <w:bCs/>
                <w:lang w:val="el-GR"/>
              </w:rPr>
              <w:t>Επιλογές πεδίων</w:t>
            </w:r>
          </w:p>
        </w:tc>
      </w:tr>
      <w:tr w:rsidR="00631888" w:rsidRPr="001134EB" w14:paraId="1D333609"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44501893" w14:textId="77777777" w:rsidR="00631888" w:rsidRPr="001134EB" w:rsidRDefault="00631888" w:rsidP="003026C0">
            <w:pPr>
              <w:rPr>
                <w:lang w:val="el-GR"/>
              </w:rPr>
            </w:pPr>
            <w:r w:rsidRPr="001134EB">
              <w:rPr>
                <w:lang w:val="el-GR"/>
              </w:rPr>
              <w:t>Αριθμός Δανείου</w:t>
            </w:r>
          </w:p>
        </w:tc>
        <w:tc>
          <w:tcPr>
            <w:tcW w:w="2597" w:type="dxa"/>
            <w:tcBorders>
              <w:top w:val="nil"/>
              <w:left w:val="nil"/>
              <w:bottom w:val="single" w:sz="8" w:space="0" w:color="auto"/>
              <w:right w:val="single" w:sz="8" w:space="0" w:color="auto"/>
            </w:tcBorders>
            <w:shd w:val="clear" w:color="auto" w:fill="auto"/>
            <w:noWrap/>
            <w:vAlign w:val="center"/>
          </w:tcPr>
          <w:p w14:paraId="4FCB9160"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4F94DEC6" w14:textId="77777777" w:rsidR="00631888" w:rsidRPr="001134EB" w:rsidRDefault="00631888" w:rsidP="003026C0">
            <w:pPr>
              <w:rPr>
                <w:lang w:val="el-GR"/>
              </w:rPr>
            </w:pPr>
            <w:r w:rsidRPr="001134EB">
              <w:rPr>
                <w:lang w:val="el-GR"/>
              </w:rPr>
              <w:t> </w:t>
            </w:r>
          </w:p>
        </w:tc>
      </w:tr>
      <w:tr w:rsidR="00631888" w:rsidRPr="001134EB" w14:paraId="6CEA8F14"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50ACC485" w14:textId="77777777" w:rsidR="00631888" w:rsidRPr="001134EB" w:rsidRDefault="00631888" w:rsidP="003026C0">
            <w:pPr>
              <w:rPr>
                <w:b/>
                <w:bCs/>
                <w:lang w:val="el-GR"/>
              </w:rPr>
            </w:pPr>
            <w:r w:rsidRPr="001134EB">
              <w:rPr>
                <w:b/>
                <w:bCs/>
                <w:lang w:val="el-GR"/>
              </w:rPr>
              <w:t>Α. ΣΤΟΙΧΕΙΑ ΣΥΜΒΑΛΛΟΜΕΝΩΝ</w:t>
            </w:r>
          </w:p>
        </w:tc>
        <w:tc>
          <w:tcPr>
            <w:tcW w:w="2597" w:type="dxa"/>
            <w:tcBorders>
              <w:top w:val="nil"/>
              <w:left w:val="nil"/>
              <w:bottom w:val="single" w:sz="8" w:space="0" w:color="auto"/>
              <w:right w:val="single" w:sz="8" w:space="0" w:color="auto"/>
            </w:tcBorders>
            <w:shd w:val="clear" w:color="auto" w:fill="auto"/>
            <w:noWrap/>
            <w:vAlign w:val="center"/>
          </w:tcPr>
          <w:p w14:paraId="0EFC0693" w14:textId="77777777" w:rsidR="00631888" w:rsidRPr="001134EB" w:rsidRDefault="00631888" w:rsidP="003026C0">
            <w:pPr>
              <w:rPr>
                <w:lang w:val="el-GR"/>
              </w:rPr>
            </w:pPr>
            <w:r w:rsidRPr="001134EB">
              <w:rPr>
                <w:lang w:val="el-GR"/>
              </w:rPr>
              <w:t> </w:t>
            </w:r>
          </w:p>
        </w:tc>
        <w:tc>
          <w:tcPr>
            <w:tcW w:w="2931" w:type="dxa"/>
            <w:tcBorders>
              <w:top w:val="nil"/>
              <w:left w:val="nil"/>
              <w:bottom w:val="single" w:sz="8" w:space="0" w:color="auto"/>
              <w:right w:val="single" w:sz="8" w:space="0" w:color="auto"/>
            </w:tcBorders>
            <w:shd w:val="clear" w:color="auto" w:fill="auto"/>
            <w:vAlign w:val="center"/>
          </w:tcPr>
          <w:p w14:paraId="7594EA39" w14:textId="77777777" w:rsidR="00631888" w:rsidRPr="001134EB" w:rsidRDefault="00631888" w:rsidP="003026C0">
            <w:pPr>
              <w:rPr>
                <w:lang w:val="el-GR"/>
              </w:rPr>
            </w:pPr>
            <w:r w:rsidRPr="001134EB">
              <w:rPr>
                <w:lang w:val="el-GR"/>
              </w:rPr>
              <w:t> </w:t>
            </w:r>
          </w:p>
        </w:tc>
      </w:tr>
      <w:tr w:rsidR="00631888" w:rsidRPr="001134EB" w14:paraId="02A4C763"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7D7FF490" w14:textId="77777777" w:rsidR="00631888" w:rsidRPr="001134EB" w:rsidRDefault="00631888" w:rsidP="003026C0">
            <w:pPr>
              <w:rPr>
                <w:b/>
                <w:bCs/>
                <w:lang w:val="el-GR"/>
              </w:rPr>
            </w:pPr>
            <w:r w:rsidRPr="001134EB">
              <w:rPr>
                <w:b/>
                <w:bCs/>
                <w:lang w:val="el-GR"/>
              </w:rPr>
              <w:t>Στοιχεία  συμβαλλόμενου οφειλέτη:</w:t>
            </w:r>
          </w:p>
        </w:tc>
        <w:tc>
          <w:tcPr>
            <w:tcW w:w="2597" w:type="dxa"/>
            <w:tcBorders>
              <w:top w:val="nil"/>
              <w:left w:val="nil"/>
              <w:bottom w:val="single" w:sz="8" w:space="0" w:color="auto"/>
              <w:right w:val="single" w:sz="8" w:space="0" w:color="auto"/>
            </w:tcBorders>
            <w:shd w:val="clear" w:color="auto" w:fill="auto"/>
            <w:noWrap/>
            <w:vAlign w:val="center"/>
          </w:tcPr>
          <w:p w14:paraId="30D633B8" w14:textId="77777777" w:rsidR="00631888" w:rsidRPr="001134EB" w:rsidRDefault="00631888" w:rsidP="003026C0">
            <w:pPr>
              <w:rPr>
                <w:lang w:val="el-GR"/>
              </w:rPr>
            </w:pPr>
            <w:r w:rsidRPr="001134EB">
              <w:rPr>
                <w:lang w:val="el-GR"/>
              </w:rPr>
              <w:t> </w:t>
            </w:r>
          </w:p>
        </w:tc>
        <w:tc>
          <w:tcPr>
            <w:tcW w:w="2931" w:type="dxa"/>
            <w:tcBorders>
              <w:top w:val="nil"/>
              <w:left w:val="nil"/>
              <w:bottom w:val="single" w:sz="8" w:space="0" w:color="auto"/>
              <w:right w:val="single" w:sz="8" w:space="0" w:color="auto"/>
            </w:tcBorders>
            <w:shd w:val="clear" w:color="auto" w:fill="auto"/>
            <w:vAlign w:val="center"/>
          </w:tcPr>
          <w:p w14:paraId="248AF9FB" w14:textId="77777777" w:rsidR="00631888" w:rsidRPr="001134EB" w:rsidRDefault="00631888" w:rsidP="003026C0">
            <w:pPr>
              <w:rPr>
                <w:lang w:val="el-GR"/>
              </w:rPr>
            </w:pPr>
            <w:r w:rsidRPr="001134EB">
              <w:rPr>
                <w:lang w:val="el-GR"/>
              </w:rPr>
              <w:t> </w:t>
            </w:r>
          </w:p>
        </w:tc>
      </w:tr>
      <w:tr w:rsidR="00631888" w:rsidRPr="001134EB" w14:paraId="11E62272"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0681D319" w14:textId="77777777" w:rsidR="00631888" w:rsidRPr="001134EB" w:rsidRDefault="00631888" w:rsidP="003026C0">
            <w:pPr>
              <w:rPr>
                <w:lang w:val="el-GR"/>
              </w:rPr>
            </w:pPr>
            <w:r w:rsidRPr="001134EB">
              <w:rPr>
                <w:lang w:val="el-GR"/>
              </w:rPr>
              <w:t>Επώνυμο</w:t>
            </w:r>
          </w:p>
        </w:tc>
        <w:tc>
          <w:tcPr>
            <w:tcW w:w="2597" w:type="dxa"/>
            <w:tcBorders>
              <w:top w:val="nil"/>
              <w:left w:val="nil"/>
              <w:bottom w:val="single" w:sz="8" w:space="0" w:color="auto"/>
              <w:right w:val="single" w:sz="8" w:space="0" w:color="auto"/>
            </w:tcBorders>
            <w:shd w:val="clear" w:color="auto" w:fill="auto"/>
            <w:noWrap/>
            <w:vAlign w:val="center"/>
          </w:tcPr>
          <w:p w14:paraId="3D8C070E"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3FF76B8F" w14:textId="77777777" w:rsidR="00631888" w:rsidRPr="001134EB" w:rsidRDefault="00631888" w:rsidP="003026C0">
            <w:pPr>
              <w:rPr>
                <w:lang w:val="el-GR"/>
              </w:rPr>
            </w:pPr>
            <w:r w:rsidRPr="001134EB">
              <w:rPr>
                <w:lang w:val="el-GR"/>
              </w:rPr>
              <w:t> </w:t>
            </w:r>
          </w:p>
        </w:tc>
      </w:tr>
      <w:tr w:rsidR="00631888" w:rsidRPr="001134EB" w14:paraId="04A47437"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44C42C8E" w14:textId="77777777" w:rsidR="00631888" w:rsidRPr="001134EB" w:rsidRDefault="00631888" w:rsidP="003026C0">
            <w:pPr>
              <w:rPr>
                <w:lang w:val="el-GR"/>
              </w:rPr>
            </w:pPr>
            <w:r w:rsidRPr="001134EB">
              <w:rPr>
                <w:lang w:val="el-GR"/>
              </w:rPr>
              <w:t>Όνομα</w:t>
            </w:r>
          </w:p>
        </w:tc>
        <w:tc>
          <w:tcPr>
            <w:tcW w:w="2597" w:type="dxa"/>
            <w:tcBorders>
              <w:top w:val="nil"/>
              <w:left w:val="nil"/>
              <w:bottom w:val="single" w:sz="8" w:space="0" w:color="auto"/>
              <w:right w:val="single" w:sz="8" w:space="0" w:color="auto"/>
            </w:tcBorders>
            <w:shd w:val="clear" w:color="auto" w:fill="auto"/>
            <w:noWrap/>
            <w:vAlign w:val="center"/>
          </w:tcPr>
          <w:p w14:paraId="34EE25D1"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2F2DA1C9" w14:textId="77777777" w:rsidR="00631888" w:rsidRPr="001134EB" w:rsidRDefault="00631888" w:rsidP="003026C0">
            <w:pPr>
              <w:rPr>
                <w:lang w:val="el-GR"/>
              </w:rPr>
            </w:pPr>
            <w:r w:rsidRPr="001134EB">
              <w:rPr>
                <w:lang w:val="el-GR"/>
              </w:rPr>
              <w:t> </w:t>
            </w:r>
          </w:p>
        </w:tc>
      </w:tr>
      <w:tr w:rsidR="00631888" w:rsidRPr="001134EB" w14:paraId="4DB18930"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340B0D71" w14:textId="77777777" w:rsidR="00631888" w:rsidRPr="001134EB" w:rsidRDefault="00631888" w:rsidP="003026C0">
            <w:pPr>
              <w:rPr>
                <w:lang w:val="el-GR"/>
              </w:rPr>
            </w:pPr>
            <w:r w:rsidRPr="001134EB">
              <w:rPr>
                <w:lang w:val="el-GR"/>
              </w:rPr>
              <w:t>Πατρώνυμο</w:t>
            </w:r>
          </w:p>
        </w:tc>
        <w:tc>
          <w:tcPr>
            <w:tcW w:w="2597" w:type="dxa"/>
            <w:tcBorders>
              <w:top w:val="nil"/>
              <w:left w:val="nil"/>
              <w:bottom w:val="single" w:sz="8" w:space="0" w:color="auto"/>
              <w:right w:val="single" w:sz="8" w:space="0" w:color="auto"/>
            </w:tcBorders>
            <w:shd w:val="clear" w:color="auto" w:fill="auto"/>
            <w:noWrap/>
            <w:vAlign w:val="center"/>
          </w:tcPr>
          <w:p w14:paraId="270F6904"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153C8470" w14:textId="77777777" w:rsidR="00631888" w:rsidRPr="001134EB" w:rsidRDefault="00631888" w:rsidP="003026C0">
            <w:pPr>
              <w:rPr>
                <w:lang w:val="el-GR"/>
              </w:rPr>
            </w:pPr>
            <w:r w:rsidRPr="001134EB">
              <w:rPr>
                <w:lang w:val="el-GR"/>
              </w:rPr>
              <w:t> </w:t>
            </w:r>
          </w:p>
        </w:tc>
      </w:tr>
      <w:tr w:rsidR="00631888" w:rsidRPr="001134EB" w14:paraId="226AC43C"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2EE8E1BC" w14:textId="77777777" w:rsidR="00631888" w:rsidRPr="001134EB" w:rsidRDefault="00631888" w:rsidP="003026C0">
            <w:pPr>
              <w:rPr>
                <w:lang w:val="el-GR"/>
              </w:rPr>
            </w:pPr>
            <w:proofErr w:type="spellStart"/>
            <w:r w:rsidRPr="001134EB">
              <w:rPr>
                <w:lang w:val="el-GR"/>
              </w:rPr>
              <w:lastRenderedPageBreak/>
              <w:t>Μητρώνυμο</w:t>
            </w:r>
            <w:proofErr w:type="spellEnd"/>
          </w:p>
        </w:tc>
        <w:tc>
          <w:tcPr>
            <w:tcW w:w="2597" w:type="dxa"/>
            <w:tcBorders>
              <w:top w:val="nil"/>
              <w:left w:val="nil"/>
              <w:bottom w:val="single" w:sz="8" w:space="0" w:color="auto"/>
              <w:right w:val="single" w:sz="8" w:space="0" w:color="auto"/>
            </w:tcBorders>
            <w:shd w:val="clear" w:color="auto" w:fill="auto"/>
            <w:noWrap/>
            <w:vAlign w:val="center"/>
          </w:tcPr>
          <w:p w14:paraId="3728C755" w14:textId="77777777" w:rsidR="00631888" w:rsidRPr="001134EB" w:rsidRDefault="00631888" w:rsidP="003026C0">
            <w:pPr>
              <w:rPr>
                <w:lang w:val="el-GR"/>
              </w:rPr>
            </w:pPr>
            <w:r w:rsidRPr="001134EB">
              <w:rPr>
                <w:lang w:val="el-GR"/>
              </w:rPr>
              <w:t>Μη διαθέσιμα</w:t>
            </w:r>
          </w:p>
        </w:tc>
        <w:tc>
          <w:tcPr>
            <w:tcW w:w="2931" w:type="dxa"/>
            <w:tcBorders>
              <w:top w:val="nil"/>
              <w:left w:val="nil"/>
              <w:bottom w:val="single" w:sz="8" w:space="0" w:color="auto"/>
              <w:right w:val="single" w:sz="8" w:space="0" w:color="auto"/>
            </w:tcBorders>
            <w:shd w:val="clear" w:color="auto" w:fill="auto"/>
            <w:vAlign w:val="center"/>
          </w:tcPr>
          <w:p w14:paraId="3273E025" w14:textId="77777777" w:rsidR="00631888" w:rsidRPr="001134EB" w:rsidRDefault="00631888" w:rsidP="003026C0">
            <w:pPr>
              <w:rPr>
                <w:lang w:val="el-GR"/>
              </w:rPr>
            </w:pPr>
            <w:r w:rsidRPr="001134EB">
              <w:rPr>
                <w:lang w:val="el-GR"/>
              </w:rPr>
              <w:t> </w:t>
            </w:r>
          </w:p>
        </w:tc>
      </w:tr>
      <w:tr w:rsidR="00631888" w:rsidRPr="001134EB" w14:paraId="5F166F2F"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74F6EEA3" w14:textId="77777777" w:rsidR="00631888" w:rsidRPr="001134EB" w:rsidRDefault="00631888" w:rsidP="003026C0">
            <w:pPr>
              <w:rPr>
                <w:lang w:val="el-GR"/>
              </w:rPr>
            </w:pPr>
            <w:r w:rsidRPr="001134EB">
              <w:rPr>
                <w:lang w:val="el-GR"/>
              </w:rPr>
              <w:t>ΑΦΜ</w:t>
            </w:r>
          </w:p>
        </w:tc>
        <w:tc>
          <w:tcPr>
            <w:tcW w:w="2597" w:type="dxa"/>
            <w:tcBorders>
              <w:top w:val="nil"/>
              <w:left w:val="nil"/>
              <w:bottom w:val="single" w:sz="8" w:space="0" w:color="auto"/>
              <w:right w:val="single" w:sz="8" w:space="0" w:color="auto"/>
            </w:tcBorders>
            <w:shd w:val="clear" w:color="auto" w:fill="auto"/>
            <w:noWrap/>
            <w:vAlign w:val="center"/>
          </w:tcPr>
          <w:p w14:paraId="402DCFF0"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388EF33E" w14:textId="77777777" w:rsidR="00631888" w:rsidRPr="001134EB" w:rsidRDefault="00631888" w:rsidP="003026C0">
            <w:pPr>
              <w:rPr>
                <w:lang w:val="el-GR"/>
              </w:rPr>
            </w:pPr>
            <w:r w:rsidRPr="001134EB">
              <w:rPr>
                <w:lang w:val="el-GR"/>
              </w:rPr>
              <w:t> </w:t>
            </w:r>
          </w:p>
        </w:tc>
      </w:tr>
      <w:tr w:rsidR="00631888" w:rsidRPr="001134EB" w14:paraId="6AFF4884"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7AB439DC" w14:textId="77777777" w:rsidR="00631888" w:rsidRPr="001134EB" w:rsidRDefault="00631888" w:rsidP="003026C0">
            <w:pPr>
              <w:rPr>
                <w:lang w:val="el-GR"/>
              </w:rPr>
            </w:pPr>
            <w:r w:rsidRPr="001134EB">
              <w:rPr>
                <w:lang w:val="el-GR"/>
              </w:rPr>
              <w:t>ΑΔΤ</w:t>
            </w:r>
          </w:p>
        </w:tc>
        <w:tc>
          <w:tcPr>
            <w:tcW w:w="2597" w:type="dxa"/>
            <w:tcBorders>
              <w:top w:val="nil"/>
              <w:left w:val="nil"/>
              <w:bottom w:val="single" w:sz="8" w:space="0" w:color="auto"/>
              <w:right w:val="single" w:sz="8" w:space="0" w:color="auto"/>
            </w:tcBorders>
            <w:shd w:val="clear" w:color="auto" w:fill="auto"/>
            <w:noWrap/>
            <w:vAlign w:val="center"/>
          </w:tcPr>
          <w:p w14:paraId="6F1C9A51"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3758F6C2" w14:textId="77777777" w:rsidR="00631888" w:rsidRPr="001134EB" w:rsidRDefault="00631888" w:rsidP="003026C0">
            <w:pPr>
              <w:rPr>
                <w:lang w:val="el-GR"/>
              </w:rPr>
            </w:pPr>
            <w:r w:rsidRPr="001134EB">
              <w:rPr>
                <w:lang w:val="el-GR"/>
              </w:rPr>
              <w:t> </w:t>
            </w:r>
          </w:p>
        </w:tc>
      </w:tr>
      <w:tr w:rsidR="00631888" w:rsidRPr="001134EB" w14:paraId="79BF34C0"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5E8DDA33" w14:textId="77777777" w:rsidR="00631888" w:rsidRPr="001134EB" w:rsidRDefault="00631888" w:rsidP="003026C0">
            <w:pPr>
              <w:rPr>
                <w:lang w:val="el-GR"/>
              </w:rPr>
            </w:pPr>
            <w:r w:rsidRPr="001134EB">
              <w:rPr>
                <w:lang w:val="el-GR"/>
              </w:rPr>
              <w:t>Τηλέφωνο επικοινωνίας</w:t>
            </w:r>
          </w:p>
        </w:tc>
        <w:tc>
          <w:tcPr>
            <w:tcW w:w="2597" w:type="dxa"/>
            <w:tcBorders>
              <w:top w:val="nil"/>
              <w:left w:val="nil"/>
              <w:bottom w:val="single" w:sz="8" w:space="0" w:color="auto"/>
              <w:right w:val="single" w:sz="8" w:space="0" w:color="auto"/>
            </w:tcBorders>
            <w:shd w:val="clear" w:color="auto" w:fill="auto"/>
            <w:noWrap/>
            <w:vAlign w:val="center"/>
          </w:tcPr>
          <w:p w14:paraId="02F8C640"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1CDA320F" w14:textId="77777777" w:rsidR="00631888" w:rsidRPr="001134EB" w:rsidRDefault="00631888" w:rsidP="003026C0">
            <w:pPr>
              <w:rPr>
                <w:lang w:val="el-GR"/>
              </w:rPr>
            </w:pPr>
            <w:r w:rsidRPr="001134EB">
              <w:rPr>
                <w:lang w:val="el-GR"/>
              </w:rPr>
              <w:t> </w:t>
            </w:r>
          </w:p>
        </w:tc>
      </w:tr>
      <w:tr w:rsidR="00631888" w:rsidRPr="001134EB" w14:paraId="54B466AA"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3757AFA6" w14:textId="77777777" w:rsidR="00631888" w:rsidRPr="001134EB" w:rsidRDefault="00631888" w:rsidP="003026C0">
            <w:pPr>
              <w:rPr>
                <w:lang w:val="el-GR"/>
              </w:rPr>
            </w:pPr>
            <w:r w:rsidRPr="001134EB">
              <w:rPr>
                <w:lang w:val="el-GR"/>
              </w:rPr>
              <w:t>Μητρώο/Φορέας Υπηρεσίας</w:t>
            </w:r>
          </w:p>
        </w:tc>
        <w:tc>
          <w:tcPr>
            <w:tcW w:w="2597" w:type="dxa"/>
            <w:tcBorders>
              <w:top w:val="nil"/>
              <w:left w:val="nil"/>
              <w:bottom w:val="single" w:sz="8" w:space="0" w:color="auto"/>
              <w:right w:val="single" w:sz="8" w:space="0" w:color="auto"/>
            </w:tcBorders>
            <w:shd w:val="clear" w:color="auto" w:fill="auto"/>
            <w:noWrap/>
            <w:vAlign w:val="center"/>
          </w:tcPr>
          <w:p w14:paraId="39FA3D8F"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50187103" w14:textId="77777777" w:rsidR="00631888" w:rsidRPr="001134EB" w:rsidRDefault="00631888" w:rsidP="003026C0">
            <w:pPr>
              <w:rPr>
                <w:lang w:val="el-GR"/>
              </w:rPr>
            </w:pPr>
            <w:r w:rsidRPr="001134EB">
              <w:rPr>
                <w:lang w:val="el-GR"/>
              </w:rPr>
              <w:t> </w:t>
            </w:r>
          </w:p>
        </w:tc>
      </w:tr>
      <w:tr w:rsidR="00631888" w:rsidRPr="001134EB" w14:paraId="434F80E2"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27D37B26" w14:textId="77777777" w:rsidR="00631888" w:rsidRPr="001134EB" w:rsidRDefault="00631888" w:rsidP="003026C0">
            <w:pPr>
              <w:rPr>
                <w:b/>
                <w:bCs/>
                <w:lang w:val="el-GR"/>
              </w:rPr>
            </w:pPr>
            <w:r w:rsidRPr="001134EB">
              <w:rPr>
                <w:b/>
                <w:bCs/>
                <w:lang w:val="el-GR"/>
              </w:rPr>
              <w:t xml:space="preserve">ΕΝΔΕΙΞΗ ΕΚ ΤΡΙΤΟΥ ΣΥΜΒΑΛΛΟΜΕΝΟΥ </w:t>
            </w:r>
          </w:p>
        </w:tc>
        <w:tc>
          <w:tcPr>
            <w:tcW w:w="2597" w:type="dxa"/>
            <w:tcBorders>
              <w:top w:val="nil"/>
              <w:left w:val="nil"/>
              <w:bottom w:val="single" w:sz="8" w:space="0" w:color="auto"/>
              <w:right w:val="single" w:sz="8" w:space="0" w:color="auto"/>
            </w:tcBorders>
            <w:shd w:val="clear" w:color="auto" w:fill="auto"/>
            <w:noWrap/>
            <w:vAlign w:val="center"/>
          </w:tcPr>
          <w:p w14:paraId="77283027" w14:textId="77777777" w:rsidR="00631888" w:rsidRPr="001134EB" w:rsidRDefault="00631888" w:rsidP="003026C0">
            <w:pPr>
              <w:rPr>
                <w:lang w:val="el-GR"/>
              </w:rPr>
            </w:pPr>
            <w:r w:rsidRPr="001134EB">
              <w:rPr>
                <w:lang w:val="el-GR"/>
              </w:rPr>
              <w:t>Μη διαθέσιμα</w:t>
            </w:r>
          </w:p>
        </w:tc>
        <w:tc>
          <w:tcPr>
            <w:tcW w:w="2931" w:type="dxa"/>
            <w:tcBorders>
              <w:top w:val="nil"/>
              <w:left w:val="nil"/>
              <w:bottom w:val="single" w:sz="8" w:space="0" w:color="auto"/>
              <w:right w:val="single" w:sz="8" w:space="0" w:color="auto"/>
            </w:tcBorders>
            <w:shd w:val="clear" w:color="auto" w:fill="auto"/>
            <w:vAlign w:val="center"/>
          </w:tcPr>
          <w:p w14:paraId="5BCC2FB8" w14:textId="77777777" w:rsidR="00631888" w:rsidRPr="001134EB" w:rsidRDefault="00631888" w:rsidP="003026C0">
            <w:pPr>
              <w:rPr>
                <w:bCs/>
                <w:lang w:val="el-GR"/>
              </w:rPr>
            </w:pPr>
            <w:r w:rsidRPr="001134EB">
              <w:rPr>
                <w:bCs/>
                <w:lang w:val="el-GR"/>
              </w:rPr>
              <w:t>RADIO BUTTON NAI/OXI</w:t>
            </w:r>
          </w:p>
        </w:tc>
      </w:tr>
      <w:tr w:rsidR="00631888" w:rsidRPr="00A9667F" w14:paraId="30086B79"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5C102C2D" w14:textId="77777777" w:rsidR="00631888" w:rsidRPr="001134EB" w:rsidRDefault="00631888" w:rsidP="003026C0">
            <w:pPr>
              <w:rPr>
                <w:b/>
                <w:bCs/>
                <w:lang w:val="el-GR"/>
              </w:rPr>
            </w:pPr>
            <w:r w:rsidRPr="001134EB">
              <w:rPr>
                <w:b/>
                <w:bCs/>
                <w:lang w:val="el-GR"/>
              </w:rPr>
              <w:t>Στοιχεία εκ τρίτου συμβαλλόμενου οφειλέτη:</w:t>
            </w:r>
          </w:p>
        </w:tc>
        <w:tc>
          <w:tcPr>
            <w:tcW w:w="2597" w:type="dxa"/>
            <w:tcBorders>
              <w:top w:val="nil"/>
              <w:left w:val="nil"/>
              <w:bottom w:val="single" w:sz="8" w:space="0" w:color="auto"/>
              <w:right w:val="single" w:sz="8" w:space="0" w:color="auto"/>
            </w:tcBorders>
            <w:shd w:val="clear" w:color="auto" w:fill="auto"/>
            <w:noWrap/>
            <w:vAlign w:val="center"/>
          </w:tcPr>
          <w:p w14:paraId="737B9E86" w14:textId="77777777" w:rsidR="00631888" w:rsidRPr="001134EB" w:rsidRDefault="00631888" w:rsidP="003026C0">
            <w:pPr>
              <w:rPr>
                <w:lang w:val="el-GR"/>
              </w:rPr>
            </w:pPr>
            <w:r w:rsidRPr="001134EB">
              <w:rPr>
                <w:lang w:val="el-GR"/>
              </w:rPr>
              <w:t> </w:t>
            </w:r>
          </w:p>
        </w:tc>
        <w:tc>
          <w:tcPr>
            <w:tcW w:w="2931" w:type="dxa"/>
            <w:tcBorders>
              <w:top w:val="nil"/>
              <w:left w:val="nil"/>
              <w:bottom w:val="single" w:sz="8" w:space="0" w:color="auto"/>
              <w:right w:val="single" w:sz="8" w:space="0" w:color="auto"/>
            </w:tcBorders>
            <w:shd w:val="clear" w:color="auto" w:fill="auto"/>
            <w:vAlign w:val="center"/>
          </w:tcPr>
          <w:p w14:paraId="687D7543" w14:textId="77777777" w:rsidR="00631888" w:rsidRPr="001134EB" w:rsidRDefault="00631888" w:rsidP="003026C0">
            <w:pPr>
              <w:rPr>
                <w:lang w:val="el-GR"/>
              </w:rPr>
            </w:pPr>
            <w:r w:rsidRPr="001134EB">
              <w:rPr>
                <w:lang w:val="el-GR"/>
              </w:rPr>
              <w:t> </w:t>
            </w:r>
          </w:p>
        </w:tc>
      </w:tr>
      <w:tr w:rsidR="00631888" w:rsidRPr="002505A1" w14:paraId="716B163F"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4E0FDC85" w14:textId="77777777" w:rsidR="00631888" w:rsidRPr="001134EB" w:rsidRDefault="00631888" w:rsidP="003026C0">
            <w:pPr>
              <w:rPr>
                <w:lang w:val="el-GR"/>
              </w:rPr>
            </w:pPr>
            <w:r w:rsidRPr="001134EB">
              <w:rPr>
                <w:lang w:val="el-GR"/>
              </w:rPr>
              <w:t>Επώνυμο</w:t>
            </w:r>
          </w:p>
        </w:tc>
        <w:tc>
          <w:tcPr>
            <w:tcW w:w="2597" w:type="dxa"/>
            <w:tcBorders>
              <w:top w:val="nil"/>
              <w:left w:val="nil"/>
              <w:bottom w:val="single" w:sz="8" w:space="0" w:color="auto"/>
              <w:right w:val="single" w:sz="8" w:space="0" w:color="auto"/>
            </w:tcBorders>
            <w:shd w:val="clear" w:color="auto" w:fill="auto"/>
            <w:noWrap/>
            <w:vAlign w:val="center"/>
          </w:tcPr>
          <w:p w14:paraId="518BB2CE" w14:textId="77777777" w:rsidR="00631888" w:rsidRPr="001134EB" w:rsidRDefault="00631888" w:rsidP="003026C0">
            <w:pPr>
              <w:rPr>
                <w:lang w:val="el-GR"/>
              </w:rPr>
            </w:pPr>
            <w:r w:rsidRPr="001134EB">
              <w:rPr>
                <w:lang w:val="el-GR"/>
              </w:rPr>
              <w:t>Μη διαθέσιμα</w:t>
            </w:r>
          </w:p>
        </w:tc>
        <w:tc>
          <w:tcPr>
            <w:tcW w:w="2931" w:type="dxa"/>
            <w:tcBorders>
              <w:top w:val="nil"/>
              <w:left w:val="nil"/>
              <w:bottom w:val="single" w:sz="8" w:space="0" w:color="auto"/>
              <w:right w:val="single" w:sz="8" w:space="0" w:color="auto"/>
            </w:tcBorders>
            <w:shd w:val="clear" w:color="auto" w:fill="auto"/>
            <w:vAlign w:val="center"/>
          </w:tcPr>
          <w:p w14:paraId="77577687" w14:textId="77777777" w:rsidR="00631888" w:rsidRPr="001134EB" w:rsidRDefault="00631888" w:rsidP="003026C0">
            <w:pPr>
              <w:rPr>
                <w:bCs/>
                <w:lang w:val="el-GR"/>
              </w:rPr>
            </w:pPr>
            <w:r w:rsidRPr="00477B32">
              <w:rPr>
                <w:bCs/>
                <w:lang w:val="el-GR"/>
              </w:rPr>
              <w:t>Βλ. Σημείωση</w:t>
            </w:r>
          </w:p>
        </w:tc>
      </w:tr>
      <w:tr w:rsidR="00631888" w:rsidRPr="002505A1" w14:paraId="67BD5777"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34415CCF" w14:textId="77777777" w:rsidR="00631888" w:rsidRPr="001134EB" w:rsidRDefault="00631888" w:rsidP="003026C0">
            <w:pPr>
              <w:rPr>
                <w:lang w:val="el-GR"/>
              </w:rPr>
            </w:pPr>
            <w:r w:rsidRPr="001134EB">
              <w:rPr>
                <w:lang w:val="el-GR"/>
              </w:rPr>
              <w:t>Όνομα</w:t>
            </w:r>
          </w:p>
        </w:tc>
        <w:tc>
          <w:tcPr>
            <w:tcW w:w="2597" w:type="dxa"/>
            <w:tcBorders>
              <w:top w:val="nil"/>
              <w:left w:val="nil"/>
              <w:bottom w:val="single" w:sz="8" w:space="0" w:color="auto"/>
              <w:right w:val="single" w:sz="8" w:space="0" w:color="auto"/>
            </w:tcBorders>
            <w:shd w:val="clear" w:color="auto" w:fill="auto"/>
            <w:noWrap/>
            <w:vAlign w:val="center"/>
          </w:tcPr>
          <w:p w14:paraId="4A9236A8" w14:textId="77777777" w:rsidR="00631888" w:rsidRPr="001134EB" w:rsidRDefault="00631888" w:rsidP="003026C0">
            <w:pPr>
              <w:rPr>
                <w:lang w:val="el-GR"/>
              </w:rPr>
            </w:pPr>
            <w:r w:rsidRPr="001134EB">
              <w:rPr>
                <w:lang w:val="el-GR"/>
              </w:rPr>
              <w:t>Μη διαθέσιμα</w:t>
            </w:r>
          </w:p>
        </w:tc>
        <w:tc>
          <w:tcPr>
            <w:tcW w:w="2931" w:type="dxa"/>
            <w:tcBorders>
              <w:top w:val="nil"/>
              <w:left w:val="nil"/>
              <w:bottom w:val="single" w:sz="8" w:space="0" w:color="auto"/>
              <w:right w:val="single" w:sz="8" w:space="0" w:color="auto"/>
            </w:tcBorders>
            <w:shd w:val="clear" w:color="auto" w:fill="auto"/>
            <w:vAlign w:val="center"/>
          </w:tcPr>
          <w:p w14:paraId="6647B37B" w14:textId="77777777" w:rsidR="00631888" w:rsidRPr="001134EB" w:rsidRDefault="00631888" w:rsidP="003026C0">
            <w:pPr>
              <w:rPr>
                <w:bCs/>
                <w:lang w:val="el-GR"/>
              </w:rPr>
            </w:pPr>
            <w:r w:rsidRPr="00477B32">
              <w:rPr>
                <w:bCs/>
                <w:lang w:val="el-GR"/>
              </w:rPr>
              <w:t>Βλ. Σημείωση</w:t>
            </w:r>
          </w:p>
        </w:tc>
      </w:tr>
      <w:tr w:rsidR="00631888" w:rsidRPr="002505A1" w14:paraId="7F3A5235"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65D14BA4" w14:textId="77777777" w:rsidR="00631888" w:rsidRPr="001134EB" w:rsidRDefault="00631888" w:rsidP="003026C0">
            <w:pPr>
              <w:rPr>
                <w:lang w:val="el-GR"/>
              </w:rPr>
            </w:pPr>
            <w:r w:rsidRPr="001134EB">
              <w:rPr>
                <w:lang w:val="el-GR"/>
              </w:rPr>
              <w:t>Πατρώνυμο</w:t>
            </w:r>
          </w:p>
        </w:tc>
        <w:tc>
          <w:tcPr>
            <w:tcW w:w="2597" w:type="dxa"/>
            <w:tcBorders>
              <w:top w:val="nil"/>
              <w:left w:val="nil"/>
              <w:bottom w:val="single" w:sz="8" w:space="0" w:color="auto"/>
              <w:right w:val="single" w:sz="8" w:space="0" w:color="auto"/>
            </w:tcBorders>
            <w:shd w:val="clear" w:color="auto" w:fill="auto"/>
            <w:noWrap/>
            <w:vAlign w:val="center"/>
          </w:tcPr>
          <w:p w14:paraId="294FC37F" w14:textId="77777777" w:rsidR="00631888" w:rsidRPr="001134EB" w:rsidRDefault="00631888" w:rsidP="003026C0">
            <w:pPr>
              <w:rPr>
                <w:lang w:val="el-GR"/>
              </w:rPr>
            </w:pPr>
            <w:r w:rsidRPr="001134EB">
              <w:rPr>
                <w:lang w:val="el-GR"/>
              </w:rPr>
              <w:t>Μη διαθέσιμα</w:t>
            </w:r>
          </w:p>
        </w:tc>
        <w:tc>
          <w:tcPr>
            <w:tcW w:w="2931" w:type="dxa"/>
            <w:tcBorders>
              <w:top w:val="nil"/>
              <w:left w:val="nil"/>
              <w:bottom w:val="single" w:sz="8" w:space="0" w:color="auto"/>
              <w:right w:val="single" w:sz="8" w:space="0" w:color="auto"/>
            </w:tcBorders>
            <w:shd w:val="clear" w:color="auto" w:fill="auto"/>
            <w:vAlign w:val="center"/>
          </w:tcPr>
          <w:p w14:paraId="740BAEB5" w14:textId="77777777" w:rsidR="00631888" w:rsidRPr="001134EB" w:rsidRDefault="00631888" w:rsidP="003026C0">
            <w:pPr>
              <w:rPr>
                <w:bCs/>
                <w:lang w:val="el-GR"/>
              </w:rPr>
            </w:pPr>
            <w:r>
              <w:rPr>
                <w:bCs/>
                <w:lang w:val="el-GR"/>
              </w:rPr>
              <w:t>Βλ. Σημείωση</w:t>
            </w:r>
          </w:p>
        </w:tc>
      </w:tr>
      <w:tr w:rsidR="00631888" w:rsidRPr="002505A1" w14:paraId="4ED5983B"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7B70B037" w14:textId="77777777" w:rsidR="00631888" w:rsidRPr="001134EB" w:rsidRDefault="00631888" w:rsidP="003026C0">
            <w:pPr>
              <w:rPr>
                <w:lang w:val="el-GR"/>
              </w:rPr>
            </w:pPr>
            <w:proofErr w:type="spellStart"/>
            <w:r w:rsidRPr="001134EB">
              <w:rPr>
                <w:lang w:val="el-GR"/>
              </w:rPr>
              <w:t>Μητρώνυμο</w:t>
            </w:r>
            <w:proofErr w:type="spellEnd"/>
          </w:p>
        </w:tc>
        <w:tc>
          <w:tcPr>
            <w:tcW w:w="2597" w:type="dxa"/>
            <w:tcBorders>
              <w:top w:val="nil"/>
              <w:left w:val="nil"/>
              <w:bottom w:val="single" w:sz="8" w:space="0" w:color="auto"/>
              <w:right w:val="single" w:sz="8" w:space="0" w:color="auto"/>
            </w:tcBorders>
            <w:shd w:val="clear" w:color="auto" w:fill="auto"/>
            <w:noWrap/>
            <w:vAlign w:val="center"/>
          </w:tcPr>
          <w:p w14:paraId="2D251CA7" w14:textId="77777777" w:rsidR="00631888" w:rsidRPr="001134EB" w:rsidRDefault="00631888" w:rsidP="003026C0">
            <w:pPr>
              <w:rPr>
                <w:lang w:val="el-GR"/>
              </w:rPr>
            </w:pPr>
            <w:r w:rsidRPr="001134EB">
              <w:rPr>
                <w:lang w:val="el-GR"/>
              </w:rPr>
              <w:t>Μη διαθέσιμα</w:t>
            </w:r>
          </w:p>
        </w:tc>
        <w:tc>
          <w:tcPr>
            <w:tcW w:w="2931" w:type="dxa"/>
            <w:tcBorders>
              <w:top w:val="nil"/>
              <w:left w:val="nil"/>
              <w:bottom w:val="single" w:sz="8" w:space="0" w:color="auto"/>
              <w:right w:val="single" w:sz="8" w:space="0" w:color="auto"/>
            </w:tcBorders>
            <w:shd w:val="clear" w:color="auto" w:fill="auto"/>
            <w:vAlign w:val="center"/>
          </w:tcPr>
          <w:p w14:paraId="03C8F116" w14:textId="77777777" w:rsidR="00631888" w:rsidRPr="001134EB" w:rsidRDefault="00631888" w:rsidP="003026C0">
            <w:pPr>
              <w:rPr>
                <w:bCs/>
                <w:lang w:val="el-GR"/>
              </w:rPr>
            </w:pPr>
            <w:r>
              <w:rPr>
                <w:bCs/>
                <w:lang w:val="el-GR"/>
              </w:rPr>
              <w:t>Βλ. Σημείωση</w:t>
            </w:r>
          </w:p>
        </w:tc>
      </w:tr>
      <w:tr w:rsidR="00631888" w:rsidRPr="002505A1" w14:paraId="03DA1958"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733DF4F5" w14:textId="77777777" w:rsidR="00631888" w:rsidRPr="001134EB" w:rsidRDefault="00631888" w:rsidP="003026C0">
            <w:pPr>
              <w:rPr>
                <w:lang w:val="el-GR"/>
              </w:rPr>
            </w:pPr>
            <w:r w:rsidRPr="001134EB">
              <w:rPr>
                <w:lang w:val="el-GR"/>
              </w:rPr>
              <w:t>ΑΦΜ</w:t>
            </w:r>
          </w:p>
        </w:tc>
        <w:tc>
          <w:tcPr>
            <w:tcW w:w="2597" w:type="dxa"/>
            <w:tcBorders>
              <w:top w:val="nil"/>
              <w:left w:val="nil"/>
              <w:bottom w:val="single" w:sz="8" w:space="0" w:color="auto"/>
              <w:right w:val="single" w:sz="8" w:space="0" w:color="auto"/>
            </w:tcBorders>
            <w:shd w:val="clear" w:color="auto" w:fill="auto"/>
            <w:noWrap/>
            <w:vAlign w:val="center"/>
          </w:tcPr>
          <w:p w14:paraId="2AEB5FEE" w14:textId="77777777" w:rsidR="00631888" w:rsidRPr="001134EB" w:rsidRDefault="00631888" w:rsidP="003026C0">
            <w:pPr>
              <w:rPr>
                <w:lang w:val="el-GR"/>
              </w:rPr>
            </w:pPr>
            <w:r w:rsidRPr="001134EB">
              <w:rPr>
                <w:lang w:val="el-GR"/>
              </w:rPr>
              <w:t>Μη διαθέσιμα</w:t>
            </w:r>
          </w:p>
        </w:tc>
        <w:tc>
          <w:tcPr>
            <w:tcW w:w="2931" w:type="dxa"/>
            <w:tcBorders>
              <w:top w:val="nil"/>
              <w:left w:val="nil"/>
              <w:bottom w:val="single" w:sz="8" w:space="0" w:color="auto"/>
              <w:right w:val="single" w:sz="8" w:space="0" w:color="auto"/>
            </w:tcBorders>
            <w:shd w:val="clear" w:color="auto" w:fill="auto"/>
            <w:vAlign w:val="center"/>
          </w:tcPr>
          <w:p w14:paraId="22CBE9EE" w14:textId="77777777" w:rsidR="00631888" w:rsidRPr="001134EB" w:rsidRDefault="00631888" w:rsidP="003026C0">
            <w:pPr>
              <w:rPr>
                <w:bCs/>
                <w:lang w:val="el-GR"/>
              </w:rPr>
            </w:pPr>
            <w:r>
              <w:rPr>
                <w:bCs/>
                <w:lang w:val="el-GR"/>
              </w:rPr>
              <w:t>Βλ. Σημείωση</w:t>
            </w:r>
          </w:p>
        </w:tc>
      </w:tr>
      <w:tr w:rsidR="00631888" w:rsidRPr="002505A1" w14:paraId="105AD00B"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610AFC30" w14:textId="77777777" w:rsidR="00631888" w:rsidRPr="001134EB" w:rsidRDefault="00631888" w:rsidP="003026C0">
            <w:pPr>
              <w:rPr>
                <w:lang w:val="el-GR"/>
              </w:rPr>
            </w:pPr>
            <w:r w:rsidRPr="001134EB">
              <w:rPr>
                <w:lang w:val="el-GR"/>
              </w:rPr>
              <w:t>ΑΔΤ</w:t>
            </w:r>
          </w:p>
        </w:tc>
        <w:tc>
          <w:tcPr>
            <w:tcW w:w="2597" w:type="dxa"/>
            <w:tcBorders>
              <w:top w:val="nil"/>
              <w:left w:val="nil"/>
              <w:bottom w:val="single" w:sz="8" w:space="0" w:color="auto"/>
              <w:right w:val="single" w:sz="8" w:space="0" w:color="auto"/>
            </w:tcBorders>
            <w:shd w:val="clear" w:color="auto" w:fill="auto"/>
            <w:noWrap/>
            <w:vAlign w:val="center"/>
          </w:tcPr>
          <w:p w14:paraId="7D79B89E" w14:textId="77777777" w:rsidR="00631888" w:rsidRPr="001134EB" w:rsidRDefault="00631888" w:rsidP="003026C0">
            <w:pPr>
              <w:rPr>
                <w:lang w:val="el-GR"/>
              </w:rPr>
            </w:pPr>
            <w:r w:rsidRPr="001134EB">
              <w:rPr>
                <w:lang w:val="el-GR"/>
              </w:rPr>
              <w:t>Μη διαθέσιμα</w:t>
            </w:r>
          </w:p>
        </w:tc>
        <w:tc>
          <w:tcPr>
            <w:tcW w:w="2931" w:type="dxa"/>
            <w:tcBorders>
              <w:top w:val="nil"/>
              <w:left w:val="nil"/>
              <w:bottom w:val="single" w:sz="8" w:space="0" w:color="auto"/>
              <w:right w:val="single" w:sz="8" w:space="0" w:color="auto"/>
            </w:tcBorders>
            <w:shd w:val="clear" w:color="auto" w:fill="auto"/>
            <w:vAlign w:val="center"/>
          </w:tcPr>
          <w:p w14:paraId="41AC76EA" w14:textId="77777777" w:rsidR="00631888" w:rsidRPr="00DB6028" w:rsidRDefault="00631888" w:rsidP="003026C0">
            <w:pPr>
              <w:rPr>
                <w:bCs/>
                <w:lang w:val="el-GR"/>
              </w:rPr>
            </w:pPr>
            <w:r>
              <w:rPr>
                <w:bCs/>
                <w:lang w:val="el-GR"/>
              </w:rPr>
              <w:t>Βλ. Σημείωση</w:t>
            </w:r>
          </w:p>
        </w:tc>
      </w:tr>
      <w:tr w:rsidR="00631888" w:rsidRPr="002505A1" w14:paraId="5D325A48"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06EBF218" w14:textId="77777777" w:rsidR="00631888" w:rsidRPr="001134EB" w:rsidRDefault="00631888" w:rsidP="003026C0">
            <w:pPr>
              <w:rPr>
                <w:lang w:val="el-GR"/>
              </w:rPr>
            </w:pPr>
            <w:r w:rsidRPr="001134EB">
              <w:rPr>
                <w:lang w:val="el-GR"/>
              </w:rPr>
              <w:t>Τηλέφωνο επικοινωνίας</w:t>
            </w:r>
          </w:p>
        </w:tc>
        <w:tc>
          <w:tcPr>
            <w:tcW w:w="2597" w:type="dxa"/>
            <w:tcBorders>
              <w:top w:val="nil"/>
              <w:left w:val="nil"/>
              <w:bottom w:val="single" w:sz="8" w:space="0" w:color="auto"/>
              <w:right w:val="single" w:sz="8" w:space="0" w:color="auto"/>
            </w:tcBorders>
            <w:shd w:val="clear" w:color="auto" w:fill="auto"/>
            <w:noWrap/>
            <w:vAlign w:val="center"/>
          </w:tcPr>
          <w:p w14:paraId="24B329C2" w14:textId="77777777" w:rsidR="00631888" w:rsidRPr="001134EB" w:rsidRDefault="00631888" w:rsidP="003026C0">
            <w:pPr>
              <w:rPr>
                <w:lang w:val="el-GR"/>
              </w:rPr>
            </w:pPr>
            <w:r w:rsidRPr="001134EB">
              <w:rPr>
                <w:lang w:val="el-GR"/>
              </w:rPr>
              <w:t>Μη διαθέσιμα</w:t>
            </w:r>
          </w:p>
        </w:tc>
        <w:tc>
          <w:tcPr>
            <w:tcW w:w="2931" w:type="dxa"/>
            <w:tcBorders>
              <w:top w:val="nil"/>
              <w:left w:val="nil"/>
              <w:bottom w:val="single" w:sz="8" w:space="0" w:color="auto"/>
              <w:right w:val="single" w:sz="8" w:space="0" w:color="auto"/>
            </w:tcBorders>
            <w:shd w:val="clear" w:color="auto" w:fill="auto"/>
            <w:vAlign w:val="center"/>
          </w:tcPr>
          <w:p w14:paraId="0855C34F" w14:textId="77777777" w:rsidR="00631888" w:rsidRPr="00DB6028" w:rsidRDefault="00631888" w:rsidP="003026C0">
            <w:pPr>
              <w:rPr>
                <w:bCs/>
                <w:lang w:val="el-GR"/>
              </w:rPr>
            </w:pPr>
            <w:r>
              <w:rPr>
                <w:bCs/>
                <w:lang w:val="el-GR"/>
              </w:rPr>
              <w:t>Βλ. Σημείωση</w:t>
            </w:r>
          </w:p>
        </w:tc>
      </w:tr>
      <w:tr w:rsidR="00631888" w:rsidRPr="00A9667F" w14:paraId="0DE43970" w14:textId="77777777" w:rsidTr="003026C0">
        <w:trPr>
          <w:trHeight w:val="9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6FBE58EA" w14:textId="77777777" w:rsidR="00631888" w:rsidRPr="001134EB" w:rsidRDefault="00631888" w:rsidP="003026C0">
            <w:pPr>
              <w:rPr>
                <w:lang w:val="el-GR"/>
              </w:rPr>
            </w:pPr>
            <w:r w:rsidRPr="001134EB">
              <w:rPr>
                <w:lang w:val="el-GR"/>
              </w:rPr>
              <w:t xml:space="preserve">Είδος Εμπράγματου  </w:t>
            </w:r>
            <w:proofErr w:type="spellStart"/>
            <w:r w:rsidRPr="001134EB">
              <w:rPr>
                <w:lang w:val="el-GR"/>
              </w:rPr>
              <w:t>δικαίωματος</w:t>
            </w:r>
            <w:proofErr w:type="spellEnd"/>
          </w:p>
        </w:tc>
        <w:tc>
          <w:tcPr>
            <w:tcW w:w="2597" w:type="dxa"/>
            <w:tcBorders>
              <w:top w:val="nil"/>
              <w:left w:val="nil"/>
              <w:bottom w:val="single" w:sz="8" w:space="0" w:color="auto"/>
              <w:right w:val="single" w:sz="8" w:space="0" w:color="auto"/>
            </w:tcBorders>
            <w:shd w:val="clear" w:color="auto" w:fill="auto"/>
            <w:noWrap/>
            <w:vAlign w:val="center"/>
          </w:tcPr>
          <w:p w14:paraId="74660443" w14:textId="77777777" w:rsidR="00631888" w:rsidRPr="001134EB" w:rsidRDefault="00631888" w:rsidP="003026C0">
            <w:pPr>
              <w:rPr>
                <w:lang w:val="el-GR"/>
              </w:rPr>
            </w:pPr>
            <w:r w:rsidRPr="001134EB">
              <w:rPr>
                <w:lang w:val="el-GR"/>
              </w:rPr>
              <w:t xml:space="preserve">ΔΙΑΘΕΣΙΜΟ </w:t>
            </w:r>
          </w:p>
        </w:tc>
        <w:tc>
          <w:tcPr>
            <w:tcW w:w="2931" w:type="dxa"/>
            <w:tcBorders>
              <w:top w:val="nil"/>
              <w:left w:val="nil"/>
              <w:bottom w:val="single" w:sz="8" w:space="0" w:color="auto"/>
              <w:right w:val="single" w:sz="8" w:space="0" w:color="auto"/>
            </w:tcBorders>
            <w:shd w:val="clear" w:color="auto" w:fill="auto"/>
            <w:vAlign w:val="center"/>
          </w:tcPr>
          <w:p w14:paraId="08BE76E7" w14:textId="77777777" w:rsidR="00631888" w:rsidRPr="001134EB" w:rsidRDefault="00631888" w:rsidP="003026C0">
            <w:pPr>
              <w:rPr>
                <w:bCs/>
                <w:lang w:val="el-GR"/>
              </w:rPr>
            </w:pPr>
            <w:proofErr w:type="spellStart"/>
            <w:r w:rsidRPr="001134EB">
              <w:rPr>
                <w:bCs/>
                <w:lang w:val="el-GR"/>
              </w:rPr>
              <w:t>Αντληση</w:t>
            </w:r>
            <w:proofErr w:type="spellEnd"/>
            <w:r w:rsidRPr="001134EB">
              <w:rPr>
                <w:bCs/>
                <w:lang w:val="el-GR"/>
              </w:rPr>
              <w:t xml:space="preserve"> των τιμών της παραμέτρου από το ΠΣ δανείων και δημιουργία DROP DOWN  </w:t>
            </w:r>
            <w:proofErr w:type="spellStart"/>
            <w:r w:rsidRPr="001134EB">
              <w:rPr>
                <w:bCs/>
                <w:lang w:val="el-GR"/>
              </w:rPr>
              <w:t>list</w:t>
            </w:r>
            <w:proofErr w:type="spellEnd"/>
            <w:r w:rsidRPr="001134EB">
              <w:rPr>
                <w:bCs/>
                <w:lang w:val="el-GR"/>
              </w:rPr>
              <w:t xml:space="preserve"> προς επιλογή τιμών </w:t>
            </w:r>
          </w:p>
        </w:tc>
      </w:tr>
      <w:tr w:rsidR="00631888" w:rsidRPr="001134EB" w14:paraId="56015E99"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077C360A" w14:textId="77777777" w:rsidR="00631888" w:rsidRPr="001134EB" w:rsidRDefault="00631888" w:rsidP="003026C0">
            <w:pPr>
              <w:rPr>
                <w:lang w:val="el-GR"/>
              </w:rPr>
            </w:pPr>
            <w:r w:rsidRPr="001134EB">
              <w:rPr>
                <w:lang w:val="el-GR"/>
              </w:rPr>
              <w:t xml:space="preserve">Ποσοστό  Εμπράγματου  </w:t>
            </w:r>
            <w:proofErr w:type="spellStart"/>
            <w:r w:rsidRPr="001134EB">
              <w:rPr>
                <w:lang w:val="el-GR"/>
              </w:rPr>
              <w:t>δικαίωματος</w:t>
            </w:r>
            <w:proofErr w:type="spellEnd"/>
          </w:p>
        </w:tc>
        <w:tc>
          <w:tcPr>
            <w:tcW w:w="2597" w:type="dxa"/>
            <w:tcBorders>
              <w:top w:val="nil"/>
              <w:left w:val="nil"/>
              <w:bottom w:val="single" w:sz="8" w:space="0" w:color="auto"/>
              <w:right w:val="single" w:sz="8" w:space="0" w:color="auto"/>
            </w:tcBorders>
            <w:shd w:val="clear" w:color="auto" w:fill="auto"/>
            <w:noWrap/>
            <w:vAlign w:val="center"/>
          </w:tcPr>
          <w:p w14:paraId="4331C186" w14:textId="77777777" w:rsidR="00631888" w:rsidRPr="001134EB" w:rsidRDefault="00631888" w:rsidP="003026C0">
            <w:pPr>
              <w:rPr>
                <w:lang w:val="el-GR"/>
              </w:rPr>
            </w:pPr>
            <w:r w:rsidRPr="001134EB">
              <w:rPr>
                <w:lang w:val="el-GR"/>
              </w:rPr>
              <w:t>Μη διαθέσιμα</w:t>
            </w:r>
          </w:p>
        </w:tc>
        <w:tc>
          <w:tcPr>
            <w:tcW w:w="2931" w:type="dxa"/>
            <w:tcBorders>
              <w:top w:val="nil"/>
              <w:left w:val="nil"/>
              <w:bottom w:val="single" w:sz="8" w:space="0" w:color="auto"/>
              <w:right w:val="single" w:sz="8" w:space="0" w:color="auto"/>
            </w:tcBorders>
            <w:shd w:val="clear" w:color="auto" w:fill="auto"/>
            <w:vAlign w:val="center"/>
          </w:tcPr>
          <w:p w14:paraId="66DA0BBE" w14:textId="77777777" w:rsidR="00631888" w:rsidRPr="001134EB" w:rsidRDefault="00631888" w:rsidP="003026C0">
            <w:pPr>
              <w:rPr>
                <w:bCs/>
                <w:lang w:val="el-GR"/>
              </w:rPr>
            </w:pPr>
            <w:r w:rsidRPr="001134EB">
              <w:rPr>
                <w:bCs/>
                <w:lang w:val="el-GR"/>
              </w:rPr>
              <w:t>INPUT</w:t>
            </w:r>
          </w:p>
        </w:tc>
      </w:tr>
      <w:tr w:rsidR="00631888" w:rsidRPr="001134EB" w14:paraId="28471401"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0D9706FA" w14:textId="77777777" w:rsidR="00631888" w:rsidRPr="001134EB" w:rsidRDefault="00631888" w:rsidP="003026C0">
            <w:pPr>
              <w:rPr>
                <w:b/>
                <w:bCs/>
                <w:lang w:val="el-GR"/>
              </w:rPr>
            </w:pPr>
            <w:r w:rsidRPr="001134EB">
              <w:rPr>
                <w:b/>
                <w:bCs/>
                <w:lang w:val="el-GR"/>
              </w:rPr>
              <w:t>Στοιχεία κληρονόμων:</w:t>
            </w:r>
          </w:p>
        </w:tc>
        <w:tc>
          <w:tcPr>
            <w:tcW w:w="2597" w:type="dxa"/>
            <w:tcBorders>
              <w:top w:val="nil"/>
              <w:left w:val="nil"/>
              <w:bottom w:val="single" w:sz="8" w:space="0" w:color="auto"/>
              <w:right w:val="single" w:sz="8" w:space="0" w:color="auto"/>
            </w:tcBorders>
            <w:shd w:val="clear" w:color="auto" w:fill="auto"/>
            <w:noWrap/>
            <w:vAlign w:val="center"/>
          </w:tcPr>
          <w:p w14:paraId="75F34DCE" w14:textId="77777777" w:rsidR="00631888" w:rsidRPr="001134EB" w:rsidRDefault="00631888" w:rsidP="003026C0">
            <w:pPr>
              <w:rPr>
                <w:lang w:val="el-GR"/>
              </w:rPr>
            </w:pPr>
            <w:r w:rsidRPr="001134EB">
              <w:rPr>
                <w:lang w:val="el-GR"/>
              </w:rPr>
              <w:t> </w:t>
            </w:r>
          </w:p>
        </w:tc>
        <w:tc>
          <w:tcPr>
            <w:tcW w:w="2931" w:type="dxa"/>
            <w:tcBorders>
              <w:top w:val="nil"/>
              <w:left w:val="nil"/>
              <w:bottom w:val="single" w:sz="8" w:space="0" w:color="auto"/>
              <w:right w:val="single" w:sz="8" w:space="0" w:color="auto"/>
            </w:tcBorders>
            <w:shd w:val="clear" w:color="auto" w:fill="auto"/>
            <w:vAlign w:val="center"/>
          </w:tcPr>
          <w:p w14:paraId="11FCBF64" w14:textId="77777777" w:rsidR="00631888" w:rsidRPr="001134EB" w:rsidRDefault="00631888" w:rsidP="003026C0">
            <w:pPr>
              <w:rPr>
                <w:lang w:val="el-GR"/>
              </w:rPr>
            </w:pPr>
            <w:r w:rsidRPr="001134EB">
              <w:rPr>
                <w:lang w:val="el-GR"/>
              </w:rPr>
              <w:t> </w:t>
            </w:r>
          </w:p>
        </w:tc>
      </w:tr>
      <w:tr w:rsidR="00631888" w:rsidRPr="002505A1" w14:paraId="15B900C9"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49D73870" w14:textId="77777777" w:rsidR="00631888" w:rsidRPr="001134EB" w:rsidRDefault="00631888" w:rsidP="003026C0">
            <w:pPr>
              <w:rPr>
                <w:lang w:val="el-GR"/>
              </w:rPr>
            </w:pPr>
            <w:r w:rsidRPr="001134EB">
              <w:rPr>
                <w:lang w:val="el-GR"/>
              </w:rPr>
              <w:t>Επώνυμο</w:t>
            </w:r>
          </w:p>
        </w:tc>
        <w:tc>
          <w:tcPr>
            <w:tcW w:w="2597" w:type="dxa"/>
            <w:tcBorders>
              <w:top w:val="nil"/>
              <w:left w:val="nil"/>
              <w:bottom w:val="single" w:sz="8" w:space="0" w:color="auto"/>
              <w:right w:val="single" w:sz="8" w:space="0" w:color="auto"/>
            </w:tcBorders>
            <w:shd w:val="clear" w:color="auto" w:fill="auto"/>
            <w:noWrap/>
            <w:vAlign w:val="center"/>
          </w:tcPr>
          <w:p w14:paraId="609D04DD"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02D08CDF" w14:textId="77777777" w:rsidR="00631888" w:rsidRPr="00986F67" w:rsidRDefault="00631888" w:rsidP="003026C0">
            <w:pPr>
              <w:rPr>
                <w:bCs/>
                <w:strike/>
                <w:sz w:val="18"/>
                <w:lang w:val="el-GR"/>
              </w:rPr>
            </w:pPr>
          </w:p>
        </w:tc>
      </w:tr>
      <w:tr w:rsidR="00631888" w:rsidRPr="002505A1" w14:paraId="7A78C140"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755FD438" w14:textId="77777777" w:rsidR="00631888" w:rsidRPr="001134EB" w:rsidRDefault="00631888" w:rsidP="003026C0">
            <w:pPr>
              <w:rPr>
                <w:lang w:val="el-GR"/>
              </w:rPr>
            </w:pPr>
            <w:r w:rsidRPr="001134EB">
              <w:rPr>
                <w:lang w:val="el-GR"/>
              </w:rPr>
              <w:t>Όνομα</w:t>
            </w:r>
          </w:p>
        </w:tc>
        <w:tc>
          <w:tcPr>
            <w:tcW w:w="2597" w:type="dxa"/>
            <w:tcBorders>
              <w:top w:val="nil"/>
              <w:left w:val="nil"/>
              <w:bottom w:val="single" w:sz="8" w:space="0" w:color="auto"/>
              <w:right w:val="single" w:sz="8" w:space="0" w:color="auto"/>
            </w:tcBorders>
            <w:shd w:val="clear" w:color="auto" w:fill="auto"/>
            <w:noWrap/>
            <w:vAlign w:val="center"/>
          </w:tcPr>
          <w:p w14:paraId="785D57D5"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2FFF915F" w14:textId="77777777" w:rsidR="00631888" w:rsidRPr="00986F67" w:rsidRDefault="00631888" w:rsidP="003026C0">
            <w:pPr>
              <w:rPr>
                <w:bCs/>
                <w:strike/>
                <w:sz w:val="18"/>
                <w:lang w:val="el-GR"/>
              </w:rPr>
            </w:pPr>
          </w:p>
        </w:tc>
      </w:tr>
      <w:tr w:rsidR="00631888" w:rsidRPr="002505A1" w14:paraId="5EBA469F"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059AA8FE" w14:textId="77777777" w:rsidR="00631888" w:rsidRPr="001134EB" w:rsidRDefault="00631888" w:rsidP="003026C0">
            <w:pPr>
              <w:rPr>
                <w:lang w:val="el-GR"/>
              </w:rPr>
            </w:pPr>
            <w:r w:rsidRPr="001134EB">
              <w:rPr>
                <w:lang w:val="el-GR"/>
              </w:rPr>
              <w:t>Πατρώνυμο</w:t>
            </w:r>
          </w:p>
        </w:tc>
        <w:tc>
          <w:tcPr>
            <w:tcW w:w="2597" w:type="dxa"/>
            <w:tcBorders>
              <w:top w:val="nil"/>
              <w:left w:val="nil"/>
              <w:bottom w:val="single" w:sz="8" w:space="0" w:color="auto"/>
              <w:right w:val="single" w:sz="8" w:space="0" w:color="auto"/>
            </w:tcBorders>
            <w:shd w:val="clear" w:color="auto" w:fill="auto"/>
            <w:noWrap/>
            <w:vAlign w:val="center"/>
          </w:tcPr>
          <w:p w14:paraId="1951CBC0"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7202566B" w14:textId="77777777" w:rsidR="00631888" w:rsidRPr="00986F67" w:rsidRDefault="00631888" w:rsidP="003026C0">
            <w:pPr>
              <w:rPr>
                <w:bCs/>
                <w:strike/>
                <w:sz w:val="18"/>
                <w:lang w:val="el-GR"/>
              </w:rPr>
            </w:pPr>
          </w:p>
        </w:tc>
      </w:tr>
      <w:tr w:rsidR="00631888" w:rsidRPr="002505A1" w14:paraId="78683E32"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2B34366D" w14:textId="77777777" w:rsidR="00631888" w:rsidRPr="001134EB" w:rsidRDefault="00631888" w:rsidP="003026C0">
            <w:pPr>
              <w:rPr>
                <w:lang w:val="el-GR"/>
              </w:rPr>
            </w:pPr>
            <w:proofErr w:type="spellStart"/>
            <w:r w:rsidRPr="001134EB">
              <w:rPr>
                <w:lang w:val="el-GR"/>
              </w:rPr>
              <w:t>Μητρώνυμο</w:t>
            </w:r>
            <w:proofErr w:type="spellEnd"/>
          </w:p>
        </w:tc>
        <w:tc>
          <w:tcPr>
            <w:tcW w:w="2597" w:type="dxa"/>
            <w:tcBorders>
              <w:top w:val="nil"/>
              <w:left w:val="nil"/>
              <w:bottom w:val="single" w:sz="8" w:space="0" w:color="auto"/>
              <w:right w:val="single" w:sz="8" w:space="0" w:color="auto"/>
            </w:tcBorders>
            <w:shd w:val="clear" w:color="auto" w:fill="auto"/>
            <w:noWrap/>
            <w:vAlign w:val="center"/>
          </w:tcPr>
          <w:p w14:paraId="0D18C652" w14:textId="77777777" w:rsidR="00631888" w:rsidRPr="001134EB" w:rsidRDefault="00631888" w:rsidP="003026C0">
            <w:pPr>
              <w:rPr>
                <w:lang w:val="el-GR"/>
              </w:rPr>
            </w:pPr>
            <w:r w:rsidRPr="001134EB">
              <w:rPr>
                <w:lang w:val="el-GR"/>
              </w:rPr>
              <w:t>Μη Διαθέσιμα</w:t>
            </w:r>
          </w:p>
        </w:tc>
        <w:tc>
          <w:tcPr>
            <w:tcW w:w="2931" w:type="dxa"/>
            <w:tcBorders>
              <w:top w:val="nil"/>
              <w:left w:val="nil"/>
              <w:bottom w:val="single" w:sz="8" w:space="0" w:color="auto"/>
              <w:right w:val="single" w:sz="8" w:space="0" w:color="auto"/>
            </w:tcBorders>
            <w:shd w:val="clear" w:color="auto" w:fill="auto"/>
            <w:vAlign w:val="center"/>
          </w:tcPr>
          <w:p w14:paraId="0A7CFFA6" w14:textId="77777777" w:rsidR="00631888" w:rsidRPr="00986F67" w:rsidRDefault="00631888" w:rsidP="003026C0">
            <w:pPr>
              <w:rPr>
                <w:bCs/>
                <w:strike/>
                <w:sz w:val="18"/>
                <w:lang w:val="el-GR"/>
              </w:rPr>
            </w:pPr>
          </w:p>
        </w:tc>
      </w:tr>
      <w:tr w:rsidR="00631888" w:rsidRPr="002505A1" w14:paraId="56ED3366"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5226FB86" w14:textId="77777777" w:rsidR="00631888" w:rsidRPr="001134EB" w:rsidRDefault="00631888" w:rsidP="003026C0">
            <w:pPr>
              <w:rPr>
                <w:lang w:val="el-GR"/>
              </w:rPr>
            </w:pPr>
            <w:r w:rsidRPr="001134EB">
              <w:rPr>
                <w:lang w:val="el-GR"/>
              </w:rPr>
              <w:t>ΑΦΜ</w:t>
            </w:r>
          </w:p>
        </w:tc>
        <w:tc>
          <w:tcPr>
            <w:tcW w:w="2597" w:type="dxa"/>
            <w:tcBorders>
              <w:top w:val="nil"/>
              <w:left w:val="nil"/>
              <w:bottom w:val="single" w:sz="8" w:space="0" w:color="auto"/>
              <w:right w:val="single" w:sz="8" w:space="0" w:color="auto"/>
            </w:tcBorders>
            <w:shd w:val="clear" w:color="auto" w:fill="auto"/>
            <w:noWrap/>
            <w:vAlign w:val="center"/>
          </w:tcPr>
          <w:p w14:paraId="3C8C2B28"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68607173" w14:textId="77777777" w:rsidR="00631888" w:rsidRPr="00986F67" w:rsidRDefault="00631888" w:rsidP="003026C0">
            <w:pPr>
              <w:rPr>
                <w:bCs/>
                <w:strike/>
                <w:sz w:val="18"/>
                <w:lang w:val="el-GR"/>
              </w:rPr>
            </w:pPr>
          </w:p>
        </w:tc>
      </w:tr>
      <w:tr w:rsidR="00631888" w:rsidRPr="002505A1" w14:paraId="40579658"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64D9BC19" w14:textId="77777777" w:rsidR="00631888" w:rsidRPr="001134EB" w:rsidRDefault="00631888" w:rsidP="003026C0">
            <w:pPr>
              <w:rPr>
                <w:lang w:val="el-GR"/>
              </w:rPr>
            </w:pPr>
            <w:r w:rsidRPr="001134EB">
              <w:rPr>
                <w:lang w:val="el-GR"/>
              </w:rPr>
              <w:t>ΑΔΤ</w:t>
            </w:r>
          </w:p>
        </w:tc>
        <w:tc>
          <w:tcPr>
            <w:tcW w:w="2597" w:type="dxa"/>
            <w:tcBorders>
              <w:top w:val="nil"/>
              <w:left w:val="nil"/>
              <w:bottom w:val="single" w:sz="8" w:space="0" w:color="auto"/>
              <w:right w:val="single" w:sz="8" w:space="0" w:color="auto"/>
            </w:tcBorders>
            <w:shd w:val="clear" w:color="auto" w:fill="auto"/>
            <w:noWrap/>
            <w:vAlign w:val="center"/>
          </w:tcPr>
          <w:p w14:paraId="10120871"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1EDA861C" w14:textId="77777777" w:rsidR="00631888" w:rsidRPr="00986F67" w:rsidRDefault="00631888" w:rsidP="003026C0">
            <w:pPr>
              <w:rPr>
                <w:bCs/>
                <w:strike/>
                <w:sz w:val="18"/>
                <w:lang w:val="el-GR"/>
              </w:rPr>
            </w:pPr>
          </w:p>
        </w:tc>
      </w:tr>
      <w:tr w:rsidR="00631888" w:rsidRPr="002505A1" w14:paraId="2A9CCC74" w14:textId="77777777" w:rsidTr="003026C0">
        <w:trPr>
          <w:trHeight w:val="6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7B2F9451" w14:textId="77777777" w:rsidR="00631888" w:rsidRPr="001134EB" w:rsidRDefault="00631888" w:rsidP="003026C0">
            <w:pPr>
              <w:rPr>
                <w:lang w:val="el-GR"/>
              </w:rPr>
            </w:pPr>
            <w:r w:rsidRPr="001134EB">
              <w:rPr>
                <w:lang w:val="el-GR"/>
              </w:rPr>
              <w:lastRenderedPageBreak/>
              <w:t>Τηλέφωνο επικοινωνίας</w:t>
            </w:r>
          </w:p>
        </w:tc>
        <w:tc>
          <w:tcPr>
            <w:tcW w:w="2597" w:type="dxa"/>
            <w:tcBorders>
              <w:top w:val="nil"/>
              <w:left w:val="nil"/>
              <w:bottom w:val="single" w:sz="8" w:space="0" w:color="auto"/>
              <w:right w:val="single" w:sz="8" w:space="0" w:color="auto"/>
            </w:tcBorders>
            <w:shd w:val="clear" w:color="auto" w:fill="auto"/>
            <w:noWrap/>
            <w:vAlign w:val="center"/>
          </w:tcPr>
          <w:p w14:paraId="6B59EC45" w14:textId="77777777" w:rsidR="00631888" w:rsidRPr="001134EB" w:rsidRDefault="00631888" w:rsidP="003026C0">
            <w:pPr>
              <w:rPr>
                <w:lang w:val="el-GR"/>
              </w:rPr>
            </w:pPr>
            <w:r w:rsidRPr="001134EB">
              <w:rPr>
                <w:lang w:val="el-GR"/>
              </w:rPr>
              <w:t>Διαθέσιμα</w:t>
            </w:r>
          </w:p>
        </w:tc>
        <w:tc>
          <w:tcPr>
            <w:tcW w:w="2931" w:type="dxa"/>
            <w:tcBorders>
              <w:top w:val="nil"/>
              <w:left w:val="nil"/>
              <w:bottom w:val="single" w:sz="8" w:space="0" w:color="auto"/>
              <w:right w:val="single" w:sz="8" w:space="0" w:color="auto"/>
            </w:tcBorders>
            <w:shd w:val="clear" w:color="auto" w:fill="auto"/>
            <w:vAlign w:val="center"/>
          </w:tcPr>
          <w:p w14:paraId="73CA1537" w14:textId="77777777" w:rsidR="00631888" w:rsidRPr="00986F67" w:rsidRDefault="00631888" w:rsidP="003026C0">
            <w:pPr>
              <w:rPr>
                <w:bCs/>
                <w:strike/>
                <w:sz w:val="18"/>
                <w:lang w:val="el-GR"/>
              </w:rPr>
            </w:pPr>
          </w:p>
        </w:tc>
      </w:tr>
      <w:tr w:rsidR="00631888" w:rsidRPr="00A9667F" w14:paraId="77CC6B05" w14:textId="77777777" w:rsidTr="003026C0">
        <w:trPr>
          <w:trHeight w:val="91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5C5C4027" w14:textId="77777777" w:rsidR="00631888" w:rsidRPr="001134EB" w:rsidRDefault="00631888" w:rsidP="003026C0">
            <w:pPr>
              <w:rPr>
                <w:lang w:val="el-GR"/>
              </w:rPr>
            </w:pPr>
            <w:r w:rsidRPr="001134EB">
              <w:rPr>
                <w:lang w:val="el-GR"/>
              </w:rPr>
              <w:t xml:space="preserve">Είδος Εμπράγματου  </w:t>
            </w:r>
            <w:proofErr w:type="spellStart"/>
            <w:r w:rsidRPr="001134EB">
              <w:rPr>
                <w:lang w:val="el-GR"/>
              </w:rPr>
              <w:t>δικαίωματος</w:t>
            </w:r>
            <w:proofErr w:type="spellEnd"/>
          </w:p>
        </w:tc>
        <w:tc>
          <w:tcPr>
            <w:tcW w:w="2597" w:type="dxa"/>
            <w:tcBorders>
              <w:top w:val="nil"/>
              <w:left w:val="nil"/>
              <w:bottom w:val="single" w:sz="8" w:space="0" w:color="auto"/>
              <w:right w:val="single" w:sz="8" w:space="0" w:color="auto"/>
            </w:tcBorders>
            <w:shd w:val="clear" w:color="auto" w:fill="auto"/>
            <w:noWrap/>
            <w:vAlign w:val="center"/>
          </w:tcPr>
          <w:p w14:paraId="5A15F2FB" w14:textId="77777777" w:rsidR="00631888" w:rsidRPr="001134EB" w:rsidRDefault="00631888" w:rsidP="003026C0">
            <w:pPr>
              <w:rPr>
                <w:lang w:val="el-GR"/>
              </w:rPr>
            </w:pPr>
            <w:r w:rsidRPr="001134EB">
              <w:rPr>
                <w:lang w:val="el-GR"/>
              </w:rPr>
              <w:t xml:space="preserve">ΔΙΑΘΕΣΙΜΟ </w:t>
            </w:r>
          </w:p>
        </w:tc>
        <w:tc>
          <w:tcPr>
            <w:tcW w:w="2931" w:type="dxa"/>
            <w:tcBorders>
              <w:top w:val="nil"/>
              <w:left w:val="nil"/>
              <w:bottom w:val="single" w:sz="8" w:space="0" w:color="auto"/>
              <w:right w:val="single" w:sz="8" w:space="0" w:color="auto"/>
            </w:tcBorders>
            <w:shd w:val="clear" w:color="auto" w:fill="auto"/>
            <w:vAlign w:val="center"/>
          </w:tcPr>
          <w:p w14:paraId="171766B8" w14:textId="77777777" w:rsidR="00631888" w:rsidRPr="001134EB" w:rsidRDefault="00631888" w:rsidP="003026C0">
            <w:pPr>
              <w:rPr>
                <w:bCs/>
                <w:lang w:val="el-GR"/>
              </w:rPr>
            </w:pPr>
            <w:proofErr w:type="spellStart"/>
            <w:r w:rsidRPr="001134EB">
              <w:rPr>
                <w:bCs/>
                <w:lang w:val="el-GR"/>
              </w:rPr>
              <w:t>Αντληση</w:t>
            </w:r>
            <w:proofErr w:type="spellEnd"/>
            <w:r w:rsidRPr="001134EB">
              <w:rPr>
                <w:bCs/>
                <w:lang w:val="el-GR"/>
              </w:rPr>
              <w:t xml:space="preserve"> των τιμών της παραμέτρου από το ΠΣ δανείων και δημιουργία DROP DOWN  </w:t>
            </w:r>
            <w:proofErr w:type="spellStart"/>
            <w:r w:rsidRPr="001134EB">
              <w:rPr>
                <w:bCs/>
                <w:lang w:val="el-GR"/>
              </w:rPr>
              <w:t>list</w:t>
            </w:r>
            <w:proofErr w:type="spellEnd"/>
            <w:r w:rsidRPr="001134EB">
              <w:rPr>
                <w:bCs/>
                <w:lang w:val="el-GR"/>
              </w:rPr>
              <w:t xml:space="preserve"> προς επιλογή τιμών </w:t>
            </w:r>
          </w:p>
        </w:tc>
      </w:tr>
      <w:tr w:rsidR="00631888" w:rsidRPr="001134EB" w14:paraId="4DFA5636" w14:textId="77777777" w:rsidTr="003026C0">
        <w:trPr>
          <w:trHeight w:val="345"/>
        </w:trPr>
        <w:tc>
          <w:tcPr>
            <w:tcW w:w="3843" w:type="dxa"/>
            <w:tcBorders>
              <w:top w:val="nil"/>
              <w:left w:val="single" w:sz="8" w:space="0" w:color="auto"/>
              <w:bottom w:val="single" w:sz="8" w:space="0" w:color="auto"/>
              <w:right w:val="single" w:sz="8" w:space="0" w:color="auto"/>
            </w:tcBorders>
            <w:shd w:val="clear" w:color="auto" w:fill="auto"/>
            <w:noWrap/>
            <w:vAlign w:val="center"/>
          </w:tcPr>
          <w:p w14:paraId="78329846" w14:textId="77777777" w:rsidR="00631888" w:rsidRPr="001134EB" w:rsidRDefault="00631888" w:rsidP="003026C0">
            <w:pPr>
              <w:rPr>
                <w:lang w:val="el-GR"/>
              </w:rPr>
            </w:pPr>
            <w:r w:rsidRPr="001134EB">
              <w:rPr>
                <w:lang w:val="el-GR"/>
              </w:rPr>
              <w:t xml:space="preserve">Ποσοστό  Εμπράγματου  </w:t>
            </w:r>
            <w:proofErr w:type="spellStart"/>
            <w:r w:rsidRPr="001134EB">
              <w:rPr>
                <w:lang w:val="el-GR"/>
              </w:rPr>
              <w:t>δικαίωματος</w:t>
            </w:r>
            <w:proofErr w:type="spellEnd"/>
          </w:p>
        </w:tc>
        <w:tc>
          <w:tcPr>
            <w:tcW w:w="2597" w:type="dxa"/>
            <w:tcBorders>
              <w:top w:val="nil"/>
              <w:left w:val="nil"/>
              <w:bottom w:val="single" w:sz="8" w:space="0" w:color="auto"/>
              <w:right w:val="single" w:sz="8" w:space="0" w:color="auto"/>
            </w:tcBorders>
            <w:shd w:val="clear" w:color="auto" w:fill="auto"/>
            <w:noWrap/>
            <w:vAlign w:val="center"/>
          </w:tcPr>
          <w:p w14:paraId="4808A034" w14:textId="77777777" w:rsidR="00631888" w:rsidRPr="001134EB" w:rsidRDefault="00631888" w:rsidP="003026C0">
            <w:pPr>
              <w:rPr>
                <w:lang w:val="el-GR"/>
              </w:rPr>
            </w:pPr>
            <w:r w:rsidRPr="001134EB">
              <w:rPr>
                <w:lang w:val="el-GR"/>
              </w:rPr>
              <w:t>Μη διαθέσιμα</w:t>
            </w:r>
          </w:p>
        </w:tc>
        <w:tc>
          <w:tcPr>
            <w:tcW w:w="2931" w:type="dxa"/>
            <w:tcBorders>
              <w:top w:val="nil"/>
              <w:left w:val="nil"/>
              <w:bottom w:val="single" w:sz="8" w:space="0" w:color="auto"/>
              <w:right w:val="single" w:sz="8" w:space="0" w:color="auto"/>
            </w:tcBorders>
            <w:shd w:val="clear" w:color="auto" w:fill="auto"/>
            <w:vAlign w:val="center"/>
          </w:tcPr>
          <w:p w14:paraId="0DF6BE97" w14:textId="77777777" w:rsidR="00631888" w:rsidRPr="001134EB" w:rsidRDefault="00631888" w:rsidP="003026C0">
            <w:pPr>
              <w:rPr>
                <w:bCs/>
                <w:lang w:val="el-GR"/>
              </w:rPr>
            </w:pPr>
            <w:r w:rsidRPr="001134EB">
              <w:rPr>
                <w:bCs/>
                <w:lang w:val="el-GR"/>
              </w:rPr>
              <w:t>INPUT</w:t>
            </w:r>
          </w:p>
        </w:tc>
      </w:tr>
    </w:tbl>
    <w:p w14:paraId="17CA27AB" w14:textId="77777777" w:rsidR="00631888" w:rsidRDefault="00631888" w:rsidP="00631888">
      <w:pPr>
        <w:rPr>
          <w:b/>
          <w:lang w:val="el-GR"/>
        </w:rPr>
      </w:pPr>
    </w:p>
    <w:p w14:paraId="41607AA0" w14:textId="77777777" w:rsidR="00631888" w:rsidRPr="00DB6028" w:rsidRDefault="00631888" w:rsidP="00631888">
      <w:pPr>
        <w:rPr>
          <w:lang w:val="el-GR"/>
        </w:rPr>
      </w:pPr>
    </w:p>
    <w:p w14:paraId="2D4D2C1C" w14:textId="77777777" w:rsidR="00631888" w:rsidRPr="001134EB" w:rsidRDefault="00631888" w:rsidP="00631888">
      <w:pPr>
        <w:rPr>
          <w:lang w:val="el-GR"/>
        </w:rPr>
      </w:pPr>
      <w:r w:rsidRPr="001134EB">
        <w:rPr>
          <w:b/>
          <w:lang w:val="el-GR"/>
        </w:rPr>
        <w:t>2</w:t>
      </w:r>
      <w:r w:rsidRPr="001134EB">
        <w:rPr>
          <w:b/>
          <w:vertAlign w:val="superscript"/>
          <w:lang w:val="el-GR"/>
        </w:rPr>
        <w:t>η</w:t>
      </w:r>
      <w:r w:rsidRPr="001134EB">
        <w:rPr>
          <w:b/>
          <w:lang w:val="el-GR"/>
        </w:rPr>
        <w:t xml:space="preserve"> Κατηγορία. </w:t>
      </w:r>
      <w:proofErr w:type="spellStart"/>
      <w:r w:rsidRPr="001134EB">
        <w:rPr>
          <w:b/>
          <w:lang w:val="el-GR"/>
        </w:rPr>
        <w:t>Μεταδεδομένα</w:t>
      </w:r>
      <w:proofErr w:type="spellEnd"/>
      <w:r w:rsidRPr="001134EB">
        <w:rPr>
          <w:b/>
          <w:lang w:val="el-GR"/>
        </w:rPr>
        <w:t xml:space="preserve"> που αφορούν στα « ΣΤΟΙΧΕΙΑ ΣΥΜΒΑΣΗΣ» - </w:t>
      </w:r>
      <w:proofErr w:type="spellStart"/>
      <w:r w:rsidRPr="001134EB">
        <w:rPr>
          <w:b/>
          <w:lang w:val="el-GR"/>
        </w:rPr>
        <w:t>Επικαιροποίηση</w:t>
      </w:r>
      <w:proofErr w:type="spellEnd"/>
      <w:r w:rsidRPr="001134EB">
        <w:rPr>
          <w:lang w:val="el-GR"/>
        </w:rPr>
        <w:t xml:space="preserve"> </w:t>
      </w:r>
    </w:p>
    <w:p w14:paraId="04A1FBCD" w14:textId="77777777" w:rsidR="00631888" w:rsidRPr="001134EB" w:rsidRDefault="00631888" w:rsidP="00631888">
      <w:pPr>
        <w:rPr>
          <w:lang w:val="el-GR"/>
        </w:rPr>
      </w:pPr>
      <w:r w:rsidRPr="001134EB">
        <w:rPr>
          <w:lang w:val="el-GR"/>
        </w:rPr>
        <w:t xml:space="preserve">Αυτά τα </w:t>
      </w:r>
      <w:proofErr w:type="spellStart"/>
      <w:r w:rsidRPr="001134EB">
        <w:rPr>
          <w:lang w:val="el-GR"/>
        </w:rPr>
        <w:t>μεταδεδομένα</w:t>
      </w:r>
      <w:proofErr w:type="spellEnd"/>
      <w:r w:rsidRPr="001134EB">
        <w:rPr>
          <w:lang w:val="el-GR"/>
        </w:rPr>
        <w:t xml:space="preserve"> υπάρχουν στην βάση του  ΤΠΔ και συντηρείται από τις αρμόδιες Διευθύνσεις. Προτείνεται να επιβεβαιωθούν </w:t>
      </w:r>
      <w:r>
        <w:rPr>
          <w:lang w:val="el-GR"/>
        </w:rPr>
        <w:t xml:space="preserve">(όπως </w:t>
      </w:r>
      <w:proofErr w:type="spellStart"/>
      <w:r>
        <w:rPr>
          <w:lang w:val="el-GR"/>
        </w:rPr>
        <w:t>περιγράφηκε</w:t>
      </w:r>
      <w:proofErr w:type="spellEnd"/>
      <w:r>
        <w:rPr>
          <w:lang w:val="el-GR"/>
        </w:rPr>
        <w:t xml:space="preserve"> στην ενότητα </w:t>
      </w:r>
      <w:hyperlink w:anchor="_Απαιτήσεις_καταχώρησης_δεδομένων" w:history="1">
        <w:r w:rsidRPr="00125889">
          <w:rPr>
            <w:rStyle w:val="-"/>
            <w:lang w:val="el-GR"/>
          </w:rPr>
          <w:t>Απαιτήσεις καταχώρησης δεδομένων</w:t>
        </w:r>
      </w:hyperlink>
      <w:r>
        <w:rPr>
          <w:lang w:val="el-GR"/>
        </w:rPr>
        <w:t xml:space="preserve">) </w:t>
      </w:r>
      <w:r w:rsidRPr="001134EB">
        <w:rPr>
          <w:lang w:val="el-GR"/>
        </w:rPr>
        <w:t xml:space="preserve">τα στοιχεία των </w:t>
      </w:r>
      <w:proofErr w:type="spellStart"/>
      <w:r w:rsidRPr="001134EB">
        <w:rPr>
          <w:lang w:val="el-GR"/>
        </w:rPr>
        <w:t>μεταδεδομένων</w:t>
      </w:r>
      <w:proofErr w:type="spellEnd"/>
      <w:r w:rsidRPr="001134EB">
        <w:rPr>
          <w:lang w:val="el-GR"/>
        </w:rPr>
        <w:t xml:space="preserve"> καθώς και να προστεθούν οι κάτωθι κατηγορίες οι οποίες αφορούν στις πρόσθετες πράξεις:</w:t>
      </w:r>
    </w:p>
    <w:p w14:paraId="5545A1D7" w14:textId="77777777" w:rsidR="00631888" w:rsidRPr="001134EB" w:rsidRDefault="00631888" w:rsidP="00631888">
      <w:pPr>
        <w:rPr>
          <w:lang w:val="el-GR"/>
        </w:rPr>
      </w:pPr>
    </w:p>
    <w:tbl>
      <w:tblPr>
        <w:tblW w:w="9371" w:type="dxa"/>
        <w:tblInd w:w="93" w:type="dxa"/>
        <w:tblLook w:val="0000" w:firstRow="0" w:lastRow="0" w:firstColumn="0" w:lastColumn="0" w:noHBand="0" w:noVBand="0"/>
      </w:tblPr>
      <w:tblGrid>
        <w:gridCol w:w="3212"/>
        <w:gridCol w:w="1454"/>
        <w:gridCol w:w="1695"/>
        <w:gridCol w:w="3010"/>
      </w:tblGrid>
      <w:tr w:rsidR="00631888" w:rsidRPr="001134EB" w14:paraId="63C75140" w14:textId="77777777" w:rsidTr="003026C0">
        <w:trPr>
          <w:trHeight w:val="300"/>
        </w:trPr>
        <w:tc>
          <w:tcPr>
            <w:tcW w:w="3212" w:type="dxa"/>
            <w:tcBorders>
              <w:top w:val="single" w:sz="4" w:space="0" w:color="auto"/>
              <w:left w:val="single" w:sz="4" w:space="0" w:color="auto"/>
              <w:bottom w:val="single" w:sz="4" w:space="0" w:color="auto"/>
              <w:right w:val="single" w:sz="4" w:space="0" w:color="auto"/>
            </w:tcBorders>
            <w:shd w:val="clear" w:color="auto" w:fill="auto"/>
          </w:tcPr>
          <w:p w14:paraId="6B5EA20D" w14:textId="77777777" w:rsidR="00631888" w:rsidRPr="001134EB" w:rsidRDefault="00631888" w:rsidP="003026C0">
            <w:pPr>
              <w:rPr>
                <w:b/>
                <w:bCs/>
                <w:lang w:val="el-GR"/>
              </w:rPr>
            </w:pPr>
            <w:r w:rsidRPr="001134EB">
              <w:rPr>
                <w:b/>
                <w:bCs/>
                <w:lang w:val="el-GR"/>
              </w:rPr>
              <w:t>Μεταβλητή</w:t>
            </w:r>
          </w:p>
        </w:tc>
        <w:tc>
          <w:tcPr>
            <w:tcW w:w="1454" w:type="dxa"/>
            <w:tcBorders>
              <w:top w:val="single" w:sz="4" w:space="0" w:color="auto"/>
              <w:left w:val="nil"/>
              <w:bottom w:val="single" w:sz="4" w:space="0" w:color="auto"/>
              <w:right w:val="single" w:sz="4" w:space="0" w:color="auto"/>
            </w:tcBorders>
            <w:shd w:val="clear" w:color="auto" w:fill="auto"/>
          </w:tcPr>
          <w:p w14:paraId="287BAA9C" w14:textId="77777777" w:rsidR="00631888" w:rsidRPr="001134EB" w:rsidRDefault="00631888" w:rsidP="003026C0">
            <w:pPr>
              <w:rPr>
                <w:b/>
                <w:bCs/>
                <w:lang w:val="el-GR"/>
              </w:rPr>
            </w:pPr>
            <w:r w:rsidRPr="001134EB">
              <w:rPr>
                <w:b/>
                <w:bCs/>
                <w:lang w:val="el-GR"/>
              </w:rPr>
              <w:t>ΤΠΔ</w:t>
            </w:r>
          </w:p>
        </w:tc>
        <w:tc>
          <w:tcPr>
            <w:tcW w:w="1695" w:type="dxa"/>
            <w:tcBorders>
              <w:top w:val="single" w:sz="4" w:space="0" w:color="auto"/>
              <w:left w:val="nil"/>
              <w:bottom w:val="single" w:sz="4" w:space="0" w:color="auto"/>
              <w:right w:val="single" w:sz="4" w:space="0" w:color="auto"/>
            </w:tcBorders>
            <w:shd w:val="clear" w:color="auto" w:fill="auto"/>
            <w:vAlign w:val="center"/>
          </w:tcPr>
          <w:p w14:paraId="2B4CED14" w14:textId="77777777" w:rsidR="00631888" w:rsidRPr="001134EB" w:rsidRDefault="00631888" w:rsidP="003026C0">
            <w:pPr>
              <w:rPr>
                <w:b/>
                <w:bCs/>
                <w:lang w:val="el-GR"/>
              </w:rPr>
            </w:pPr>
            <w:r w:rsidRPr="001134EB">
              <w:rPr>
                <w:b/>
                <w:bCs/>
                <w:lang w:val="el-GR"/>
              </w:rPr>
              <w:t>Επιλογές πεδίων</w:t>
            </w:r>
          </w:p>
        </w:tc>
        <w:tc>
          <w:tcPr>
            <w:tcW w:w="3010" w:type="dxa"/>
            <w:tcBorders>
              <w:top w:val="single" w:sz="4" w:space="0" w:color="auto"/>
              <w:left w:val="nil"/>
              <w:bottom w:val="single" w:sz="4" w:space="0" w:color="auto"/>
              <w:right w:val="single" w:sz="4" w:space="0" w:color="auto"/>
            </w:tcBorders>
            <w:shd w:val="clear" w:color="auto" w:fill="auto"/>
            <w:vAlign w:val="center"/>
          </w:tcPr>
          <w:p w14:paraId="412FD9E7" w14:textId="77777777" w:rsidR="00631888" w:rsidRPr="001134EB" w:rsidRDefault="00631888" w:rsidP="003026C0">
            <w:pPr>
              <w:rPr>
                <w:b/>
                <w:bCs/>
                <w:lang w:val="el-GR"/>
              </w:rPr>
            </w:pPr>
            <w:r w:rsidRPr="001134EB">
              <w:rPr>
                <w:b/>
                <w:bCs/>
                <w:lang w:val="el-GR"/>
              </w:rPr>
              <w:t xml:space="preserve">ΣΗΜΕΙΩΣΕΙΣ </w:t>
            </w:r>
          </w:p>
        </w:tc>
      </w:tr>
      <w:tr w:rsidR="00631888" w:rsidRPr="001134EB" w14:paraId="6D5694E2" w14:textId="77777777" w:rsidTr="003026C0">
        <w:trPr>
          <w:trHeight w:val="330"/>
        </w:trPr>
        <w:tc>
          <w:tcPr>
            <w:tcW w:w="3212" w:type="dxa"/>
            <w:tcBorders>
              <w:top w:val="nil"/>
              <w:left w:val="single" w:sz="4" w:space="0" w:color="auto"/>
              <w:bottom w:val="single" w:sz="4" w:space="0" w:color="auto"/>
              <w:right w:val="single" w:sz="4" w:space="0" w:color="auto"/>
            </w:tcBorders>
            <w:shd w:val="clear" w:color="auto" w:fill="auto"/>
          </w:tcPr>
          <w:p w14:paraId="7084F863" w14:textId="77777777" w:rsidR="00631888" w:rsidRPr="001134EB" w:rsidRDefault="00631888" w:rsidP="003026C0">
            <w:pPr>
              <w:rPr>
                <w:lang w:val="el-GR"/>
              </w:rPr>
            </w:pPr>
            <w:r w:rsidRPr="001134EB">
              <w:rPr>
                <w:lang w:val="el-GR"/>
              </w:rPr>
              <w:t>Αριθμός Δανείου</w:t>
            </w:r>
          </w:p>
        </w:tc>
        <w:tc>
          <w:tcPr>
            <w:tcW w:w="1454" w:type="dxa"/>
            <w:tcBorders>
              <w:top w:val="nil"/>
              <w:left w:val="nil"/>
              <w:bottom w:val="single" w:sz="4" w:space="0" w:color="auto"/>
              <w:right w:val="single" w:sz="4" w:space="0" w:color="auto"/>
            </w:tcBorders>
            <w:shd w:val="clear" w:color="auto" w:fill="auto"/>
          </w:tcPr>
          <w:p w14:paraId="3839DCA2" w14:textId="77777777" w:rsidR="00631888" w:rsidRPr="001134EB" w:rsidRDefault="00631888" w:rsidP="003026C0">
            <w:pPr>
              <w:rPr>
                <w:lang w:val="el-GR"/>
              </w:rPr>
            </w:pPr>
            <w:r w:rsidRPr="001134EB">
              <w:rPr>
                <w:lang w:val="el-GR"/>
              </w:rPr>
              <w:t>Διαθέσιμα</w:t>
            </w:r>
          </w:p>
        </w:tc>
        <w:tc>
          <w:tcPr>
            <w:tcW w:w="1695" w:type="dxa"/>
            <w:tcBorders>
              <w:top w:val="nil"/>
              <w:left w:val="nil"/>
              <w:bottom w:val="single" w:sz="4" w:space="0" w:color="auto"/>
              <w:right w:val="single" w:sz="4" w:space="0" w:color="auto"/>
            </w:tcBorders>
            <w:shd w:val="clear" w:color="auto" w:fill="auto"/>
            <w:vAlign w:val="center"/>
          </w:tcPr>
          <w:p w14:paraId="1ED217A2" w14:textId="77777777" w:rsidR="00631888" w:rsidRPr="001134EB" w:rsidRDefault="00631888" w:rsidP="003026C0">
            <w:pPr>
              <w:rPr>
                <w:lang w:val="el-GR"/>
              </w:rPr>
            </w:pPr>
            <w:r w:rsidRPr="001134EB">
              <w:rPr>
                <w:lang w:val="el-GR"/>
              </w:rPr>
              <w:t> </w:t>
            </w:r>
          </w:p>
        </w:tc>
        <w:tc>
          <w:tcPr>
            <w:tcW w:w="3010" w:type="dxa"/>
            <w:tcBorders>
              <w:top w:val="nil"/>
              <w:left w:val="nil"/>
              <w:bottom w:val="single" w:sz="4" w:space="0" w:color="auto"/>
              <w:right w:val="single" w:sz="4" w:space="0" w:color="auto"/>
            </w:tcBorders>
            <w:shd w:val="clear" w:color="auto" w:fill="auto"/>
            <w:vAlign w:val="bottom"/>
          </w:tcPr>
          <w:p w14:paraId="7CE16116" w14:textId="77777777" w:rsidR="00631888" w:rsidRPr="00837BC6" w:rsidRDefault="00631888" w:rsidP="003026C0">
            <w:pPr>
              <w:rPr>
                <w:lang w:val="en-US"/>
              </w:rPr>
            </w:pPr>
            <w:r w:rsidRPr="001134EB">
              <w:rPr>
                <w:lang w:val="el-GR"/>
              </w:rPr>
              <w:t> </w:t>
            </w:r>
            <w:r>
              <w:rPr>
                <w:lang w:val="en-US"/>
              </w:rPr>
              <w:t>DANEIO_ID</w:t>
            </w:r>
          </w:p>
        </w:tc>
      </w:tr>
      <w:tr w:rsidR="00631888" w:rsidRPr="001134EB" w14:paraId="3D739D58" w14:textId="77777777" w:rsidTr="003026C0">
        <w:trPr>
          <w:trHeight w:val="330"/>
        </w:trPr>
        <w:tc>
          <w:tcPr>
            <w:tcW w:w="3212" w:type="dxa"/>
            <w:tcBorders>
              <w:top w:val="nil"/>
              <w:left w:val="single" w:sz="4" w:space="0" w:color="auto"/>
              <w:bottom w:val="single" w:sz="4" w:space="0" w:color="auto"/>
              <w:right w:val="single" w:sz="4" w:space="0" w:color="auto"/>
            </w:tcBorders>
            <w:shd w:val="clear" w:color="auto" w:fill="auto"/>
          </w:tcPr>
          <w:p w14:paraId="2D9A80BD" w14:textId="77777777" w:rsidR="00631888" w:rsidRPr="001134EB" w:rsidRDefault="00631888" w:rsidP="003026C0">
            <w:pPr>
              <w:rPr>
                <w:b/>
                <w:bCs/>
                <w:lang w:val="el-GR"/>
              </w:rPr>
            </w:pPr>
            <w:r w:rsidRPr="001134EB">
              <w:rPr>
                <w:b/>
                <w:bCs/>
                <w:lang w:val="el-GR"/>
              </w:rPr>
              <w:t>Β. ΣΤΟΙΧΕΙΑ ΣΥΜΒΑΣΕΩΝ</w:t>
            </w:r>
          </w:p>
        </w:tc>
        <w:tc>
          <w:tcPr>
            <w:tcW w:w="1454" w:type="dxa"/>
            <w:tcBorders>
              <w:top w:val="nil"/>
              <w:left w:val="nil"/>
              <w:bottom w:val="single" w:sz="4" w:space="0" w:color="auto"/>
              <w:right w:val="single" w:sz="4" w:space="0" w:color="auto"/>
            </w:tcBorders>
            <w:shd w:val="clear" w:color="auto" w:fill="auto"/>
          </w:tcPr>
          <w:p w14:paraId="1B499606" w14:textId="77777777" w:rsidR="00631888" w:rsidRPr="001134EB" w:rsidRDefault="00631888" w:rsidP="003026C0">
            <w:pPr>
              <w:rPr>
                <w:lang w:val="el-GR"/>
              </w:rPr>
            </w:pPr>
            <w:r w:rsidRPr="001134EB">
              <w:rPr>
                <w:lang w:val="el-GR"/>
              </w:rPr>
              <w:t> </w:t>
            </w:r>
          </w:p>
        </w:tc>
        <w:tc>
          <w:tcPr>
            <w:tcW w:w="1695" w:type="dxa"/>
            <w:tcBorders>
              <w:top w:val="nil"/>
              <w:left w:val="nil"/>
              <w:bottom w:val="single" w:sz="4" w:space="0" w:color="auto"/>
              <w:right w:val="single" w:sz="4" w:space="0" w:color="auto"/>
            </w:tcBorders>
            <w:shd w:val="clear" w:color="auto" w:fill="auto"/>
            <w:vAlign w:val="center"/>
          </w:tcPr>
          <w:p w14:paraId="710D22F8" w14:textId="77777777" w:rsidR="00631888" w:rsidRPr="001134EB" w:rsidRDefault="00631888" w:rsidP="003026C0">
            <w:pPr>
              <w:rPr>
                <w:lang w:val="el-GR"/>
              </w:rPr>
            </w:pPr>
            <w:r w:rsidRPr="001134EB">
              <w:rPr>
                <w:lang w:val="el-GR"/>
              </w:rPr>
              <w:t> </w:t>
            </w:r>
          </w:p>
        </w:tc>
        <w:tc>
          <w:tcPr>
            <w:tcW w:w="3010" w:type="dxa"/>
            <w:tcBorders>
              <w:top w:val="nil"/>
              <w:left w:val="nil"/>
              <w:bottom w:val="single" w:sz="4" w:space="0" w:color="auto"/>
              <w:right w:val="single" w:sz="4" w:space="0" w:color="auto"/>
            </w:tcBorders>
            <w:shd w:val="clear" w:color="auto" w:fill="auto"/>
            <w:vAlign w:val="bottom"/>
          </w:tcPr>
          <w:p w14:paraId="2003662D" w14:textId="77777777" w:rsidR="00631888" w:rsidRPr="001134EB" w:rsidRDefault="00631888" w:rsidP="003026C0">
            <w:pPr>
              <w:rPr>
                <w:lang w:val="el-GR"/>
              </w:rPr>
            </w:pPr>
            <w:r w:rsidRPr="001134EB">
              <w:rPr>
                <w:lang w:val="el-GR"/>
              </w:rPr>
              <w:t> </w:t>
            </w:r>
          </w:p>
        </w:tc>
      </w:tr>
      <w:tr w:rsidR="00631888" w:rsidRPr="00A9667F" w14:paraId="74F5387B" w14:textId="77777777" w:rsidTr="003026C0">
        <w:trPr>
          <w:trHeight w:val="1200"/>
        </w:trPr>
        <w:tc>
          <w:tcPr>
            <w:tcW w:w="3212" w:type="dxa"/>
            <w:tcBorders>
              <w:top w:val="nil"/>
              <w:left w:val="single" w:sz="4" w:space="0" w:color="auto"/>
              <w:bottom w:val="single" w:sz="4" w:space="0" w:color="auto"/>
              <w:right w:val="single" w:sz="4" w:space="0" w:color="auto"/>
            </w:tcBorders>
            <w:shd w:val="clear" w:color="auto" w:fill="auto"/>
          </w:tcPr>
          <w:p w14:paraId="1768205F" w14:textId="77777777" w:rsidR="00631888" w:rsidRPr="001134EB" w:rsidRDefault="00631888" w:rsidP="003026C0">
            <w:pPr>
              <w:rPr>
                <w:b/>
                <w:bCs/>
                <w:lang w:val="el-GR"/>
              </w:rPr>
            </w:pPr>
            <w:r w:rsidRPr="001134EB">
              <w:rPr>
                <w:b/>
                <w:bCs/>
                <w:lang w:val="el-GR"/>
              </w:rPr>
              <w:t>ΕΙΔΟΣ  ΣΥΜΒΑΣΗΣ (ΑΡΧΙΚΗΣ)</w:t>
            </w:r>
          </w:p>
        </w:tc>
        <w:tc>
          <w:tcPr>
            <w:tcW w:w="1454" w:type="dxa"/>
            <w:tcBorders>
              <w:top w:val="nil"/>
              <w:left w:val="nil"/>
              <w:bottom w:val="single" w:sz="4" w:space="0" w:color="auto"/>
              <w:right w:val="single" w:sz="4" w:space="0" w:color="auto"/>
            </w:tcBorders>
            <w:shd w:val="clear" w:color="auto" w:fill="auto"/>
          </w:tcPr>
          <w:p w14:paraId="10AEA977" w14:textId="77777777" w:rsidR="00631888" w:rsidRPr="001134EB" w:rsidRDefault="00631888" w:rsidP="003026C0">
            <w:pPr>
              <w:rPr>
                <w:bCs/>
                <w:lang w:val="el-GR"/>
              </w:rPr>
            </w:pPr>
            <w:r w:rsidRPr="001134EB">
              <w:rPr>
                <w:bCs/>
                <w:lang w:val="el-GR"/>
              </w:rPr>
              <w:t>Μη διαθέσιμα</w:t>
            </w:r>
          </w:p>
        </w:tc>
        <w:tc>
          <w:tcPr>
            <w:tcW w:w="1695" w:type="dxa"/>
            <w:tcBorders>
              <w:top w:val="nil"/>
              <w:left w:val="nil"/>
              <w:bottom w:val="single" w:sz="4" w:space="0" w:color="auto"/>
              <w:right w:val="single" w:sz="4" w:space="0" w:color="auto"/>
            </w:tcBorders>
            <w:shd w:val="clear" w:color="auto" w:fill="auto"/>
          </w:tcPr>
          <w:p w14:paraId="17A8029D" w14:textId="77777777" w:rsidR="00631888" w:rsidRPr="001134EB" w:rsidRDefault="00631888" w:rsidP="003026C0">
            <w:pPr>
              <w:rPr>
                <w:bCs/>
                <w:lang w:val="el-GR"/>
              </w:rPr>
            </w:pPr>
            <w:r w:rsidRPr="001134EB">
              <w:rPr>
                <w:bCs/>
                <w:lang w:val="el-GR"/>
              </w:rPr>
              <w:t xml:space="preserve"> Δημιουργία DROP DOWN  </w:t>
            </w:r>
            <w:proofErr w:type="spellStart"/>
            <w:r w:rsidRPr="001134EB">
              <w:rPr>
                <w:bCs/>
                <w:lang w:val="el-GR"/>
              </w:rPr>
              <w:t>list</w:t>
            </w:r>
            <w:proofErr w:type="spellEnd"/>
            <w:r w:rsidRPr="001134EB">
              <w:rPr>
                <w:bCs/>
                <w:lang w:val="el-GR"/>
              </w:rPr>
              <w:t xml:space="preserve"> </w:t>
            </w:r>
            <w:proofErr w:type="spellStart"/>
            <w:r w:rsidRPr="001134EB">
              <w:rPr>
                <w:bCs/>
                <w:lang w:val="el-GR"/>
              </w:rPr>
              <w:t>populated</w:t>
            </w:r>
            <w:proofErr w:type="spellEnd"/>
            <w:r w:rsidRPr="001134EB">
              <w:rPr>
                <w:bCs/>
                <w:lang w:val="el-GR"/>
              </w:rPr>
              <w:t xml:space="preserve"> από ΠΑΡΑΜΕΤΡΟ </w:t>
            </w:r>
          </w:p>
        </w:tc>
        <w:tc>
          <w:tcPr>
            <w:tcW w:w="3010" w:type="dxa"/>
            <w:tcBorders>
              <w:top w:val="nil"/>
              <w:left w:val="nil"/>
              <w:bottom w:val="single" w:sz="4" w:space="0" w:color="auto"/>
              <w:right w:val="single" w:sz="4" w:space="0" w:color="auto"/>
            </w:tcBorders>
            <w:shd w:val="clear" w:color="auto" w:fill="auto"/>
          </w:tcPr>
          <w:p w14:paraId="23790659" w14:textId="77777777" w:rsidR="00631888" w:rsidRPr="001134EB" w:rsidRDefault="00631888" w:rsidP="003026C0">
            <w:pPr>
              <w:rPr>
                <w:bCs/>
                <w:lang w:val="el-GR"/>
              </w:rPr>
            </w:pPr>
            <w:r w:rsidRPr="001134EB">
              <w:rPr>
                <w:bCs/>
                <w:lang w:val="el-GR"/>
              </w:rPr>
              <w:t>ΤΙΜΕΣ: Ιδιωτική Σύμβαση, Συμβόλαιο, άλλο</w:t>
            </w:r>
          </w:p>
        </w:tc>
      </w:tr>
      <w:tr w:rsidR="00631888" w:rsidRPr="001134EB" w14:paraId="3439B7E5" w14:textId="77777777" w:rsidTr="003026C0">
        <w:trPr>
          <w:trHeight w:val="660"/>
        </w:trPr>
        <w:tc>
          <w:tcPr>
            <w:tcW w:w="3212" w:type="dxa"/>
            <w:tcBorders>
              <w:top w:val="nil"/>
              <w:left w:val="single" w:sz="4" w:space="0" w:color="auto"/>
              <w:bottom w:val="single" w:sz="4" w:space="0" w:color="auto"/>
              <w:right w:val="single" w:sz="4" w:space="0" w:color="auto"/>
            </w:tcBorders>
            <w:shd w:val="clear" w:color="auto" w:fill="auto"/>
          </w:tcPr>
          <w:p w14:paraId="7E84B0B4" w14:textId="77777777" w:rsidR="00631888" w:rsidRPr="001134EB" w:rsidRDefault="00631888" w:rsidP="003026C0">
            <w:pPr>
              <w:rPr>
                <w:lang w:val="el-GR"/>
              </w:rPr>
            </w:pPr>
            <w:r w:rsidRPr="001134EB">
              <w:rPr>
                <w:lang w:val="el-GR"/>
              </w:rPr>
              <w:t xml:space="preserve">Ημερομηνία υπογραφής </w:t>
            </w:r>
            <w:r w:rsidRPr="001134EB">
              <w:rPr>
                <w:b/>
                <w:bCs/>
                <w:i/>
                <w:iCs/>
                <w:u w:val="single"/>
                <w:lang w:val="el-GR"/>
              </w:rPr>
              <w:t>ΑΡΧΙΚΗΣ</w:t>
            </w:r>
            <w:r w:rsidRPr="001134EB">
              <w:rPr>
                <w:lang w:val="el-GR"/>
              </w:rPr>
              <w:t xml:space="preserve"> σύμβασης</w:t>
            </w:r>
          </w:p>
        </w:tc>
        <w:tc>
          <w:tcPr>
            <w:tcW w:w="1454" w:type="dxa"/>
            <w:tcBorders>
              <w:top w:val="nil"/>
              <w:left w:val="nil"/>
              <w:bottom w:val="single" w:sz="4" w:space="0" w:color="auto"/>
              <w:right w:val="single" w:sz="4" w:space="0" w:color="auto"/>
            </w:tcBorders>
            <w:shd w:val="clear" w:color="auto" w:fill="auto"/>
          </w:tcPr>
          <w:p w14:paraId="437BEA7E" w14:textId="77777777" w:rsidR="00631888" w:rsidRPr="001134EB" w:rsidRDefault="00631888" w:rsidP="003026C0">
            <w:pPr>
              <w:rPr>
                <w:lang w:val="el-GR"/>
              </w:rPr>
            </w:pPr>
            <w:r w:rsidRPr="001134EB">
              <w:rPr>
                <w:lang w:val="el-GR"/>
              </w:rPr>
              <w:t>Διαθέσιμα</w:t>
            </w:r>
          </w:p>
        </w:tc>
        <w:tc>
          <w:tcPr>
            <w:tcW w:w="1695" w:type="dxa"/>
            <w:tcBorders>
              <w:top w:val="nil"/>
              <w:left w:val="nil"/>
              <w:bottom w:val="single" w:sz="4" w:space="0" w:color="auto"/>
              <w:right w:val="single" w:sz="4" w:space="0" w:color="auto"/>
            </w:tcBorders>
            <w:shd w:val="clear" w:color="auto" w:fill="auto"/>
            <w:vAlign w:val="bottom"/>
          </w:tcPr>
          <w:p w14:paraId="03DFBC6B" w14:textId="77777777" w:rsidR="00631888" w:rsidRPr="001134EB" w:rsidRDefault="00631888" w:rsidP="003026C0">
            <w:pPr>
              <w:rPr>
                <w:lang w:val="el-GR"/>
              </w:rPr>
            </w:pPr>
            <w:r w:rsidRPr="001134EB">
              <w:rPr>
                <w:lang w:val="el-GR"/>
              </w:rPr>
              <w:t> </w:t>
            </w:r>
          </w:p>
        </w:tc>
        <w:tc>
          <w:tcPr>
            <w:tcW w:w="3010" w:type="dxa"/>
            <w:tcBorders>
              <w:top w:val="nil"/>
              <w:left w:val="nil"/>
              <w:bottom w:val="single" w:sz="4" w:space="0" w:color="auto"/>
              <w:right w:val="single" w:sz="4" w:space="0" w:color="auto"/>
            </w:tcBorders>
            <w:shd w:val="clear" w:color="auto" w:fill="auto"/>
            <w:vAlign w:val="bottom"/>
          </w:tcPr>
          <w:p w14:paraId="394C03C7" w14:textId="77777777" w:rsidR="00631888" w:rsidRPr="001134EB" w:rsidRDefault="00631888" w:rsidP="003026C0">
            <w:pPr>
              <w:rPr>
                <w:lang w:val="el-GR"/>
              </w:rPr>
            </w:pPr>
            <w:r w:rsidRPr="001134EB">
              <w:rPr>
                <w:lang w:val="el-GR"/>
              </w:rPr>
              <w:t> </w:t>
            </w:r>
          </w:p>
        </w:tc>
      </w:tr>
      <w:tr w:rsidR="00631888" w:rsidRPr="001134EB" w14:paraId="79535F96" w14:textId="77777777" w:rsidTr="003026C0">
        <w:trPr>
          <w:trHeight w:val="330"/>
        </w:trPr>
        <w:tc>
          <w:tcPr>
            <w:tcW w:w="3212" w:type="dxa"/>
            <w:tcBorders>
              <w:top w:val="nil"/>
              <w:left w:val="single" w:sz="4" w:space="0" w:color="auto"/>
              <w:bottom w:val="single" w:sz="4" w:space="0" w:color="auto"/>
              <w:right w:val="single" w:sz="4" w:space="0" w:color="auto"/>
            </w:tcBorders>
            <w:shd w:val="clear" w:color="auto" w:fill="auto"/>
          </w:tcPr>
          <w:p w14:paraId="2550946D" w14:textId="77777777" w:rsidR="00631888" w:rsidRPr="001134EB" w:rsidRDefault="00631888" w:rsidP="003026C0">
            <w:pPr>
              <w:rPr>
                <w:lang w:val="el-GR"/>
              </w:rPr>
            </w:pPr>
            <w:r w:rsidRPr="001134EB">
              <w:rPr>
                <w:lang w:val="el-GR"/>
              </w:rPr>
              <w:t xml:space="preserve">Ποσό  </w:t>
            </w:r>
            <w:r w:rsidRPr="001134EB">
              <w:rPr>
                <w:b/>
                <w:bCs/>
                <w:i/>
                <w:iCs/>
                <w:u w:val="single"/>
                <w:lang w:val="el-GR"/>
              </w:rPr>
              <w:t>ΑΡΧΙΚΗΣ</w:t>
            </w:r>
            <w:r w:rsidRPr="001134EB">
              <w:rPr>
                <w:lang w:val="el-GR"/>
              </w:rPr>
              <w:t xml:space="preserve"> σύμβασης</w:t>
            </w:r>
          </w:p>
        </w:tc>
        <w:tc>
          <w:tcPr>
            <w:tcW w:w="1454" w:type="dxa"/>
            <w:tcBorders>
              <w:top w:val="nil"/>
              <w:left w:val="nil"/>
              <w:bottom w:val="single" w:sz="4" w:space="0" w:color="auto"/>
              <w:right w:val="single" w:sz="4" w:space="0" w:color="auto"/>
            </w:tcBorders>
            <w:shd w:val="clear" w:color="auto" w:fill="auto"/>
          </w:tcPr>
          <w:p w14:paraId="1F5AD0F9" w14:textId="77777777" w:rsidR="00631888" w:rsidRPr="001134EB" w:rsidRDefault="00631888" w:rsidP="003026C0">
            <w:pPr>
              <w:rPr>
                <w:lang w:val="el-GR"/>
              </w:rPr>
            </w:pPr>
            <w:r w:rsidRPr="001134EB">
              <w:rPr>
                <w:lang w:val="el-GR"/>
              </w:rPr>
              <w:t>Διαθέσιμα</w:t>
            </w:r>
          </w:p>
        </w:tc>
        <w:tc>
          <w:tcPr>
            <w:tcW w:w="1695" w:type="dxa"/>
            <w:tcBorders>
              <w:top w:val="nil"/>
              <w:left w:val="nil"/>
              <w:bottom w:val="single" w:sz="4" w:space="0" w:color="auto"/>
              <w:right w:val="single" w:sz="4" w:space="0" w:color="auto"/>
            </w:tcBorders>
            <w:shd w:val="clear" w:color="auto" w:fill="auto"/>
            <w:vAlign w:val="center"/>
          </w:tcPr>
          <w:p w14:paraId="7A0F9CD9" w14:textId="77777777" w:rsidR="00631888" w:rsidRPr="001134EB" w:rsidRDefault="00631888" w:rsidP="003026C0">
            <w:pPr>
              <w:rPr>
                <w:lang w:val="el-GR"/>
              </w:rPr>
            </w:pPr>
            <w:r w:rsidRPr="001134EB">
              <w:rPr>
                <w:lang w:val="el-GR"/>
              </w:rPr>
              <w:t> </w:t>
            </w:r>
          </w:p>
        </w:tc>
        <w:tc>
          <w:tcPr>
            <w:tcW w:w="3010" w:type="dxa"/>
            <w:tcBorders>
              <w:top w:val="nil"/>
              <w:left w:val="nil"/>
              <w:bottom w:val="single" w:sz="4" w:space="0" w:color="auto"/>
              <w:right w:val="single" w:sz="4" w:space="0" w:color="auto"/>
            </w:tcBorders>
            <w:shd w:val="clear" w:color="auto" w:fill="auto"/>
            <w:vAlign w:val="bottom"/>
          </w:tcPr>
          <w:p w14:paraId="44011A1B" w14:textId="77777777" w:rsidR="00631888" w:rsidRPr="001134EB" w:rsidRDefault="00631888" w:rsidP="003026C0">
            <w:pPr>
              <w:rPr>
                <w:lang w:val="el-GR"/>
              </w:rPr>
            </w:pPr>
            <w:r w:rsidRPr="001134EB">
              <w:rPr>
                <w:lang w:val="el-GR"/>
              </w:rPr>
              <w:t> </w:t>
            </w:r>
          </w:p>
        </w:tc>
      </w:tr>
      <w:tr w:rsidR="00631888" w:rsidRPr="001134EB" w14:paraId="17137583" w14:textId="77777777" w:rsidTr="003026C0">
        <w:trPr>
          <w:trHeight w:val="330"/>
        </w:trPr>
        <w:tc>
          <w:tcPr>
            <w:tcW w:w="3212" w:type="dxa"/>
            <w:tcBorders>
              <w:top w:val="nil"/>
              <w:left w:val="single" w:sz="4" w:space="0" w:color="auto"/>
              <w:bottom w:val="single" w:sz="4" w:space="0" w:color="auto"/>
              <w:right w:val="single" w:sz="4" w:space="0" w:color="auto"/>
            </w:tcBorders>
            <w:shd w:val="clear" w:color="auto" w:fill="auto"/>
          </w:tcPr>
          <w:p w14:paraId="0E86FF45" w14:textId="77777777" w:rsidR="00631888" w:rsidRPr="001134EB" w:rsidRDefault="00631888" w:rsidP="003026C0">
            <w:pPr>
              <w:rPr>
                <w:lang w:val="el-GR"/>
              </w:rPr>
            </w:pPr>
            <w:r w:rsidRPr="001134EB">
              <w:rPr>
                <w:lang w:val="el-GR"/>
              </w:rPr>
              <w:t>Αρχική Διάρκεια δανείου</w:t>
            </w:r>
          </w:p>
        </w:tc>
        <w:tc>
          <w:tcPr>
            <w:tcW w:w="1454" w:type="dxa"/>
            <w:tcBorders>
              <w:top w:val="nil"/>
              <w:left w:val="nil"/>
              <w:bottom w:val="single" w:sz="4" w:space="0" w:color="auto"/>
              <w:right w:val="single" w:sz="4" w:space="0" w:color="auto"/>
            </w:tcBorders>
            <w:shd w:val="clear" w:color="auto" w:fill="auto"/>
          </w:tcPr>
          <w:p w14:paraId="6BFBC49E" w14:textId="77777777" w:rsidR="00631888" w:rsidRPr="001134EB" w:rsidRDefault="00631888" w:rsidP="003026C0">
            <w:pPr>
              <w:rPr>
                <w:lang w:val="el-GR"/>
              </w:rPr>
            </w:pPr>
            <w:r w:rsidRPr="001134EB">
              <w:rPr>
                <w:lang w:val="el-GR"/>
              </w:rPr>
              <w:t>Διαθέσιμα</w:t>
            </w:r>
          </w:p>
        </w:tc>
        <w:tc>
          <w:tcPr>
            <w:tcW w:w="1695" w:type="dxa"/>
            <w:tcBorders>
              <w:top w:val="nil"/>
              <w:left w:val="nil"/>
              <w:bottom w:val="single" w:sz="4" w:space="0" w:color="auto"/>
              <w:right w:val="single" w:sz="4" w:space="0" w:color="auto"/>
            </w:tcBorders>
            <w:shd w:val="clear" w:color="auto" w:fill="auto"/>
            <w:vAlign w:val="center"/>
          </w:tcPr>
          <w:p w14:paraId="34B2D756" w14:textId="77777777" w:rsidR="00631888" w:rsidRPr="001134EB" w:rsidRDefault="00631888" w:rsidP="003026C0">
            <w:pPr>
              <w:rPr>
                <w:lang w:val="el-GR"/>
              </w:rPr>
            </w:pPr>
            <w:r w:rsidRPr="001134EB">
              <w:rPr>
                <w:lang w:val="el-GR"/>
              </w:rPr>
              <w:t> </w:t>
            </w:r>
          </w:p>
        </w:tc>
        <w:tc>
          <w:tcPr>
            <w:tcW w:w="3010" w:type="dxa"/>
            <w:tcBorders>
              <w:top w:val="nil"/>
              <w:left w:val="nil"/>
              <w:bottom w:val="single" w:sz="4" w:space="0" w:color="auto"/>
              <w:right w:val="single" w:sz="4" w:space="0" w:color="auto"/>
            </w:tcBorders>
            <w:shd w:val="clear" w:color="auto" w:fill="auto"/>
            <w:vAlign w:val="bottom"/>
          </w:tcPr>
          <w:p w14:paraId="4BFBD47C" w14:textId="77777777" w:rsidR="00631888" w:rsidRPr="001134EB" w:rsidRDefault="00631888" w:rsidP="003026C0">
            <w:pPr>
              <w:rPr>
                <w:lang w:val="el-GR"/>
              </w:rPr>
            </w:pPr>
            <w:r w:rsidRPr="001134EB">
              <w:rPr>
                <w:lang w:val="el-GR"/>
              </w:rPr>
              <w:t> </w:t>
            </w:r>
          </w:p>
        </w:tc>
      </w:tr>
      <w:tr w:rsidR="00631888" w:rsidRPr="001134EB" w14:paraId="22012AE2" w14:textId="77777777" w:rsidTr="003026C0">
        <w:trPr>
          <w:trHeight w:val="330"/>
        </w:trPr>
        <w:tc>
          <w:tcPr>
            <w:tcW w:w="3212" w:type="dxa"/>
            <w:tcBorders>
              <w:top w:val="nil"/>
              <w:left w:val="single" w:sz="4" w:space="0" w:color="auto"/>
              <w:bottom w:val="single" w:sz="4" w:space="0" w:color="auto"/>
              <w:right w:val="single" w:sz="4" w:space="0" w:color="auto"/>
            </w:tcBorders>
            <w:shd w:val="clear" w:color="auto" w:fill="auto"/>
          </w:tcPr>
          <w:p w14:paraId="608FDB9C" w14:textId="77777777" w:rsidR="00631888" w:rsidRPr="001134EB" w:rsidRDefault="00631888" w:rsidP="003026C0">
            <w:pPr>
              <w:rPr>
                <w:lang w:val="el-GR"/>
              </w:rPr>
            </w:pPr>
            <w:r w:rsidRPr="001134EB">
              <w:rPr>
                <w:lang w:val="el-GR"/>
              </w:rPr>
              <w:t>Αρχικό Συμβατικό Επιτόκιο</w:t>
            </w:r>
          </w:p>
        </w:tc>
        <w:tc>
          <w:tcPr>
            <w:tcW w:w="1454" w:type="dxa"/>
            <w:tcBorders>
              <w:top w:val="nil"/>
              <w:left w:val="nil"/>
              <w:bottom w:val="single" w:sz="4" w:space="0" w:color="auto"/>
              <w:right w:val="single" w:sz="4" w:space="0" w:color="auto"/>
            </w:tcBorders>
            <w:shd w:val="clear" w:color="auto" w:fill="auto"/>
          </w:tcPr>
          <w:p w14:paraId="09E8D248" w14:textId="77777777" w:rsidR="00631888" w:rsidRPr="001134EB" w:rsidRDefault="00631888" w:rsidP="003026C0">
            <w:pPr>
              <w:rPr>
                <w:lang w:val="el-GR"/>
              </w:rPr>
            </w:pPr>
            <w:r w:rsidRPr="001134EB">
              <w:rPr>
                <w:lang w:val="el-GR"/>
              </w:rPr>
              <w:t>Διαθέσιμα</w:t>
            </w:r>
          </w:p>
        </w:tc>
        <w:tc>
          <w:tcPr>
            <w:tcW w:w="1695" w:type="dxa"/>
            <w:tcBorders>
              <w:top w:val="nil"/>
              <w:left w:val="nil"/>
              <w:bottom w:val="single" w:sz="4" w:space="0" w:color="auto"/>
              <w:right w:val="single" w:sz="4" w:space="0" w:color="auto"/>
            </w:tcBorders>
            <w:shd w:val="clear" w:color="auto" w:fill="auto"/>
            <w:vAlign w:val="center"/>
          </w:tcPr>
          <w:p w14:paraId="43D7C921" w14:textId="77777777" w:rsidR="00631888" w:rsidRPr="001134EB" w:rsidRDefault="00631888" w:rsidP="003026C0">
            <w:pPr>
              <w:rPr>
                <w:lang w:val="el-GR"/>
              </w:rPr>
            </w:pPr>
            <w:r w:rsidRPr="001134EB">
              <w:rPr>
                <w:lang w:val="el-GR"/>
              </w:rPr>
              <w:t> </w:t>
            </w:r>
          </w:p>
        </w:tc>
        <w:tc>
          <w:tcPr>
            <w:tcW w:w="3010" w:type="dxa"/>
            <w:tcBorders>
              <w:top w:val="nil"/>
              <w:left w:val="nil"/>
              <w:bottom w:val="single" w:sz="4" w:space="0" w:color="auto"/>
              <w:right w:val="single" w:sz="4" w:space="0" w:color="auto"/>
            </w:tcBorders>
            <w:shd w:val="clear" w:color="auto" w:fill="auto"/>
            <w:vAlign w:val="bottom"/>
          </w:tcPr>
          <w:p w14:paraId="484BE0F0" w14:textId="77777777" w:rsidR="00631888" w:rsidRPr="001134EB" w:rsidRDefault="00631888" w:rsidP="003026C0">
            <w:pPr>
              <w:rPr>
                <w:lang w:val="el-GR"/>
              </w:rPr>
            </w:pPr>
            <w:r w:rsidRPr="001134EB">
              <w:rPr>
                <w:lang w:val="el-GR"/>
              </w:rPr>
              <w:t> </w:t>
            </w:r>
          </w:p>
        </w:tc>
      </w:tr>
      <w:tr w:rsidR="00631888" w:rsidRPr="00A9667F" w14:paraId="21780E29" w14:textId="77777777" w:rsidTr="003026C0">
        <w:trPr>
          <w:trHeight w:val="1200"/>
        </w:trPr>
        <w:tc>
          <w:tcPr>
            <w:tcW w:w="3212" w:type="dxa"/>
            <w:tcBorders>
              <w:top w:val="nil"/>
              <w:left w:val="single" w:sz="4" w:space="0" w:color="auto"/>
              <w:bottom w:val="single" w:sz="4" w:space="0" w:color="auto"/>
              <w:right w:val="single" w:sz="4" w:space="0" w:color="auto"/>
            </w:tcBorders>
            <w:shd w:val="clear" w:color="auto" w:fill="auto"/>
          </w:tcPr>
          <w:p w14:paraId="21D6F5D2" w14:textId="77777777" w:rsidR="00631888" w:rsidRPr="001134EB" w:rsidRDefault="00631888" w:rsidP="003026C0">
            <w:pPr>
              <w:rPr>
                <w:lang w:val="el-GR"/>
              </w:rPr>
            </w:pPr>
            <w:r w:rsidRPr="001134EB">
              <w:rPr>
                <w:lang w:val="el-GR"/>
              </w:rPr>
              <w:t xml:space="preserve">Κατηγορία Δανείου </w:t>
            </w:r>
          </w:p>
        </w:tc>
        <w:tc>
          <w:tcPr>
            <w:tcW w:w="1454" w:type="dxa"/>
            <w:tcBorders>
              <w:top w:val="nil"/>
              <w:left w:val="nil"/>
              <w:bottom w:val="single" w:sz="4" w:space="0" w:color="auto"/>
              <w:right w:val="single" w:sz="4" w:space="0" w:color="auto"/>
            </w:tcBorders>
            <w:shd w:val="clear" w:color="auto" w:fill="auto"/>
          </w:tcPr>
          <w:p w14:paraId="4EA14B56" w14:textId="77777777" w:rsidR="00631888" w:rsidRPr="001134EB" w:rsidRDefault="00631888" w:rsidP="003026C0">
            <w:pPr>
              <w:rPr>
                <w:lang w:val="el-GR"/>
              </w:rPr>
            </w:pPr>
            <w:r w:rsidRPr="001134EB">
              <w:rPr>
                <w:lang w:val="el-GR"/>
              </w:rPr>
              <w:t>Διαθέσιμα</w:t>
            </w:r>
          </w:p>
        </w:tc>
        <w:tc>
          <w:tcPr>
            <w:tcW w:w="1695" w:type="dxa"/>
            <w:tcBorders>
              <w:top w:val="nil"/>
              <w:left w:val="nil"/>
              <w:bottom w:val="single" w:sz="4" w:space="0" w:color="auto"/>
              <w:right w:val="single" w:sz="4" w:space="0" w:color="auto"/>
            </w:tcBorders>
            <w:shd w:val="clear" w:color="auto" w:fill="auto"/>
            <w:vAlign w:val="bottom"/>
          </w:tcPr>
          <w:p w14:paraId="1CD3F81D" w14:textId="77777777" w:rsidR="00631888" w:rsidRPr="001134EB" w:rsidRDefault="00631888" w:rsidP="003026C0">
            <w:pPr>
              <w:rPr>
                <w:lang w:val="el-GR"/>
              </w:rPr>
            </w:pPr>
            <w:r w:rsidRPr="001134EB">
              <w:rPr>
                <w:lang w:val="el-GR"/>
              </w:rPr>
              <w:t> </w:t>
            </w:r>
          </w:p>
        </w:tc>
        <w:tc>
          <w:tcPr>
            <w:tcW w:w="3010" w:type="dxa"/>
            <w:tcBorders>
              <w:top w:val="nil"/>
              <w:left w:val="nil"/>
              <w:bottom w:val="single" w:sz="4" w:space="0" w:color="auto"/>
              <w:right w:val="single" w:sz="4" w:space="0" w:color="auto"/>
            </w:tcBorders>
            <w:shd w:val="clear" w:color="auto" w:fill="auto"/>
          </w:tcPr>
          <w:p w14:paraId="0AE22A29" w14:textId="77777777" w:rsidR="00631888" w:rsidRPr="001134EB" w:rsidRDefault="00631888" w:rsidP="003026C0">
            <w:pPr>
              <w:rPr>
                <w:bCs/>
                <w:lang w:val="el-GR"/>
              </w:rPr>
            </w:pPr>
            <w:r w:rsidRPr="001134EB">
              <w:rPr>
                <w:bCs/>
                <w:lang w:val="el-GR"/>
              </w:rPr>
              <w:t xml:space="preserve">Στον </w:t>
            </w:r>
            <w:proofErr w:type="spellStart"/>
            <w:r w:rsidRPr="001134EB">
              <w:rPr>
                <w:bCs/>
                <w:lang w:val="el-GR"/>
              </w:rPr>
              <w:t>πιν</w:t>
            </w:r>
            <w:proofErr w:type="spellEnd"/>
            <w:r w:rsidRPr="001134EB">
              <w:rPr>
                <w:bCs/>
                <w:lang w:val="el-GR"/>
              </w:rPr>
              <w:t xml:space="preserve"> PROION_DANEIOY  του νέου ΠΣ δανείων </w:t>
            </w:r>
            <w:proofErr w:type="spellStart"/>
            <w:r w:rsidRPr="001134EB">
              <w:rPr>
                <w:bCs/>
                <w:lang w:val="el-GR"/>
              </w:rPr>
              <w:t>where</w:t>
            </w:r>
            <w:proofErr w:type="spellEnd"/>
            <w:r w:rsidRPr="001134EB">
              <w:rPr>
                <w:bCs/>
                <w:lang w:val="el-GR"/>
              </w:rPr>
              <w:t xml:space="preserve"> </w:t>
            </w:r>
            <w:proofErr w:type="spellStart"/>
            <w:r w:rsidRPr="001134EB">
              <w:rPr>
                <w:bCs/>
                <w:lang w:val="el-GR"/>
              </w:rPr>
              <w:t>eidos_prosoppu</w:t>
            </w:r>
            <w:proofErr w:type="spellEnd"/>
            <w:r w:rsidRPr="001134EB">
              <w:rPr>
                <w:bCs/>
                <w:lang w:val="el-GR"/>
              </w:rPr>
              <w:t xml:space="preserve"> = 1</w:t>
            </w:r>
          </w:p>
        </w:tc>
      </w:tr>
      <w:tr w:rsidR="00631888" w:rsidRPr="00A9667F" w14:paraId="7F5F8933" w14:textId="77777777" w:rsidTr="003026C0">
        <w:trPr>
          <w:trHeight w:val="4200"/>
        </w:trPr>
        <w:tc>
          <w:tcPr>
            <w:tcW w:w="3212" w:type="dxa"/>
            <w:tcBorders>
              <w:top w:val="nil"/>
              <w:left w:val="single" w:sz="4" w:space="0" w:color="auto"/>
              <w:bottom w:val="single" w:sz="4" w:space="0" w:color="auto"/>
              <w:right w:val="single" w:sz="4" w:space="0" w:color="auto"/>
            </w:tcBorders>
            <w:shd w:val="clear" w:color="auto" w:fill="auto"/>
          </w:tcPr>
          <w:p w14:paraId="15C3F544" w14:textId="77777777" w:rsidR="00631888" w:rsidRPr="001134EB" w:rsidRDefault="00631888" w:rsidP="003026C0">
            <w:pPr>
              <w:rPr>
                <w:lang w:val="el-GR"/>
              </w:rPr>
            </w:pPr>
            <w:r w:rsidRPr="001134EB">
              <w:rPr>
                <w:lang w:val="el-GR"/>
              </w:rPr>
              <w:lastRenderedPageBreak/>
              <w:t xml:space="preserve">Σκοπός Δανείου </w:t>
            </w:r>
          </w:p>
        </w:tc>
        <w:tc>
          <w:tcPr>
            <w:tcW w:w="1454" w:type="dxa"/>
            <w:tcBorders>
              <w:top w:val="nil"/>
              <w:left w:val="nil"/>
              <w:bottom w:val="single" w:sz="4" w:space="0" w:color="auto"/>
              <w:right w:val="single" w:sz="4" w:space="0" w:color="auto"/>
            </w:tcBorders>
            <w:shd w:val="clear" w:color="auto" w:fill="auto"/>
          </w:tcPr>
          <w:p w14:paraId="19A4F84A" w14:textId="77777777" w:rsidR="00631888" w:rsidRPr="001134EB" w:rsidRDefault="00631888" w:rsidP="003026C0">
            <w:pPr>
              <w:rPr>
                <w:lang w:val="el-GR"/>
              </w:rPr>
            </w:pPr>
            <w:r w:rsidRPr="001134EB">
              <w:rPr>
                <w:lang w:val="el-GR"/>
              </w:rPr>
              <w:t>Διαθέσιμα</w:t>
            </w:r>
          </w:p>
        </w:tc>
        <w:tc>
          <w:tcPr>
            <w:tcW w:w="1695" w:type="dxa"/>
            <w:tcBorders>
              <w:top w:val="nil"/>
              <w:left w:val="nil"/>
              <w:bottom w:val="single" w:sz="4" w:space="0" w:color="auto"/>
              <w:right w:val="single" w:sz="4" w:space="0" w:color="auto"/>
            </w:tcBorders>
            <w:shd w:val="clear" w:color="auto" w:fill="auto"/>
            <w:vAlign w:val="bottom"/>
          </w:tcPr>
          <w:p w14:paraId="68D5E667" w14:textId="77777777" w:rsidR="00631888" w:rsidRPr="001134EB" w:rsidRDefault="00631888" w:rsidP="003026C0">
            <w:pPr>
              <w:rPr>
                <w:lang w:val="el-GR"/>
              </w:rPr>
            </w:pPr>
            <w:r w:rsidRPr="001134EB">
              <w:rPr>
                <w:lang w:val="el-GR"/>
              </w:rPr>
              <w:t> </w:t>
            </w:r>
          </w:p>
        </w:tc>
        <w:tc>
          <w:tcPr>
            <w:tcW w:w="3010" w:type="dxa"/>
            <w:tcBorders>
              <w:top w:val="nil"/>
              <w:left w:val="nil"/>
              <w:bottom w:val="single" w:sz="4" w:space="0" w:color="auto"/>
              <w:right w:val="single" w:sz="4" w:space="0" w:color="auto"/>
            </w:tcBorders>
            <w:shd w:val="clear" w:color="auto" w:fill="auto"/>
          </w:tcPr>
          <w:p w14:paraId="70F4EE1C" w14:textId="77777777" w:rsidR="00631888" w:rsidRPr="001134EB" w:rsidRDefault="00631888" w:rsidP="003026C0">
            <w:pPr>
              <w:rPr>
                <w:bCs/>
                <w:lang w:val="el-GR"/>
              </w:rPr>
            </w:pPr>
            <w:r w:rsidRPr="001134EB">
              <w:rPr>
                <w:bCs/>
                <w:lang w:val="el-GR"/>
              </w:rPr>
              <w:t>Στους πίνακες  του νέου ΠΣ δανείων:  από τον πίνακα EIDIKOS SKOPOS (</w:t>
            </w:r>
            <w:proofErr w:type="spellStart"/>
            <w:r w:rsidRPr="001134EB">
              <w:rPr>
                <w:bCs/>
                <w:lang w:val="el-GR"/>
              </w:rPr>
              <w:t>foreign</w:t>
            </w:r>
            <w:proofErr w:type="spellEnd"/>
            <w:r w:rsidRPr="001134EB">
              <w:rPr>
                <w:bCs/>
                <w:lang w:val="el-GR"/>
              </w:rPr>
              <w:t xml:space="preserve"> </w:t>
            </w:r>
            <w:proofErr w:type="spellStart"/>
            <w:r w:rsidRPr="001134EB">
              <w:rPr>
                <w:bCs/>
                <w:lang w:val="el-GR"/>
              </w:rPr>
              <w:t>key</w:t>
            </w:r>
            <w:proofErr w:type="spellEnd"/>
            <w:r w:rsidRPr="001134EB">
              <w:rPr>
                <w:bCs/>
                <w:lang w:val="el-GR"/>
              </w:rPr>
              <w:t xml:space="preserve">  στον </w:t>
            </w:r>
            <w:proofErr w:type="spellStart"/>
            <w:r w:rsidRPr="001134EB">
              <w:rPr>
                <w:bCs/>
                <w:lang w:val="el-GR"/>
              </w:rPr>
              <w:t>πιν</w:t>
            </w:r>
            <w:proofErr w:type="spellEnd"/>
            <w:r w:rsidRPr="001134EB">
              <w:rPr>
                <w:bCs/>
                <w:lang w:val="el-GR"/>
              </w:rPr>
              <w:t xml:space="preserve"> EIDIKOS SKOPOS PROIONTOS - που αποτελεί με την σειρά του </w:t>
            </w:r>
            <w:proofErr w:type="spellStart"/>
            <w:r w:rsidRPr="001134EB">
              <w:rPr>
                <w:bCs/>
                <w:lang w:val="el-GR"/>
              </w:rPr>
              <w:t>foreign</w:t>
            </w:r>
            <w:proofErr w:type="spellEnd"/>
            <w:r w:rsidRPr="001134EB">
              <w:rPr>
                <w:bCs/>
                <w:lang w:val="el-GR"/>
              </w:rPr>
              <w:t xml:space="preserve"> </w:t>
            </w:r>
            <w:proofErr w:type="spellStart"/>
            <w:r w:rsidRPr="001134EB">
              <w:rPr>
                <w:bCs/>
                <w:lang w:val="el-GR"/>
              </w:rPr>
              <w:t>key</w:t>
            </w:r>
            <w:proofErr w:type="spellEnd"/>
            <w:r w:rsidRPr="001134EB">
              <w:rPr>
                <w:bCs/>
                <w:lang w:val="el-GR"/>
              </w:rPr>
              <w:t xml:space="preserve"> στον </w:t>
            </w:r>
            <w:proofErr w:type="spellStart"/>
            <w:r w:rsidRPr="001134EB">
              <w:rPr>
                <w:bCs/>
                <w:lang w:val="el-GR"/>
              </w:rPr>
              <w:t>πιν</w:t>
            </w:r>
            <w:proofErr w:type="spellEnd"/>
            <w:r w:rsidRPr="001134EB">
              <w:rPr>
                <w:bCs/>
                <w:lang w:val="el-GR"/>
              </w:rPr>
              <w:t xml:space="preserve">  DANEIAKI SYMBASI- </w:t>
            </w:r>
            <w:r w:rsidRPr="001134EB">
              <w:rPr>
                <w:bCs/>
                <w:i/>
                <w:iCs/>
                <w:lang w:val="el-GR"/>
              </w:rPr>
              <w:t>ΑΝΑΛΟΓΑ ΜΕ ΤΙΣ ΤΙΜΕΣ ΠΟΥ ΛΑΜΒΑΝΕΙ Η ΣΤΗΛΗ</w:t>
            </w:r>
            <w:r w:rsidRPr="001134EB">
              <w:rPr>
                <w:bCs/>
                <w:lang w:val="el-GR"/>
              </w:rPr>
              <w:t xml:space="preserve"> EMPORIKO PROION </w:t>
            </w:r>
            <w:r w:rsidRPr="001134EB">
              <w:rPr>
                <w:bCs/>
                <w:i/>
                <w:iCs/>
                <w:u w:val="single"/>
                <w:lang w:val="el-GR"/>
              </w:rPr>
              <w:t xml:space="preserve">ΓΙΑ ΚΆΘΕ ΔΙΑΚΡΙΤΗ ΤΙΜΗ ΤΗΣ ΣΤΗΛΗΣ PROION </w:t>
            </w:r>
            <w:r w:rsidRPr="001134EB">
              <w:rPr>
                <w:bCs/>
                <w:lang w:val="el-GR"/>
              </w:rPr>
              <w:t xml:space="preserve">στον </w:t>
            </w:r>
            <w:proofErr w:type="spellStart"/>
            <w:r w:rsidRPr="001134EB">
              <w:rPr>
                <w:bCs/>
                <w:lang w:val="el-GR"/>
              </w:rPr>
              <w:t>πιν</w:t>
            </w:r>
            <w:proofErr w:type="spellEnd"/>
            <w:r w:rsidRPr="001134EB">
              <w:rPr>
                <w:bCs/>
                <w:lang w:val="el-GR"/>
              </w:rPr>
              <w:t xml:space="preserve"> EMPORIKO_PROION)</w:t>
            </w:r>
          </w:p>
        </w:tc>
      </w:tr>
      <w:tr w:rsidR="00631888" w:rsidRPr="00A9667F" w14:paraId="3D91C45F" w14:textId="77777777" w:rsidTr="003026C0">
        <w:trPr>
          <w:trHeight w:val="600"/>
        </w:trPr>
        <w:tc>
          <w:tcPr>
            <w:tcW w:w="3212" w:type="dxa"/>
            <w:tcBorders>
              <w:top w:val="nil"/>
              <w:left w:val="single" w:sz="4" w:space="0" w:color="auto"/>
              <w:bottom w:val="single" w:sz="4" w:space="0" w:color="auto"/>
              <w:right w:val="single" w:sz="4" w:space="0" w:color="auto"/>
            </w:tcBorders>
            <w:shd w:val="clear" w:color="auto" w:fill="auto"/>
          </w:tcPr>
          <w:p w14:paraId="0F1F726D" w14:textId="77777777" w:rsidR="00631888" w:rsidRPr="001134EB" w:rsidRDefault="00631888" w:rsidP="003026C0">
            <w:pPr>
              <w:rPr>
                <w:b/>
                <w:bCs/>
                <w:lang w:val="el-GR"/>
              </w:rPr>
            </w:pPr>
            <w:r w:rsidRPr="001134EB">
              <w:rPr>
                <w:b/>
                <w:bCs/>
                <w:lang w:val="el-GR"/>
              </w:rPr>
              <w:t xml:space="preserve">ΥΠΑΡΧΟΥΝ ΠΡΟΣΘΕΤΕΣ ΠΡΑΞΕΙΣ </w:t>
            </w:r>
          </w:p>
        </w:tc>
        <w:tc>
          <w:tcPr>
            <w:tcW w:w="1454" w:type="dxa"/>
            <w:tcBorders>
              <w:top w:val="nil"/>
              <w:left w:val="nil"/>
              <w:bottom w:val="single" w:sz="4" w:space="0" w:color="auto"/>
              <w:right w:val="single" w:sz="4" w:space="0" w:color="auto"/>
            </w:tcBorders>
            <w:shd w:val="clear" w:color="auto" w:fill="auto"/>
          </w:tcPr>
          <w:p w14:paraId="44756DAE" w14:textId="77777777" w:rsidR="00631888" w:rsidRPr="001134EB" w:rsidRDefault="00631888" w:rsidP="003026C0">
            <w:pPr>
              <w:rPr>
                <w:bCs/>
                <w:lang w:val="el-GR"/>
              </w:rPr>
            </w:pPr>
            <w:r w:rsidRPr="001134EB">
              <w:rPr>
                <w:bCs/>
                <w:lang w:val="el-GR"/>
              </w:rPr>
              <w:t>Μη διαθέσιμα</w:t>
            </w:r>
          </w:p>
        </w:tc>
        <w:tc>
          <w:tcPr>
            <w:tcW w:w="1695" w:type="dxa"/>
            <w:tcBorders>
              <w:top w:val="nil"/>
              <w:left w:val="nil"/>
              <w:bottom w:val="single" w:sz="4" w:space="0" w:color="auto"/>
              <w:right w:val="single" w:sz="4" w:space="0" w:color="auto"/>
            </w:tcBorders>
            <w:shd w:val="clear" w:color="auto" w:fill="auto"/>
            <w:vAlign w:val="center"/>
          </w:tcPr>
          <w:p w14:paraId="67FD7AE2" w14:textId="77777777" w:rsidR="00631888" w:rsidRPr="001134EB" w:rsidRDefault="00631888" w:rsidP="003026C0">
            <w:pPr>
              <w:rPr>
                <w:bCs/>
                <w:lang w:val="el-GR"/>
              </w:rPr>
            </w:pPr>
            <w:r w:rsidRPr="001134EB">
              <w:rPr>
                <w:bCs/>
                <w:lang w:val="el-GR"/>
              </w:rPr>
              <w:t>RADIO BUTTON NAI/OXI</w:t>
            </w:r>
          </w:p>
        </w:tc>
        <w:tc>
          <w:tcPr>
            <w:tcW w:w="3010" w:type="dxa"/>
            <w:tcBorders>
              <w:top w:val="nil"/>
              <w:left w:val="nil"/>
              <w:bottom w:val="single" w:sz="4" w:space="0" w:color="auto"/>
              <w:right w:val="single" w:sz="4" w:space="0" w:color="auto"/>
            </w:tcBorders>
            <w:shd w:val="clear" w:color="auto" w:fill="auto"/>
          </w:tcPr>
          <w:p w14:paraId="026025AB" w14:textId="77777777" w:rsidR="00631888" w:rsidRPr="001134EB" w:rsidRDefault="00631888" w:rsidP="003026C0">
            <w:pPr>
              <w:rPr>
                <w:bCs/>
                <w:lang w:val="el-GR"/>
              </w:rPr>
            </w:pPr>
            <w:r w:rsidRPr="001134EB">
              <w:rPr>
                <w:bCs/>
                <w:lang w:val="el-GR"/>
              </w:rPr>
              <w:t xml:space="preserve">FLAG10 (δες σημείωση ΑΑ </w:t>
            </w:r>
            <w:proofErr w:type="spellStart"/>
            <w:r w:rsidRPr="001134EB">
              <w:rPr>
                <w:bCs/>
                <w:lang w:val="el-GR"/>
              </w:rPr>
              <w:t>προσθετης</w:t>
            </w:r>
            <w:proofErr w:type="spellEnd"/>
            <w:r w:rsidRPr="001134EB">
              <w:rPr>
                <w:bCs/>
                <w:lang w:val="el-GR"/>
              </w:rPr>
              <w:t xml:space="preserve"> πράξης)</w:t>
            </w:r>
          </w:p>
        </w:tc>
      </w:tr>
      <w:tr w:rsidR="00631888" w:rsidRPr="001134EB" w14:paraId="7DFEB82D" w14:textId="77777777" w:rsidTr="003026C0">
        <w:trPr>
          <w:trHeight w:val="900"/>
        </w:trPr>
        <w:tc>
          <w:tcPr>
            <w:tcW w:w="3212" w:type="dxa"/>
            <w:tcBorders>
              <w:top w:val="nil"/>
              <w:left w:val="single" w:sz="4" w:space="0" w:color="auto"/>
              <w:bottom w:val="single" w:sz="4" w:space="0" w:color="auto"/>
              <w:right w:val="single" w:sz="4" w:space="0" w:color="auto"/>
            </w:tcBorders>
            <w:shd w:val="clear" w:color="auto" w:fill="auto"/>
          </w:tcPr>
          <w:p w14:paraId="1C2753A6" w14:textId="77777777" w:rsidR="00631888" w:rsidRPr="001134EB" w:rsidRDefault="00631888" w:rsidP="003026C0">
            <w:pPr>
              <w:rPr>
                <w:b/>
                <w:bCs/>
                <w:lang w:val="el-GR"/>
              </w:rPr>
            </w:pPr>
            <w:r w:rsidRPr="001134EB">
              <w:rPr>
                <w:b/>
                <w:bCs/>
                <w:lang w:val="el-GR"/>
              </w:rPr>
              <w:t>ΕΙΔΟΣ  ΣΥΜΒΑΣΗΣ (ΠΡΟΣΘΕΤΗΣ ΠΡΑΞΗΣ)</w:t>
            </w:r>
          </w:p>
        </w:tc>
        <w:tc>
          <w:tcPr>
            <w:tcW w:w="1454" w:type="dxa"/>
            <w:tcBorders>
              <w:top w:val="nil"/>
              <w:left w:val="nil"/>
              <w:bottom w:val="single" w:sz="4" w:space="0" w:color="auto"/>
              <w:right w:val="single" w:sz="4" w:space="0" w:color="auto"/>
            </w:tcBorders>
            <w:shd w:val="clear" w:color="auto" w:fill="auto"/>
          </w:tcPr>
          <w:p w14:paraId="2BC0B756" w14:textId="77777777" w:rsidR="00631888" w:rsidRPr="001134EB" w:rsidRDefault="00631888" w:rsidP="003026C0">
            <w:pPr>
              <w:rPr>
                <w:bCs/>
                <w:lang w:val="el-GR"/>
              </w:rPr>
            </w:pPr>
            <w:r w:rsidRPr="001134EB">
              <w:rPr>
                <w:bCs/>
                <w:lang w:val="el-GR"/>
              </w:rPr>
              <w:t> </w:t>
            </w:r>
          </w:p>
        </w:tc>
        <w:tc>
          <w:tcPr>
            <w:tcW w:w="1695" w:type="dxa"/>
            <w:tcBorders>
              <w:top w:val="nil"/>
              <w:left w:val="nil"/>
              <w:bottom w:val="single" w:sz="4" w:space="0" w:color="auto"/>
              <w:right w:val="single" w:sz="4" w:space="0" w:color="auto"/>
            </w:tcBorders>
            <w:shd w:val="clear" w:color="auto" w:fill="auto"/>
            <w:vAlign w:val="center"/>
          </w:tcPr>
          <w:p w14:paraId="1B462248" w14:textId="77777777" w:rsidR="00631888" w:rsidRPr="001134EB" w:rsidRDefault="00631888" w:rsidP="003026C0">
            <w:pPr>
              <w:rPr>
                <w:bCs/>
                <w:lang w:val="el-GR"/>
              </w:rPr>
            </w:pPr>
            <w:r w:rsidRPr="001134EB">
              <w:rPr>
                <w:bCs/>
                <w:lang w:val="el-GR"/>
              </w:rPr>
              <w:t>Χρήση Παραμέτρου Είδους Σύμβασης</w:t>
            </w:r>
          </w:p>
        </w:tc>
        <w:tc>
          <w:tcPr>
            <w:tcW w:w="3010" w:type="dxa"/>
            <w:tcBorders>
              <w:top w:val="nil"/>
              <w:left w:val="nil"/>
              <w:bottom w:val="single" w:sz="4" w:space="0" w:color="auto"/>
              <w:right w:val="single" w:sz="4" w:space="0" w:color="auto"/>
            </w:tcBorders>
            <w:shd w:val="clear" w:color="auto" w:fill="auto"/>
            <w:vAlign w:val="center"/>
          </w:tcPr>
          <w:p w14:paraId="6C9DD4EF" w14:textId="77777777" w:rsidR="00631888" w:rsidRPr="001134EB" w:rsidRDefault="00631888" w:rsidP="003026C0">
            <w:pPr>
              <w:rPr>
                <w:bCs/>
                <w:lang w:val="el-GR"/>
              </w:rPr>
            </w:pPr>
            <w:r w:rsidRPr="001134EB">
              <w:rPr>
                <w:bCs/>
                <w:lang w:val="el-GR"/>
              </w:rPr>
              <w:t> </w:t>
            </w:r>
          </w:p>
        </w:tc>
      </w:tr>
      <w:tr w:rsidR="00631888" w:rsidRPr="00A9667F" w14:paraId="673DB072" w14:textId="77777777" w:rsidTr="003026C0">
        <w:trPr>
          <w:trHeight w:val="1200"/>
        </w:trPr>
        <w:tc>
          <w:tcPr>
            <w:tcW w:w="3212" w:type="dxa"/>
            <w:tcBorders>
              <w:top w:val="nil"/>
              <w:left w:val="single" w:sz="4" w:space="0" w:color="auto"/>
              <w:bottom w:val="single" w:sz="4" w:space="0" w:color="auto"/>
              <w:right w:val="single" w:sz="4" w:space="0" w:color="auto"/>
            </w:tcBorders>
            <w:shd w:val="clear" w:color="auto" w:fill="auto"/>
          </w:tcPr>
          <w:p w14:paraId="2FEC9128" w14:textId="77777777" w:rsidR="00631888" w:rsidRPr="001134EB" w:rsidRDefault="00631888" w:rsidP="003026C0">
            <w:pPr>
              <w:rPr>
                <w:b/>
                <w:bCs/>
                <w:lang w:val="el-GR"/>
              </w:rPr>
            </w:pPr>
            <w:r w:rsidRPr="001134EB">
              <w:rPr>
                <w:b/>
                <w:bCs/>
                <w:lang w:val="el-GR"/>
              </w:rPr>
              <w:t>ΣΚΟΠΟΣ  ΠΡΟΣΘΕΤΗΣ ΠΡΑΞΗΣ</w:t>
            </w:r>
          </w:p>
        </w:tc>
        <w:tc>
          <w:tcPr>
            <w:tcW w:w="1454" w:type="dxa"/>
            <w:tcBorders>
              <w:top w:val="nil"/>
              <w:left w:val="nil"/>
              <w:bottom w:val="single" w:sz="4" w:space="0" w:color="auto"/>
              <w:right w:val="single" w:sz="4" w:space="0" w:color="auto"/>
            </w:tcBorders>
            <w:shd w:val="clear" w:color="auto" w:fill="auto"/>
          </w:tcPr>
          <w:p w14:paraId="21897A48" w14:textId="77777777" w:rsidR="00631888" w:rsidRPr="001134EB" w:rsidRDefault="00631888" w:rsidP="003026C0">
            <w:pPr>
              <w:rPr>
                <w:bCs/>
                <w:lang w:val="el-GR"/>
              </w:rPr>
            </w:pPr>
            <w:r w:rsidRPr="001134EB">
              <w:rPr>
                <w:bCs/>
                <w:lang w:val="el-GR"/>
              </w:rPr>
              <w:t>Μη διαθέσιμα</w:t>
            </w:r>
          </w:p>
        </w:tc>
        <w:tc>
          <w:tcPr>
            <w:tcW w:w="1695" w:type="dxa"/>
            <w:tcBorders>
              <w:top w:val="nil"/>
              <w:left w:val="nil"/>
              <w:bottom w:val="single" w:sz="4" w:space="0" w:color="auto"/>
              <w:right w:val="single" w:sz="4" w:space="0" w:color="auto"/>
            </w:tcBorders>
            <w:shd w:val="clear" w:color="auto" w:fill="auto"/>
          </w:tcPr>
          <w:p w14:paraId="3224F253" w14:textId="77777777" w:rsidR="00631888" w:rsidRPr="001134EB" w:rsidRDefault="00631888" w:rsidP="003026C0">
            <w:pPr>
              <w:rPr>
                <w:bCs/>
                <w:lang w:val="el-GR"/>
              </w:rPr>
            </w:pPr>
            <w:r w:rsidRPr="001134EB">
              <w:rPr>
                <w:bCs/>
                <w:lang w:val="el-GR"/>
              </w:rPr>
              <w:t xml:space="preserve"> Δημιουργία DROP DOWN  </w:t>
            </w:r>
            <w:proofErr w:type="spellStart"/>
            <w:r w:rsidRPr="001134EB">
              <w:rPr>
                <w:bCs/>
                <w:lang w:val="el-GR"/>
              </w:rPr>
              <w:t>list</w:t>
            </w:r>
            <w:proofErr w:type="spellEnd"/>
            <w:r w:rsidRPr="001134EB">
              <w:rPr>
                <w:bCs/>
                <w:lang w:val="el-GR"/>
              </w:rPr>
              <w:t xml:space="preserve"> </w:t>
            </w:r>
            <w:proofErr w:type="spellStart"/>
            <w:r w:rsidRPr="001134EB">
              <w:rPr>
                <w:bCs/>
                <w:lang w:val="el-GR"/>
              </w:rPr>
              <w:t>populated</w:t>
            </w:r>
            <w:proofErr w:type="spellEnd"/>
            <w:r w:rsidRPr="001134EB">
              <w:rPr>
                <w:bCs/>
                <w:lang w:val="el-GR"/>
              </w:rPr>
              <w:t xml:space="preserve"> από ΠΑΡΑΜΕΤΡΟ </w:t>
            </w:r>
          </w:p>
        </w:tc>
        <w:tc>
          <w:tcPr>
            <w:tcW w:w="3010" w:type="dxa"/>
            <w:tcBorders>
              <w:top w:val="nil"/>
              <w:left w:val="nil"/>
              <w:bottom w:val="single" w:sz="4" w:space="0" w:color="auto"/>
              <w:right w:val="single" w:sz="4" w:space="0" w:color="auto"/>
            </w:tcBorders>
            <w:shd w:val="clear" w:color="auto" w:fill="auto"/>
          </w:tcPr>
          <w:p w14:paraId="4E712FA5" w14:textId="77777777" w:rsidR="00631888" w:rsidRPr="001134EB" w:rsidRDefault="00631888" w:rsidP="003026C0">
            <w:pPr>
              <w:rPr>
                <w:bCs/>
                <w:lang w:val="el-GR"/>
              </w:rPr>
            </w:pPr>
            <w:r w:rsidRPr="001134EB">
              <w:rPr>
                <w:bCs/>
                <w:lang w:val="el-GR"/>
              </w:rPr>
              <w:t xml:space="preserve">ΤΙΜΕΣ: Μτφ Υποθήκης, Περιορισμός </w:t>
            </w:r>
            <w:proofErr w:type="spellStart"/>
            <w:r w:rsidRPr="001134EB">
              <w:rPr>
                <w:bCs/>
                <w:lang w:val="el-GR"/>
              </w:rPr>
              <w:t>Υποθ</w:t>
            </w:r>
            <w:proofErr w:type="spellEnd"/>
            <w:r w:rsidRPr="001134EB">
              <w:rPr>
                <w:bCs/>
                <w:lang w:val="el-GR"/>
              </w:rPr>
              <w:t xml:space="preserve">, </w:t>
            </w:r>
            <w:proofErr w:type="spellStart"/>
            <w:r w:rsidRPr="001134EB">
              <w:rPr>
                <w:bCs/>
                <w:lang w:val="el-GR"/>
              </w:rPr>
              <w:t>Τροποπ</w:t>
            </w:r>
            <w:proofErr w:type="spellEnd"/>
            <w:r w:rsidRPr="001134EB">
              <w:rPr>
                <w:bCs/>
                <w:lang w:val="el-GR"/>
              </w:rPr>
              <w:t xml:space="preserve">. Σύμβασης, Αναδοχή </w:t>
            </w:r>
            <w:proofErr w:type="spellStart"/>
            <w:r w:rsidRPr="001134EB">
              <w:rPr>
                <w:bCs/>
                <w:lang w:val="el-GR"/>
              </w:rPr>
              <w:t>χρεόυς</w:t>
            </w:r>
            <w:proofErr w:type="spellEnd"/>
            <w:r w:rsidRPr="001134EB">
              <w:rPr>
                <w:bCs/>
                <w:lang w:val="el-GR"/>
              </w:rPr>
              <w:t xml:space="preserve">, Ρυθμίσεις Οφειλών, άλλο </w:t>
            </w:r>
          </w:p>
        </w:tc>
      </w:tr>
      <w:tr w:rsidR="00631888" w:rsidRPr="001134EB" w14:paraId="5761F317" w14:textId="77777777" w:rsidTr="003026C0">
        <w:trPr>
          <w:trHeight w:val="600"/>
        </w:trPr>
        <w:tc>
          <w:tcPr>
            <w:tcW w:w="3212" w:type="dxa"/>
            <w:tcBorders>
              <w:top w:val="nil"/>
              <w:left w:val="single" w:sz="4" w:space="0" w:color="auto"/>
              <w:bottom w:val="single" w:sz="4" w:space="0" w:color="auto"/>
              <w:right w:val="single" w:sz="4" w:space="0" w:color="auto"/>
            </w:tcBorders>
            <w:shd w:val="clear" w:color="auto" w:fill="auto"/>
          </w:tcPr>
          <w:p w14:paraId="44A6E7A5" w14:textId="77777777" w:rsidR="00631888" w:rsidRPr="001134EB" w:rsidRDefault="00631888" w:rsidP="003026C0">
            <w:pPr>
              <w:rPr>
                <w:b/>
                <w:bCs/>
                <w:lang w:val="el-GR"/>
              </w:rPr>
            </w:pPr>
            <w:r w:rsidRPr="001134EB">
              <w:rPr>
                <w:b/>
                <w:bCs/>
                <w:lang w:val="el-GR"/>
              </w:rPr>
              <w:t>Α/Α  πρόσθετης πράξης</w:t>
            </w:r>
          </w:p>
        </w:tc>
        <w:tc>
          <w:tcPr>
            <w:tcW w:w="1454" w:type="dxa"/>
            <w:tcBorders>
              <w:top w:val="nil"/>
              <w:left w:val="nil"/>
              <w:bottom w:val="single" w:sz="4" w:space="0" w:color="auto"/>
              <w:right w:val="single" w:sz="4" w:space="0" w:color="auto"/>
            </w:tcBorders>
            <w:shd w:val="clear" w:color="auto" w:fill="auto"/>
          </w:tcPr>
          <w:p w14:paraId="521183CD" w14:textId="77777777" w:rsidR="00631888" w:rsidRPr="001134EB" w:rsidRDefault="00631888" w:rsidP="003026C0">
            <w:pPr>
              <w:rPr>
                <w:bCs/>
                <w:lang w:val="el-GR"/>
              </w:rPr>
            </w:pPr>
            <w:r w:rsidRPr="001134EB">
              <w:rPr>
                <w:bCs/>
                <w:lang w:val="el-GR"/>
              </w:rPr>
              <w:t>Μη διαθέσιμα</w:t>
            </w:r>
          </w:p>
        </w:tc>
        <w:tc>
          <w:tcPr>
            <w:tcW w:w="1695" w:type="dxa"/>
            <w:tcBorders>
              <w:top w:val="nil"/>
              <w:left w:val="nil"/>
              <w:bottom w:val="single" w:sz="4" w:space="0" w:color="auto"/>
              <w:right w:val="single" w:sz="4" w:space="0" w:color="auto"/>
            </w:tcBorders>
            <w:shd w:val="clear" w:color="auto" w:fill="auto"/>
            <w:vAlign w:val="center"/>
          </w:tcPr>
          <w:p w14:paraId="04FA27AB" w14:textId="77777777" w:rsidR="00631888" w:rsidRPr="001134EB" w:rsidRDefault="00631888" w:rsidP="003026C0">
            <w:pPr>
              <w:rPr>
                <w:bCs/>
                <w:lang w:val="el-GR"/>
              </w:rPr>
            </w:pPr>
            <w:r w:rsidRPr="001134EB">
              <w:rPr>
                <w:bCs/>
                <w:lang w:val="el-GR"/>
              </w:rPr>
              <w:t>INPUT INTEGER</w:t>
            </w:r>
          </w:p>
        </w:tc>
        <w:tc>
          <w:tcPr>
            <w:tcW w:w="3010" w:type="dxa"/>
            <w:tcBorders>
              <w:top w:val="nil"/>
              <w:left w:val="nil"/>
              <w:bottom w:val="single" w:sz="4" w:space="0" w:color="auto"/>
              <w:right w:val="single" w:sz="4" w:space="0" w:color="auto"/>
            </w:tcBorders>
            <w:shd w:val="clear" w:color="auto" w:fill="auto"/>
          </w:tcPr>
          <w:p w14:paraId="0BD07695" w14:textId="77777777" w:rsidR="00631888" w:rsidRPr="001134EB" w:rsidRDefault="00631888" w:rsidP="003026C0">
            <w:pPr>
              <w:rPr>
                <w:bCs/>
                <w:lang w:val="el-GR"/>
              </w:rPr>
            </w:pPr>
            <w:r w:rsidRPr="001134EB">
              <w:rPr>
                <w:bCs/>
                <w:lang w:val="el-GR"/>
              </w:rPr>
              <w:t>VALIDATION: &gt;0 WHERE FLAG10 =1</w:t>
            </w:r>
          </w:p>
        </w:tc>
      </w:tr>
      <w:tr w:rsidR="00631888" w:rsidRPr="001134EB" w14:paraId="79DC64A8" w14:textId="77777777" w:rsidTr="003026C0">
        <w:trPr>
          <w:trHeight w:val="1200"/>
        </w:trPr>
        <w:tc>
          <w:tcPr>
            <w:tcW w:w="3212" w:type="dxa"/>
            <w:tcBorders>
              <w:top w:val="nil"/>
              <w:left w:val="single" w:sz="4" w:space="0" w:color="auto"/>
              <w:bottom w:val="single" w:sz="4" w:space="0" w:color="auto"/>
              <w:right w:val="single" w:sz="4" w:space="0" w:color="auto"/>
            </w:tcBorders>
            <w:shd w:val="clear" w:color="auto" w:fill="auto"/>
          </w:tcPr>
          <w:p w14:paraId="63B7A5B3" w14:textId="77777777" w:rsidR="00631888" w:rsidRPr="001134EB" w:rsidRDefault="00631888" w:rsidP="003026C0">
            <w:pPr>
              <w:rPr>
                <w:b/>
                <w:bCs/>
                <w:lang w:val="el-GR"/>
              </w:rPr>
            </w:pPr>
            <w:r w:rsidRPr="001134EB">
              <w:rPr>
                <w:b/>
                <w:bCs/>
                <w:lang w:val="el-GR"/>
              </w:rPr>
              <w:t>Ημερομηνία πρόσθετης πράξης</w:t>
            </w:r>
          </w:p>
        </w:tc>
        <w:tc>
          <w:tcPr>
            <w:tcW w:w="1454" w:type="dxa"/>
            <w:tcBorders>
              <w:top w:val="nil"/>
              <w:left w:val="nil"/>
              <w:bottom w:val="single" w:sz="4" w:space="0" w:color="auto"/>
              <w:right w:val="single" w:sz="4" w:space="0" w:color="auto"/>
            </w:tcBorders>
            <w:shd w:val="clear" w:color="auto" w:fill="auto"/>
          </w:tcPr>
          <w:p w14:paraId="175CB6E5" w14:textId="77777777" w:rsidR="00631888" w:rsidRPr="001134EB" w:rsidRDefault="00631888" w:rsidP="003026C0">
            <w:pPr>
              <w:rPr>
                <w:bCs/>
                <w:lang w:val="el-GR"/>
              </w:rPr>
            </w:pPr>
            <w:r w:rsidRPr="001134EB">
              <w:rPr>
                <w:bCs/>
                <w:lang w:val="el-GR"/>
              </w:rPr>
              <w:t>Μη διαθέσιμα</w:t>
            </w:r>
          </w:p>
        </w:tc>
        <w:tc>
          <w:tcPr>
            <w:tcW w:w="1695" w:type="dxa"/>
            <w:tcBorders>
              <w:top w:val="nil"/>
              <w:left w:val="nil"/>
              <w:bottom w:val="single" w:sz="4" w:space="0" w:color="auto"/>
              <w:right w:val="single" w:sz="4" w:space="0" w:color="auto"/>
            </w:tcBorders>
            <w:shd w:val="clear" w:color="auto" w:fill="auto"/>
            <w:vAlign w:val="center"/>
          </w:tcPr>
          <w:p w14:paraId="5AE13420" w14:textId="77777777" w:rsidR="00631888" w:rsidRPr="001134EB" w:rsidRDefault="00631888" w:rsidP="003026C0">
            <w:pPr>
              <w:rPr>
                <w:bCs/>
              </w:rPr>
            </w:pPr>
            <w:r w:rsidRPr="001134EB">
              <w:rPr>
                <w:bCs/>
              </w:rPr>
              <w:t xml:space="preserve">Calendar input </w:t>
            </w:r>
            <w:proofErr w:type="spellStart"/>
            <w:r w:rsidRPr="001134EB">
              <w:rPr>
                <w:bCs/>
                <w:lang w:val="el-GR"/>
              </w:rPr>
              <w:t>Προσοχη</w:t>
            </w:r>
            <w:proofErr w:type="spellEnd"/>
            <w:r w:rsidRPr="001134EB">
              <w:rPr>
                <w:bCs/>
              </w:rPr>
              <w:t xml:space="preserve">: </w:t>
            </w:r>
            <w:r w:rsidRPr="001134EB">
              <w:rPr>
                <w:bCs/>
                <w:lang w:val="el-GR"/>
              </w:rPr>
              <w:t>με</w:t>
            </w:r>
            <w:r w:rsidRPr="001134EB">
              <w:rPr>
                <w:bCs/>
              </w:rPr>
              <w:t xml:space="preserve"> drop down selection </w:t>
            </w:r>
            <w:r w:rsidRPr="001134EB">
              <w:rPr>
                <w:bCs/>
                <w:lang w:val="el-GR"/>
              </w:rPr>
              <w:t>για</w:t>
            </w:r>
            <w:r w:rsidRPr="001134EB">
              <w:rPr>
                <w:bCs/>
              </w:rPr>
              <w:t xml:space="preserve"> </w:t>
            </w:r>
            <w:r w:rsidRPr="001134EB">
              <w:rPr>
                <w:bCs/>
                <w:lang w:val="el-GR"/>
              </w:rPr>
              <w:t>έτη</w:t>
            </w:r>
            <w:r w:rsidRPr="001134EB">
              <w:rPr>
                <w:bCs/>
              </w:rPr>
              <w:t xml:space="preserve"> </w:t>
            </w:r>
            <w:r w:rsidRPr="001134EB">
              <w:rPr>
                <w:bCs/>
                <w:lang w:val="el-GR"/>
              </w:rPr>
              <w:t>και</w:t>
            </w:r>
            <w:r w:rsidRPr="001134EB">
              <w:rPr>
                <w:bCs/>
              </w:rPr>
              <w:t xml:space="preserve"> </w:t>
            </w:r>
            <w:r w:rsidRPr="001134EB">
              <w:rPr>
                <w:bCs/>
                <w:lang w:val="el-GR"/>
              </w:rPr>
              <w:t>μήνες</w:t>
            </w:r>
          </w:p>
        </w:tc>
        <w:tc>
          <w:tcPr>
            <w:tcW w:w="3010" w:type="dxa"/>
            <w:tcBorders>
              <w:top w:val="nil"/>
              <w:left w:val="nil"/>
              <w:bottom w:val="single" w:sz="4" w:space="0" w:color="auto"/>
              <w:right w:val="single" w:sz="4" w:space="0" w:color="auto"/>
            </w:tcBorders>
            <w:shd w:val="clear" w:color="auto" w:fill="auto"/>
            <w:vAlign w:val="bottom"/>
          </w:tcPr>
          <w:p w14:paraId="0C998DAA" w14:textId="77777777" w:rsidR="00631888" w:rsidRPr="001134EB" w:rsidRDefault="00631888" w:rsidP="003026C0">
            <w:r w:rsidRPr="001134EB">
              <w:t> </w:t>
            </w:r>
          </w:p>
        </w:tc>
      </w:tr>
      <w:tr w:rsidR="001A6697" w:rsidRPr="001134EB" w14:paraId="0071862A" w14:textId="77777777" w:rsidTr="003026C0">
        <w:trPr>
          <w:trHeight w:val="1200"/>
        </w:trPr>
        <w:tc>
          <w:tcPr>
            <w:tcW w:w="3212" w:type="dxa"/>
            <w:tcBorders>
              <w:top w:val="nil"/>
              <w:left w:val="single" w:sz="4" w:space="0" w:color="auto"/>
              <w:bottom w:val="single" w:sz="4" w:space="0" w:color="auto"/>
              <w:right w:val="single" w:sz="4" w:space="0" w:color="auto"/>
            </w:tcBorders>
            <w:shd w:val="clear" w:color="auto" w:fill="auto"/>
          </w:tcPr>
          <w:p w14:paraId="2634D4DD" w14:textId="2433F6BC" w:rsidR="001A6697" w:rsidRPr="001134EB" w:rsidRDefault="001A6697" w:rsidP="001A6697">
            <w:pPr>
              <w:rPr>
                <w:b/>
                <w:bCs/>
                <w:lang w:val="el-GR"/>
              </w:rPr>
            </w:pPr>
            <w:r w:rsidRPr="00D55CB9">
              <w:rPr>
                <w:lang w:val="el-GR"/>
              </w:rPr>
              <w:t xml:space="preserve">Ποσό κεφαλαιοποίησης ή ρύθμισης </w:t>
            </w:r>
          </w:p>
        </w:tc>
        <w:tc>
          <w:tcPr>
            <w:tcW w:w="1454" w:type="dxa"/>
            <w:tcBorders>
              <w:top w:val="nil"/>
              <w:left w:val="nil"/>
              <w:bottom w:val="single" w:sz="4" w:space="0" w:color="auto"/>
              <w:right w:val="single" w:sz="4" w:space="0" w:color="auto"/>
            </w:tcBorders>
            <w:shd w:val="clear" w:color="auto" w:fill="auto"/>
          </w:tcPr>
          <w:p w14:paraId="53D6D7DC" w14:textId="1B54AFF6" w:rsidR="001A6697" w:rsidRPr="001134EB" w:rsidRDefault="001A6697" w:rsidP="001A6697">
            <w:pPr>
              <w:rPr>
                <w:bCs/>
                <w:lang w:val="el-GR"/>
              </w:rPr>
            </w:pPr>
            <w:r w:rsidRPr="001134EB">
              <w:rPr>
                <w:bCs/>
                <w:lang w:val="el-GR"/>
              </w:rPr>
              <w:t>Μη διαθέσιμα</w:t>
            </w:r>
          </w:p>
        </w:tc>
        <w:tc>
          <w:tcPr>
            <w:tcW w:w="1695" w:type="dxa"/>
            <w:tcBorders>
              <w:top w:val="nil"/>
              <w:left w:val="nil"/>
              <w:bottom w:val="single" w:sz="4" w:space="0" w:color="auto"/>
              <w:right w:val="single" w:sz="4" w:space="0" w:color="auto"/>
            </w:tcBorders>
            <w:shd w:val="clear" w:color="auto" w:fill="auto"/>
            <w:vAlign w:val="center"/>
          </w:tcPr>
          <w:p w14:paraId="7423E7E3" w14:textId="1AEF2113" w:rsidR="001A6697" w:rsidRPr="001134EB" w:rsidRDefault="001A6697" w:rsidP="001A6697">
            <w:pPr>
              <w:rPr>
                <w:bCs/>
              </w:rPr>
            </w:pPr>
            <w:r w:rsidRPr="001134EB">
              <w:rPr>
                <w:bCs/>
                <w:lang w:val="el-GR"/>
              </w:rPr>
              <w:t xml:space="preserve">INPUT </w:t>
            </w:r>
          </w:p>
        </w:tc>
        <w:tc>
          <w:tcPr>
            <w:tcW w:w="3010" w:type="dxa"/>
            <w:tcBorders>
              <w:top w:val="nil"/>
              <w:left w:val="nil"/>
              <w:bottom w:val="single" w:sz="4" w:space="0" w:color="auto"/>
              <w:right w:val="single" w:sz="4" w:space="0" w:color="auto"/>
            </w:tcBorders>
            <w:shd w:val="clear" w:color="auto" w:fill="auto"/>
            <w:vAlign w:val="bottom"/>
          </w:tcPr>
          <w:p w14:paraId="2083EEEC" w14:textId="77777777" w:rsidR="001A6697" w:rsidRPr="001134EB" w:rsidRDefault="001A6697" w:rsidP="001A6697"/>
        </w:tc>
      </w:tr>
      <w:tr w:rsidR="001A6697" w:rsidRPr="001134EB" w14:paraId="7FC467EA" w14:textId="77777777" w:rsidTr="001A6697">
        <w:trPr>
          <w:trHeight w:val="541"/>
        </w:trPr>
        <w:tc>
          <w:tcPr>
            <w:tcW w:w="3212" w:type="dxa"/>
            <w:tcBorders>
              <w:top w:val="nil"/>
              <w:left w:val="single" w:sz="4" w:space="0" w:color="auto"/>
              <w:bottom w:val="single" w:sz="4" w:space="0" w:color="auto"/>
              <w:right w:val="single" w:sz="4" w:space="0" w:color="auto"/>
            </w:tcBorders>
            <w:shd w:val="clear" w:color="auto" w:fill="auto"/>
          </w:tcPr>
          <w:p w14:paraId="0CC5C646" w14:textId="02544D51" w:rsidR="001A6697" w:rsidRPr="001134EB" w:rsidRDefault="001A6697" w:rsidP="001A6697">
            <w:pPr>
              <w:rPr>
                <w:b/>
                <w:bCs/>
                <w:lang w:val="el-GR"/>
              </w:rPr>
            </w:pPr>
            <w:r w:rsidRPr="00D55CB9">
              <w:rPr>
                <w:lang w:val="el-GR"/>
              </w:rPr>
              <w:t xml:space="preserve">Ποσό μη εξυπηρετούμενου κεφαλαίου </w:t>
            </w:r>
          </w:p>
        </w:tc>
        <w:tc>
          <w:tcPr>
            <w:tcW w:w="1454" w:type="dxa"/>
            <w:tcBorders>
              <w:top w:val="nil"/>
              <w:left w:val="nil"/>
              <w:bottom w:val="single" w:sz="4" w:space="0" w:color="auto"/>
              <w:right w:val="single" w:sz="4" w:space="0" w:color="auto"/>
            </w:tcBorders>
            <w:shd w:val="clear" w:color="auto" w:fill="auto"/>
          </w:tcPr>
          <w:p w14:paraId="1A5413BE" w14:textId="0F8542A1" w:rsidR="001A6697" w:rsidRPr="001134EB" w:rsidRDefault="001A6697" w:rsidP="001A6697">
            <w:pPr>
              <w:rPr>
                <w:bCs/>
                <w:lang w:val="el-GR"/>
              </w:rPr>
            </w:pPr>
            <w:r w:rsidRPr="001134EB">
              <w:rPr>
                <w:bCs/>
                <w:lang w:val="el-GR"/>
              </w:rPr>
              <w:t>Μη διαθέσιμα</w:t>
            </w:r>
          </w:p>
        </w:tc>
        <w:tc>
          <w:tcPr>
            <w:tcW w:w="1695" w:type="dxa"/>
            <w:tcBorders>
              <w:top w:val="nil"/>
              <w:left w:val="nil"/>
              <w:bottom w:val="single" w:sz="4" w:space="0" w:color="auto"/>
              <w:right w:val="single" w:sz="4" w:space="0" w:color="auto"/>
            </w:tcBorders>
            <w:shd w:val="clear" w:color="auto" w:fill="auto"/>
            <w:vAlign w:val="center"/>
          </w:tcPr>
          <w:p w14:paraId="26862F39" w14:textId="0659C7F9" w:rsidR="001A6697" w:rsidRPr="001134EB" w:rsidRDefault="001A6697" w:rsidP="001A6697">
            <w:pPr>
              <w:rPr>
                <w:bCs/>
              </w:rPr>
            </w:pPr>
            <w:r w:rsidRPr="001134EB">
              <w:rPr>
                <w:bCs/>
                <w:lang w:val="el-GR"/>
              </w:rPr>
              <w:t xml:space="preserve">INPUT </w:t>
            </w:r>
          </w:p>
        </w:tc>
        <w:tc>
          <w:tcPr>
            <w:tcW w:w="3010" w:type="dxa"/>
            <w:tcBorders>
              <w:top w:val="nil"/>
              <w:left w:val="nil"/>
              <w:bottom w:val="single" w:sz="4" w:space="0" w:color="auto"/>
              <w:right w:val="single" w:sz="4" w:space="0" w:color="auto"/>
            </w:tcBorders>
            <w:shd w:val="clear" w:color="auto" w:fill="auto"/>
            <w:vAlign w:val="bottom"/>
          </w:tcPr>
          <w:p w14:paraId="04CE7753" w14:textId="77777777" w:rsidR="001A6697" w:rsidRPr="001134EB" w:rsidRDefault="001A6697" w:rsidP="001A6697"/>
        </w:tc>
      </w:tr>
      <w:tr w:rsidR="001A6697" w:rsidRPr="001134EB" w14:paraId="5118F347" w14:textId="77777777" w:rsidTr="003026C0">
        <w:trPr>
          <w:trHeight w:val="1200"/>
        </w:trPr>
        <w:tc>
          <w:tcPr>
            <w:tcW w:w="3212" w:type="dxa"/>
            <w:tcBorders>
              <w:top w:val="nil"/>
              <w:left w:val="single" w:sz="4" w:space="0" w:color="auto"/>
              <w:bottom w:val="single" w:sz="4" w:space="0" w:color="auto"/>
              <w:right w:val="single" w:sz="4" w:space="0" w:color="auto"/>
            </w:tcBorders>
            <w:shd w:val="clear" w:color="auto" w:fill="auto"/>
          </w:tcPr>
          <w:p w14:paraId="4B50C21A" w14:textId="7405171B" w:rsidR="001A6697" w:rsidRPr="001134EB" w:rsidRDefault="001A6697" w:rsidP="001A6697">
            <w:pPr>
              <w:rPr>
                <w:b/>
                <w:bCs/>
                <w:lang w:val="el-GR"/>
              </w:rPr>
            </w:pPr>
            <w:proofErr w:type="spellStart"/>
            <w:r w:rsidRPr="00D55CB9">
              <w:rPr>
                <w:lang w:val="el-GR"/>
              </w:rPr>
              <w:t>Αρ</w:t>
            </w:r>
            <w:proofErr w:type="spellEnd"/>
            <w:r w:rsidRPr="00D55CB9">
              <w:rPr>
                <w:lang w:val="el-GR"/>
              </w:rPr>
              <w:t>. απόφασης (Δ.Σ ή Επιτροπής ενστάσεων)</w:t>
            </w:r>
          </w:p>
        </w:tc>
        <w:tc>
          <w:tcPr>
            <w:tcW w:w="1454" w:type="dxa"/>
            <w:tcBorders>
              <w:top w:val="nil"/>
              <w:left w:val="nil"/>
              <w:bottom w:val="single" w:sz="4" w:space="0" w:color="auto"/>
              <w:right w:val="single" w:sz="4" w:space="0" w:color="auto"/>
            </w:tcBorders>
            <w:shd w:val="clear" w:color="auto" w:fill="auto"/>
          </w:tcPr>
          <w:p w14:paraId="74332DF8" w14:textId="20CAA8E2" w:rsidR="001A6697" w:rsidRPr="001134EB" w:rsidRDefault="001A6697" w:rsidP="001A6697">
            <w:pPr>
              <w:rPr>
                <w:bCs/>
                <w:lang w:val="el-GR"/>
              </w:rPr>
            </w:pPr>
            <w:r w:rsidRPr="001134EB">
              <w:rPr>
                <w:bCs/>
                <w:lang w:val="el-GR"/>
              </w:rPr>
              <w:t>Μη διαθέσιμα</w:t>
            </w:r>
          </w:p>
        </w:tc>
        <w:tc>
          <w:tcPr>
            <w:tcW w:w="1695" w:type="dxa"/>
            <w:tcBorders>
              <w:top w:val="nil"/>
              <w:left w:val="nil"/>
              <w:bottom w:val="single" w:sz="4" w:space="0" w:color="auto"/>
              <w:right w:val="single" w:sz="4" w:space="0" w:color="auto"/>
            </w:tcBorders>
            <w:shd w:val="clear" w:color="auto" w:fill="auto"/>
            <w:vAlign w:val="center"/>
          </w:tcPr>
          <w:p w14:paraId="6A776AB8" w14:textId="19BDABB6" w:rsidR="001A6697" w:rsidRPr="001134EB" w:rsidRDefault="001A6697" w:rsidP="001A6697">
            <w:pPr>
              <w:rPr>
                <w:bCs/>
              </w:rPr>
            </w:pPr>
            <w:r w:rsidRPr="001134EB">
              <w:rPr>
                <w:bCs/>
                <w:lang w:val="el-GR"/>
              </w:rPr>
              <w:t xml:space="preserve">INPUT </w:t>
            </w:r>
          </w:p>
        </w:tc>
        <w:tc>
          <w:tcPr>
            <w:tcW w:w="3010" w:type="dxa"/>
            <w:tcBorders>
              <w:top w:val="nil"/>
              <w:left w:val="nil"/>
              <w:bottom w:val="single" w:sz="4" w:space="0" w:color="auto"/>
              <w:right w:val="single" w:sz="4" w:space="0" w:color="auto"/>
            </w:tcBorders>
            <w:shd w:val="clear" w:color="auto" w:fill="auto"/>
            <w:vAlign w:val="bottom"/>
          </w:tcPr>
          <w:p w14:paraId="0245F6C7" w14:textId="77777777" w:rsidR="001A6697" w:rsidRPr="001134EB" w:rsidRDefault="001A6697" w:rsidP="001A6697"/>
        </w:tc>
      </w:tr>
      <w:tr w:rsidR="001A6697" w:rsidRPr="001134EB" w14:paraId="3835B0AF" w14:textId="77777777" w:rsidTr="003026C0">
        <w:trPr>
          <w:trHeight w:val="1200"/>
        </w:trPr>
        <w:tc>
          <w:tcPr>
            <w:tcW w:w="3212" w:type="dxa"/>
            <w:tcBorders>
              <w:top w:val="nil"/>
              <w:left w:val="single" w:sz="4" w:space="0" w:color="auto"/>
              <w:bottom w:val="single" w:sz="4" w:space="0" w:color="auto"/>
              <w:right w:val="single" w:sz="4" w:space="0" w:color="auto"/>
            </w:tcBorders>
            <w:shd w:val="clear" w:color="auto" w:fill="auto"/>
          </w:tcPr>
          <w:p w14:paraId="7351D161" w14:textId="7726BC1E" w:rsidR="001A6697" w:rsidRPr="001134EB" w:rsidRDefault="001A6697" w:rsidP="001A6697">
            <w:pPr>
              <w:rPr>
                <w:b/>
                <w:bCs/>
                <w:lang w:val="el-GR"/>
              </w:rPr>
            </w:pPr>
            <w:r w:rsidRPr="00D55CB9">
              <w:rPr>
                <w:lang w:val="el-GR"/>
              </w:rPr>
              <w:lastRenderedPageBreak/>
              <w:t>Ποσό μηνιαίας δόσης Ν. 4605/19</w:t>
            </w:r>
          </w:p>
        </w:tc>
        <w:tc>
          <w:tcPr>
            <w:tcW w:w="1454" w:type="dxa"/>
            <w:tcBorders>
              <w:top w:val="nil"/>
              <w:left w:val="nil"/>
              <w:bottom w:val="single" w:sz="4" w:space="0" w:color="auto"/>
              <w:right w:val="single" w:sz="4" w:space="0" w:color="auto"/>
            </w:tcBorders>
            <w:shd w:val="clear" w:color="auto" w:fill="auto"/>
          </w:tcPr>
          <w:p w14:paraId="24DA65CF" w14:textId="4FA0ED14" w:rsidR="001A6697" w:rsidRPr="001134EB" w:rsidRDefault="001A6697" w:rsidP="001A6697">
            <w:pPr>
              <w:rPr>
                <w:bCs/>
                <w:lang w:val="el-GR"/>
              </w:rPr>
            </w:pPr>
            <w:r w:rsidRPr="001134EB">
              <w:rPr>
                <w:bCs/>
                <w:lang w:val="el-GR"/>
              </w:rPr>
              <w:t>Μη διαθέσιμα</w:t>
            </w:r>
          </w:p>
        </w:tc>
        <w:tc>
          <w:tcPr>
            <w:tcW w:w="1695" w:type="dxa"/>
            <w:tcBorders>
              <w:top w:val="nil"/>
              <w:left w:val="nil"/>
              <w:bottom w:val="single" w:sz="4" w:space="0" w:color="auto"/>
              <w:right w:val="single" w:sz="4" w:space="0" w:color="auto"/>
            </w:tcBorders>
            <w:shd w:val="clear" w:color="auto" w:fill="auto"/>
            <w:vAlign w:val="center"/>
          </w:tcPr>
          <w:p w14:paraId="69807B81" w14:textId="6BB3E9EF" w:rsidR="001A6697" w:rsidRPr="001134EB" w:rsidRDefault="001A6697" w:rsidP="001A6697">
            <w:pPr>
              <w:rPr>
                <w:bCs/>
              </w:rPr>
            </w:pPr>
            <w:r w:rsidRPr="001134EB">
              <w:rPr>
                <w:bCs/>
                <w:lang w:val="el-GR"/>
              </w:rPr>
              <w:t xml:space="preserve">INPUT </w:t>
            </w:r>
          </w:p>
        </w:tc>
        <w:tc>
          <w:tcPr>
            <w:tcW w:w="3010" w:type="dxa"/>
            <w:tcBorders>
              <w:top w:val="nil"/>
              <w:left w:val="nil"/>
              <w:bottom w:val="single" w:sz="4" w:space="0" w:color="auto"/>
              <w:right w:val="single" w:sz="4" w:space="0" w:color="auto"/>
            </w:tcBorders>
            <w:shd w:val="clear" w:color="auto" w:fill="auto"/>
            <w:vAlign w:val="bottom"/>
          </w:tcPr>
          <w:p w14:paraId="010F04BE" w14:textId="77777777" w:rsidR="001A6697" w:rsidRPr="001134EB" w:rsidRDefault="001A6697" w:rsidP="001A6697"/>
        </w:tc>
      </w:tr>
      <w:tr w:rsidR="001A6697" w:rsidRPr="001134EB" w14:paraId="552B7DB8" w14:textId="77777777" w:rsidTr="003026C0">
        <w:trPr>
          <w:trHeight w:val="600"/>
        </w:trPr>
        <w:tc>
          <w:tcPr>
            <w:tcW w:w="3212" w:type="dxa"/>
            <w:tcBorders>
              <w:top w:val="nil"/>
              <w:left w:val="single" w:sz="4" w:space="0" w:color="auto"/>
              <w:bottom w:val="single" w:sz="4" w:space="0" w:color="auto"/>
              <w:right w:val="single" w:sz="4" w:space="0" w:color="auto"/>
            </w:tcBorders>
            <w:shd w:val="clear" w:color="auto" w:fill="auto"/>
          </w:tcPr>
          <w:p w14:paraId="170E8030" w14:textId="528493F6" w:rsidR="001A6697" w:rsidRPr="001134EB" w:rsidRDefault="001A6697" w:rsidP="001A6697">
            <w:pPr>
              <w:rPr>
                <w:lang w:val="el-GR"/>
              </w:rPr>
            </w:pPr>
          </w:p>
        </w:tc>
        <w:tc>
          <w:tcPr>
            <w:tcW w:w="1454" w:type="dxa"/>
            <w:tcBorders>
              <w:top w:val="nil"/>
              <w:left w:val="nil"/>
              <w:bottom w:val="single" w:sz="4" w:space="0" w:color="auto"/>
              <w:right w:val="single" w:sz="4" w:space="0" w:color="auto"/>
            </w:tcBorders>
            <w:shd w:val="clear" w:color="auto" w:fill="auto"/>
          </w:tcPr>
          <w:p w14:paraId="22586E5B" w14:textId="432D2660" w:rsidR="001A6697" w:rsidRPr="001134EB" w:rsidRDefault="001A6697" w:rsidP="001A6697">
            <w:pPr>
              <w:rPr>
                <w:bCs/>
                <w:lang w:val="el-GR"/>
              </w:rPr>
            </w:pPr>
          </w:p>
        </w:tc>
        <w:tc>
          <w:tcPr>
            <w:tcW w:w="1695" w:type="dxa"/>
            <w:tcBorders>
              <w:top w:val="nil"/>
              <w:left w:val="nil"/>
              <w:bottom w:val="single" w:sz="4" w:space="0" w:color="auto"/>
              <w:right w:val="single" w:sz="4" w:space="0" w:color="auto"/>
            </w:tcBorders>
            <w:shd w:val="clear" w:color="auto" w:fill="auto"/>
            <w:vAlign w:val="center"/>
          </w:tcPr>
          <w:p w14:paraId="358E6663" w14:textId="3625FAD5" w:rsidR="001A6697" w:rsidRPr="001134EB" w:rsidRDefault="001A6697" w:rsidP="001A6697">
            <w:pPr>
              <w:rPr>
                <w:bCs/>
                <w:lang w:val="el-GR"/>
              </w:rPr>
            </w:pPr>
          </w:p>
        </w:tc>
        <w:tc>
          <w:tcPr>
            <w:tcW w:w="3010" w:type="dxa"/>
            <w:tcBorders>
              <w:top w:val="nil"/>
              <w:left w:val="nil"/>
              <w:bottom w:val="single" w:sz="4" w:space="0" w:color="auto"/>
              <w:right w:val="single" w:sz="4" w:space="0" w:color="auto"/>
            </w:tcBorders>
            <w:shd w:val="clear" w:color="auto" w:fill="auto"/>
            <w:vAlign w:val="bottom"/>
          </w:tcPr>
          <w:p w14:paraId="32FAA8D3" w14:textId="6A147B91" w:rsidR="001A6697" w:rsidRPr="001134EB" w:rsidRDefault="001A6697" w:rsidP="001A6697">
            <w:pPr>
              <w:rPr>
                <w:lang w:val="el-GR"/>
              </w:rPr>
            </w:pPr>
          </w:p>
        </w:tc>
      </w:tr>
      <w:tr w:rsidR="001A6697" w:rsidRPr="001134EB" w14:paraId="07929255" w14:textId="77777777" w:rsidTr="003026C0">
        <w:trPr>
          <w:trHeight w:val="660"/>
        </w:trPr>
        <w:tc>
          <w:tcPr>
            <w:tcW w:w="3212" w:type="dxa"/>
            <w:tcBorders>
              <w:top w:val="nil"/>
              <w:left w:val="single" w:sz="4" w:space="0" w:color="auto"/>
              <w:bottom w:val="single" w:sz="4" w:space="0" w:color="auto"/>
              <w:right w:val="single" w:sz="4" w:space="0" w:color="auto"/>
            </w:tcBorders>
            <w:shd w:val="clear" w:color="auto" w:fill="auto"/>
          </w:tcPr>
          <w:p w14:paraId="0082D83C" w14:textId="77777777" w:rsidR="001A6697" w:rsidRPr="001134EB" w:rsidRDefault="001A6697" w:rsidP="001A6697">
            <w:pPr>
              <w:rPr>
                <w:lang w:val="el-GR"/>
              </w:rPr>
            </w:pPr>
            <w:r w:rsidRPr="001134EB">
              <w:rPr>
                <w:lang w:val="el-GR"/>
              </w:rPr>
              <w:t>Οριζόμενη στην Πρόσθετη Πράξη Διάρκεια δανείου</w:t>
            </w:r>
          </w:p>
        </w:tc>
        <w:tc>
          <w:tcPr>
            <w:tcW w:w="1454" w:type="dxa"/>
            <w:tcBorders>
              <w:top w:val="nil"/>
              <w:left w:val="nil"/>
              <w:bottom w:val="single" w:sz="4" w:space="0" w:color="auto"/>
              <w:right w:val="single" w:sz="4" w:space="0" w:color="auto"/>
            </w:tcBorders>
            <w:shd w:val="clear" w:color="auto" w:fill="auto"/>
          </w:tcPr>
          <w:p w14:paraId="36AE27DA" w14:textId="77777777" w:rsidR="001A6697" w:rsidRPr="001134EB" w:rsidRDefault="001A6697" w:rsidP="001A6697">
            <w:pPr>
              <w:rPr>
                <w:bCs/>
                <w:lang w:val="el-GR"/>
              </w:rPr>
            </w:pPr>
            <w:r w:rsidRPr="001134EB">
              <w:rPr>
                <w:bCs/>
                <w:lang w:val="el-GR"/>
              </w:rPr>
              <w:t>Μη διαθέσιμα</w:t>
            </w:r>
          </w:p>
        </w:tc>
        <w:tc>
          <w:tcPr>
            <w:tcW w:w="1695" w:type="dxa"/>
            <w:tcBorders>
              <w:top w:val="nil"/>
              <w:left w:val="nil"/>
              <w:bottom w:val="single" w:sz="4" w:space="0" w:color="auto"/>
              <w:right w:val="single" w:sz="4" w:space="0" w:color="auto"/>
            </w:tcBorders>
            <w:shd w:val="clear" w:color="auto" w:fill="auto"/>
            <w:vAlign w:val="center"/>
          </w:tcPr>
          <w:p w14:paraId="523B968F" w14:textId="77777777" w:rsidR="001A6697" w:rsidRPr="001134EB" w:rsidRDefault="001A6697" w:rsidP="001A6697">
            <w:pPr>
              <w:rPr>
                <w:bCs/>
                <w:lang w:val="el-GR"/>
              </w:rPr>
            </w:pPr>
            <w:r w:rsidRPr="001134EB">
              <w:rPr>
                <w:bCs/>
                <w:lang w:val="el-GR"/>
              </w:rPr>
              <w:t xml:space="preserve">INPUT </w:t>
            </w:r>
          </w:p>
        </w:tc>
        <w:tc>
          <w:tcPr>
            <w:tcW w:w="3010" w:type="dxa"/>
            <w:tcBorders>
              <w:top w:val="nil"/>
              <w:left w:val="nil"/>
              <w:bottom w:val="single" w:sz="4" w:space="0" w:color="auto"/>
              <w:right w:val="single" w:sz="4" w:space="0" w:color="auto"/>
            </w:tcBorders>
            <w:shd w:val="clear" w:color="auto" w:fill="auto"/>
            <w:vAlign w:val="bottom"/>
          </w:tcPr>
          <w:p w14:paraId="530BD260" w14:textId="77777777" w:rsidR="001A6697" w:rsidRPr="001134EB" w:rsidRDefault="001A6697" w:rsidP="001A6697">
            <w:pPr>
              <w:rPr>
                <w:lang w:val="el-GR"/>
              </w:rPr>
            </w:pPr>
            <w:r w:rsidRPr="001134EB">
              <w:rPr>
                <w:lang w:val="el-GR"/>
              </w:rPr>
              <w:t> </w:t>
            </w:r>
          </w:p>
        </w:tc>
      </w:tr>
      <w:tr w:rsidR="001A6697" w:rsidRPr="001134EB" w14:paraId="583D92EB" w14:textId="77777777" w:rsidTr="003026C0">
        <w:trPr>
          <w:trHeight w:val="600"/>
        </w:trPr>
        <w:tc>
          <w:tcPr>
            <w:tcW w:w="3212" w:type="dxa"/>
            <w:tcBorders>
              <w:top w:val="nil"/>
              <w:left w:val="single" w:sz="4" w:space="0" w:color="auto"/>
              <w:bottom w:val="single" w:sz="4" w:space="0" w:color="auto"/>
              <w:right w:val="single" w:sz="4" w:space="0" w:color="auto"/>
            </w:tcBorders>
            <w:shd w:val="clear" w:color="auto" w:fill="auto"/>
          </w:tcPr>
          <w:p w14:paraId="1D04781C" w14:textId="77777777" w:rsidR="001A6697" w:rsidRPr="001134EB" w:rsidRDefault="001A6697" w:rsidP="001A6697">
            <w:pPr>
              <w:rPr>
                <w:lang w:val="el-GR"/>
              </w:rPr>
            </w:pPr>
            <w:r w:rsidRPr="001134EB">
              <w:rPr>
                <w:lang w:val="el-GR"/>
              </w:rPr>
              <w:t>Οριζόμενο στην Πρόσθετη Πράξη  Επιτόκιο</w:t>
            </w:r>
          </w:p>
        </w:tc>
        <w:tc>
          <w:tcPr>
            <w:tcW w:w="1454" w:type="dxa"/>
            <w:tcBorders>
              <w:top w:val="nil"/>
              <w:left w:val="nil"/>
              <w:bottom w:val="single" w:sz="4" w:space="0" w:color="auto"/>
              <w:right w:val="single" w:sz="4" w:space="0" w:color="auto"/>
            </w:tcBorders>
            <w:shd w:val="clear" w:color="auto" w:fill="auto"/>
          </w:tcPr>
          <w:p w14:paraId="4F808A9C" w14:textId="77777777" w:rsidR="001A6697" w:rsidRPr="001134EB" w:rsidRDefault="001A6697" w:rsidP="001A6697">
            <w:pPr>
              <w:rPr>
                <w:bCs/>
                <w:lang w:val="el-GR"/>
              </w:rPr>
            </w:pPr>
            <w:r w:rsidRPr="001134EB">
              <w:rPr>
                <w:bCs/>
                <w:lang w:val="el-GR"/>
              </w:rPr>
              <w:t>Μη διαθέσιμα</w:t>
            </w:r>
          </w:p>
        </w:tc>
        <w:tc>
          <w:tcPr>
            <w:tcW w:w="1695" w:type="dxa"/>
            <w:tcBorders>
              <w:top w:val="nil"/>
              <w:left w:val="nil"/>
              <w:bottom w:val="single" w:sz="4" w:space="0" w:color="auto"/>
              <w:right w:val="single" w:sz="4" w:space="0" w:color="auto"/>
            </w:tcBorders>
            <w:shd w:val="clear" w:color="auto" w:fill="auto"/>
            <w:vAlign w:val="center"/>
          </w:tcPr>
          <w:p w14:paraId="1152649B" w14:textId="77777777" w:rsidR="001A6697" w:rsidRPr="001134EB" w:rsidRDefault="001A6697" w:rsidP="001A6697">
            <w:pPr>
              <w:rPr>
                <w:bCs/>
                <w:lang w:val="el-GR"/>
              </w:rPr>
            </w:pPr>
            <w:r w:rsidRPr="001134EB">
              <w:rPr>
                <w:bCs/>
                <w:lang w:val="el-GR"/>
              </w:rPr>
              <w:t xml:space="preserve">INPUT </w:t>
            </w:r>
          </w:p>
        </w:tc>
        <w:tc>
          <w:tcPr>
            <w:tcW w:w="3010" w:type="dxa"/>
            <w:tcBorders>
              <w:top w:val="nil"/>
              <w:left w:val="nil"/>
              <w:bottom w:val="single" w:sz="4" w:space="0" w:color="auto"/>
              <w:right w:val="single" w:sz="4" w:space="0" w:color="auto"/>
            </w:tcBorders>
            <w:shd w:val="clear" w:color="auto" w:fill="auto"/>
            <w:vAlign w:val="bottom"/>
          </w:tcPr>
          <w:p w14:paraId="20EA514C" w14:textId="77777777" w:rsidR="001A6697" w:rsidRPr="001134EB" w:rsidRDefault="001A6697" w:rsidP="001A6697">
            <w:pPr>
              <w:rPr>
                <w:lang w:val="el-GR"/>
              </w:rPr>
            </w:pPr>
            <w:r w:rsidRPr="001134EB">
              <w:rPr>
                <w:lang w:val="el-GR"/>
              </w:rPr>
              <w:t> </w:t>
            </w:r>
          </w:p>
        </w:tc>
      </w:tr>
    </w:tbl>
    <w:p w14:paraId="4D3A380F" w14:textId="77777777" w:rsidR="00631888" w:rsidRPr="001134EB" w:rsidRDefault="00631888" w:rsidP="00631888">
      <w:pPr>
        <w:rPr>
          <w:lang w:val="el-GR"/>
        </w:rPr>
      </w:pPr>
    </w:p>
    <w:p w14:paraId="4D856680" w14:textId="77777777" w:rsidR="00631888" w:rsidRPr="001134EB" w:rsidRDefault="00631888" w:rsidP="00631888">
      <w:pPr>
        <w:rPr>
          <w:lang w:val="el-GR"/>
        </w:rPr>
      </w:pPr>
      <w:r w:rsidRPr="001134EB">
        <w:rPr>
          <w:b/>
          <w:lang w:val="el-GR"/>
        </w:rPr>
        <w:t>3</w:t>
      </w:r>
      <w:r w:rsidRPr="001134EB">
        <w:rPr>
          <w:b/>
          <w:vertAlign w:val="superscript"/>
          <w:lang w:val="el-GR"/>
        </w:rPr>
        <w:t>η</w:t>
      </w:r>
      <w:r w:rsidRPr="001134EB">
        <w:rPr>
          <w:b/>
          <w:lang w:val="el-GR"/>
        </w:rPr>
        <w:t xml:space="preserve"> Κατηγορία. </w:t>
      </w:r>
      <w:proofErr w:type="spellStart"/>
      <w:r w:rsidRPr="001134EB">
        <w:rPr>
          <w:b/>
          <w:lang w:val="el-GR"/>
        </w:rPr>
        <w:t>Μεταδεδομένα</w:t>
      </w:r>
      <w:proofErr w:type="spellEnd"/>
      <w:r w:rsidRPr="001134EB">
        <w:rPr>
          <w:b/>
          <w:lang w:val="el-GR"/>
        </w:rPr>
        <w:t xml:space="preserve"> που αφορούν στα « ΣΤΟΙΧΕΙΑ ΤΟΥ ΑΚΙΝΗΤΟΥ ΚΑΙ ΤΗΝ ΕΚΤΙΜΗΣΗ ΤΟΥ ΑΚΙΝΗΤΟΥ» </w:t>
      </w:r>
    </w:p>
    <w:p w14:paraId="11BA082E" w14:textId="77777777" w:rsidR="00631888" w:rsidRPr="001134EB" w:rsidRDefault="00631888" w:rsidP="00631888">
      <w:pPr>
        <w:rPr>
          <w:b/>
          <w:lang w:val="el-GR"/>
        </w:rPr>
      </w:pPr>
      <w:r w:rsidRPr="001134EB">
        <w:rPr>
          <w:lang w:val="el-GR"/>
        </w:rPr>
        <w:t xml:space="preserve">Θα πρέπει να επιβεβαιωθούν τα στοιχεία των ακινήτων που μπορούν να αντληθούν από τα στοιχεία που τηρούνται στα αρχεία του ΤΠΔ και συνέχεια να δημιουργηθούν επιπλέον </w:t>
      </w:r>
      <w:proofErr w:type="spellStart"/>
      <w:r w:rsidRPr="001134EB">
        <w:rPr>
          <w:lang w:val="el-GR"/>
        </w:rPr>
        <w:t>μεταδεδομένα</w:t>
      </w:r>
      <w:proofErr w:type="spellEnd"/>
      <w:r w:rsidRPr="001134EB">
        <w:rPr>
          <w:lang w:val="el-GR"/>
        </w:rPr>
        <w:t xml:space="preserve"> τα οποία αφορούν πρόσθετες πληροφορίες για το ακίνητο και για την εκτίμηση της αξίας του ακινήτου. Ειδικότερα τα στοιχεία που αφορούν την εκτίμηση του ακινήτου είναι απαραίτητα και για την εκτίμηση του πιστωτικού κινδύνου που διέπει το ΤΠΔ (υπόλοιπο δανείου μείον τρέχουσα ή </w:t>
      </w:r>
      <w:proofErr w:type="spellStart"/>
      <w:r w:rsidRPr="001134EB">
        <w:rPr>
          <w:lang w:val="el-GR"/>
        </w:rPr>
        <w:t>διασφαλιστική</w:t>
      </w:r>
      <w:proofErr w:type="spellEnd"/>
      <w:r w:rsidRPr="001134EB">
        <w:rPr>
          <w:lang w:val="el-GR"/>
        </w:rPr>
        <w:t xml:space="preserve"> αξία ακινήτου = πιστωτικός κίνδυνος). Η βάση αυτή θα πρέπει να ενημερώνεται με πιστοποιημένους και αποδεκτούς από την </w:t>
      </w:r>
      <w:proofErr w:type="spellStart"/>
      <w:r w:rsidRPr="001134EB">
        <w:rPr>
          <w:lang w:val="el-GR"/>
        </w:rPr>
        <w:t>ΤτΕ</w:t>
      </w:r>
      <w:proofErr w:type="spellEnd"/>
      <w:r w:rsidRPr="001134EB">
        <w:rPr>
          <w:lang w:val="el-GR"/>
        </w:rPr>
        <w:t xml:space="preserve"> </w:t>
      </w:r>
      <w:r w:rsidRPr="001134EB">
        <w:rPr>
          <w:b/>
          <w:lang w:val="el-GR"/>
        </w:rPr>
        <w:t xml:space="preserve"> </w:t>
      </w:r>
      <w:r w:rsidRPr="001134EB">
        <w:rPr>
          <w:lang w:val="el-GR"/>
        </w:rPr>
        <w:t xml:space="preserve">δείκτες αποτίμησης των ακινήτων προκειμένου να μετατραπούν οι αξίες των ακινήτων σε τρέχουσες ή </w:t>
      </w:r>
      <w:proofErr w:type="spellStart"/>
      <w:r w:rsidRPr="001134EB">
        <w:rPr>
          <w:lang w:val="el-GR"/>
        </w:rPr>
        <w:t>διασφαλιστικές</w:t>
      </w:r>
      <w:proofErr w:type="spellEnd"/>
      <w:r w:rsidRPr="001134EB">
        <w:rPr>
          <w:lang w:val="el-GR"/>
        </w:rPr>
        <w:t xml:space="preserve"> αξίες ακινήτων:</w:t>
      </w:r>
    </w:p>
    <w:p w14:paraId="28D891B9" w14:textId="77777777" w:rsidR="00631888" w:rsidRPr="001134EB" w:rsidRDefault="00631888" w:rsidP="00631888">
      <w:pPr>
        <w:rPr>
          <w:b/>
          <w:lang w:val="el-GR"/>
        </w:rPr>
      </w:pPr>
    </w:p>
    <w:tbl>
      <w:tblPr>
        <w:tblW w:w="8670" w:type="dxa"/>
        <w:tblInd w:w="93" w:type="dxa"/>
        <w:tblLook w:val="0000" w:firstRow="0" w:lastRow="0" w:firstColumn="0" w:lastColumn="0" w:noHBand="0" w:noVBand="0"/>
      </w:tblPr>
      <w:tblGrid>
        <w:gridCol w:w="3511"/>
        <w:gridCol w:w="2310"/>
        <w:gridCol w:w="1512"/>
        <w:gridCol w:w="2202"/>
      </w:tblGrid>
      <w:tr w:rsidR="00631888" w:rsidRPr="001134EB" w14:paraId="2A07098D" w14:textId="77777777" w:rsidTr="003026C0">
        <w:trPr>
          <w:trHeight w:val="300"/>
        </w:trPr>
        <w:tc>
          <w:tcPr>
            <w:tcW w:w="3635" w:type="dxa"/>
            <w:tcBorders>
              <w:top w:val="single" w:sz="4" w:space="0" w:color="auto"/>
              <w:left w:val="single" w:sz="4" w:space="0" w:color="auto"/>
              <w:bottom w:val="single" w:sz="4" w:space="0" w:color="auto"/>
              <w:right w:val="single" w:sz="4" w:space="0" w:color="auto"/>
            </w:tcBorders>
            <w:shd w:val="clear" w:color="auto" w:fill="auto"/>
            <w:noWrap/>
          </w:tcPr>
          <w:p w14:paraId="175B24DA" w14:textId="77777777" w:rsidR="00631888" w:rsidRPr="001134EB" w:rsidRDefault="00631888" w:rsidP="003026C0">
            <w:pPr>
              <w:rPr>
                <w:b/>
                <w:bCs/>
                <w:lang w:val="el-GR"/>
              </w:rPr>
            </w:pPr>
            <w:r w:rsidRPr="001134EB">
              <w:rPr>
                <w:b/>
                <w:bCs/>
                <w:lang w:val="el-GR"/>
              </w:rPr>
              <w:t>Μεταβλητή</w:t>
            </w:r>
          </w:p>
        </w:tc>
        <w:tc>
          <w:tcPr>
            <w:tcW w:w="2389" w:type="dxa"/>
            <w:tcBorders>
              <w:top w:val="single" w:sz="4" w:space="0" w:color="auto"/>
              <w:left w:val="nil"/>
              <w:bottom w:val="single" w:sz="4" w:space="0" w:color="auto"/>
              <w:right w:val="single" w:sz="4" w:space="0" w:color="auto"/>
            </w:tcBorders>
            <w:shd w:val="clear" w:color="auto" w:fill="auto"/>
            <w:noWrap/>
          </w:tcPr>
          <w:p w14:paraId="1EA16CFB" w14:textId="77777777" w:rsidR="00631888" w:rsidRPr="001134EB" w:rsidRDefault="00631888" w:rsidP="003026C0">
            <w:pPr>
              <w:rPr>
                <w:b/>
                <w:bCs/>
                <w:lang w:val="el-GR"/>
              </w:rPr>
            </w:pPr>
            <w:r w:rsidRPr="001134EB">
              <w:rPr>
                <w:b/>
                <w:bCs/>
                <w:lang w:val="el-GR"/>
              </w:rPr>
              <w:t>ΤΠΔ</w:t>
            </w:r>
          </w:p>
        </w:tc>
        <w:tc>
          <w:tcPr>
            <w:tcW w:w="1066" w:type="dxa"/>
            <w:tcBorders>
              <w:top w:val="single" w:sz="4" w:space="0" w:color="auto"/>
              <w:left w:val="nil"/>
              <w:bottom w:val="single" w:sz="4" w:space="0" w:color="auto"/>
              <w:right w:val="single" w:sz="4" w:space="0" w:color="auto"/>
            </w:tcBorders>
            <w:shd w:val="clear" w:color="auto" w:fill="auto"/>
          </w:tcPr>
          <w:p w14:paraId="31DE8BFC" w14:textId="77777777" w:rsidR="00631888" w:rsidRPr="001134EB" w:rsidRDefault="00631888" w:rsidP="003026C0">
            <w:pPr>
              <w:rPr>
                <w:b/>
                <w:bCs/>
                <w:lang w:val="el-GR"/>
              </w:rPr>
            </w:pPr>
            <w:r w:rsidRPr="001134EB">
              <w:rPr>
                <w:b/>
                <w:bCs/>
                <w:lang w:val="el-GR"/>
              </w:rPr>
              <w:t>Επιλογές πεδίων</w:t>
            </w:r>
          </w:p>
        </w:tc>
        <w:tc>
          <w:tcPr>
            <w:tcW w:w="1580" w:type="dxa"/>
            <w:tcBorders>
              <w:top w:val="single" w:sz="4" w:space="0" w:color="auto"/>
              <w:left w:val="nil"/>
              <w:bottom w:val="single" w:sz="4" w:space="0" w:color="auto"/>
              <w:right w:val="single" w:sz="4" w:space="0" w:color="auto"/>
            </w:tcBorders>
            <w:shd w:val="clear" w:color="auto" w:fill="auto"/>
            <w:vAlign w:val="center"/>
          </w:tcPr>
          <w:p w14:paraId="41AD223B" w14:textId="77777777" w:rsidR="00631888" w:rsidRPr="001134EB" w:rsidRDefault="00631888" w:rsidP="003026C0">
            <w:pPr>
              <w:rPr>
                <w:b/>
                <w:bCs/>
                <w:lang w:val="el-GR"/>
              </w:rPr>
            </w:pPr>
            <w:r w:rsidRPr="001134EB">
              <w:rPr>
                <w:b/>
                <w:bCs/>
                <w:lang w:val="el-GR"/>
              </w:rPr>
              <w:t xml:space="preserve">ΣΗΜΕΙΩΣΕΙΣ </w:t>
            </w:r>
          </w:p>
        </w:tc>
      </w:tr>
      <w:tr w:rsidR="00631888" w:rsidRPr="001134EB" w14:paraId="3D199DE5"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6B063113" w14:textId="77777777" w:rsidR="00631888" w:rsidRPr="001134EB" w:rsidRDefault="00631888" w:rsidP="003026C0">
            <w:pPr>
              <w:rPr>
                <w:lang w:val="el-GR"/>
              </w:rPr>
            </w:pPr>
            <w:r w:rsidRPr="001134EB">
              <w:rPr>
                <w:lang w:val="el-GR"/>
              </w:rPr>
              <w:t>Αριθμός Δανείου</w:t>
            </w:r>
          </w:p>
        </w:tc>
        <w:tc>
          <w:tcPr>
            <w:tcW w:w="2389" w:type="dxa"/>
            <w:tcBorders>
              <w:top w:val="nil"/>
              <w:left w:val="nil"/>
              <w:bottom w:val="single" w:sz="4" w:space="0" w:color="auto"/>
              <w:right w:val="single" w:sz="4" w:space="0" w:color="auto"/>
            </w:tcBorders>
            <w:shd w:val="clear" w:color="auto" w:fill="auto"/>
            <w:noWrap/>
          </w:tcPr>
          <w:p w14:paraId="67959159" w14:textId="77777777" w:rsidR="00631888" w:rsidRPr="001134EB" w:rsidRDefault="00631888" w:rsidP="003026C0">
            <w:pPr>
              <w:rPr>
                <w:lang w:val="el-GR"/>
              </w:rPr>
            </w:pPr>
            <w:r w:rsidRPr="001134EB">
              <w:rPr>
                <w:lang w:val="el-GR"/>
              </w:rPr>
              <w:t>Διαθέσιμα</w:t>
            </w:r>
          </w:p>
        </w:tc>
        <w:tc>
          <w:tcPr>
            <w:tcW w:w="1066" w:type="dxa"/>
            <w:tcBorders>
              <w:top w:val="nil"/>
              <w:left w:val="nil"/>
              <w:bottom w:val="single" w:sz="4" w:space="0" w:color="auto"/>
              <w:right w:val="single" w:sz="4" w:space="0" w:color="auto"/>
            </w:tcBorders>
            <w:shd w:val="clear" w:color="auto" w:fill="auto"/>
          </w:tcPr>
          <w:p w14:paraId="6FF5EF73" w14:textId="77777777" w:rsidR="00631888" w:rsidRPr="001134EB" w:rsidRDefault="00631888" w:rsidP="003026C0">
            <w:pPr>
              <w:rPr>
                <w:lang w:val="el-GR"/>
              </w:rPr>
            </w:pPr>
            <w:r w:rsidRPr="001134EB">
              <w:rPr>
                <w:lang w:val="el-GR"/>
              </w:rPr>
              <w:t> </w:t>
            </w:r>
          </w:p>
        </w:tc>
        <w:tc>
          <w:tcPr>
            <w:tcW w:w="1580" w:type="dxa"/>
            <w:tcBorders>
              <w:top w:val="nil"/>
              <w:left w:val="nil"/>
              <w:bottom w:val="single" w:sz="4" w:space="0" w:color="auto"/>
              <w:right w:val="single" w:sz="4" w:space="0" w:color="auto"/>
            </w:tcBorders>
            <w:shd w:val="clear" w:color="auto" w:fill="auto"/>
            <w:noWrap/>
          </w:tcPr>
          <w:p w14:paraId="48F0131A" w14:textId="77777777" w:rsidR="00631888" w:rsidRPr="001134EB" w:rsidRDefault="00631888" w:rsidP="003026C0">
            <w:pPr>
              <w:rPr>
                <w:lang w:val="el-GR"/>
              </w:rPr>
            </w:pPr>
            <w:r w:rsidRPr="001134EB">
              <w:rPr>
                <w:lang w:val="el-GR"/>
              </w:rPr>
              <w:t> </w:t>
            </w:r>
          </w:p>
        </w:tc>
      </w:tr>
      <w:tr w:rsidR="00631888" w:rsidRPr="001134EB" w14:paraId="26193D11"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1ACB1EAE" w14:textId="77777777" w:rsidR="00631888" w:rsidRPr="001134EB" w:rsidRDefault="00631888" w:rsidP="003026C0">
            <w:pPr>
              <w:rPr>
                <w:b/>
                <w:lang w:val="el-GR"/>
              </w:rPr>
            </w:pPr>
            <w:r w:rsidRPr="001134EB">
              <w:rPr>
                <w:b/>
                <w:lang w:val="el-GR"/>
              </w:rPr>
              <w:t>Γ. ΣΤΟΙΧΕΙΑ ΑΚΙΝΗΤΟΥ</w:t>
            </w:r>
          </w:p>
        </w:tc>
        <w:tc>
          <w:tcPr>
            <w:tcW w:w="2389" w:type="dxa"/>
            <w:tcBorders>
              <w:top w:val="nil"/>
              <w:left w:val="nil"/>
              <w:bottom w:val="single" w:sz="4" w:space="0" w:color="auto"/>
              <w:right w:val="single" w:sz="4" w:space="0" w:color="auto"/>
            </w:tcBorders>
            <w:shd w:val="clear" w:color="auto" w:fill="auto"/>
            <w:noWrap/>
          </w:tcPr>
          <w:p w14:paraId="7D64AD6F" w14:textId="77777777" w:rsidR="00631888" w:rsidRPr="001134EB" w:rsidRDefault="00631888" w:rsidP="003026C0">
            <w:pPr>
              <w:rPr>
                <w:lang w:val="el-GR"/>
              </w:rPr>
            </w:pPr>
            <w:r w:rsidRPr="001134EB">
              <w:rPr>
                <w:lang w:val="el-GR"/>
              </w:rPr>
              <w:t> </w:t>
            </w:r>
          </w:p>
        </w:tc>
        <w:tc>
          <w:tcPr>
            <w:tcW w:w="1066" w:type="dxa"/>
            <w:tcBorders>
              <w:top w:val="nil"/>
              <w:left w:val="nil"/>
              <w:bottom w:val="single" w:sz="4" w:space="0" w:color="auto"/>
              <w:right w:val="single" w:sz="4" w:space="0" w:color="auto"/>
            </w:tcBorders>
            <w:shd w:val="clear" w:color="auto" w:fill="auto"/>
          </w:tcPr>
          <w:p w14:paraId="1A5E6C52" w14:textId="77777777" w:rsidR="00631888" w:rsidRPr="001134EB" w:rsidRDefault="00631888" w:rsidP="003026C0">
            <w:pPr>
              <w:rPr>
                <w:lang w:val="el-GR"/>
              </w:rPr>
            </w:pPr>
            <w:r w:rsidRPr="001134EB">
              <w:rPr>
                <w:lang w:val="el-GR"/>
              </w:rPr>
              <w:t> </w:t>
            </w:r>
          </w:p>
        </w:tc>
        <w:tc>
          <w:tcPr>
            <w:tcW w:w="1580" w:type="dxa"/>
            <w:tcBorders>
              <w:top w:val="nil"/>
              <w:left w:val="nil"/>
              <w:bottom w:val="single" w:sz="4" w:space="0" w:color="auto"/>
              <w:right w:val="single" w:sz="4" w:space="0" w:color="auto"/>
            </w:tcBorders>
            <w:shd w:val="clear" w:color="auto" w:fill="auto"/>
            <w:noWrap/>
          </w:tcPr>
          <w:p w14:paraId="336E35F8" w14:textId="77777777" w:rsidR="00631888" w:rsidRPr="001134EB" w:rsidRDefault="00631888" w:rsidP="003026C0">
            <w:pPr>
              <w:rPr>
                <w:lang w:val="el-GR"/>
              </w:rPr>
            </w:pPr>
            <w:r w:rsidRPr="001134EB">
              <w:rPr>
                <w:lang w:val="el-GR"/>
              </w:rPr>
              <w:t> </w:t>
            </w:r>
          </w:p>
        </w:tc>
      </w:tr>
      <w:tr w:rsidR="00631888" w:rsidRPr="001134EB" w14:paraId="08E0D93E" w14:textId="77777777" w:rsidTr="003026C0">
        <w:trPr>
          <w:trHeight w:val="600"/>
        </w:trPr>
        <w:tc>
          <w:tcPr>
            <w:tcW w:w="3635" w:type="dxa"/>
            <w:tcBorders>
              <w:top w:val="nil"/>
              <w:left w:val="single" w:sz="4" w:space="0" w:color="auto"/>
              <w:bottom w:val="single" w:sz="4" w:space="0" w:color="auto"/>
              <w:right w:val="single" w:sz="4" w:space="0" w:color="auto"/>
            </w:tcBorders>
            <w:shd w:val="clear" w:color="auto" w:fill="auto"/>
            <w:noWrap/>
          </w:tcPr>
          <w:p w14:paraId="31488414" w14:textId="77777777" w:rsidR="00631888" w:rsidRPr="001134EB" w:rsidRDefault="00631888" w:rsidP="003026C0">
            <w:pPr>
              <w:rPr>
                <w:lang w:val="el-GR"/>
              </w:rPr>
            </w:pPr>
            <w:r>
              <w:rPr>
                <w:lang w:val="el-GR"/>
              </w:rPr>
              <w:t>Έ</w:t>
            </w:r>
            <w:r w:rsidRPr="001134EB">
              <w:rPr>
                <w:lang w:val="el-GR"/>
              </w:rPr>
              <w:t xml:space="preserve">νδειξη </w:t>
            </w:r>
            <w:r>
              <w:rPr>
                <w:lang w:val="el-GR"/>
              </w:rPr>
              <w:t>μ</w:t>
            </w:r>
            <w:r w:rsidRPr="001134EB">
              <w:rPr>
                <w:lang w:val="el-GR"/>
              </w:rPr>
              <w:t xml:space="preserve">εταφοράς </w:t>
            </w:r>
            <w:r>
              <w:rPr>
                <w:lang w:val="el-GR"/>
              </w:rPr>
              <w:t>υποθήκης σε άλλο α</w:t>
            </w:r>
            <w:r w:rsidRPr="001134EB">
              <w:rPr>
                <w:lang w:val="el-GR"/>
              </w:rPr>
              <w:t>κ</w:t>
            </w:r>
            <w:r>
              <w:rPr>
                <w:lang w:val="el-GR"/>
              </w:rPr>
              <w:t>ί</w:t>
            </w:r>
            <w:r w:rsidRPr="001134EB">
              <w:rPr>
                <w:lang w:val="el-GR"/>
              </w:rPr>
              <w:t>ν</w:t>
            </w:r>
            <w:r>
              <w:rPr>
                <w:lang w:val="el-GR"/>
              </w:rPr>
              <w:t>η</w:t>
            </w:r>
            <w:r w:rsidRPr="001134EB">
              <w:rPr>
                <w:lang w:val="el-GR"/>
              </w:rPr>
              <w:t xml:space="preserve">το </w:t>
            </w:r>
          </w:p>
        </w:tc>
        <w:tc>
          <w:tcPr>
            <w:tcW w:w="2389" w:type="dxa"/>
            <w:tcBorders>
              <w:top w:val="nil"/>
              <w:left w:val="nil"/>
              <w:bottom w:val="single" w:sz="4" w:space="0" w:color="auto"/>
              <w:right w:val="single" w:sz="4" w:space="0" w:color="auto"/>
            </w:tcBorders>
            <w:shd w:val="clear" w:color="auto" w:fill="auto"/>
            <w:noWrap/>
          </w:tcPr>
          <w:p w14:paraId="45FFB102"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7D3666F9" w14:textId="77777777" w:rsidR="00631888" w:rsidRPr="001134EB" w:rsidRDefault="00631888" w:rsidP="003026C0">
            <w:pPr>
              <w:rPr>
                <w:bCs/>
                <w:lang w:val="el-GR"/>
              </w:rPr>
            </w:pPr>
            <w:r w:rsidRPr="001134EB">
              <w:rPr>
                <w:bCs/>
                <w:lang w:val="el-GR"/>
              </w:rPr>
              <w:t>RADIO BUTTON NAI/OXI</w:t>
            </w:r>
          </w:p>
        </w:tc>
        <w:tc>
          <w:tcPr>
            <w:tcW w:w="1580" w:type="dxa"/>
            <w:tcBorders>
              <w:top w:val="nil"/>
              <w:left w:val="nil"/>
              <w:bottom w:val="single" w:sz="4" w:space="0" w:color="auto"/>
              <w:right w:val="single" w:sz="4" w:space="0" w:color="auto"/>
            </w:tcBorders>
            <w:shd w:val="clear" w:color="auto" w:fill="auto"/>
            <w:noWrap/>
          </w:tcPr>
          <w:p w14:paraId="2B196913" w14:textId="77777777" w:rsidR="00631888" w:rsidRPr="001134EB" w:rsidRDefault="00631888" w:rsidP="003026C0">
            <w:pPr>
              <w:rPr>
                <w:lang w:val="el-GR"/>
              </w:rPr>
            </w:pPr>
            <w:r w:rsidRPr="001134EB">
              <w:rPr>
                <w:lang w:val="el-GR"/>
              </w:rPr>
              <w:t> </w:t>
            </w:r>
          </w:p>
        </w:tc>
      </w:tr>
      <w:tr w:rsidR="00631888" w:rsidRPr="001134EB" w14:paraId="3D147208" w14:textId="77777777" w:rsidTr="003026C0">
        <w:trPr>
          <w:trHeight w:val="990"/>
        </w:trPr>
        <w:tc>
          <w:tcPr>
            <w:tcW w:w="3635" w:type="dxa"/>
            <w:tcBorders>
              <w:top w:val="nil"/>
              <w:left w:val="single" w:sz="4" w:space="0" w:color="auto"/>
              <w:bottom w:val="single" w:sz="4" w:space="0" w:color="auto"/>
              <w:right w:val="single" w:sz="4" w:space="0" w:color="auto"/>
            </w:tcBorders>
            <w:shd w:val="clear" w:color="auto" w:fill="auto"/>
          </w:tcPr>
          <w:p w14:paraId="34FAE31C" w14:textId="77777777" w:rsidR="00631888" w:rsidRPr="001134EB" w:rsidRDefault="00631888" w:rsidP="003026C0">
            <w:pPr>
              <w:rPr>
                <w:lang w:val="el-GR"/>
              </w:rPr>
            </w:pPr>
            <w:r>
              <w:rPr>
                <w:lang w:val="el-GR"/>
              </w:rPr>
              <w:t>Έ</w:t>
            </w:r>
            <w:r w:rsidRPr="001134EB">
              <w:rPr>
                <w:lang w:val="el-GR"/>
              </w:rPr>
              <w:t xml:space="preserve">νταξη σε σχέδιο Πόλης  (δες </w:t>
            </w:r>
            <w:r>
              <w:rPr>
                <w:lang w:val="el-GR"/>
              </w:rPr>
              <w:t>γ</w:t>
            </w:r>
            <w:r w:rsidRPr="001134EB">
              <w:rPr>
                <w:lang w:val="el-GR"/>
              </w:rPr>
              <w:t xml:space="preserve">ενική </w:t>
            </w:r>
            <w:r>
              <w:rPr>
                <w:lang w:val="el-GR"/>
              </w:rPr>
              <w:t>σ</w:t>
            </w:r>
            <w:r w:rsidRPr="001134EB">
              <w:rPr>
                <w:lang w:val="el-GR"/>
              </w:rPr>
              <w:t xml:space="preserve">ημείωση </w:t>
            </w:r>
            <w:r>
              <w:rPr>
                <w:lang w:val="el-GR"/>
              </w:rPr>
              <w:t>σ</w:t>
            </w:r>
            <w:r w:rsidRPr="001134EB">
              <w:rPr>
                <w:lang w:val="el-GR"/>
              </w:rPr>
              <w:t>το τέλος)</w:t>
            </w:r>
          </w:p>
        </w:tc>
        <w:tc>
          <w:tcPr>
            <w:tcW w:w="2389" w:type="dxa"/>
            <w:tcBorders>
              <w:top w:val="nil"/>
              <w:left w:val="nil"/>
              <w:bottom w:val="single" w:sz="4" w:space="0" w:color="auto"/>
              <w:right w:val="single" w:sz="4" w:space="0" w:color="auto"/>
            </w:tcBorders>
            <w:shd w:val="clear" w:color="auto" w:fill="auto"/>
            <w:noWrap/>
          </w:tcPr>
          <w:p w14:paraId="17E77CDF"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26AE265E" w14:textId="77777777" w:rsidR="00631888" w:rsidRPr="001134EB" w:rsidRDefault="00631888" w:rsidP="003026C0">
            <w:pPr>
              <w:rPr>
                <w:bCs/>
                <w:lang w:val="el-GR"/>
              </w:rPr>
            </w:pPr>
            <w:r w:rsidRPr="001134EB">
              <w:rPr>
                <w:bCs/>
                <w:lang w:val="el-GR"/>
              </w:rPr>
              <w:t>RADIO BUTTON NAI/OXI</w:t>
            </w:r>
          </w:p>
        </w:tc>
        <w:tc>
          <w:tcPr>
            <w:tcW w:w="1580" w:type="dxa"/>
            <w:tcBorders>
              <w:top w:val="nil"/>
              <w:left w:val="nil"/>
              <w:bottom w:val="single" w:sz="4" w:space="0" w:color="auto"/>
              <w:right w:val="single" w:sz="4" w:space="0" w:color="auto"/>
            </w:tcBorders>
            <w:shd w:val="clear" w:color="auto" w:fill="auto"/>
            <w:noWrap/>
          </w:tcPr>
          <w:p w14:paraId="0202B633" w14:textId="77777777" w:rsidR="00631888" w:rsidRPr="001134EB" w:rsidRDefault="00631888" w:rsidP="003026C0">
            <w:pPr>
              <w:rPr>
                <w:lang w:val="el-GR"/>
              </w:rPr>
            </w:pPr>
            <w:r w:rsidRPr="001134EB">
              <w:rPr>
                <w:lang w:val="el-GR"/>
              </w:rPr>
              <w:t> </w:t>
            </w:r>
          </w:p>
        </w:tc>
      </w:tr>
      <w:tr w:rsidR="00631888" w:rsidRPr="001134EB" w14:paraId="5CFC4423" w14:textId="77777777" w:rsidTr="003026C0">
        <w:trPr>
          <w:trHeight w:val="660"/>
        </w:trPr>
        <w:tc>
          <w:tcPr>
            <w:tcW w:w="3635" w:type="dxa"/>
            <w:tcBorders>
              <w:top w:val="nil"/>
              <w:left w:val="single" w:sz="4" w:space="0" w:color="auto"/>
              <w:bottom w:val="single" w:sz="4" w:space="0" w:color="auto"/>
              <w:right w:val="single" w:sz="4" w:space="0" w:color="auto"/>
            </w:tcBorders>
            <w:shd w:val="clear" w:color="auto" w:fill="auto"/>
          </w:tcPr>
          <w:p w14:paraId="54677CE4" w14:textId="77777777" w:rsidR="00631888" w:rsidRPr="001134EB" w:rsidRDefault="00631888" w:rsidP="003026C0">
            <w:pPr>
              <w:rPr>
                <w:lang w:val="el-GR"/>
              </w:rPr>
            </w:pPr>
            <w:r>
              <w:rPr>
                <w:lang w:val="el-GR"/>
              </w:rPr>
              <w:t>Έ</w:t>
            </w:r>
            <w:r w:rsidRPr="001134EB">
              <w:rPr>
                <w:lang w:val="el-GR"/>
              </w:rPr>
              <w:t xml:space="preserve">νταξη σε ζώνη  (δες </w:t>
            </w:r>
            <w:r>
              <w:rPr>
                <w:lang w:val="el-GR"/>
              </w:rPr>
              <w:t>γ</w:t>
            </w:r>
            <w:r w:rsidRPr="001134EB">
              <w:rPr>
                <w:lang w:val="el-GR"/>
              </w:rPr>
              <w:t xml:space="preserve">ενική </w:t>
            </w:r>
            <w:r>
              <w:rPr>
                <w:lang w:val="el-GR"/>
              </w:rPr>
              <w:t>σ</w:t>
            </w:r>
            <w:r w:rsidRPr="001134EB">
              <w:rPr>
                <w:lang w:val="el-GR"/>
              </w:rPr>
              <w:t xml:space="preserve">ημείωση </w:t>
            </w:r>
            <w:r>
              <w:rPr>
                <w:lang w:val="el-GR"/>
              </w:rPr>
              <w:t>σ</w:t>
            </w:r>
            <w:r w:rsidRPr="001134EB">
              <w:rPr>
                <w:lang w:val="el-GR"/>
              </w:rPr>
              <w:t>το τέλος)</w:t>
            </w:r>
          </w:p>
        </w:tc>
        <w:tc>
          <w:tcPr>
            <w:tcW w:w="2389" w:type="dxa"/>
            <w:tcBorders>
              <w:top w:val="nil"/>
              <w:left w:val="nil"/>
              <w:bottom w:val="single" w:sz="4" w:space="0" w:color="auto"/>
              <w:right w:val="single" w:sz="4" w:space="0" w:color="auto"/>
            </w:tcBorders>
            <w:shd w:val="clear" w:color="auto" w:fill="auto"/>
            <w:noWrap/>
          </w:tcPr>
          <w:p w14:paraId="212F1B76"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273D2F2C" w14:textId="77777777" w:rsidR="00631888" w:rsidRPr="001134EB" w:rsidRDefault="00631888" w:rsidP="003026C0">
            <w:pPr>
              <w:rPr>
                <w:bCs/>
                <w:lang w:val="el-GR"/>
              </w:rPr>
            </w:pPr>
            <w:r w:rsidRPr="001134EB">
              <w:rPr>
                <w:bCs/>
                <w:lang w:val="el-GR"/>
              </w:rPr>
              <w:t>RADIO BUTTON NAI/OXI</w:t>
            </w:r>
          </w:p>
        </w:tc>
        <w:tc>
          <w:tcPr>
            <w:tcW w:w="1580" w:type="dxa"/>
            <w:tcBorders>
              <w:top w:val="nil"/>
              <w:left w:val="nil"/>
              <w:bottom w:val="single" w:sz="4" w:space="0" w:color="auto"/>
              <w:right w:val="single" w:sz="4" w:space="0" w:color="auto"/>
            </w:tcBorders>
            <w:shd w:val="clear" w:color="auto" w:fill="auto"/>
            <w:noWrap/>
          </w:tcPr>
          <w:p w14:paraId="71477263" w14:textId="77777777" w:rsidR="00631888" w:rsidRPr="001134EB" w:rsidRDefault="00631888" w:rsidP="003026C0">
            <w:pPr>
              <w:rPr>
                <w:lang w:val="el-GR"/>
              </w:rPr>
            </w:pPr>
            <w:r w:rsidRPr="001134EB">
              <w:rPr>
                <w:lang w:val="el-GR"/>
              </w:rPr>
              <w:t> </w:t>
            </w:r>
          </w:p>
        </w:tc>
      </w:tr>
      <w:tr w:rsidR="00631888" w:rsidRPr="001134EB" w14:paraId="3768CADB" w14:textId="77777777" w:rsidTr="003026C0">
        <w:trPr>
          <w:trHeight w:val="660"/>
        </w:trPr>
        <w:tc>
          <w:tcPr>
            <w:tcW w:w="3635" w:type="dxa"/>
            <w:tcBorders>
              <w:top w:val="nil"/>
              <w:left w:val="single" w:sz="4" w:space="0" w:color="auto"/>
              <w:bottom w:val="single" w:sz="4" w:space="0" w:color="auto"/>
              <w:right w:val="single" w:sz="4" w:space="0" w:color="auto"/>
            </w:tcBorders>
            <w:shd w:val="clear" w:color="auto" w:fill="auto"/>
          </w:tcPr>
          <w:p w14:paraId="54CEDC70" w14:textId="77777777" w:rsidR="00631888" w:rsidRPr="001134EB" w:rsidRDefault="00631888" w:rsidP="003026C0">
            <w:pPr>
              <w:rPr>
                <w:lang w:val="el-GR"/>
              </w:rPr>
            </w:pPr>
            <w:r>
              <w:rPr>
                <w:lang w:val="el-GR"/>
              </w:rPr>
              <w:t>Ά</w:t>
            </w:r>
            <w:r w:rsidRPr="001134EB">
              <w:rPr>
                <w:lang w:val="el-GR"/>
              </w:rPr>
              <w:t xml:space="preserve">ρτιο (δες </w:t>
            </w:r>
            <w:r>
              <w:rPr>
                <w:lang w:val="el-GR"/>
              </w:rPr>
              <w:t>γ</w:t>
            </w:r>
            <w:r w:rsidRPr="001134EB">
              <w:rPr>
                <w:lang w:val="el-GR"/>
              </w:rPr>
              <w:t xml:space="preserve">ενική </w:t>
            </w:r>
            <w:r>
              <w:rPr>
                <w:lang w:val="el-GR"/>
              </w:rPr>
              <w:t>σ</w:t>
            </w:r>
            <w:r w:rsidRPr="001134EB">
              <w:rPr>
                <w:lang w:val="el-GR"/>
              </w:rPr>
              <w:t xml:space="preserve">ημείωση </w:t>
            </w:r>
            <w:r>
              <w:rPr>
                <w:lang w:val="el-GR"/>
              </w:rPr>
              <w:t>σ</w:t>
            </w:r>
            <w:r w:rsidRPr="001134EB">
              <w:rPr>
                <w:lang w:val="el-GR"/>
              </w:rPr>
              <w:t>το τέλος)</w:t>
            </w:r>
          </w:p>
        </w:tc>
        <w:tc>
          <w:tcPr>
            <w:tcW w:w="2389" w:type="dxa"/>
            <w:tcBorders>
              <w:top w:val="nil"/>
              <w:left w:val="nil"/>
              <w:bottom w:val="single" w:sz="4" w:space="0" w:color="auto"/>
              <w:right w:val="single" w:sz="4" w:space="0" w:color="auto"/>
            </w:tcBorders>
            <w:shd w:val="clear" w:color="auto" w:fill="auto"/>
            <w:noWrap/>
          </w:tcPr>
          <w:p w14:paraId="1EEB99D8"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4F79AF30" w14:textId="77777777" w:rsidR="00631888" w:rsidRPr="001134EB" w:rsidRDefault="00631888" w:rsidP="003026C0">
            <w:pPr>
              <w:rPr>
                <w:bCs/>
                <w:lang w:val="el-GR"/>
              </w:rPr>
            </w:pPr>
            <w:r w:rsidRPr="001134EB">
              <w:rPr>
                <w:bCs/>
                <w:lang w:val="el-GR"/>
              </w:rPr>
              <w:t>RADIO BUTTON NAI/OXI</w:t>
            </w:r>
          </w:p>
        </w:tc>
        <w:tc>
          <w:tcPr>
            <w:tcW w:w="1580" w:type="dxa"/>
            <w:tcBorders>
              <w:top w:val="nil"/>
              <w:left w:val="nil"/>
              <w:bottom w:val="single" w:sz="4" w:space="0" w:color="auto"/>
              <w:right w:val="single" w:sz="4" w:space="0" w:color="auto"/>
            </w:tcBorders>
            <w:shd w:val="clear" w:color="auto" w:fill="auto"/>
            <w:noWrap/>
          </w:tcPr>
          <w:p w14:paraId="0A42955D" w14:textId="77777777" w:rsidR="00631888" w:rsidRPr="001134EB" w:rsidRDefault="00631888" w:rsidP="003026C0">
            <w:pPr>
              <w:rPr>
                <w:lang w:val="el-GR"/>
              </w:rPr>
            </w:pPr>
            <w:r w:rsidRPr="001134EB">
              <w:rPr>
                <w:lang w:val="el-GR"/>
              </w:rPr>
              <w:t> </w:t>
            </w:r>
          </w:p>
        </w:tc>
      </w:tr>
      <w:tr w:rsidR="00631888" w:rsidRPr="001134EB" w14:paraId="652BDACC" w14:textId="77777777" w:rsidTr="003026C0">
        <w:trPr>
          <w:trHeight w:val="660"/>
        </w:trPr>
        <w:tc>
          <w:tcPr>
            <w:tcW w:w="3635" w:type="dxa"/>
            <w:tcBorders>
              <w:top w:val="nil"/>
              <w:left w:val="single" w:sz="4" w:space="0" w:color="auto"/>
              <w:bottom w:val="single" w:sz="4" w:space="0" w:color="auto"/>
              <w:right w:val="single" w:sz="4" w:space="0" w:color="auto"/>
            </w:tcBorders>
            <w:shd w:val="clear" w:color="auto" w:fill="auto"/>
          </w:tcPr>
          <w:p w14:paraId="4A3B04A1" w14:textId="77777777" w:rsidR="00631888" w:rsidRPr="001134EB" w:rsidRDefault="00631888" w:rsidP="003026C0">
            <w:pPr>
              <w:rPr>
                <w:lang w:val="el-GR"/>
              </w:rPr>
            </w:pPr>
            <w:r w:rsidRPr="001134EB">
              <w:rPr>
                <w:lang w:val="el-GR"/>
              </w:rPr>
              <w:t xml:space="preserve">Οικοδομήσιμο (δες </w:t>
            </w:r>
            <w:r>
              <w:rPr>
                <w:lang w:val="el-GR"/>
              </w:rPr>
              <w:t>γ</w:t>
            </w:r>
            <w:r w:rsidRPr="001134EB">
              <w:rPr>
                <w:lang w:val="el-GR"/>
              </w:rPr>
              <w:t xml:space="preserve">ενική </w:t>
            </w:r>
            <w:r>
              <w:rPr>
                <w:lang w:val="el-GR"/>
              </w:rPr>
              <w:t>σ</w:t>
            </w:r>
            <w:r w:rsidRPr="001134EB">
              <w:rPr>
                <w:lang w:val="el-GR"/>
              </w:rPr>
              <w:t xml:space="preserve">ημείωση </w:t>
            </w:r>
            <w:r>
              <w:rPr>
                <w:lang w:val="el-GR"/>
              </w:rPr>
              <w:t>σ</w:t>
            </w:r>
            <w:r w:rsidRPr="001134EB">
              <w:rPr>
                <w:lang w:val="el-GR"/>
              </w:rPr>
              <w:t>το τέλος)</w:t>
            </w:r>
          </w:p>
        </w:tc>
        <w:tc>
          <w:tcPr>
            <w:tcW w:w="2389" w:type="dxa"/>
            <w:tcBorders>
              <w:top w:val="nil"/>
              <w:left w:val="nil"/>
              <w:bottom w:val="single" w:sz="4" w:space="0" w:color="auto"/>
              <w:right w:val="single" w:sz="4" w:space="0" w:color="auto"/>
            </w:tcBorders>
            <w:shd w:val="clear" w:color="auto" w:fill="auto"/>
            <w:noWrap/>
          </w:tcPr>
          <w:p w14:paraId="552D82DB"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4E01FAC0" w14:textId="77777777" w:rsidR="00631888" w:rsidRPr="001134EB" w:rsidRDefault="00631888" w:rsidP="003026C0">
            <w:pPr>
              <w:rPr>
                <w:bCs/>
                <w:lang w:val="el-GR"/>
              </w:rPr>
            </w:pPr>
            <w:r w:rsidRPr="001134EB">
              <w:rPr>
                <w:bCs/>
                <w:lang w:val="el-GR"/>
              </w:rPr>
              <w:t>RADIO BUTTON NAI/OXI</w:t>
            </w:r>
          </w:p>
        </w:tc>
        <w:tc>
          <w:tcPr>
            <w:tcW w:w="1580" w:type="dxa"/>
            <w:tcBorders>
              <w:top w:val="nil"/>
              <w:left w:val="nil"/>
              <w:bottom w:val="single" w:sz="4" w:space="0" w:color="auto"/>
              <w:right w:val="single" w:sz="4" w:space="0" w:color="auto"/>
            </w:tcBorders>
            <w:shd w:val="clear" w:color="auto" w:fill="auto"/>
            <w:noWrap/>
          </w:tcPr>
          <w:p w14:paraId="3CFD86DF" w14:textId="77777777" w:rsidR="00631888" w:rsidRPr="001134EB" w:rsidRDefault="00631888" w:rsidP="003026C0">
            <w:pPr>
              <w:rPr>
                <w:lang w:val="el-GR"/>
              </w:rPr>
            </w:pPr>
            <w:r w:rsidRPr="001134EB">
              <w:rPr>
                <w:lang w:val="el-GR"/>
              </w:rPr>
              <w:t> </w:t>
            </w:r>
          </w:p>
        </w:tc>
      </w:tr>
      <w:tr w:rsidR="00631888" w:rsidRPr="001134EB" w14:paraId="6F55FBDB" w14:textId="77777777" w:rsidTr="003026C0">
        <w:trPr>
          <w:trHeight w:val="660"/>
        </w:trPr>
        <w:tc>
          <w:tcPr>
            <w:tcW w:w="3635" w:type="dxa"/>
            <w:tcBorders>
              <w:top w:val="nil"/>
              <w:left w:val="single" w:sz="4" w:space="0" w:color="auto"/>
              <w:bottom w:val="single" w:sz="4" w:space="0" w:color="auto"/>
              <w:right w:val="single" w:sz="4" w:space="0" w:color="auto"/>
            </w:tcBorders>
            <w:shd w:val="clear" w:color="auto" w:fill="auto"/>
          </w:tcPr>
          <w:p w14:paraId="5E75B061" w14:textId="77777777" w:rsidR="00631888" w:rsidRPr="001134EB" w:rsidRDefault="00631888" w:rsidP="003026C0">
            <w:pPr>
              <w:rPr>
                <w:lang w:val="el-GR"/>
              </w:rPr>
            </w:pPr>
            <w:r w:rsidRPr="001134EB">
              <w:rPr>
                <w:lang w:val="el-GR"/>
              </w:rPr>
              <w:t xml:space="preserve">Εντός οικισμού (δες </w:t>
            </w:r>
            <w:r>
              <w:rPr>
                <w:lang w:val="el-GR"/>
              </w:rPr>
              <w:t>γ</w:t>
            </w:r>
            <w:r w:rsidRPr="001134EB">
              <w:rPr>
                <w:lang w:val="el-GR"/>
              </w:rPr>
              <w:t xml:space="preserve">ενική </w:t>
            </w:r>
            <w:r>
              <w:rPr>
                <w:lang w:val="el-GR"/>
              </w:rPr>
              <w:t>σ</w:t>
            </w:r>
            <w:r w:rsidRPr="001134EB">
              <w:rPr>
                <w:lang w:val="el-GR"/>
              </w:rPr>
              <w:t xml:space="preserve">ημείωση </w:t>
            </w:r>
            <w:r>
              <w:rPr>
                <w:lang w:val="el-GR"/>
              </w:rPr>
              <w:t>σ</w:t>
            </w:r>
            <w:r w:rsidRPr="001134EB">
              <w:rPr>
                <w:lang w:val="el-GR"/>
              </w:rPr>
              <w:t>το τέλος)</w:t>
            </w:r>
          </w:p>
        </w:tc>
        <w:tc>
          <w:tcPr>
            <w:tcW w:w="2389" w:type="dxa"/>
            <w:tcBorders>
              <w:top w:val="nil"/>
              <w:left w:val="nil"/>
              <w:bottom w:val="single" w:sz="4" w:space="0" w:color="auto"/>
              <w:right w:val="single" w:sz="4" w:space="0" w:color="auto"/>
            </w:tcBorders>
            <w:shd w:val="clear" w:color="auto" w:fill="auto"/>
            <w:noWrap/>
          </w:tcPr>
          <w:p w14:paraId="63FC6522"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64C0B8C5" w14:textId="77777777" w:rsidR="00631888" w:rsidRPr="001134EB" w:rsidRDefault="00631888" w:rsidP="003026C0">
            <w:pPr>
              <w:rPr>
                <w:bCs/>
                <w:lang w:val="el-GR"/>
              </w:rPr>
            </w:pPr>
            <w:r w:rsidRPr="001134EB">
              <w:rPr>
                <w:bCs/>
                <w:lang w:val="el-GR"/>
              </w:rPr>
              <w:t>RADIO BUTTON NAI/OXI</w:t>
            </w:r>
          </w:p>
        </w:tc>
        <w:tc>
          <w:tcPr>
            <w:tcW w:w="1580" w:type="dxa"/>
            <w:tcBorders>
              <w:top w:val="nil"/>
              <w:left w:val="nil"/>
              <w:bottom w:val="single" w:sz="4" w:space="0" w:color="auto"/>
              <w:right w:val="single" w:sz="4" w:space="0" w:color="auto"/>
            </w:tcBorders>
            <w:shd w:val="clear" w:color="auto" w:fill="auto"/>
            <w:noWrap/>
          </w:tcPr>
          <w:p w14:paraId="507D3B3A" w14:textId="77777777" w:rsidR="00631888" w:rsidRPr="001134EB" w:rsidRDefault="00631888" w:rsidP="003026C0">
            <w:pPr>
              <w:rPr>
                <w:lang w:val="el-GR"/>
              </w:rPr>
            </w:pPr>
            <w:r w:rsidRPr="001134EB">
              <w:rPr>
                <w:lang w:val="el-GR"/>
              </w:rPr>
              <w:t> </w:t>
            </w:r>
          </w:p>
        </w:tc>
      </w:tr>
      <w:tr w:rsidR="00631888" w:rsidRPr="00A9667F" w14:paraId="7341F918" w14:textId="77777777" w:rsidTr="003026C0">
        <w:trPr>
          <w:trHeight w:val="1200"/>
        </w:trPr>
        <w:tc>
          <w:tcPr>
            <w:tcW w:w="3635" w:type="dxa"/>
            <w:tcBorders>
              <w:top w:val="nil"/>
              <w:left w:val="single" w:sz="4" w:space="0" w:color="auto"/>
              <w:bottom w:val="single" w:sz="4" w:space="0" w:color="auto"/>
              <w:right w:val="single" w:sz="4" w:space="0" w:color="auto"/>
            </w:tcBorders>
            <w:shd w:val="clear" w:color="auto" w:fill="auto"/>
          </w:tcPr>
          <w:p w14:paraId="50ABEDF4" w14:textId="77777777" w:rsidR="00631888" w:rsidRPr="001134EB" w:rsidRDefault="00631888" w:rsidP="003026C0">
            <w:pPr>
              <w:rPr>
                <w:lang w:val="el-GR"/>
              </w:rPr>
            </w:pPr>
            <w:r w:rsidRPr="001134EB">
              <w:rPr>
                <w:lang w:val="el-GR"/>
              </w:rPr>
              <w:lastRenderedPageBreak/>
              <w:t xml:space="preserve">Κατηγορία ακινήτου </w:t>
            </w:r>
          </w:p>
        </w:tc>
        <w:tc>
          <w:tcPr>
            <w:tcW w:w="2389" w:type="dxa"/>
            <w:tcBorders>
              <w:top w:val="nil"/>
              <w:left w:val="nil"/>
              <w:bottom w:val="single" w:sz="4" w:space="0" w:color="auto"/>
              <w:right w:val="single" w:sz="4" w:space="0" w:color="auto"/>
            </w:tcBorders>
            <w:shd w:val="clear" w:color="auto" w:fill="auto"/>
            <w:noWrap/>
          </w:tcPr>
          <w:p w14:paraId="6ED48AF8"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tcPr>
          <w:p w14:paraId="6AE44A6C" w14:textId="77777777" w:rsidR="00631888" w:rsidRPr="001134EB" w:rsidRDefault="00631888" w:rsidP="003026C0">
            <w:pPr>
              <w:rPr>
                <w:bCs/>
                <w:lang w:val="el-GR"/>
              </w:rPr>
            </w:pPr>
            <w:r w:rsidRPr="001134EB">
              <w:rPr>
                <w:bCs/>
                <w:lang w:val="el-GR"/>
              </w:rPr>
              <w:t xml:space="preserve"> Δημιουργία DROP DOWN  </w:t>
            </w:r>
            <w:proofErr w:type="spellStart"/>
            <w:r w:rsidRPr="001134EB">
              <w:rPr>
                <w:bCs/>
                <w:lang w:val="el-GR"/>
              </w:rPr>
              <w:t>list</w:t>
            </w:r>
            <w:proofErr w:type="spellEnd"/>
            <w:r w:rsidRPr="001134EB">
              <w:rPr>
                <w:bCs/>
                <w:lang w:val="el-GR"/>
              </w:rPr>
              <w:t xml:space="preserve"> </w:t>
            </w:r>
            <w:proofErr w:type="spellStart"/>
            <w:r w:rsidRPr="001134EB">
              <w:rPr>
                <w:bCs/>
                <w:lang w:val="el-GR"/>
              </w:rPr>
              <w:t>populated</w:t>
            </w:r>
            <w:proofErr w:type="spellEnd"/>
            <w:r w:rsidRPr="001134EB">
              <w:rPr>
                <w:bCs/>
                <w:lang w:val="el-GR"/>
              </w:rPr>
              <w:t xml:space="preserve"> από ΠΑΡΑΜΕΤΡΟ </w:t>
            </w:r>
          </w:p>
        </w:tc>
        <w:tc>
          <w:tcPr>
            <w:tcW w:w="1580" w:type="dxa"/>
            <w:tcBorders>
              <w:top w:val="nil"/>
              <w:left w:val="nil"/>
              <w:bottom w:val="single" w:sz="4" w:space="0" w:color="auto"/>
              <w:right w:val="single" w:sz="4" w:space="0" w:color="auto"/>
            </w:tcBorders>
            <w:shd w:val="clear" w:color="auto" w:fill="auto"/>
          </w:tcPr>
          <w:p w14:paraId="5307F4AA" w14:textId="77777777" w:rsidR="00631888" w:rsidRPr="001134EB" w:rsidRDefault="00631888" w:rsidP="003026C0">
            <w:pPr>
              <w:rPr>
                <w:bCs/>
                <w:lang w:val="el-GR"/>
              </w:rPr>
            </w:pPr>
            <w:r w:rsidRPr="001134EB">
              <w:rPr>
                <w:bCs/>
                <w:lang w:val="el-GR"/>
              </w:rPr>
              <w:t xml:space="preserve">ΤΙΜΕΣ: Διαμέρισμα, Μονοκατοικία, Μεζονέτα, </w:t>
            </w:r>
            <w:proofErr w:type="spellStart"/>
            <w:r w:rsidRPr="001134EB">
              <w:rPr>
                <w:bCs/>
                <w:lang w:val="el-GR"/>
              </w:rPr>
              <w:t>Επαγγελματικήστέγη</w:t>
            </w:r>
            <w:proofErr w:type="spellEnd"/>
            <w:r w:rsidRPr="001134EB">
              <w:rPr>
                <w:bCs/>
                <w:lang w:val="el-GR"/>
              </w:rPr>
              <w:t xml:space="preserve">, Αποθήκη, Θέση στάθμευσης, Αυτοτελές κτίσμα (σύμφωνα με την κατηγοριοποίηση της </w:t>
            </w:r>
            <w:proofErr w:type="spellStart"/>
            <w:r w:rsidRPr="001134EB">
              <w:rPr>
                <w:bCs/>
                <w:lang w:val="el-GR"/>
              </w:rPr>
              <w:t>ΤτΕ</w:t>
            </w:r>
            <w:proofErr w:type="spellEnd"/>
            <w:r w:rsidRPr="001134EB">
              <w:rPr>
                <w:bCs/>
                <w:lang w:val="el-GR"/>
              </w:rPr>
              <w:t>)</w:t>
            </w:r>
          </w:p>
        </w:tc>
      </w:tr>
      <w:tr w:rsidR="00631888" w:rsidRPr="001134EB" w14:paraId="54D6642F"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44FDF7AB" w14:textId="77777777" w:rsidR="00631888" w:rsidRPr="001134EB" w:rsidRDefault="00631888" w:rsidP="003026C0">
            <w:pPr>
              <w:rPr>
                <w:lang w:val="el-GR"/>
              </w:rPr>
            </w:pPr>
            <w:r w:rsidRPr="001134EB">
              <w:rPr>
                <w:lang w:val="el-GR"/>
              </w:rPr>
              <w:t>Όροφος</w:t>
            </w:r>
          </w:p>
        </w:tc>
        <w:tc>
          <w:tcPr>
            <w:tcW w:w="2389" w:type="dxa"/>
            <w:tcBorders>
              <w:top w:val="nil"/>
              <w:left w:val="nil"/>
              <w:bottom w:val="single" w:sz="4" w:space="0" w:color="auto"/>
              <w:right w:val="single" w:sz="4" w:space="0" w:color="auto"/>
            </w:tcBorders>
            <w:shd w:val="clear" w:color="auto" w:fill="auto"/>
            <w:noWrap/>
          </w:tcPr>
          <w:p w14:paraId="5E132EF7"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tcPr>
          <w:p w14:paraId="20FD9D63" w14:textId="77777777" w:rsidR="00631888" w:rsidRPr="001134EB" w:rsidRDefault="00631888" w:rsidP="003026C0">
            <w:pPr>
              <w:rPr>
                <w:bCs/>
                <w:lang w:val="el-GR"/>
              </w:rPr>
            </w:pPr>
            <w:r w:rsidRPr="001134EB">
              <w:rPr>
                <w:bCs/>
                <w:lang w:val="el-GR"/>
              </w:rPr>
              <w:t>INPUT INTEGER</w:t>
            </w:r>
          </w:p>
        </w:tc>
        <w:tc>
          <w:tcPr>
            <w:tcW w:w="1580" w:type="dxa"/>
            <w:tcBorders>
              <w:top w:val="nil"/>
              <w:left w:val="nil"/>
              <w:bottom w:val="single" w:sz="4" w:space="0" w:color="auto"/>
              <w:right w:val="single" w:sz="4" w:space="0" w:color="auto"/>
            </w:tcBorders>
            <w:shd w:val="clear" w:color="auto" w:fill="auto"/>
            <w:noWrap/>
          </w:tcPr>
          <w:p w14:paraId="3C8BA8C5" w14:textId="77777777" w:rsidR="00631888" w:rsidRPr="001134EB" w:rsidRDefault="00631888" w:rsidP="003026C0">
            <w:pPr>
              <w:rPr>
                <w:lang w:val="el-GR"/>
              </w:rPr>
            </w:pPr>
            <w:r w:rsidRPr="001134EB">
              <w:rPr>
                <w:lang w:val="el-GR"/>
              </w:rPr>
              <w:t> </w:t>
            </w:r>
          </w:p>
        </w:tc>
      </w:tr>
      <w:tr w:rsidR="00631888" w:rsidRPr="001134EB" w14:paraId="634CD34F" w14:textId="77777777" w:rsidTr="003026C0">
        <w:trPr>
          <w:trHeight w:val="600"/>
        </w:trPr>
        <w:tc>
          <w:tcPr>
            <w:tcW w:w="3635" w:type="dxa"/>
            <w:tcBorders>
              <w:top w:val="nil"/>
              <w:left w:val="single" w:sz="4" w:space="0" w:color="auto"/>
              <w:bottom w:val="single" w:sz="4" w:space="0" w:color="auto"/>
              <w:right w:val="single" w:sz="4" w:space="0" w:color="auto"/>
            </w:tcBorders>
            <w:shd w:val="clear" w:color="auto" w:fill="auto"/>
            <w:noWrap/>
          </w:tcPr>
          <w:p w14:paraId="3FCE3804" w14:textId="77777777" w:rsidR="00631888" w:rsidRPr="001134EB" w:rsidRDefault="00631888" w:rsidP="003026C0">
            <w:pPr>
              <w:rPr>
                <w:lang w:val="el-GR"/>
              </w:rPr>
            </w:pPr>
            <w:r w:rsidRPr="001134EB">
              <w:rPr>
                <w:lang w:val="el-GR"/>
              </w:rPr>
              <w:t>Υπάρχει ταύτιση τίτλων ιδιοκτησίας</w:t>
            </w:r>
          </w:p>
        </w:tc>
        <w:tc>
          <w:tcPr>
            <w:tcW w:w="2389" w:type="dxa"/>
            <w:tcBorders>
              <w:top w:val="nil"/>
              <w:left w:val="nil"/>
              <w:bottom w:val="single" w:sz="4" w:space="0" w:color="auto"/>
              <w:right w:val="single" w:sz="4" w:space="0" w:color="auto"/>
            </w:tcBorders>
            <w:shd w:val="clear" w:color="auto" w:fill="auto"/>
            <w:noWrap/>
          </w:tcPr>
          <w:p w14:paraId="6547BC3B"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tcPr>
          <w:p w14:paraId="0C0D07EA" w14:textId="77777777" w:rsidR="00631888" w:rsidRPr="001134EB" w:rsidRDefault="00631888" w:rsidP="003026C0">
            <w:pPr>
              <w:rPr>
                <w:bCs/>
                <w:lang w:val="el-GR"/>
              </w:rPr>
            </w:pPr>
            <w:r w:rsidRPr="001134EB">
              <w:rPr>
                <w:bCs/>
                <w:lang w:val="el-GR"/>
              </w:rPr>
              <w:t>RADIO BUTTON NAI/OXI</w:t>
            </w:r>
          </w:p>
        </w:tc>
        <w:tc>
          <w:tcPr>
            <w:tcW w:w="1580" w:type="dxa"/>
            <w:tcBorders>
              <w:top w:val="nil"/>
              <w:left w:val="nil"/>
              <w:bottom w:val="single" w:sz="4" w:space="0" w:color="auto"/>
              <w:right w:val="single" w:sz="4" w:space="0" w:color="auto"/>
            </w:tcBorders>
            <w:shd w:val="clear" w:color="auto" w:fill="auto"/>
            <w:noWrap/>
          </w:tcPr>
          <w:p w14:paraId="6AF565BC" w14:textId="77777777" w:rsidR="00631888" w:rsidRPr="001134EB" w:rsidRDefault="00631888" w:rsidP="003026C0">
            <w:pPr>
              <w:rPr>
                <w:lang w:val="el-GR"/>
              </w:rPr>
            </w:pPr>
            <w:r w:rsidRPr="001134EB">
              <w:rPr>
                <w:lang w:val="el-GR"/>
              </w:rPr>
              <w:t> </w:t>
            </w:r>
          </w:p>
        </w:tc>
      </w:tr>
      <w:tr w:rsidR="00631888" w:rsidRPr="00A9667F" w14:paraId="5B7C5099"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15535AD7" w14:textId="77777777" w:rsidR="00631888" w:rsidRPr="001134EB" w:rsidRDefault="00631888" w:rsidP="003026C0">
            <w:pPr>
              <w:rPr>
                <w:lang w:val="el-GR"/>
              </w:rPr>
            </w:pPr>
            <w:r w:rsidRPr="001134EB">
              <w:rPr>
                <w:lang w:val="el-GR"/>
              </w:rPr>
              <w:t xml:space="preserve">Αριθμός άδειας </w:t>
            </w:r>
          </w:p>
        </w:tc>
        <w:tc>
          <w:tcPr>
            <w:tcW w:w="2389" w:type="dxa"/>
            <w:tcBorders>
              <w:top w:val="nil"/>
              <w:left w:val="nil"/>
              <w:bottom w:val="single" w:sz="4" w:space="0" w:color="auto"/>
              <w:right w:val="single" w:sz="4" w:space="0" w:color="auto"/>
            </w:tcBorders>
            <w:shd w:val="clear" w:color="auto" w:fill="auto"/>
            <w:noWrap/>
          </w:tcPr>
          <w:p w14:paraId="39D0951D"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tcPr>
          <w:p w14:paraId="11F55D6B" w14:textId="77777777" w:rsidR="00631888" w:rsidRPr="001134EB" w:rsidRDefault="00631888" w:rsidP="003026C0">
            <w:pPr>
              <w:rPr>
                <w:bCs/>
                <w:lang w:val="el-GR"/>
              </w:rPr>
            </w:pPr>
            <w:r w:rsidRPr="001134EB">
              <w:rPr>
                <w:bCs/>
                <w:lang w:val="el-GR"/>
              </w:rPr>
              <w:t xml:space="preserve">INPUT </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tcPr>
          <w:p w14:paraId="0D0D8A38" w14:textId="77777777" w:rsidR="00631888" w:rsidRPr="001134EB" w:rsidRDefault="00631888" w:rsidP="003026C0">
            <w:pPr>
              <w:rPr>
                <w:bCs/>
                <w:lang w:val="el-GR"/>
              </w:rPr>
            </w:pPr>
            <w:r w:rsidRPr="001134EB">
              <w:rPr>
                <w:bCs/>
                <w:lang w:val="el-GR"/>
              </w:rPr>
              <w:t xml:space="preserve">Δεδομένου ότι στο Νέο ΠΣ δανείων υπάρχει ο ΠΙΝΑΚΑΣ AKINΗTO με </w:t>
            </w:r>
            <w:proofErr w:type="spellStart"/>
            <w:r w:rsidRPr="001134EB">
              <w:rPr>
                <w:bCs/>
                <w:lang w:val="el-GR"/>
              </w:rPr>
              <w:t>columns</w:t>
            </w:r>
            <w:proofErr w:type="spellEnd"/>
            <w:r w:rsidRPr="001134EB">
              <w:rPr>
                <w:bCs/>
                <w:lang w:val="el-GR"/>
              </w:rPr>
              <w:t xml:space="preserve"> αναμονής για τις ΠΑΡΑΠΛΕΥΡΩΣ  αναφερόμενες πληροφορίες, ΑΝΑ ΤΥΠΟ ΑΚΙΝΗΤΟΥ πχ Διαμέρισμα, Αποθήκη, Στάθμευση,  θα πρέπει ο ΑΝΑΔΟΧΟΣ να μεριμνήσει ώστε να είναι ΔΙΑΘΕΣΙΜΑ τα </w:t>
            </w:r>
            <w:proofErr w:type="spellStart"/>
            <w:r w:rsidRPr="001134EB">
              <w:rPr>
                <w:bCs/>
                <w:lang w:val="el-GR"/>
              </w:rPr>
              <w:t>μεταδεδομένα</w:t>
            </w:r>
            <w:proofErr w:type="spellEnd"/>
            <w:r w:rsidRPr="001134EB">
              <w:rPr>
                <w:bCs/>
                <w:lang w:val="el-GR"/>
              </w:rPr>
              <w:t xml:space="preserve"> με τρόπο  που να καθιστούν δυνατή την ΑΥΤΟΜΑΤΗ  συμπλήρωση των </w:t>
            </w:r>
            <w:proofErr w:type="spellStart"/>
            <w:r w:rsidRPr="001134EB">
              <w:rPr>
                <w:bCs/>
                <w:lang w:val="el-GR"/>
              </w:rPr>
              <w:t>columns</w:t>
            </w:r>
            <w:proofErr w:type="spellEnd"/>
            <w:r w:rsidRPr="001134EB">
              <w:rPr>
                <w:bCs/>
                <w:lang w:val="el-GR"/>
              </w:rPr>
              <w:t xml:space="preserve"> στον εν λόγω ΠΙΝΑΚΑ</w:t>
            </w:r>
          </w:p>
        </w:tc>
      </w:tr>
      <w:tr w:rsidR="00631888" w:rsidRPr="001134EB" w14:paraId="61FF27FA"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4B2CD7A5" w14:textId="77777777" w:rsidR="00631888" w:rsidRPr="001134EB" w:rsidRDefault="00631888" w:rsidP="003026C0">
            <w:pPr>
              <w:rPr>
                <w:lang w:val="el-GR"/>
              </w:rPr>
            </w:pPr>
            <w:r w:rsidRPr="001134EB">
              <w:rPr>
                <w:lang w:val="el-GR"/>
              </w:rPr>
              <w:t>Έτος έκδοσης άδειας</w:t>
            </w:r>
          </w:p>
        </w:tc>
        <w:tc>
          <w:tcPr>
            <w:tcW w:w="2389" w:type="dxa"/>
            <w:tcBorders>
              <w:top w:val="nil"/>
              <w:left w:val="nil"/>
              <w:bottom w:val="single" w:sz="4" w:space="0" w:color="auto"/>
              <w:right w:val="single" w:sz="4" w:space="0" w:color="auto"/>
            </w:tcBorders>
            <w:shd w:val="clear" w:color="auto" w:fill="auto"/>
            <w:noWrap/>
          </w:tcPr>
          <w:p w14:paraId="1259BB85"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177BAA58" w14:textId="77777777" w:rsidR="00631888" w:rsidRPr="001134EB" w:rsidRDefault="00631888" w:rsidP="003026C0">
            <w:pPr>
              <w:rPr>
                <w:bCs/>
                <w:lang w:val="el-GR"/>
              </w:rPr>
            </w:pPr>
            <w:r w:rsidRPr="001134EB">
              <w:rPr>
                <w:bCs/>
                <w:lang w:val="el-GR"/>
              </w:rPr>
              <w:t xml:space="preserve">INPUT </w:t>
            </w:r>
          </w:p>
        </w:tc>
        <w:tc>
          <w:tcPr>
            <w:tcW w:w="1580" w:type="dxa"/>
            <w:vMerge/>
            <w:tcBorders>
              <w:top w:val="nil"/>
              <w:left w:val="single" w:sz="4" w:space="0" w:color="auto"/>
              <w:bottom w:val="single" w:sz="4" w:space="0" w:color="auto"/>
              <w:right w:val="single" w:sz="4" w:space="0" w:color="auto"/>
            </w:tcBorders>
            <w:vAlign w:val="center"/>
          </w:tcPr>
          <w:p w14:paraId="7E42C150" w14:textId="77777777" w:rsidR="00631888" w:rsidRPr="001134EB" w:rsidRDefault="00631888" w:rsidP="003026C0">
            <w:pPr>
              <w:rPr>
                <w:bCs/>
                <w:lang w:val="el-GR"/>
              </w:rPr>
            </w:pPr>
          </w:p>
        </w:tc>
      </w:tr>
      <w:tr w:rsidR="00631888" w:rsidRPr="001134EB" w14:paraId="5A64B893"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14AD7CDC" w14:textId="77777777" w:rsidR="00631888" w:rsidRPr="001134EB" w:rsidRDefault="00631888" w:rsidP="003026C0">
            <w:pPr>
              <w:rPr>
                <w:lang w:val="el-GR"/>
              </w:rPr>
            </w:pPr>
            <w:r w:rsidRPr="001134EB">
              <w:rPr>
                <w:lang w:val="el-GR"/>
              </w:rPr>
              <w:t>Έτος αναθεώρηση άδειας</w:t>
            </w:r>
          </w:p>
        </w:tc>
        <w:tc>
          <w:tcPr>
            <w:tcW w:w="2389" w:type="dxa"/>
            <w:tcBorders>
              <w:top w:val="nil"/>
              <w:left w:val="nil"/>
              <w:bottom w:val="single" w:sz="4" w:space="0" w:color="auto"/>
              <w:right w:val="single" w:sz="4" w:space="0" w:color="auto"/>
            </w:tcBorders>
            <w:shd w:val="clear" w:color="auto" w:fill="auto"/>
            <w:noWrap/>
          </w:tcPr>
          <w:p w14:paraId="5E9BD1FF"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1AD407D2" w14:textId="77777777" w:rsidR="00631888" w:rsidRPr="001134EB" w:rsidRDefault="00631888" w:rsidP="003026C0">
            <w:pPr>
              <w:rPr>
                <w:bCs/>
                <w:lang w:val="el-GR"/>
              </w:rPr>
            </w:pPr>
            <w:r w:rsidRPr="001134EB">
              <w:rPr>
                <w:bCs/>
                <w:lang w:val="el-GR"/>
              </w:rPr>
              <w:t xml:space="preserve">INPUT </w:t>
            </w:r>
          </w:p>
        </w:tc>
        <w:tc>
          <w:tcPr>
            <w:tcW w:w="1580" w:type="dxa"/>
            <w:vMerge/>
            <w:tcBorders>
              <w:top w:val="nil"/>
              <w:left w:val="single" w:sz="4" w:space="0" w:color="auto"/>
              <w:bottom w:val="single" w:sz="4" w:space="0" w:color="auto"/>
              <w:right w:val="single" w:sz="4" w:space="0" w:color="auto"/>
            </w:tcBorders>
            <w:vAlign w:val="center"/>
          </w:tcPr>
          <w:p w14:paraId="533CB125" w14:textId="77777777" w:rsidR="00631888" w:rsidRPr="001134EB" w:rsidRDefault="00631888" w:rsidP="003026C0">
            <w:pPr>
              <w:rPr>
                <w:bCs/>
                <w:lang w:val="el-GR"/>
              </w:rPr>
            </w:pPr>
          </w:p>
        </w:tc>
      </w:tr>
      <w:tr w:rsidR="00631888" w:rsidRPr="001134EB" w14:paraId="35FFD5CE"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6509BAF6" w14:textId="77777777" w:rsidR="00631888" w:rsidRPr="001134EB" w:rsidRDefault="00631888" w:rsidP="003026C0">
            <w:pPr>
              <w:rPr>
                <w:lang w:val="el-GR"/>
              </w:rPr>
            </w:pPr>
            <w:r w:rsidRPr="001134EB">
              <w:rPr>
                <w:lang w:val="el-GR"/>
              </w:rPr>
              <w:t xml:space="preserve">Επιφάνεια οικοπέδου σε </w:t>
            </w:r>
            <w:proofErr w:type="spellStart"/>
            <w:r w:rsidRPr="001134EB">
              <w:rPr>
                <w:lang w:val="el-GR"/>
              </w:rPr>
              <w:t>τμ</w:t>
            </w:r>
            <w:proofErr w:type="spellEnd"/>
          </w:p>
        </w:tc>
        <w:tc>
          <w:tcPr>
            <w:tcW w:w="2389" w:type="dxa"/>
            <w:tcBorders>
              <w:top w:val="nil"/>
              <w:left w:val="nil"/>
              <w:bottom w:val="single" w:sz="4" w:space="0" w:color="auto"/>
              <w:right w:val="single" w:sz="4" w:space="0" w:color="auto"/>
            </w:tcBorders>
            <w:shd w:val="clear" w:color="auto" w:fill="auto"/>
            <w:noWrap/>
          </w:tcPr>
          <w:p w14:paraId="41566E39"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2BCF480A" w14:textId="77777777" w:rsidR="00631888" w:rsidRPr="001134EB" w:rsidRDefault="00631888" w:rsidP="003026C0">
            <w:pPr>
              <w:rPr>
                <w:bCs/>
                <w:lang w:val="el-GR"/>
              </w:rPr>
            </w:pPr>
            <w:r w:rsidRPr="001134EB">
              <w:rPr>
                <w:bCs/>
                <w:lang w:val="el-GR"/>
              </w:rPr>
              <w:t xml:space="preserve">INPUT </w:t>
            </w:r>
          </w:p>
        </w:tc>
        <w:tc>
          <w:tcPr>
            <w:tcW w:w="1580" w:type="dxa"/>
            <w:vMerge/>
            <w:tcBorders>
              <w:top w:val="nil"/>
              <w:left w:val="single" w:sz="4" w:space="0" w:color="auto"/>
              <w:bottom w:val="single" w:sz="4" w:space="0" w:color="auto"/>
              <w:right w:val="single" w:sz="4" w:space="0" w:color="auto"/>
            </w:tcBorders>
            <w:vAlign w:val="center"/>
          </w:tcPr>
          <w:p w14:paraId="4A0B7E79" w14:textId="77777777" w:rsidR="00631888" w:rsidRPr="001134EB" w:rsidRDefault="00631888" w:rsidP="003026C0">
            <w:pPr>
              <w:rPr>
                <w:bCs/>
                <w:lang w:val="el-GR"/>
              </w:rPr>
            </w:pPr>
          </w:p>
        </w:tc>
      </w:tr>
      <w:tr w:rsidR="00631888" w:rsidRPr="001134EB" w14:paraId="34C3F709"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32B9FE41" w14:textId="77777777" w:rsidR="00631888" w:rsidRPr="001134EB" w:rsidRDefault="00631888" w:rsidP="003026C0">
            <w:pPr>
              <w:rPr>
                <w:lang w:val="el-GR"/>
              </w:rPr>
            </w:pPr>
            <w:r w:rsidRPr="001134EB">
              <w:rPr>
                <w:lang w:val="el-GR"/>
              </w:rPr>
              <w:t>Επιφάνεια ακινήτου σε τετραγωνικά</w:t>
            </w:r>
          </w:p>
        </w:tc>
        <w:tc>
          <w:tcPr>
            <w:tcW w:w="2389" w:type="dxa"/>
            <w:tcBorders>
              <w:top w:val="nil"/>
              <w:left w:val="nil"/>
              <w:bottom w:val="single" w:sz="4" w:space="0" w:color="auto"/>
              <w:right w:val="single" w:sz="4" w:space="0" w:color="auto"/>
            </w:tcBorders>
            <w:shd w:val="clear" w:color="auto" w:fill="auto"/>
            <w:noWrap/>
          </w:tcPr>
          <w:p w14:paraId="245BC2DB"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6F4F0AB8" w14:textId="77777777" w:rsidR="00631888" w:rsidRPr="001134EB" w:rsidRDefault="00631888" w:rsidP="003026C0">
            <w:pPr>
              <w:rPr>
                <w:bCs/>
                <w:lang w:val="el-GR"/>
              </w:rPr>
            </w:pPr>
            <w:r w:rsidRPr="001134EB">
              <w:rPr>
                <w:bCs/>
                <w:lang w:val="el-GR"/>
              </w:rPr>
              <w:t xml:space="preserve">INPUT </w:t>
            </w:r>
          </w:p>
        </w:tc>
        <w:tc>
          <w:tcPr>
            <w:tcW w:w="1580" w:type="dxa"/>
            <w:vMerge/>
            <w:tcBorders>
              <w:top w:val="nil"/>
              <w:left w:val="single" w:sz="4" w:space="0" w:color="auto"/>
              <w:bottom w:val="single" w:sz="4" w:space="0" w:color="auto"/>
              <w:right w:val="single" w:sz="4" w:space="0" w:color="auto"/>
            </w:tcBorders>
            <w:vAlign w:val="center"/>
          </w:tcPr>
          <w:p w14:paraId="465B39C4" w14:textId="77777777" w:rsidR="00631888" w:rsidRPr="001134EB" w:rsidRDefault="00631888" w:rsidP="003026C0">
            <w:pPr>
              <w:rPr>
                <w:bCs/>
                <w:lang w:val="el-GR"/>
              </w:rPr>
            </w:pPr>
          </w:p>
        </w:tc>
      </w:tr>
      <w:tr w:rsidR="00631888" w:rsidRPr="001134EB" w14:paraId="1FF8C5F7"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5CE8DE26" w14:textId="77777777" w:rsidR="00631888" w:rsidRPr="001134EB" w:rsidRDefault="00631888" w:rsidP="003026C0">
            <w:pPr>
              <w:rPr>
                <w:lang w:val="el-GR"/>
              </w:rPr>
            </w:pPr>
            <w:r w:rsidRPr="001134EB">
              <w:rPr>
                <w:lang w:val="el-GR"/>
              </w:rPr>
              <w:t xml:space="preserve">Επιφάνεια λοιπών χώρων σε </w:t>
            </w:r>
            <w:proofErr w:type="spellStart"/>
            <w:r w:rsidRPr="001134EB">
              <w:rPr>
                <w:lang w:val="el-GR"/>
              </w:rPr>
              <w:t>τμ</w:t>
            </w:r>
            <w:proofErr w:type="spellEnd"/>
          </w:p>
        </w:tc>
        <w:tc>
          <w:tcPr>
            <w:tcW w:w="2389" w:type="dxa"/>
            <w:tcBorders>
              <w:top w:val="nil"/>
              <w:left w:val="nil"/>
              <w:bottom w:val="single" w:sz="4" w:space="0" w:color="auto"/>
              <w:right w:val="single" w:sz="4" w:space="0" w:color="auto"/>
            </w:tcBorders>
            <w:shd w:val="clear" w:color="auto" w:fill="auto"/>
            <w:noWrap/>
          </w:tcPr>
          <w:p w14:paraId="6C9F3563"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32D01226" w14:textId="77777777" w:rsidR="00631888" w:rsidRPr="001134EB" w:rsidRDefault="00631888" w:rsidP="003026C0">
            <w:pPr>
              <w:rPr>
                <w:bCs/>
                <w:lang w:val="el-GR"/>
              </w:rPr>
            </w:pPr>
            <w:r w:rsidRPr="001134EB">
              <w:rPr>
                <w:bCs/>
                <w:lang w:val="el-GR"/>
              </w:rPr>
              <w:t xml:space="preserve">INPUT </w:t>
            </w:r>
          </w:p>
        </w:tc>
        <w:tc>
          <w:tcPr>
            <w:tcW w:w="1580" w:type="dxa"/>
            <w:vMerge/>
            <w:tcBorders>
              <w:top w:val="nil"/>
              <w:left w:val="single" w:sz="4" w:space="0" w:color="auto"/>
              <w:bottom w:val="single" w:sz="4" w:space="0" w:color="auto"/>
              <w:right w:val="single" w:sz="4" w:space="0" w:color="auto"/>
            </w:tcBorders>
            <w:vAlign w:val="center"/>
          </w:tcPr>
          <w:p w14:paraId="735506F4" w14:textId="77777777" w:rsidR="00631888" w:rsidRPr="001134EB" w:rsidRDefault="00631888" w:rsidP="003026C0">
            <w:pPr>
              <w:rPr>
                <w:bCs/>
                <w:lang w:val="el-GR"/>
              </w:rPr>
            </w:pPr>
          </w:p>
        </w:tc>
      </w:tr>
      <w:tr w:rsidR="00631888" w:rsidRPr="001134EB" w14:paraId="1CCFC5D3"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25CF4A02" w14:textId="77777777" w:rsidR="00631888" w:rsidRPr="001134EB" w:rsidRDefault="00631888" w:rsidP="003026C0">
            <w:pPr>
              <w:rPr>
                <w:lang w:val="el-GR"/>
              </w:rPr>
            </w:pPr>
            <w:r w:rsidRPr="001134EB">
              <w:rPr>
                <w:lang w:val="el-GR"/>
              </w:rPr>
              <w:t xml:space="preserve">Επιφάνεια στάθμευσης σε </w:t>
            </w:r>
            <w:proofErr w:type="spellStart"/>
            <w:r w:rsidRPr="001134EB">
              <w:rPr>
                <w:lang w:val="el-GR"/>
              </w:rPr>
              <w:t>τμ</w:t>
            </w:r>
            <w:proofErr w:type="spellEnd"/>
          </w:p>
        </w:tc>
        <w:tc>
          <w:tcPr>
            <w:tcW w:w="2389" w:type="dxa"/>
            <w:tcBorders>
              <w:top w:val="nil"/>
              <w:left w:val="nil"/>
              <w:bottom w:val="single" w:sz="4" w:space="0" w:color="auto"/>
              <w:right w:val="single" w:sz="4" w:space="0" w:color="auto"/>
            </w:tcBorders>
            <w:shd w:val="clear" w:color="auto" w:fill="auto"/>
            <w:noWrap/>
          </w:tcPr>
          <w:p w14:paraId="1C56E7D3"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4D084CDD" w14:textId="77777777" w:rsidR="00631888" w:rsidRPr="001134EB" w:rsidRDefault="00631888" w:rsidP="003026C0">
            <w:pPr>
              <w:rPr>
                <w:bCs/>
                <w:lang w:val="el-GR"/>
              </w:rPr>
            </w:pPr>
            <w:r w:rsidRPr="001134EB">
              <w:rPr>
                <w:bCs/>
                <w:lang w:val="el-GR"/>
              </w:rPr>
              <w:t xml:space="preserve">INPUT </w:t>
            </w:r>
          </w:p>
        </w:tc>
        <w:tc>
          <w:tcPr>
            <w:tcW w:w="1580" w:type="dxa"/>
            <w:vMerge/>
            <w:tcBorders>
              <w:top w:val="nil"/>
              <w:left w:val="single" w:sz="4" w:space="0" w:color="auto"/>
              <w:bottom w:val="single" w:sz="4" w:space="0" w:color="auto"/>
              <w:right w:val="single" w:sz="4" w:space="0" w:color="auto"/>
            </w:tcBorders>
            <w:vAlign w:val="center"/>
          </w:tcPr>
          <w:p w14:paraId="52799180" w14:textId="77777777" w:rsidR="00631888" w:rsidRPr="001134EB" w:rsidRDefault="00631888" w:rsidP="003026C0">
            <w:pPr>
              <w:rPr>
                <w:bCs/>
                <w:lang w:val="el-GR"/>
              </w:rPr>
            </w:pPr>
          </w:p>
        </w:tc>
      </w:tr>
      <w:tr w:rsidR="00631888" w:rsidRPr="001134EB" w14:paraId="22D639F7" w14:textId="77777777" w:rsidTr="003026C0">
        <w:trPr>
          <w:trHeight w:val="1530"/>
        </w:trPr>
        <w:tc>
          <w:tcPr>
            <w:tcW w:w="3635" w:type="dxa"/>
            <w:tcBorders>
              <w:top w:val="nil"/>
              <w:left w:val="single" w:sz="4" w:space="0" w:color="auto"/>
              <w:bottom w:val="single" w:sz="4" w:space="0" w:color="auto"/>
              <w:right w:val="single" w:sz="4" w:space="0" w:color="auto"/>
            </w:tcBorders>
            <w:shd w:val="clear" w:color="auto" w:fill="auto"/>
            <w:noWrap/>
          </w:tcPr>
          <w:p w14:paraId="69E4FFD3" w14:textId="77777777" w:rsidR="00631888" w:rsidRPr="001134EB" w:rsidRDefault="00631888" w:rsidP="003026C0">
            <w:pPr>
              <w:rPr>
                <w:lang w:val="el-GR"/>
              </w:rPr>
            </w:pPr>
            <w:r w:rsidRPr="001134EB">
              <w:rPr>
                <w:lang w:val="el-GR"/>
              </w:rPr>
              <w:t xml:space="preserve">Επιφάνεια αποθήκης σε </w:t>
            </w:r>
            <w:proofErr w:type="spellStart"/>
            <w:r w:rsidRPr="001134EB">
              <w:rPr>
                <w:lang w:val="el-GR"/>
              </w:rPr>
              <w:t>τμ</w:t>
            </w:r>
            <w:proofErr w:type="spellEnd"/>
          </w:p>
        </w:tc>
        <w:tc>
          <w:tcPr>
            <w:tcW w:w="2389" w:type="dxa"/>
            <w:tcBorders>
              <w:top w:val="nil"/>
              <w:left w:val="nil"/>
              <w:bottom w:val="single" w:sz="4" w:space="0" w:color="auto"/>
              <w:right w:val="single" w:sz="4" w:space="0" w:color="auto"/>
            </w:tcBorders>
            <w:shd w:val="clear" w:color="auto" w:fill="auto"/>
            <w:noWrap/>
          </w:tcPr>
          <w:p w14:paraId="11372922"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0C31AAE9" w14:textId="77777777" w:rsidR="00631888" w:rsidRPr="001134EB" w:rsidRDefault="00631888" w:rsidP="003026C0">
            <w:pPr>
              <w:rPr>
                <w:bCs/>
                <w:lang w:val="el-GR"/>
              </w:rPr>
            </w:pPr>
            <w:r w:rsidRPr="001134EB">
              <w:rPr>
                <w:bCs/>
                <w:lang w:val="el-GR"/>
              </w:rPr>
              <w:t xml:space="preserve">INPUT </w:t>
            </w:r>
          </w:p>
        </w:tc>
        <w:tc>
          <w:tcPr>
            <w:tcW w:w="1580" w:type="dxa"/>
            <w:vMerge/>
            <w:tcBorders>
              <w:top w:val="nil"/>
              <w:left w:val="single" w:sz="4" w:space="0" w:color="auto"/>
              <w:bottom w:val="single" w:sz="4" w:space="0" w:color="auto"/>
              <w:right w:val="single" w:sz="4" w:space="0" w:color="auto"/>
            </w:tcBorders>
            <w:vAlign w:val="center"/>
          </w:tcPr>
          <w:p w14:paraId="687670E7" w14:textId="77777777" w:rsidR="00631888" w:rsidRPr="001134EB" w:rsidRDefault="00631888" w:rsidP="003026C0">
            <w:pPr>
              <w:rPr>
                <w:bCs/>
                <w:lang w:val="el-GR"/>
              </w:rPr>
            </w:pPr>
          </w:p>
        </w:tc>
      </w:tr>
      <w:tr w:rsidR="00631888" w:rsidRPr="001134EB" w14:paraId="63C19DBD" w14:textId="77777777" w:rsidTr="003026C0">
        <w:trPr>
          <w:trHeight w:val="600"/>
        </w:trPr>
        <w:tc>
          <w:tcPr>
            <w:tcW w:w="3635" w:type="dxa"/>
            <w:tcBorders>
              <w:top w:val="nil"/>
              <w:left w:val="single" w:sz="4" w:space="0" w:color="auto"/>
              <w:bottom w:val="single" w:sz="4" w:space="0" w:color="auto"/>
              <w:right w:val="single" w:sz="4" w:space="0" w:color="auto"/>
            </w:tcBorders>
            <w:shd w:val="clear" w:color="auto" w:fill="auto"/>
            <w:noWrap/>
          </w:tcPr>
          <w:p w14:paraId="0F7A8FBA" w14:textId="77777777" w:rsidR="00631888" w:rsidRPr="001134EB" w:rsidRDefault="00631888" w:rsidP="003026C0">
            <w:pPr>
              <w:rPr>
                <w:lang w:val="el-GR"/>
              </w:rPr>
            </w:pPr>
            <w:r w:rsidRPr="001134EB">
              <w:rPr>
                <w:lang w:val="el-GR"/>
              </w:rPr>
              <w:t>Υποθήκη</w:t>
            </w:r>
          </w:p>
        </w:tc>
        <w:tc>
          <w:tcPr>
            <w:tcW w:w="2389" w:type="dxa"/>
            <w:tcBorders>
              <w:top w:val="nil"/>
              <w:left w:val="nil"/>
              <w:bottom w:val="single" w:sz="4" w:space="0" w:color="auto"/>
              <w:right w:val="single" w:sz="4" w:space="0" w:color="auto"/>
            </w:tcBorders>
            <w:shd w:val="clear" w:color="auto" w:fill="auto"/>
            <w:noWrap/>
          </w:tcPr>
          <w:p w14:paraId="6BE8819F"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51C1B3A9" w14:textId="77777777" w:rsidR="00631888" w:rsidRPr="001134EB" w:rsidRDefault="00631888" w:rsidP="003026C0">
            <w:pPr>
              <w:rPr>
                <w:bCs/>
                <w:lang w:val="el-GR"/>
              </w:rPr>
            </w:pPr>
            <w:r w:rsidRPr="001134EB">
              <w:rPr>
                <w:bCs/>
                <w:lang w:val="el-GR"/>
              </w:rPr>
              <w:t>RADIO BUTTON NAI/OXI</w:t>
            </w:r>
          </w:p>
        </w:tc>
        <w:tc>
          <w:tcPr>
            <w:tcW w:w="1580" w:type="dxa"/>
            <w:tcBorders>
              <w:top w:val="nil"/>
              <w:left w:val="nil"/>
              <w:bottom w:val="single" w:sz="4" w:space="0" w:color="auto"/>
              <w:right w:val="single" w:sz="4" w:space="0" w:color="auto"/>
            </w:tcBorders>
            <w:shd w:val="clear" w:color="auto" w:fill="auto"/>
            <w:noWrap/>
          </w:tcPr>
          <w:p w14:paraId="0F1640D3" w14:textId="77777777" w:rsidR="00631888" w:rsidRPr="001134EB" w:rsidRDefault="00631888" w:rsidP="003026C0">
            <w:pPr>
              <w:rPr>
                <w:lang w:val="el-GR"/>
              </w:rPr>
            </w:pPr>
            <w:r w:rsidRPr="001134EB">
              <w:rPr>
                <w:lang w:val="el-GR"/>
              </w:rPr>
              <w:t> </w:t>
            </w:r>
          </w:p>
        </w:tc>
      </w:tr>
      <w:tr w:rsidR="00631888" w:rsidRPr="00A9667F" w14:paraId="68391321" w14:textId="77777777" w:rsidTr="003026C0">
        <w:trPr>
          <w:trHeight w:val="600"/>
        </w:trPr>
        <w:tc>
          <w:tcPr>
            <w:tcW w:w="3635" w:type="dxa"/>
            <w:tcBorders>
              <w:top w:val="nil"/>
              <w:left w:val="single" w:sz="4" w:space="0" w:color="auto"/>
              <w:bottom w:val="single" w:sz="4" w:space="0" w:color="auto"/>
              <w:right w:val="single" w:sz="4" w:space="0" w:color="auto"/>
            </w:tcBorders>
            <w:shd w:val="clear" w:color="auto" w:fill="auto"/>
            <w:noWrap/>
          </w:tcPr>
          <w:p w14:paraId="15CD599E" w14:textId="77777777" w:rsidR="00631888" w:rsidRPr="001134EB" w:rsidRDefault="00631888" w:rsidP="003026C0">
            <w:pPr>
              <w:rPr>
                <w:lang w:val="el-GR"/>
              </w:rPr>
            </w:pPr>
            <w:r w:rsidRPr="001134EB">
              <w:rPr>
                <w:lang w:val="el-GR"/>
              </w:rPr>
              <w:t>Κτηματολόγιο</w:t>
            </w:r>
          </w:p>
        </w:tc>
        <w:tc>
          <w:tcPr>
            <w:tcW w:w="2389" w:type="dxa"/>
            <w:tcBorders>
              <w:top w:val="nil"/>
              <w:left w:val="nil"/>
              <w:bottom w:val="single" w:sz="4" w:space="0" w:color="auto"/>
              <w:right w:val="single" w:sz="4" w:space="0" w:color="auto"/>
            </w:tcBorders>
            <w:shd w:val="clear" w:color="auto" w:fill="auto"/>
            <w:noWrap/>
          </w:tcPr>
          <w:p w14:paraId="01F3C2D7"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7F866DAB" w14:textId="77777777" w:rsidR="00631888" w:rsidRPr="001134EB" w:rsidRDefault="00631888" w:rsidP="003026C0">
            <w:pPr>
              <w:rPr>
                <w:bCs/>
                <w:lang w:val="el-GR"/>
              </w:rPr>
            </w:pPr>
            <w:r w:rsidRPr="001134EB">
              <w:rPr>
                <w:bCs/>
                <w:lang w:val="el-GR"/>
              </w:rPr>
              <w:t xml:space="preserve">RADIO BUTTON καταστάσεων </w:t>
            </w:r>
          </w:p>
        </w:tc>
        <w:tc>
          <w:tcPr>
            <w:tcW w:w="1580" w:type="dxa"/>
            <w:tcBorders>
              <w:top w:val="nil"/>
              <w:left w:val="nil"/>
              <w:bottom w:val="single" w:sz="4" w:space="0" w:color="auto"/>
              <w:right w:val="single" w:sz="4" w:space="0" w:color="auto"/>
            </w:tcBorders>
            <w:shd w:val="clear" w:color="auto" w:fill="auto"/>
          </w:tcPr>
          <w:p w14:paraId="632A48D6" w14:textId="77777777" w:rsidR="00631888" w:rsidRPr="001134EB" w:rsidRDefault="00631888" w:rsidP="003026C0">
            <w:pPr>
              <w:rPr>
                <w:bCs/>
                <w:lang w:val="el-GR"/>
              </w:rPr>
            </w:pPr>
            <w:r w:rsidRPr="001134EB">
              <w:rPr>
                <w:bCs/>
                <w:lang w:val="el-GR"/>
              </w:rPr>
              <w:t xml:space="preserve">ΤΙΜΕΣ: </w:t>
            </w:r>
            <w:proofErr w:type="spellStart"/>
            <w:r w:rsidRPr="001134EB">
              <w:rPr>
                <w:bCs/>
                <w:lang w:val="el-GR"/>
              </w:rPr>
              <w:t>Κτηματογραφημένο</w:t>
            </w:r>
            <w:proofErr w:type="spellEnd"/>
            <w:r w:rsidRPr="001134EB">
              <w:rPr>
                <w:bCs/>
                <w:lang w:val="el-GR"/>
              </w:rPr>
              <w:t xml:space="preserve">, Υπό </w:t>
            </w:r>
            <w:proofErr w:type="spellStart"/>
            <w:r w:rsidRPr="001134EB">
              <w:rPr>
                <w:bCs/>
                <w:lang w:val="el-GR"/>
              </w:rPr>
              <w:t>Κτηματογράφηση</w:t>
            </w:r>
            <w:proofErr w:type="spellEnd"/>
            <w:r w:rsidRPr="001134EB">
              <w:rPr>
                <w:bCs/>
                <w:lang w:val="el-GR"/>
              </w:rPr>
              <w:t xml:space="preserve">, χωρίς </w:t>
            </w:r>
            <w:proofErr w:type="spellStart"/>
            <w:r w:rsidRPr="001134EB">
              <w:rPr>
                <w:bCs/>
                <w:lang w:val="el-GR"/>
              </w:rPr>
              <w:t>Κτηματογράφηση</w:t>
            </w:r>
            <w:proofErr w:type="spellEnd"/>
          </w:p>
        </w:tc>
      </w:tr>
      <w:tr w:rsidR="00631888" w:rsidRPr="00A9667F" w14:paraId="24BB5A67" w14:textId="77777777" w:rsidTr="003026C0">
        <w:trPr>
          <w:trHeight w:val="3600"/>
        </w:trPr>
        <w:tc>
          <w:tcPr>
            <w:tcW w:w="3635" w:type="dxa"/>
            <w:tcBorders>
              <w:top w:val="nil"/>
              <w:left w:val="single" w:sz="4" w:space="0" w:color="auto"/>
              <w:bottom w:val="single" w:sz="4" w:space="0" w:color="auto"/>
              <w:right w:val="single" w:sz="4" w:space="0" w:color="auto"/>
            </w:tcBorders>
            <w:shd w:val="clear" w:color="auto" w:fill="auto"/>
            <w:noWrap/>
          </w:tcPr>
          <w:p w14:paraId="709FCD93" w14:textId="77777777" w:rsidR="00631888" w:rsidRPr="001134EB" w:rsidRDefault="00631888" w:rsidP="003026C0">
            <w:pPr>
              <w:rPr>
                <w:lang w:val="el-GR"/>
              </w:rPr>
            </w:pPr>
            <w:r w:rsidRPr="001134EB">
              <w:rPr>
                <w:lang w:val="el-GR"/>
              </w:rPr>
              <w:lastRenderedPageBreak/>
              <w:t xml:space="preserve">ΚΑΕΚ </w:t>
            </w:r>
          </w:p>
        </w:tc>
        <w:tc>
          <w:tcPr>
            <w:tcW w:w="2389" w:type="dxa"/>
            <w:tcBorders>
              <w:top w:val="nil"/>
              <w:left w:val="nil"/>
              <w:bottom w:val="single" w:sz="4" w:space="0" w:color="auto"/>
              <w:right w:val="single" w:sz="4" w:space="0" w:color="auto"/>
            </w:tcBorders>
            <w:shd w:val="clear" w:color="auto" w:fill="auto"/>
            <w:noWrap/>
          </w:tcPr>
          <w:p w14:paraId="3D9E7285" w14:textId="77777777" w:rsidR="00631888" w:rsidRPr="001134EB" w:rsidRDefault="00631888" w:rsidP="003026C0">
            <w:pPr>
              <w:rPr>
                <w:lang w:val="el-GR"/>
              </w:rPr>
            </w:pPr>
            <w:r w:rsidRPr="001134EB">
              <w:rPr>
                <w:bCs/>
                <w:lang w:val="el-GR"/>
              </w:rPr>
              <w:t>Μερικώς διαθέσιμα</w:t>
            </w:r>
            <w:r w:rsidRPr="001134EB">
              <w:rPr>
                <w:lang w:val="el-GR"/>
              </w:rPr>
              <w:t xml:space="preserve"> / Μη διαθέσιμα </w:t>
            </w:r>
          </w:p>
        </w:tc>
        <w:tc>
          <w:tcPr>
            <w:tcW w:w="1066" w:type="dxa"/>
            <w:tcBorders>
              <w:top w:val="nil"/>
              <w:left w:val="nil"/>
              <w:bottom w:val="single" w:sz="4" w:space="0" w:color="auto"/>
              <w:right w:val="single" w:sz="4" w:space="0" w:color="auto"/>
            </w:tcBorders>
            <w:shd w:val="clear" w:color="auto" w:fill="auto"/>
            <w:vAlign w:val="center"/>
          </w:tcPr>
          <w:p w14:paraId="029C245F" w14:textId="77777777" w:rsidR="00631888" w:rsidRPr="001134EB" w:rsidRDefault="00631888" w:rsidP="003026C0">
            <w:pPr>
              <w:rPr>
                <w:bCs/>
                <w:lang w:val="el-GR"/>
              </w:rPr>
            </w:pPr>
            <w:r w:rsidRPr="001134EB">
              <w:rPr>
                <w:bCs/>
                <w:lang w:val="el-GR"/>
              </w:rPr>
              <w:t xml:space="preserve">INPUT </w:t>
            </w:r>
          </w:p>
        </w:tc>
        <w:tc>
          <w:tcPr>
            <w:tcW w:w="1580" w:type="dxa"/>
            <w:tcBorders>
              <w:top w:val="nil"/>
              <w:left w:val="nil"/>
              <w:bottom w:val="single" w:sz="4" w:space="0" w:color="auto"/>
              <w:right w:val="single" w:sz="4" w:space="0" w:color="auto"/>
            </w:tcBorders>
            <w:shd w:val="clear" w:color="auto" w:fill="auto"/>
          </w:tcPr>
          <w:p w14:paraId="3B2C1200" w14:textId="77777777" w:rsidR="00631888" w:rsidRPr="001134EB" w:rsidRDefault="00631888" w:rsidP="003026C0">
            <w:pPr>
              <w:rPr>
                <w:bCs/>
                <w:lang w:val="el-GR"/>
              </w:rPr>
            </w:pPr>
            <w:proofErr w:type="spellStart"/>
            <w:r w:rsidRPr="001134EB">
              <w:rPr>
                <w:bCs/>
                <w:lang w:val="el-GR"/>
              </w:rPr>
              <w:t>Validation</w:t>
            </w:r>
            <w:proofErr w:type="spellEnd"/>
            <w:r w:rsidRPr="001134EB">
              <w:rPr>
                <w:bCs/>
                <w:lang w:val="el-GR"/>
              </w:rPr>
              <w:t xml:space="preserve">: Μόνο για </w:t>
            </w:r>
            <w:proofErr w:type="spellStart"/>
            <w:r w:rsidRPr="001134EB">
              <w:rPr>
                <w:bCs/>
                <w:lang w:val="el-GR"/>
              </w:rPr>
              <w:t>κτηματογραφημένα</w:t>
            </w:r>
            <w:proofErr w:type="spellEnd"/>
            <w:r w:rsidRPr="001134EB">
              <w:rPr>
                <w:bCs/>
                <w:lang w:val="el-GR"/>
              </w:rPr>
              <w:t xml:space="preserve"> ή </w:t>
            </w:r>
            <w:proofErr w:type="spellStart"/>
            <w:r w:rsidRPr="001134EB">
              <w:rPr>
                <w:bCs/>
                <w:lang w:val="el-GR"/>
              </w:rPr>
              <w:t>υπο</w:t>
            </w:r>
            <w:proofErr w:type="spellEnd"/>
            <w:r w:rsidRPr="001134EB">
              <w:rPr>
                <w:bCs/>
                <w:lang w:val="el-GR"/>
              </w:rPr>
              <w:t xml:space="preserve"> </w:t>
            </w:r>
            <w:proofErr w:type="spellStart"/>
            <w:r w:rsidRPr="001134EB">
              <w:rPr>
                <w:bCs/>
                <w:lang w:val="el-GR"/>
              </w:rPr>
              <w:t>κτηματογράφηση</w:t>
            </w:r>
            <w:proofErr w:type="spellEnd"/>
            <w:r w:rsidRPr="001134EB">
              <w:rPr>
                <w:bCs/>
                <w:lang w:val="el-GR"/>
              </w:rPr>
              <w:t xml:space="preserve">. Δεδομένου ότι στο Νέο ΠΣ δανείων υπάρχουν  οι  ΠΙΝΑΚΕΣ AKINITO &amp; GEOTEMAXIO  με </w:t>
            </w:r>
            <w:proofErr w:type="spellStart"/>
            <w:r w:rsidRPr="001134EB">
              <w:rPr>
                <w:bCs/>
                <w:lang w:val="el-GR"/>
              </w:rPr>
              <w:t>columns</w:t>
            </w:r>
            <w:proofErr w:type="spellEnd"/>
            <w:r w:rsidRPr="001134EB">
              <w:rPr>
                <w:bCs/>
                <w:lang w:val="el-GR"/>
              </w:rPr>
              <w:t xml:space="preserve"> αναμονής o μεν ΓΕΩΤΕΜΑΧΙΟ για ΤΟ ΚΑΕΚ1 που αφορά στο </w:t>
            </w:r>
            <w:proofErr w:type="spellStart"/>
            <w:r w:rsidRPr="001134EB">
              <w:rPr>
                <w:bCs/>
                <w:lang w:val="el-GR"/>
              </w:rPr>
              <w:t>Γεωτεμάχιο</w:t>
            </w:r>
            <w:proofErr w:type="spellEnd"/>
            <w:r w:rsidRPr="001134EB">
              <w:rPr>
                <w:bCs/>
                <w:lang w:val="el-GR"/>
              </w:rPr>
              <w:t xml:space="preserve">, και ΚΑΕΚ2,ΚΑΕΚ3 στον ΠΙΝΑΚΑ ΑΚΙΝΙΤΟ θα πρέπει ο ΑΝΑΔΟΧΟΣ να μεριμνήσει ώστε να είναι ΔΙΑΘΕΣΙΜΑ τα </w:t>
            </w:r>
            <w:proofErr w:type="spellStart"/>
            <w:r w:rsidRPr="001134EB">
              <w:rPr>
                <w:bCs/>
                <w:lang w:val="el-GR"/>
              </w:rPr>
              <w:t>μεταδεδομένα</w:t>
            </w:r>
            <w:proofErr w:type="spellEnd"/>
            <w:r w:rsidRPr="001134EB">
              <w:rPr>
                <w:bCs/>
                <w:lang w:val="el-GR"/>
              </w:rPr>
              <w:t xml:space="preserve"> με τρόπο  που να καθιστούν δυνατή την ΑΥΤΟΜΑΤΗ  συμπλήρωση των </w:t>
            </w:r>
            <w:proofErr w:type="spellStart"/>
            <w:r w:rsidRPr="001134EB">
              <w:rPr>
                <w:bCs/>
                <w:lang w:val="el-GR"/>
              </w:rPr>
              <w:t>columns</w:t>
            </w:r>
            <w:proofErr w:type="spellEnd"/>
            <w:r w:rsidRPr="001134EB">
              <w:rPr>
                <w:bCs/>
                <w:lang w:val="el-GR"/>
              </w:rPr>
              <w:t xml:space="preserve"> στους  εν λόγω ΠΙΝΑΚΕΣ</w:t>
            </w:r>
          </w:p>
        </w:tc>
      </w:tr>
      <w:tr w:rsidR="00631888" w:rsidRPr="001134EB" w14:paraId="3FDB7F10"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4287E813" w14:textId="77777777" w:rsidR="00631888" w:rsidRPr="001134EB" w:rsidRDefault="00631888" w:rsidP="003026C0">
            <w:pPr>
              <w:rPr>
                <w:lang w:val="el-GR"/>
              </w:rPr>
            </w:pPr>
            <w:r w:rsidRPr="001134EB">
              <w:rPr>
                <w:lang w:val="el-GR"/>
              </w:rPr>
              <w:t>Διεύθυνση</w:t>
            </w:r>
          </w:p>
        </w:tc>
        <w:tc>
          <w:tcPr>
            <w:tcW w:w="2389" w:type="dxa"/>
            <w:tcBorders>
              <w:top w:val="nil"/>
              <w:left w:val="nil"/>
              <w:bottom w:val="single" w:sz="4" w:space="0" w:color="auto"/>
              <w:right w:val="single" w:sz="4" w:space="0" w:color="auto"/>
            </w:tcBorders>
            <w:shd w:val="clear" w:color="auto" w:fill="auto"/>
            <w:noWrap/>
          </w:tcPr>
          <w:p w14:paraId="72DF05C1" w14:textId="77777777" w:rsidR="00631888" w:rsidRPr="001134EB" w:rsidRDefault="00631888" w:rsidP="003026C0">
            <w:pPr>
              <w:rPr>
                <w:lang w:val="el-GR"/>
              </w:rPr>
            </w:pPr>
            <w:r w:rsidRPr="001134EB">
              <w:rPr>
                <w:lang w:val="el-GR"/>
              </w:rPr>
              <w:t>Διαθέσιμα</w:t>
            </w:r>
          </w:p>
        </w:tc>
        <w:tc>
          <w:tcPr>
            <w:tcW w:w="1066" w:type="dxa"/>
            <w:tcBorders>
              <w:top w:val="nil"/>
              <w:left w:val="nil"/>
              <w:bottom w:val="single" w:sz="4" w:space="0" w:color="auto"/>
              <w:right w:val="single" w:sz="4" w:space="0" w:color="auto"/>
            </w:tcBorders>
            <w:shd w:val="clear" w:color="auto" w:fill="auto"/>
          </w:tcPr>
          <w:p w14:paraId="70ECA9AF" w14:textId="77777777" w:rsidR="00631888" w:rsidRPr="001134EB" w:rsidRDefault="00631888" w:rsidP="003026C0">
            <w:pPr>
              <w:rPr>
                <w:lang w:val="el-GR"/>
              </w:rPr>
            </w:pPr>
            <w:r w:rsidRPr="001134EB">
              <w:rPr>
                <w:lang w:val="el-GR"/>
              </w:rPr>
              <w:t> </w:t>
            </w:r>
          </w:p>
        </w:tc>
        <w:tc>
          <w:tcPr>
            <w:tcW w:w="1580" w:type="dxa"/>
            <w:tcBorders>
              <w:top w:val="nil"/>
              <w:left w:val="nil"/>
              <w:bottom w:val="single" w:sz="4" w:space="0" w:color="auto"/>
              <w:right w:val="single" w:sz="4" w:space="0" w:color="auto"/>
            </w:tcBorders>
            <w:shd w:val="clear" w:color="auto" w:fill="auto"/>
            <w:noWrap/>
          </w:tcPr>
          <w:p w14:paraId="4236800E" w14:textId="77777777" w:rsidR="00631888" w:rsidRPr="001134EB" w:rsidRDefault="00631888" w:rsidP="003026C0">
            <w:pPr>
              <w:rPr>
                <w:lang w:val="el-GR"/>
              </w:rPr>
            </w:pPr>
            <w:r w:rsidRPr="001134EB">
              <w:rPr>
                <w:lang w:val="el-GR"/>
              </w:rPr>
              <w:t> </w:t>
            </w:r>
          </w:p>
        </w:tc>
      </w:tr>
      <w:tr w:rsidR="00631888" w:rsidRPr="001134EB" w14:paraId="3EB7BD55"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62A66AD1" w14:textId="77777777" w:rsidR="00631888" w:rsidRPr="001134EB" w:rsidRDefault="00631888" w:rsidP="003026C0">
            <w:pPr>
              <w:rPr>
                <w:lang w:val="el-GR"/>
              </w:rPr>
            </w:pPr>
            <w:r w:rsidRPr="001134EB">
              <w:rPr>
                <w:lang w:val="el-GR"/>
              </w:rPr>
              <w:t xml:space="preserve">Αριθμός </w:t>
            </w:r>
          </w:p>
        </w:tc>
        <w:tc>
          <w:tcPr>
            <w:tcW w:w="2389" w:type="dxa"/>
            <w:tcBorders>
              <w:top w:val="nil"/>
              <w:left w:val="nil"/>
              <w:bottom w:val="single" w:sz="4" w:space="0" w:color="auto"/>
              <w:right w:val="single" w:sz="4" w:space="0" w:color="auto"/>
            </w:tcBorders>
            <w:shd w:val="clear" w:color="auto" w:fill="auto"/>
            <w:noWrap/>
          </w:tcPr>
          <w:p w14:paraId="255CC43F" w14:textId="77777777" w:rsidR="00631888" w:rsidRPr="001134EB" w:rsidRDefault="00631888" w:rsidP="003026C0">
            <w:pPr>
              <w:rPr>
                <w:lang w:val="el-GR"/>
              </w:rPr>
            </w:pPr>
            <w:r w:rsidRPr="001134EB">
              <w:rPr>
                <w:lang w:val="el-GR"/>
              </w:rPr>
              <w:t>Διαθέσιμα</w:t>
            </w:r>
          </w:p>
        </w:tc>
        <w:tc>
          <w:tcPr>
            <w:tcW w:w="1066" w:type="dxa"/>
            <w:tcBorders>
              <w:top w:val="nil"/>
              <w:left w:val="nil"/>
              <w:bottom w:val="single" w:sz="4" w:space="0" w:color="auto"/>
              <w:right w:val="single" w:sz="4" w:space="0" w:color="auto"/>
            </w:tcBorders>
            <w:shd w:val="clear" w:color="auto" w:fill="auto"/>
          </w:tcPr>
          <w:p w14:paraId="72E16313" w14:textId="77777777" w:rsidR="00631888" w:rsidRPr="001134EB" w:rsidRDefault="00631888" w:rsidP="003026C0">
            <w:pPr>
              <w:rPr>
                <w:lang w:val="el-GR"/>
              </w:rPr>
            </w:pPr>
            <w:r w:rsidRPr="001134EB">
              <w:rPr>
                <w:lang w:val="el-GR"/>
              </w:rPr>
              <w:t> </w:t>
            </w:r>
          </w:p>
        </w:tc>
        <w:tc>
          <w:tcPr>
            <w:tcW w:w="1580" w:type="dxa"/>
            <w:tcBorders>
              <w:top w:val="nil"/>
              <w:left w:val="nil"/>
              <w:bottom w:val="single" w:sz="4" w:space="0" w:color="auto"/>
              <w:right w:val="single" w:sz="4" w:space="0" w:color="auto"/>
            </w:tcBorders>
            <w:shd w:val="clear" w:color="auto" w:fill="auto"/>
            <w:noWrap/>
          </w:tcPr>
          <w:p w14:paraId="4BA2C6F7" w14:textId="77777777" w:rsidR="00631888" w:rsidRPr="001134EB" w:rsidRDefault="00631888" w:rsidP="003026C0">
            <w:pPr>
              <w:rPr>
                <w:lang w:val="el-GR"/>
              </w:rPr>
            </w:pPr>
            <w:r w:rsidRPr="001134EB">
              <w:rPr>
                <w:lang w:val="el-GR"/>
              </w:rPr>
              <w:t> </w:t>
            </w:r>
          </w:p>
        </w:tc>
      </w:tr>
      <w:tr w:rsidR="00631888" w:rsidRPr="001134EB" w14:paraId="1A58FAF3"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29E74A49" w14:textId="77777777" w:rsidR="00631888" w:rsidRPr="001134EB" w:rsidRDefault="00631888" w:rsidP="003026C0">
            <w:pPr>
              <w:rPr>
                <w:lang w:val="el-GR"/>
              </w:rPr>
            </w:pPr>
            <w:r w:rsidRPr="001134EB">
              <w:rPr>
                <w:lang w:val="el-GR"/>
              </w:rPr>
              <w:t>ΤΚ</w:t>
            </w:r>
          </w:p>
        </w:tc>
        <w:tc>
          <w:tcPr>
            <w:tcW w:w="2389" w:type="dxa"/>
            <w:tcBorders>
              <w:top w:val="nil"/>
              <w:left w:val="nil"/>
              <w:bottom w:val="single" w:sz="4" w:space="0" w:color="auto"/>
              <w:right w:val="single" w:sz="4" w:space="0" w:color="auto"/>
            </w:tcBorders>
            <w:shd w:val="clear" w:color="auto" w:fill="auto"/>
            <w:noWrap/>
          </w:tcPr>
          <w:p w14:paraId="29199548" w14:textId="77777777" w:rsidR="00631888" w:rsidRPr="001134EB" w:rsidRDefault="00631888" w:rsidP="003026C0">
            <w:pPr>
              <w:rPr>
                <w:lang w:val="el-GR"/>
              </w:rPr>
            </w:pPr>
            <w:r w:rsidRPr="001134EB">
              <w:rPr>
                <w:lang w:val="el-GR"/>
              </w:rPr>
              <w:t>Διαθέσιμα</w:t>
            </w:r>
          </w:p>
        </w:tc>
        <w:tc>
          <w:tcPr>
            <w:tcW w:w="1066" w:type="dxa"/>
            <w:tcBorders>
              <w:top w:val="nil"/>
              <w:left w:val="nil"/>
              <w:bottom w:val="single" w:sz="4" w:space="0" w:color="auto"/>
              <w:right w:val="single" w:sz="4" w:space="0" w:color="auto"/>
            </w:tcBorders>
            <w:shd w:val="clear" w:color="auto" w:fill="auto"/>
          </w:tcPr>
          <w:p w14:paraId="5580BEED" w14:textId="77777777" w:rsidR="00631888" w:rsidRPr="001134EB" w:rsidRDefault="00631888" w:rsidP="003026C0">
            <w:pPr>
              <w:rPr>
                <w:lang w:val="el-GR"/>
              </w:rPr>
            </w:pPr>
            <w:r w:rsidRPr="001134EB">
              <w:rPr>
                <w:lang w:val="el-GR"/>
              </w:rPr>
              <w:t> </w:t>
            </w:r>
          </w:p>
        </w:tc>
        <w:tc>
          <w:tcPr>
            <w:tcW w:w="1580" w:type="dxa"/>
            <w:tcBorders>
              <w:top w:val="nil"/>
              <w:left w:val="nil"/>
              <w:bottom w:val="single" w:sz="4" w:space="0" w:color="auto"/>
              <w:right w:val="single" w:sz="4" w:space="0" w:color="auto"/>
            </w:tcBorders>
            <w:shd w:val="clear" w:color="auto" w:fill="auto"/>
            <w:noWrap/>
          </w:tcPr>
          <w:p w14:paraId="472966C9" w14:textId="77777777" w:rsidR="00631888" w:rsidRPr="001134EB" w:rsidRDefault="00631888" w:rsidP="003026C0">
            <w:pPr>
              <w:rPr>
                <w:lang w:val="el-GR"/>
              </w:rPr>
            </w:pPr>
            <w:r w:rsidRPr="001134EB">
              <w:rPr>
                <w:lang w:val="el-GR"/>
              </w:rPr>
              <w:t> </w:t>
            </w:r>
          </w:p>
        </w:tc>
      </w:tr>
      <w:tr w:rsidR="00631888" w:rsidRPr="00A9667F" w14:paraId="30D5508E" w14:textId="77777777" w:rsidTr="003026C0">
        <w:trPr>
          <w:trHeight w:val="1200"/>
        </w:trPr>
        <w:tc>
          <w:tcPr>
            <w:tcW w:w="3635" w:type="dxa"/>
            <w:tcBorders>
              <w:top w:val="nil"/>
              <w:left w:val="single" w:sz="4" w:space="0" w:color="auto"/>
              <w:bottom w:val="single" w:sz="4" w:space="0" w:color="auto"/>
              <w:right w:val="single" w:sz="4" w:space="0" w:color="auto"/>
            </w:tcBorders>
            <w:shd w:val="clear" w:color="auto" w:fill="auto"/>
            <w:noWrap/>
          </w:tcPr>
          <w:p w14:paraId="629FEC28" w14:textId="77777777" w:rsidR="00631888" w:rsidRPr="001134EB" w:rsidRDefault="00631888" w:rsidP="003026C0">
            <w:pPr>
              <w:rPr>
                <w:lang w:val="el-GR"/>
              </w:rPr>
            </w:pPr>
            <w:r w:rsidRPr="001134EB">
              <w:rPr>
                <w:lang w:val="el-GR"/>
              </w:rPr>
              <w:t>Πόλη</w:t>
            </w:r>
          </w:p>
        </w:tc>
        <w:tc>
          <w:tcPr>
            <w:tcW w:w="2389" w:type="dxa"/>
            <w:tcBorders>
              <w:top w:val="nil"/>
              <w:left w:val="nil"/>
              <w:bottom w:val="single" w:sz="4" w:space="0" w:color="auto"/>
              <w:right w:val="single" w:sz="4" w:space="0" w:color="auto"/>
            </w:tcBorders>
            <w:shd w:val="clear" w:color="auto" w:fill="auto"/>
            <w:noWrap/>
          </w:tcPr>
          <w:p w14:paraId="2C3396FF" w14:textId="77777777" w:rsidR="00631888" w:rsidRPr="001134EB" w:rsidRDefault="00631888" w:rsidP="003026C0">
            <w:pPr>
              <w:rPr>
                <w:lang w:val="el-GR"/>
              </w:rPr>
            </w:pPr>
            <w:r w:rsidRPr="001134EB">
              <w:rPr>
                <w:lang w:val="el-GR"/>
              </w:rPr>
              <w:t>Διαθέσιμα</w:t>
            </w:r>
          </w:p>
        </w:tc>
        <w:tc>
          <w:tcPr>
            <w:tcW w:w="1066" w:type="dxa"/>
            <w:tcBorders>
              <w:top w:val="nil"/>
              <w:left w:val="nil"/>
              <w:bottom w:val="single" w:sz="4" w:space="0" w:color="auto"/>
              <w:right w:val="single" w:sz="4" w:space="0" w:color="auto"/>
            </w:tcBorders>
            <w:shd w:val="clear" w:color="auto" w:fill="auto"/>
          </w:tcPr>
          <w:p w14:paraId="52346DA8" w14:textId="77777777" w:rsidR="00631888" w:rsidRPr="001134EB" w:rsidRDefault="00631888" w:rsidP="003026C0">
            <w:pPr>
              <w:rPr>
                <w:bCs/>
                <w:lang w:val="el-GR"/>
              </w:rPr>
            </w:pPr>
            <w:r w:rsidRPr="001134EB">
              <w:rPr>
                <w:bCs/>
                <w:lang w:val="el-GR"/>
              </w:rPr>
              <w:t xml:space="preserve"> Δημιουργία DROP DOWN  </w:t>
            </w:r>
            <w:proofErr w:type="spellStart"/>
            <w:r w:rsidRPr="001134EB">
              <w:rPr>
                <w:bCs/>
                <w:lang w:val="el-GR"/>
              </w:rPr>
              <w:t>list</w:t>
            </w:r>
            <w:proofErr w:type="spellEnd"/>
            <w:r w:rsidRPr="001134EB">
              <w:rPr>
                <w:bCs/>
                <w:lang w:val="el-GR"/>
              </w:rPr>
              <w:t xml:space="preserve"> </w:t>
            </w:r>
            <w:proofErr w:type="spellStart"/>
            <w:r w:rsidRPr="001134EB">
              <w:rPr>
                <w:bCs/>
                <w:lang w:val="el-GR"/>
              </w:rPr>
              <w:t>populated</w:t>
            </w:r>
            <w:proofErr w:type="spellEnd"/>
            <w:r w:rsidRPr="001134EB">
              <w:rPr>
                <w:bCs/>
                <w:lang w:val="el-GR"/>
              </w:rPr>
              <w:t xml:space="preserve"> από ΠΑΡΑΜΕΤΡΟ </w:t>
            </w:r>
          </w:p>
        </w:tc>
        <w:tc>
          <w:tcPr>
            <w:tcW w:w="1580" w:type="dxa"/>
            <w:tcBorders>
              <w:top w:val="nil"/>
              <w:left w:val="nil"/>
              <w:bottom w:val="single" w:sz="4" w:space="0" w:color="auto"/>
              <w:right w:val="single" w:sz="4" w:space="0" w:color="auto"/>
            </w:tcBorders>
            <w:shd w:val="clear" w:color="auto" w:fill="auto"/>
          </w:tcPr>
          <w:p w14:paraId="405FA8A3" w14:textId="77777777" w:rsidR="00631888" w:rsidRPr="001134EB" w:rsidRDefault="00631888" w:rsidP="003026C0">
            <w:pPr>
              <w:rPr>
                <w:bCs/>
                <w:lang w:val="el-GR"/>
              </w:rPr>
            </w:pPr>
            <w:r w:rsidRPr="001134EB">
              <w:rPr>
                <w:bCs/>
                <w:lang w:val="el-GR"/>
              </w:rPr>
              <w:t>ΤΙΜΕΣ: Οι πόλεις της Επικράτειας της Χώρας</w:t>
            </w:r>
          </w:p>
        </w:tc>
      </w:tr>
      <w:tr w:rsidR="00631888" w:rsidRPr="001134EB" w14:paraId="2DD7C369"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02801B2D" w14:textId="77777777" w:rsidR="00631888" w:rsidRPr="001134EB" w:rsidRDefault="00631888" w:rsidP="003026C0">
            <w:pPr>
              <w:rPr>
                <w:lang w:val="el-GR"/>
              </w:rPr>
            </w:pPr>
            <w:proofErr w:type="spellStart"/>
            <w:r w:rsidRPr="001134EB">
              <w:rPr>
                <w:lang w:val="el-GR"/>
              </w:rPr>
              <w:t>Ενδειξη</w:t>
            </w:r>
            <w:proofErr w:type="spellEnd"/>
            <w:r w:rsidRPr="001134EB">
              <w:rPr>
                <w:lang w:val="el-GR"/>
              </w:rPr>
              <w:t xml:space="preserve"> Διοικητικής Διαίρεσης </w:t>
            </w:r>
          </w:p>
        </w:tc>
        <w:tc>
          <w:tcPr>
            <w:tcW w:w="2389" w:type="dxa"/>
            <w:tcBorders>
              <w:top w:val="nil"/>
              <w:left w:val="nil"/>
              <w:bottom w:val="single" w:sz="4" w:space="0" w:color="auto"/>
              <w:right w:val="single" w:sz="4" w:space="0" w:color="auto"/>
            </w:tcBorders>
            <w:shd w:val="clear" w:color="auto" w:fill="auto"/>
            <w:noWrap/>
          </w:tcPr>
          <w:p w14:paraId="079F3AAF" w14:textId="77777777" w:rsidR="00631888" w:rsidRPr="001134EB" w:rsidRDefault="00631888" w:rsidP="003026C0">
            <w:pPr>
              <w:rPr>
                <w:lang w:val="el-GR"/>
              </w:rPr>
            </w:pPr>
            <w:r w:rsidRPr="001134EB">
              <w:rPr>
                <w:lang w:val="el-GR"/>
              </w:rPr>
              <w:t>Διαθέσιμα</w:t>
            </w:r>
          </w:p>
        </w:tc>
        <w:tc>
          <w:tcPr>
            <w:tcW w:w="1066" w:type="dxa"/>
            <w:tcBorders>
              <w:top w:val="nil"/>
              <w:left w:val="nil"/>
              <w:bottom w:val="single" w:sz="4" w:space="0" w:color="auto"/>
              <w:right w:val="single" w:sz="4" w:space="0" w:color="auto"/>
            </w:tcBorders>
            <w:shd w:val="clear" w:color="auto" w:fill="auto"/>
          </w:tcPr>
          <w:p w14:paraId="029AFAEF" w14:textId="77777777" w:rsidR="00631888" w:rsidRPr="001134EB" w:rsidRDefault="00631888" w:rsidP="003026C0">
            <w:pPr>
              <w:rPr>
                <w:lang w:val="el-GR"/>
              </w:rPr>
            </w:pPr>
            <w:r w:rsidRPr="001134EB">
              <w:rPr>
                <w:lang w:val="el-GR"/>
              </w:rPr>
              <w:t> </w:t>
            </w:r>
          </w:p>
        </w:tc>
        <w:tc>
          <w:tcPr>
            <w:tcW w:w="1580" w:type="dxa"/>
            <w:tcBorders>
              <w:top w:val="nil"/>
              <w:left w:val="nil"/>
              <w:bottom w:val="single" w:sz="4" w:space="0" w:color="auto"/>
              <w:right w:val="single" w:sz="4" w:space="0" w:color="auto"/>
            </w:tcBorders>
            <w:shd w:val="clear" w:color="auto" w:fill="auto"/>
            <w:noWrap/>
          </w:tcPr>
          <w:p w14:paraId="0E996581" w14:textId="77777777" w:rsidR="00631888" w:rsidRPr="001134EB" w:rsidRDefault="00631888" w:rsidP="003026C0">
            <w:pPr>
              <w:rPr>
                <w:lang w:val="el-GR"/>
              </w:rPr>
            </w:pPr>
            <w:r w:rsidRPr="001134EB">
              <w:rPr>
                <w:lang w:val="el-GR"/>
              </w:rPr>
              <w:t> </w:t>
            </w:r>
          </w:p>
        </w:tc>
      </w:tr>
      <w:tr w:rsidR="00631888" w:rsidRPr="00A9667F" w14:paraId="5DE1EC75" w14:textId="77777777" w:rsidTr="003026C0">
        <w:trPr>
          <w:trHeight w:val="1200"/>
        </w:trPr>
        <w:tc>
          <w:tcPr>
            <w:tcW w:w="3635" w:type="dxa"/>
            <w:tcBorders>
              <w:top w:val="nil"/>
              <w:left w:val="single" w:sz="4" w:space="0" w:color="auto"/>
              <w:bottom w:val="single" w:sz="4" w:space="0" w:color="auto"/>
              <w:right w:val="single" w:sz="4" w:space="0" w:color="auto"/>
            </w:tcBorders>
            <w:shd w:val="clear" w:color="auto" w:fill="auto"/>
            <w:noWrap/>
          </w:tcPr>
          <w:p w14:paraId="497069E4" w14:textId="77777777" w:rsidR="00631888" w:rsidRPr="001134EB" w:rsidRDefault="00631888" w:rsidP="003026C0">
            <w:pPr>
              <w:rPr>
                <w:lang w:val="el-GR"/>
              </w:rPr>
            </w:pPr>
            <w:r w:rsidRPr="001134EB">
              <w:rPr>
                <w:lang w:val="el-GR"/>
              </w:rPr>
              <w:t>Δήμος</w:t>
            </w:r>
          </w:p>
        </w:tc>
        <w:tc>
          <w:tcPr>
            <w:tcW w:w="2389" w:type="dxa"/>
            <w:tcBorders>
              <w:top w:val="nil"/>
              <w:left w:val="nil"/>
              <w:bottom w:val="single" w:sz="4" w:space="0" w:color="auto"/>
              <w:right w:val="single" w:sz="4" w:space="0" w:color="auto"/>
            </w:tcBorders>
            <w:shd w:val="clear" w:color="auto" w:fill="auto"/>
            <w:noWrap/>
          </w:tcPr>
          <w:p w14:paraId="789B3E92" w14:textId="77777777" w:rsidR="00631888" w:rsidRPr="001134EB" w:rsidRDefault="00631888" w:rsidP="003026C0">
            <w:pPr>
              <w:rPr>
                <w:lang w:val="el-GR"/>
              </w:rPr>
            </w:pPr>
            <w:r w:rsidRPr="001134EB">
              <w:rPr>
                <w:lang w:val="el-GR"/>
              </w:rPr>
              <w:t>Διαθέσιμα</w:t>
            </w:r>
          </w:p>
        </w:tc>
        <w:tc>
          <w:tcPr>
            <w:tcW w:w="1066" w:type="dxa"/>
            <w:tcBorders>
              <w:top w:val="nil"/>
              <w:left w:val="nil"/>
              <w:bottom w:val="single" w:sz="4" w:space="0" w:color="auto"/>
              <w:right w:val="single" w:sz="4" w:space="0" w:color="auto"/>
            </w:tcBorders>
            <w:shd w:val="clear" w:color="auto" w:fill="auto"/>
          </w:tcPr>
          <w:p w14:paraId="76BC52B5" w14:textId="77777777" w:rsidR="00631888" w:rsidRPr="001134EB" w:rsidRDefault="00631888" w:rsidP="003026C0">
            <w:pPr>
              <w:rPr>
                <w:bCs/>
                <w:lang w:val="el-GR"/>
              </w:rPr>
            </w:pPr>
            <w:r w:rsidRPr="001134EB">
              <w:rPr>
                <w:bCs/>
                <w:lang w:val="el-GR"/>
              </w:rPr>
              <w:t xml:space="preserve">Μέσω του </w:t>
            </w:r>
            <w:proofErr w:type="spellStart"/>
            <w:r w:rsidRPr="001134EB">
              <w:rPr>
                <w:bCs/>
                <w:lang w:val="el-GR"/>
              </w:rPr>
              <w:t>πινακα</w:t>
            </w:r>
            <w:proofErr w:type="spellEnd"/>
            <w:r w:rsidRPr="001134EB">
              <w:rPr>
                <w:bCs/>
                <w:lang w:val="el-GR"/>
              </w:rPr>
              <w:t xml:space="preserve"> GEOTEMAXIO του νέου ΠΣ δανείων</w:t>
            </w:r>
          </w:p>
        </w:tc>
        <w:tc>
          <w:tcPr>
            <w:tcW w:w="1580" w:type="dxa"/>
            <w:tcBorders>
              <w:top w:val="nil"/>
              <w:left w:val="nil"/>
              <w:bottom w:val="single" w:sz="4" w:space="0" w:color="auto"/>
              <w:right w:val="single" w:sz="4" w:space="0" w:color="auto"/>
            </w:tcBorders>
            <w:shd w:val="clear" w:color="auto" w:fill="auto"/>
            <w:noWrap/>
          </w:tcPr>
          <w:p w14:paraId="31BDEAB5" w14:textId="77777777" w:rsidR="00631888" w:rsidRPr="001134EB" w:rsidRDefault="00631888" w:rsidP="003026C0">
            <w:pPr>
              <w:rPr>
                <w:lang w:val="el-GR"/>
              </w:rPr>
            </w:pPr>
            <w:r w:rsidRPr="001134EB">
              <w:rPr>
                <w:lang w:val="el-GR"/>
              </w:rPr>
              <w:t> </w:t>
            </w:r>
          </w:p>
        </w:tc>
      </w:tr>
      <w:tr w:rsidR="00631888" w:rsidRPr="001134EB" w14:paraId="34F4B5A0"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3F392204" w14:textId="77777777" w:rsidR="00631888" w:rsidRPr="001134EB" w:rsidRDefault="00631888" w:rsidP="003026C0">
            <w:pPr>
              <w:rPr>
                <w:lang w:val="el-GR"/>
              </w:rPr>
            </w:pPr>
            <w:r w:rsidRPr="001134EB">
              <w:rPr>
                <w:lang w:val="el-GR"/>
              </w:rPr>
              <w:t>Δημοτικό Διαμέρισμα</w:t>
            </w:r>
          </w:p>
        </w:tc>
        <w:tc>
          <w:tcPr>
            <w:tcW w:w="2389" w:type="dxa"/>
            <w:tcBorders>
              <w:top w:val="nil"/>
              <w:left w:val="nil"/>
              <w:bottom w:val="single" w:sz="4" w:space="0" w:color="auto"/>
              <w:right w:val="single" w:sz="4" w:space="0" w:color="auto"/>
            </w:tcBorders>
            <w:shd w:val="clear" w:color="auto" w:fill="auto"/>
            <w:noWrap/>
          </w:tcPr>
          <w:p w14:paraId="0DDAC14F"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tcPr>
          <w:p w14:paraId="1C369C9D" w14:textId="77777777" w:rsidR="00631888" w:rsidRPr="001134EB" w:rsidRDefault="00631888" w:rsidP="003026C0">
            <w:pPr>
              <w:rPr>
                <w:lang w:val="el-GR"/>
              </w:rPr>
            </w:pPr>
            <w:r w:rsidRPr="001134EB">
              <w:rPr>
                <w:lang w:val="el-GR"/>
              </w:rPr>
              <w:t> </w:t>
            </w:r>
          </w:p>
        </w:tc>
        <w:tc>
          <w:tcPr>
            <w:tcW w:w="1580" w:type="dxa"/>
            <w:tcBorders>
              <w:top w:val="nil"/>
              <w:left w:val="nil"/>
              <w:bottom w:val="single" w:sz="4" w:space="0" w:color="auto"/>
              <w:right w:val="single" w:sz="4" w:space="0" w:color="auto"/>
            </w:tcBorders>
            <w:shd w:val="clear" w:color="auto" w:fill="auto"/>
            <w:noWrap/>
          </w:tcPr>
          <w:p w14:paraId="7622ED40" w14:textId="77777777" w:rsidR="00631888" w:rsidRPr="001134EB" w:rsidRDefault="00631888" w:rsidP="003026C0">
            <w:pPr>
              <w:rPr>
                <w:lang w:val="el-GR"/>
              </w:rPr>
            </w:pPr>
            <w:r w:rsidRPr="001134EB">
              <w:rPr>
                <w:lang w:val="el-GR"/>
              </w:rPr>
              <w:t> </w:t>
            </w:r>
          </w:p>
        </w:tc>
      </w:tr>
      <w:tr w:rsidR="00631888" w:rsidRPr="001134EB" w14:paraId="7BE088F0"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2AE87AE4" w14:textId="77777777" w:rsidR="00631888" w:rsidRPr="001134EB" w:rsidRDefault="00631888" w:rsidP="003026C0">
            <w:pPr>
              <w:rPr>
                <w:lang w:val="el-GR"/>
              </w:rPr>
            </w:pPr>
            <w:r w:rsidRPr="001134EB">
              <w:rPr>
                <w:lang w:val="el-GR"/>
              </w:rPr>
              <w:t>ΓΕΩΓΡΑΦΙΚΟΣ Νομός</w:t>
            </w:r>
          </w:p>
        </w:tc>
        <w:tc>
          <w:tcPr>
            <w:tcW w:w="2389" w:type="dxa"/>
            <w:tcBorders>
              <w:top w:val="nil"/>
              <w:left w:val="nil"/>
              <w:bottom w:val="single" w:sz="4" w:space="0" w:color="auto"/>
              <w:right w:val="single" w:sz="4" w:space="0" w:color="auto"/>
            </w:tcBorders>
            <w:shd w:val="clear" w:color="auto" w:fill="auto"/>
            <w:noWrap/>
          </w:tcPr>
          <w:p w14:paraId="33BF4669" w14:textId="77777777" w:rsidR="00631888" w:rsidRPr="001134EB" w:rsidRDefault="00631888" w:rsidP="003026C0">
            <w:pPr>
              <w:rPr>
                <w:lang w:val="el-GR"/>
              </w:rPr>
            </w:pPr>
            <w:r w:rsidRPr="001134EB">
              <w:rPr>
                <w:lang w:val="el-GR"/>
              </w:rPr>
              <w:t>Διαθέσιμα</w:t>
            </w:r>
          </w:p>
        </w:tc>
        <w:tc>
          <w:tcPr>
            <w:tcW w:w="1066" w:type="dxa"/>
            <w:tcBorders>
              <w:top w:val="nil"/>
              <w:left w:val="nil"/>
              <w:bottom w:val="single" w:sz="4" w:space="0" w:color="auto"/>
              <w:right w:val="single" w:sz="4" w:space="0" w:color="auto"/>
            </w:tcBorders>
            <w:shd w:val="clear" w:color="auto" w:fill="auto"/>
          </w:tcPr>
          <w:p w14:paraId="4BFCEBDB" w14:textId="77777777" w:rsidR="00631888" w:rsidRPr="001134EB" w:rsidRDefault="00631888" w:rsidP="003026C0">
            <w:pPr>
              <w:rPr>
                <w:lang w:val="el-GR"/>
              </w:rPr>
            </w:pPr>
            <w:r w:rsidRPr="001134EB">
              <w:rPr>
                <w:lang w:val="el-GR"/>
              </w:rPr>
              <w:t> </w:t>
            </w:r>
          </w:p>
        </w:tc>
        <w:tc>
          <w:tcPr>
            <w:tcW w:w="1580" w:type="dxa"/>
            <w:tcBorders>
              <w:top w:val="nil"/>
              <w:left w:val="nil"/>
              <w:bottom w:val="single" w:sz="4" w:space="0" w:color="auto"/>
              <w:right w:val="single" w:sz="4" w:space="0" w:color="auto"/>
            </w:tcBorders>
            <w:shd w:val="clear" w:color="auto" w:fill="auto"/>
            <w:noWrap/>
          </w:tcPr>
          <w:p w14:paraId="40F115DD" w14:textId="77777777" w:rsidR="00631888" w:rsidRPr="001134EB" w:rsidRDefault="00631888" w:rsidP="003026C0">
            <w:pPr>
              <w:rPr>
                <w:lang w:val="el-GR"/>
              </w:rPr>
            </w:pPr>
            <w:r w:rsidRPr="001134EB">
              <w:rPr>
                <w:lang w:val="el-GR"/>
              </w:rPr>
              <w:t> </w:t>
            </w:r>
          </w:p>
        </w:tc>
      </w:tr>
      <w:tr w:rsidR="00631888" w:rsidRPr="001134EB" w14:paraId="0F13CE23" w14:textId="77777777" w:rsidTr="003026C0">
        <w:trPr>
          <w:trHeight w:val="1200"/>
        </w:trPr>
        <w:tc>
          <w:tcPr>
            <w:tcW w:w="3635" w:type="dxa"/>
            <w:tcBorders>
              <w:top w:val="nil"/>
              <w:left w:val="single" w:sz="4" w:space="0" w:color="auto"/>
              <w:bottom w:val="single" w:sz="4" w:space="0" w:color="auto"/>
              <w:right w:val="single" w:sz="4" w:space="0" w:color="auto"/>
            </w:tcBorders>
            <w:shd w:val="clear" w:color="auto" w:fill="auto"/>
            <w:noWrap/>
          </w:tcPr>
          <w:p w14:paraId="6FF24E3B" w14:textId="77777777" w:rsidR="00631888" w:rsidRPr="001134EB" w:rsidRDefault="00631888" w:rsidP="003026C0">
            <w:pPr>
              <w:rPr>
                <w:lang w:val="el-GR"/>
              </w:rPr>
            </w:pPr>
            <w:r w:rsidRPr="001134EB">
              <w:rPr>
                <w:lang w:val="el-GR"/>
              </w:rPr>
              <w:t>Χώρα</w:t>
            </w:r>
          </w:p>
        </w:tc>
        <w:tc>
          <w:tcPr>
            <w:tcW w:w="2389" w:type="dxa"/>
            <w:tcBorders>
              <w:top w:val="nil"/>
              <w:left w:val="nil"/>
              <w:bottom w:val="single" w:sz="4" w:space="0" w:color="auto"/>
              <w:right w:val="single" w:sz="4" w:space="0" w:color="auto"/>
            </w:tcBorders>
            <w:shd w:val="clear" w:color="auto" w:fill="auto"/>
            <w:noWrap/>
          </w:tcPr>
          <w:p w14:paraId="3DB00EC4" w14:textId="77777777" w:rsidR="00631888" w:rsidRPr="001134EB" w:rsidRDefault="00631888" w:rsidP="003026C0">
            <w:pPr>
              <w:rPr>
                <w:lang w:val="el-GR"/>
              </w:rPr>
            </w:pPr>
            <w:r w:rsidRPr="001134EB">
              <w:rPr>
                <w:lang w:val="el-GR"/>
              </w:rPr>
              <w:t>Διαθέσιμα</w:t>
            </w:r>
          </w:p>
        </w:tc>
        <w:tc>
          <w:tcPr>
            <w:tcW w:w="1066" w:type="dxa"/>
            <w:tcBorders>
              <w:top w:val="nil"/>
              <w:left w:val="nil"/>
              <w:bottom w:val="single" w:sz="4" w:space="0" w:color="auto"/>
              <w:right w:val="single" w:sz="4" w:space="0" w:color="auto"/>
            </w:tcBorders>
            <w:shd w:val="clear" w:color="auto" w:fill="auto"/>
          </w:tcPr>
          <w:p w14:paraId="26334D3F" w14:textId="77777777" w:rsidR="00631888" w:rsidRPr="001134EB" w:rsidRDefault="00631888" w:rsidP="003026C0">
            <w:pPr>
              <w:rPr>
                <w:bCs/>
                <w:lang w:val="el-GR"/>
              </w:rPr>
            </w:pPr>
            <w:r w:rsidRPr="001134EB">
              <w:rPr>
                <w:bCs/>
                <w:lang w:val="el-GR"/>
              </w:rPr>
              <w:t xml:space="preserve"> Δημιουργία DROP DOWN  </w:t>
            </w:r>
            <w:proofErr w:type="spellStart"/>
            <w:r w:rsidRPr="001134EB">
              <w:rPr>
                <w:bCs/>
                <w:lang w:val="el-GR"/>
              </w:rPr>
              <w:t>list</w:t>
            </w:r>
            <w:proofErr w:type="spellEnd"/>
            <w:r w:rsidRPr="001134EB">
              <w:rPr>
                <w:bCs/>
                <w:lang w:val="el-GR"/>
              </w:rPr>
              <w:t xml:space="preserve"> </w:t>
            </w:r>
            <w:proofErr w:type="spellStart"/>
            <w:r w:rsidRPr="001134EB">
              <w:rPr>
                <w:bCs/>
                <w:lang w:val="el-GR"/>
              </w:rPr>
              <w:t>populated</w:t>
            </w:r>
            <w:proofErr w:type="spellEnd"/>
            <w:r w:rsidRPr="001134EB">
              <w:rPr>
                <w:bCs/>
                <w:lang w:val="el-GR"/>
              </w:rPr>
              <w:t xml:space="preserve"> από ΠΑΡΑΜΕΤΡΟ </w:t>
            </w:r>
          </w:p>
        </w:tc>
        <w:tc>
          <w:tcPr>
            <w:tcW w:w="1580" w:type="dxa"/>
            <w:tcBorders>
              <w:top w:val="nil"/>
              <w:left w:val="nil"/>
              <w:bottom w:val="single" w:sz="4" w:space="0" w:color="auto"/>
              <w:right w:val="single" w:sz="4" w:space="0" w:color="auto"/>
            </w:tcBorders>
            <w:shd w:val="clear" w:color="auto" w:fill="auto"/>
          </w:tcPr>
          <w:p w14:paraId="19272DC6" w14:textId="77777777" w:rsidR="00631888" w:rsidRPr="001134EB" w:rsidRDefault="00631888" w:rsidP="003026C0">
            <w:pPr>
              <w:rPr>
                <w:bCs/>
                <w:lang w:val="el-GR"/>
              </w:rPr>
            </w:pPr>
            <w:r w:rsidRPr="001134EB">
              <w:rPr>
                <w:bCs/>
                <w:lang w:val="el-GR"/>
              </w:rPr>
              <w:t>ΤΙΜΕΣ: ΕΛΛΑΔΑ,….</w:t>
            </w:r>
          </w:p>
        </w:tc>
      </w:tr>
      <w:tr w:rsidR="00631888" w:rsidRPr="001134EB" w14:paraId="1091D828"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05D7D9F4" w14:textId="77777777" w:rsidR="00631888" w:rsidRPr="001134EB" w:rsidRDefault="00631888" w:rsidP="003026C0">
            <w:pPr>
              <w:rPr>
                <w:bCs/>
                <w:lang w:val="el-GR"/>
              </w:rPr>
            </w:pPr>
            <w:r w:rsidRPr="001134EB">
              <w:rPr>
                <w:bCs/>
                <w:lang w:val="el-GR"/>
              </w:rPr>
              <w:t xml:space="preserve">ΕΚΤΙΜΗΣΗ ΑΚΙΝΗΤΟΥ </w:t>
            </w:r>
          </w:p>
        </w:tc>
        <w:tc>
          <w:tcPr>
            <w:tcW w:w="2389" w:type="dxa"/>
            <w:tcBorders>
              <w:top w:val="nil"/>
              <w:left w:val="nil"/>
              <w:bottom w:val="single" w:sz="4" w:space="0" w:color="auto"/>
              <w:right w:val="single" w:sz="4" w:space="0" w:color="auto"/>
            </w:tcBorders>
            <w:shd w:val="clear" w:color="auto" w:fill="auto"/>
            <w:noWrap/>
          </w:tcPr>
          <w:p w14:paraId="44D112D3" w14:textId="77777777" w:rsidR="00631888" w:rsidRPr="001134EB" w:rsidRDefault="00631888" w:rsidP="003026C0">
            <w:pPr>
              <w:rPr>
                <w:lang w:val="el-GR"/>
              </w:rPr>
            </w:pPr>
            <w:r w:rsidRPr="001134EB">
              <w:rPr>
                <w:lang w:val="el-GR"/>
              </w:rPr>
              <w:t> </w:t>
            </w:r>
          </w:p>
        </w:tc>
        <w:tc>
          <w:tcPr>
            <w:tcW w:w="1066" w:type="dxa"/>
            <w:tcBorders>
              <w:top w:val="nil"/>
              <w:left w:val="nil"/>
              <w:bottom w:val="single" w:sz="4" w:space="0" w:color="auto"/>
              <w:right w:val="single" w:sz="4" w:space="0" w:color="auto"/>
            </w:tcBorders>
            <w:shd w:val="clear" w:color="auto" w:fill="auto"/>
          </w:tcPr>
          <w:p w14:paraId="23CBF070" w14:textId="77777777" w:rsidR="00631888" w:rsidRPr="001134EB" w:rsidRDefault="00631888" w:rsidP="003026C0">
            <w:pPr>
              <w:rPr>
                <w:lang w:val="el-GR"/>
              </w:rPr>
            </w:pPr>
            <w:r w:rsidRPr="001134EB">
              <w:rPr>
                <w:lang w:val="el-GR"/>
              </w:rPr>
              <w:t> </w:t>
            </w:r>
          </w:p>
        </w:tc>
        <w:tc>
          <w:tcPr>
            <w:tcW w:w="1580" w:type="dxa"/>
            <w:tcBorders>
              <w:top w:val="nil"/>
              <w:left w:val="nil"/>
              <w:bottom w:val="single" w:sz="4" w:space="0" w:color="auto"/>
              <w:right w:val="single" w:sz="4" w:space="0" w:color="auto"/>
            </w:tcBorders>
            <w:shd w:val="clear" w:color="auto" w:fill="auto"/>
            <w:noWrap/>
          </w:tcPr>
          <w:p w14:paraId="61D3AC9C" w14:textId="77777777" w:rsidR="00631888" w:rsidRPr="001134EB" w:rsidRDefault="00631888" w:rsidP="003026C0">
            <w:pPr>
              <w:rPr>
                <w:lang w:val="el-GR"/>
              </w:rPr>
            </w:pPr>
            <w:r w:rsidRPr="001134EB">
              <w:rPr>
                <w:lang w:val="el-GR"/>
              </w:rPr>
              <w:t> </w:t>
            </w:r>
          </w:p>
        </w:tc>
      </w:tr>
      <w:tr w:rsidR="00631888" w:rsidRPr="001134EB" w14:paraId="01AF7947"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461E3732" w14:textId="77777777" w:rsidR="00631888" w:rsidRPr="001134EB" w:rsidRDefault="00631888" w:rsidP="003026C0">
            <w:pPr>
              <w:rPr>
                <w:lang w:val="el-GR"/>
              </w:rPr>
            </w:pPr>
            <w:r w:rsidRPr="001134EB">
              <w:rPr>
                <w:lang w:val="el-GR"/>
              </w:rPr>
              <w:lastRenderedPageBreak/>
              <w:t>Α.Μ. ΤΕΕ</w:t>
            </w:r>
          </w:p>
        </w:tc>
        <w:tc>
          <w:tcPr>
            <w:tcW w:w="2389" w:type="dxa"/>
            <w:tcBorders>
              <w:top w:val="nil"/>
              <w:left w:val="nil"/>
              <w:bottom w:val="single" w:sz="4" w:space="0" w:color="auto"/>
              <w:right w:val="single" w:sz="4" w:space="0" w:color="auto"/>
            </w:tcBorders>
            <w:shd w:val="clear" w:color="auto" w:fill="auto"/>
            <w:noWrap/>
          </w:tcPr>
          <w:p w14:paraId="103849A4"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5A6DCF33" w14:textId="77777777" w:rsidR="00631888" w:rsidRPr="001134EB" w:rsidRDefault="00631888" w:rsidP="003026C0">
            <w:pPr>
              <w:rPr>
                <w:bCs/>
                <w:lang w:val="el-GR"/>
              </w:rPr>
            </w:pPr>
            <w:r w:rsidRPr="001134EB">
              <w:rPr>
                <w:bCs/>
                <w:lang w:val="el-GR"/>
              </w:rPr>
              <w:t xml:space="preserve">INPUT </w:t>
            </w:r>
          </w:p>
        </w:tc>
        <w:tc>
          <w:tcPr>
            <w:tcW w:w="1580" w:type="dxa"/>
            <w:tcBorders>
              <w:top w:val="nil"/>
              <w:left w:val="nil"/>
              <w:bottom w:val="single" w:sz="4" w:space="0" w:color="auto"/>
              <w:right w:val="single" w:sz="4" w:space="0" w:color="auto"/>
            </w:tcBorders>
            <w:shd w:val="clear" w:color="auto" w:fill="auto"/>
            <w:noWrap/>
          </w:tcPr>
          <w:p w14:paraId="41B2C154" w14:textId="77777777" w:rsidR="00631888" w:rsidRPr="001134EB" w:rsidRDefault="00631888" w:rsidP="003026C0">
            <w:pPr>
              <w:rPr>
                <w:lang w:val="el-GR"/>
              </w:rPr>
            </w:pPr>
            <w:r w:rsidRPr="001134EB">
              <w:rPr>
                <w:lang w:val="el-GR"/>
              </w:rPr>
              <w:t> </w:t>
            </w:r>
          </w:p>
        </w:tc>
      </w:tr>
      <w:tr w:rsidR="00631888" w:rsidRPr="001134EB" w14:paraId="7AED97C1" w14:textId="77777777" w:rsidTr="003026C0">
        <w:trPr>
          <w:trHeight w:val="600"/>
        </w:trPr>
        <w:tc>
          <w:tcPr>
            <w:tcW w:w="3635" w:type="dxa"/>
            <w:tcBorders>
              <w:top w:val="nil"/>
              <w:left w:val="single" w:sz="4" w:space="0" w:color="auto"/>
              <w:bottom w:val="single" w:sz="4" w:space="0" w:color="auto"/>
              <w:right w:val="single" w:sz="4" w:space="0" w:color="auto"/>
            </w:tcBorders>
            <w:shd w:val="clear" w:color="auto" w:fill="auto"/>
            <w:noWrap/>
          </w:tcPr>
          <w:p w14:paraId="43CC5064" w14:textId="77777777" w:rsidR="00631888" w:rsidRPr="001134EB" w:rsidRDefault="00631888" w:rsidP="003026C0">
            <w:pPr>
              <w:rPr>
                <w:lang w:val="el-GR"/>
              </w:rPr>
            </w:pPr>
            <w:r w:rsidRPr="001134EB">
              <w:rPr>
                <w:lang w:val="el-GR"/>
              </w:rPr>
              <w:t>επώνυμο μηχανικού</w:t>
            </w:r>
          </w:p>
        </w:tc>
        <w:tc>
          <w:tcPr>
            <w:tcW w:w="2389" w:type="dxa"/>
            <w:tcBorders>
              <w:top w:val="nil"/>
              <w:left w:val="nil"/>
              <w:bottom w:val="single" w:sz="4" w:space="0" w:color="auto"/>
              <w:right w:val="single" w:sz="4" w:space="0" w:color="auto"/>
            </w:tcBorders>
            <w:shd w:val="clear" w:color="auto" w:fill="auto"/>
            <w:noWrap/>
          </w:tcPr>
          <w:p w14:paraId="1034DDA2"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5727370A" w14:textId="77777777" w:rsidR="00631888" w:rsidRPr="00FC22A7" w:rsidRDefault="00631888" w:rsidP="003026C0">
            <w:pPr>
              <w:rPr>
                <w:bCs/>
                <w:strike/>
                <w:lang w:val="el-GR"/>
              </w:rPr>
            </w:pPr>
          </w:p>
        </w:tc>
        <w:tc>
          <w:tcPr>
            <w:tcW w:w="1580" w:type="dxa"/>
            <w:tcBorders>
              <w:top w:val="nil"/>
              <w:left w:val="nil"/>
              <w:bottom w:val="single" w:sz="4" w:space="0" w:color="auto"/>
              <w:right w:val="single" w:sz="4" w:space="0" w:color="auto"/>
            </w:tcBorders>
            <w:shd w:val="clear" w:color="auto" w:fill="auto"/>
            <w:noWrap/>
          </w:tcPr>
          <w:p w14:paraId="16775466" w14:textId="77777777" w:rsidR="00631888" w:rsidRPr="001134EB" w:rsidRDefault="00631888" w:rsidP="003026C0">
            <w:pPr>
              <w:rPr>
                <w:lang w:val="el-GR"/>
              </w:rPr>
            </w:pPr>
            <w:r w:rsidRPr="001134EB">
              <w:rPr>
                <w:lang w:val="el-GR"/>
              </w:rPr>
              <w:t> </w:t>
            </w:r>
          </w:p>
        </w:tc>
      </w:tr>
      <w:tr w:rsidR="00631888" w:rsidRPr="001134EB" w14:paraId="25E4D7E9" w14:textId="77777777" w:rsidTr="003026C0">
        <w:trPr>
          <w:trHeight w:val="600"/>
        </w:trPr>
        <w:tc>
          <w:tcPr>
            <w:tcW w:w="3635" w:type="dxa"/>
            <w:tcBorders>
              <w:top w:val="nil"/>
              <w:left w:val="single" w:sz="4" w:space="0" w:color="auto"/>
              <w:bottom w:val="single" w:sz="4" w:space="0" w:color="auto"/>
              <w:right w:val="single" w:sz="4" w:space="0" w:color="auto"/>
            </w:tcBorders>
            <w:shd w:val="clear" w:color="auto" w:fill="auto"/>
            <w:noWrap/>
          </w:tcPr>
          <w:p w14:paraId="07E3CAFE" w14:textId="77777777" w:rsidR="00631888" w:rsidRPr="001134EB" w:rsidRDefault="00631888" w:rsidP="003026C0">
            <w:pPr>
              <w:rPr>
                <w:lang w:val="el-GR"/>
              </w:rPr>
            </w:pPr>
            <w:proofErr w:type="spellStart"/>
            <w:r w:rsidRPr="001134EB">
              <w:rPr>
                <w:lang w:val="el-GR"/>
              </w:rPr>
              <w:t>Ονομα</w:t>
            </w:r>
            <w:proofErr w:type="spellEnd"/>
            <w:r w:rsidRPr="001134EB">
              <w:rPr>
                <w:lang w:val="el-GR"/>
              </w:rPr>
              <w:t xml:space="preserve"> μηχανικού</w:t>
            </w:r>
          </w:p>
        </w:tc>
        <w:tc>
          <w:tcPr>
            <w:tcW w:w="2389" w:type="dxa"/>
            <w:tcBorders>
              <w:top w:val="nil"/>
              <w:left w:val="nil"/>
              <w:bottom w:val="single" w:sz="4" w:space="0" w:color="auto"/>
              <w:right w:val="single" w:sz="4" w:space="0" w:color="auto"/>
            </w:tcBorders>
            <w:shd w:val="clear" w:color="auto" w:fill="auto"/>
            <w:noWrap/>
          </w:tcPr>
          <w:p w14:paraId="48EF19C3"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17BC1D1E" w14:textId="77777777" w:rsidR="00631888" w:rsidRPr="00FC22A7" w:rsidRDefault="00631888" w:rsidP="003026C0">
            <w:pPr>
              <w:rPr>
                <w:bCs/>
                <w:strike/>
                <w:lang w:val="el-GR"/>
              </w:rPr>
            </w:pPr>
          </w:p>
        </w:tc>
        <w:tc>
          <w:tcPr>
            <w:tcW w:w="1580" w:type="dxa"/>
            <w:tcBorders>
              <w:top w:val="nil"/>
              <w:left w:val="nil"/>
              <w:bottom w:val="single" w:sz="4" w:space="0" w:color="auto"/>
              <w:right w:val="single" w:sz="4" w:space="0" w:color="auto"/>
            </w:tcBorders>
            <w:shd w:val="clear" w:color="auto" w:fill="auto"/>
            <w:noWrap/>
          </w:tcPr>
          <w:p w14:paraId="26B5C21F" w14:textId="77777777" w:rsidR="00631888" w:rsidRPr="001134EB" w:rsidRDefault="00631888" w:rsidP="003026C0">
            <w:pPr>
              <w:rPr>
                <w:lang w:val="el-GR"/>
              </w:rPr>
            </w:pPr>
            <w:r w:rsidRPr="001134EB">
              <w:rPr>
                <w:lang w:val="el-GR"/>
              </w:rPr>
              <w:t> </w:t>
            </w:r>
          </w:p>
        </w:tc>
      </w:tr>
      <w:tr w:rsidR="00631888" w:rsidRPr="001134EB" w14:paraId="39FBE286" w14:textId="77777777" w:rsidTr="003026C0">
        <w:trPr>
          <w:trHeight w:val="1200"/>
        </w:trPr>
        <w:tc>
          <w:tcPr>
            <w:tcW w:w="3635" w:type="dxa"/>
            <w:tcBorders>
              <w:top w:val="nil"/>
              <w:left w:val="single" w:sz="4" w:space="0" w:color="auto"/>
              <w:bottom w:val="single" w:sz="4" w:space="0" w:color="auto"/>
              <w:right w:val="single" w:sz="4" w:space="0" w:color="auto"/>
            </w:tcBorders>
            <w:shd w:val="clear" w:color="auto" w:fill="auto"/>
            <w:noWrap/>
          </w:tcPr>
          <w:p w14:paraId="573BC568" w14:textId="77777777" w:rsidR="00631888" w:rsidRPr="001134EB" w:rsidRDefault="00631888" w:rsidP="003026C0">
            <w:pPr>
              <w:rPr>
                <w:lang w:val="el-GR"/>
              </w:rPr>
            </w:pPr>
            <w:r w:rsidRPr="001134EB">
              <w:rPr>
                <w:lang w:val="el-GR"/>
              </w:rPr>
              <w:t>Ημερομηνία εκτίμησης</w:t>
            </w:r>
          </w:p>
        </w:tc>
        <w:tc>
          <w:tcPr>
            <w:tcW w:w="2389" w:type="dxa"/>
            <w:tcBorders>
              <w:top w:val="nil"/>
              <w:left w:val="nil"/>
              <w:bottom w:val="single" w:sz="4" w:space="0" w:color="auto"/>
              <w:right w:val="single" w:sz="4" w:space="0" w:color="auto"/>
            </w:tcBorders>
            <w:shd w:val="clear" w:color="auto" w:fill="auto"/>
            <w:noWrap/>
          </w:tcPr>
          <w:p w14:paraId="2B1116BA"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tcPr>
          <w:p w14:paraId="49A19F48" w14:textId="77777777" w:rsidR="00631888" w:rsidRPr="001134EB" w:rsidRDefault="00631888" w:rsidP="003026C0">
            <w:pPr>
              <w:rPr>
                <w:bCs/>
              </w:rPr>
            </w:pPr>
            <w:r w:rsidRPr="001134EB">
              <w:rPr>
                <w:bCs/>
              </w:rPr>
              <w:t xml:space="preserve">Calendar input </w:t>
            </w:r>
            <w:proofErr w:type="spellStart"/>
            <w:r w:rsidRPr="001134EB">
              <w:rPr>
                <w:bCs/>
                <w:lang w:val="el-GR"/>
              </w:rPr>
              <w:t>Προσοχη</w:t>
            </w:r>
            <w:proofErr w:type="spellEnd"/>
            <w:r w:rsidRPr="001134EB">
              <w:rPr>
                <w:bCs/>
              </w:rPr>
              <w:t xml:space="preserve">: </w:t>
            </w:r>
            <w:r w:rsidRPr="001134EB">
              <w:rPr>
                <w:bCs/>
                <w:lang w:val="el-GR"/>
              </w:rPr>
              <w:t>με</w:t>
            </w:r>
            <w:r w:rsidRPr="001134EB">
              <w:rPr>
                <w:bCs/>
              </w:rPr>
              <w:t xml:space="preserve"> drop down selection </w:t>
            </w:r>
            <w:r w:rsidRPr="001134EB">
              <w:rPr>
                <w:bCs/>
                <w:lang w:val="el-GR"/>
              </w:rPr>
              <w:t>για</w:t>
            </w:r>
            <w:r w:rsidRPr="001134EB">
              <w:rPr>
                <w:bCs/>
              </w:rPr>
              <w:t xml:space="preserve"> </w:t>
            </w:r>
            <w:r w:rsidRPr="001134EB">
              <w:rPr>
                <w:bCs/>
                <w:lang w:val="el-GR"/>
              </w:rPr>
              <w:t>έτη</w:t>
            </w:r>
            <w:r w:rsidRPr="001134EB">
              <w:rPr>
                <w:bCs/>
              </w:rPr>
              <w:t xml:space="preserve"> </w:t>
            </w:r>
            <w:r w:rsidRPr="001134EB">
              <w:rPr>
                <w:bCs/>
                <w:lang w:val="el-GR"/>
              </w:rPr>
              <w:t>και</w:t>
            </w:r>
            <w:r w:rsidRPr="001134EB">
              <w:rPr>
                <w:bCs/>
              </w:rPr>
              <w:t xml:space="preserve"> </w:t>
            </w:r>
            <w:r w:rsidRPr="001134EB">
              <w:rPr>
                <w:bCs/>
                <w:lang w:val="el-GR"/>
              </w:rPr>
              <w:t>μήνες</w:t>
            </w:r>
          </w:p>
        </w:tc>
        <w:tc>
          <w:tcPr>
            <w:tcW w:w="1580" w:type="dxa"/>
            <w:tcBorders>
              <w:top w:val="nil"/>
              <w:left w:val="nil"/>
              <w:bottom w:val="single" w:sz="4" w:space="0" w:color="auto"/>
              <w:right w:val="single" w:sz="4" w:space="0" w:color="auto"/>
            </w:tcBorders>
            <w:shd w:val="clear" w:color="auto" w:fill="auto"/>
            <w:noWrap/>
          </w:tcPr>
          <w:p w14:paraId="58687275" w14:textId="77777777" w:rsidR="00631888" w:rsidRPr="001134EB" w:rsidRDefault="00631888" w:rsidP="003026C0">
            <w:r w:rsidRPr="001134EB">
              <w:t> </w:t>
            </w:r>
          </w:p>
        </w:tc>
      </w:tr>
      <w:tr w:rsidR="00631888" w:rsidRPr="00A9667F" w14:paraId="67961EC7" w14:textId="77777777" w:rsidTr="003026C0">
        <w:trPr>
          <w:trHeight w:val="960"/>
        </w:trPr>
        <w:tc>
          <w:tcPr>
            <w:tcW w:w="3635" w:type="dxa"/>
            <w:tcBorders>
              <w:top w:val="nil"/>
              <w:left w:val="single" w:sz="4" w:space="0" w:color="auto"/>
              <w:bottom w:val="single" w:sz="4" w:space="0" w:color="auto"/>
              <w:right w:val="single" w:sz="4" w:space="0" w:color="auto"/>
            </w:tcBorders>
            <w:shd w:val="clear" w:color="auto" w:fill="auto"/>
            <w:noWrap/>
          </w:tcPr>
          <w:p w14:paraId="0F2DF75D" w14:textId="77777777" w:rsidR="00631888" w:rsidRPr="001134EB" w:rsidRDefault="00631888" w:rsidP="003026C0">
            <w:pPr>
              <w:rPr>
                <w:lang w:val="el-GR"/>
              </w:rPr>
            </w:pPr>
            <w:r w:rsidRPr="001134EB">
              <w:rPr>
                <w:lang w:val="el-GR"/>
              </w:rPr>
              <w:t xml:space="preserve">Εμπορική αξία ακινήτου </w:t>
            </w:r>
          </w:p>
        </w:tc>
        <w:tc>
          <w:tcPr>
            <w:tcW w:w="2389" w:type="dxa"/>
            <w:tcBorders>
              <w:top w:val="nil"/>
              <w:left w:val="nil"/>
              <w:bottom w:val="single" w:sz="4" w:space="0" w:color="auto"/>
              <w:right w:val="single" w:sz="4" w:space="0" w:color="auto"/>
            </w:tcBorders>
            <w:shd w:val="clear" w:color="auto" w:fill="auto"/>
            <w:noWrap/>
          </w:tcPr>
          <w:p w14:paraId="7177659A" w14:textId="77777777" w:rsidR="00631888" w:rsidRPr="001134EB" w:rsidRDefault="00631888" w:rsidP="003026C0">
            <w:pPr>
              <w:rPr>
                <w:lang w:val="el-GR"/>
              </w:rPr>
            </w:pPr>
            <w:r w:rsidRPr="001134EB">
              <w:rPr>
                <w:bCs/>
                <w:lang w:val="el-GR"/>
              </w:rPr>
              <w:t>Μερικώς διαθέσιμα</w:t>
            </w:r>
            <w:r w:rsidRPr="001134EB">
              <w:rPr>
                <w:lang w:val="el-GR"/>
              </w:rPr>
              <w:t xml:space="preserve"> / Μη διαθέσιμα </w:t>
            </w:r>
          </w:p>
        </w:tc>
        <w:tc>
          <w:tcPr>
            <w:tcW w:w="1066" w:type="dxa"/>
            <w:tcBorders>
              <w:top w:val="nil"/>
              <w:left w:val="nil"/>
              <w:bottom w:val="single" w:sz="4" w:space="0" w:color="auto"/>
              <w:right w:val="single" w:sz="4" w:space="0" w:color="auto"/>
            </w:tcBorders>
            <w:shd w:val="clear" w:color="auto" w:fill="auto"/>
          </w:tcPr>
          <w:p w14:paraId="0C81B557" w14:textId="77777777" w:rsidR="00631888" w:rsidRPr="001134EB" w:rsidRDefault="00631888" w:rsidP="003026C0">
            <w:pPr>
              <w:rPr>
                <w:lang w:val="el-GR"/>
              </w:rPr>
            </w:pPr>
            <w:r w:rsidRPr="001134EB">
              <w:rPr>
                <w:lang w:val="el-GR"/>
              </w:rPr>
              <w:t> </w:t>
            </w:r>
          </w:p>
        </w:tc>
        <w:tc>
          <w:tcPr>
            <w:tcW w:w="1580" w:type="dxa"/>
            <w:tcBorders>
              <w:top w:val="nil"/>
              <w:left w:val="nil"/>
              <w:bottom w:val="single" w:sz="4" w:space="0" w:color="auto"/>
              <w:right w:val="single" w:sz="4" w:space="0" w:color="auto"/>
            </w:tcBorders>
            <w:shd w:val="clear" w:color="auto" w:fill="auto"/>
          </w:tcPr>
          <w:p w14:paraId="67168FC3" w14:textId="77777777" w:rsidR="00631888" w:rsidRPr="001134EB" w:rsidRDefault="00631888" w:rsidP="003026C0">
            <w:pPr>
              <w:rPr>
                <w:bCs/>
                <w:lang w:val="el-GR"/>
              </w:rPr>
            </w:pPr>
            <w:proofErr w:type="spellStart"/>
            <w:r w:rsidRPr="001134EB">
              <w:rPr>
                <w:bCs/>
                <w:lang w:val="el-GR"/>
              </w:rPr>
              <w:t>Validation</w:t>
            </w:r>
            <w:proofErr w:type="spellEnd"/>
            <w:r w:rsidRPr="001134EB">
              <w:rPr>
                <w:bCs/>
                <w:lang w:val="el-GR"/>
              </w:rPr>
              <w:t>: για ΤΥΠΟ ΑΚΙΝΗΤΟΥ διαμέρισμα, μεζονέτα, …</w:t>
            </w:r>
          </w:p>
        </w:tc>
      </w:tr>
      <w:tr w:rsidR="00631888" w:rsidRPr="00A9667F" w14:paraId="37808CC0" w14:textId="77777777" w:rsidTr="003026C0">
        <w:trPr>
          <w:trHeight w:val="600"/>
        </w:trPr>
        <w:tc>
          <w:tcPr>
            <w:tcW w:w="3635" w:type="dxa"/>
            <w:tcBorders>
              <w:top w:val="nil"/>
              <w:left w:val="single" w:sz="4" w:space="0" w:color="auto"/>
              <w:bottom w:val="single" w:sz="4" w:space="0" w:color="auto"/>
              <w:right w:val="single" w:sz="4" w:space="0" w:color="auto"/>
            </w:tcBorders>
            <w:shd w:val="clear" w:color="auto" w:fill="auto"/>
            <w:noWrap/>
          </w:tcPr>
          <w:p w14:paraId="0527AA90" w14:textId="77777777" w:rsidR="00631888" w:rsidRPr="001134EB" w:rsidRDefault="00631888" w:rsidP="003026C0">
            <w:pPr>
              <w:rPr>
                <w:lang w:val="el-GR"/>
              </w:rPr>
            </w:pPr>
            <w:r w:rsidRPr="001134EB">
              <w:rPr>
                <w:lang w:val="el-GR"/>
              </w:rPr>
              <w:t>Εμπορική αξία οικοπέδου (σε περίπτωση μονοκατοικίας)</w:t>
            </w:r>
          </w:p>
        </w:tc>
        <w:tc>
          <w:tcPr>
            <w:tcW w:w="2389" w:type="dxa"/>
            <w:tcBorders>
              <w:top w:val="nil"/>
              <w:left w:val="nil"/>
              <w:bottom w:val="single" w:sz="4" w:space="0" w:color="auto"/>
              <w:right w:val="single" w:sz="4" w:space="0" w:color="auto"/>
            </w:tcBorders>
            <w:shd w:val="clear" w:color="auto" w:fill="auto"/>
            <w:noWrap/>
          </w:tcPr>
          <w:p w14:paraId="5DC709DD" w14:textId="77777777" w:rsidR="00631888" w:rsidRPr="001134EB" w:rsidRDefault="00631888" w:rsidP="003026C0">
            <w:pPr>
              <w:rPr>
                <w:lang w:val="el-GR"/>
              </w:rPr>
            </w:pPr>
            <w:r w:rsidRPr="001134EB">
              <w:rPr>
                <w:bCs/>
                <w:lang w:val="el-GR"/>
              </w:rPr>
              <w:t>Μερικώς διαθέσιμα</w:t>
            </w:r>
            <w:r w:rsidRPr="001134EB">
              <w:rPr>
                <w:lang w:val="el-GR"/>
              </w:rPr>
              <w:t xml:space="preserve"> / Μη διαθέσιμα </w:t>
            </w:r>
          </w:p>
        </w:tc>
        <w:tc>
          <w:tcPr>
            <w:tcW w:w="1066" w:type="dxa"/>
            <w:tcBorders>
              <w:top w:val="nil"/>
              <w:left w:val="nil"/>
              <w:bottom w:val="single" w:sz="4" w:space="0" w:color="auto"/>
              <w:right w:val="single" w:sz="4" w:space="0" w:color="auto"/>
            </w:tcBorders>
            <w:shd w:val="clear" w:color="auto" w:fill="auto"/>
          </w:tcPr>
          <w:p w14:paraId="37D23BED" w14:textId="77777777" w:rsidR="00631888" w:rsidRPr="001134EB" w:rsidRDefault="00631888" w:rsidP="003026C0">
            <w:pPr>
              <w:rPr>
                <w:lang w:val="el-GR"/>
              </w:rPr>
            </w:pPr>
            <w:r w:rsidRPr="001134EB">
              <w:rPr>
                <w:lang w:val="el-GR"/>
              </w:rPr>
              <w:t> </w:t>
            </w:r>
          </w:p>
        </w:tc>
        <w:tc>
          <w:tcPr>
            <w:tcW w:w="1580" w:type="dxa"/>
            <w:tcBorders>
              <w:top w:val="nil"/>
              <w:left w:val="nil"/>
              <w:bottom w:val="single" w:sz="4" w:space="0" w:color="auto"/>
              <w:right w:val="single" w:sz="4" w:space="0" w:color="auto"/>
            </w:tcBorders>
            <w:shd w:val="clear" w:color="auto" w:fill="auto"/>
          </w:tcPr>
          <w:p w14:paraId="1751C85E" w14:textId="77777777" w:rsidR="00631888" w:rsidRPr="001134EB" w:rsidRDefault="00631888" w:rsidP="003026C0">
            <w:pPr>
              <w:rPr>
                <w:bCs/>
                <w:lang w:val="el-GR"/>
              </w:rPr>
            </w:pPr>
            <w:proofErr w:type="spellStart"/>
            <w:r w:rsidRPr="001134EB">
              <w:rPr>
                <w:bCs/>
                <w:lang w:val="el-GR"/>
              </w:rPr>
              <w:t>Validation</w:t>
            </w:r>
            <w:proofErr w:type="spellEnd"/>
            <w:r w:rsidRPr="001134EB">
              <w:rPr>
                <w:bCs/>
                <w:lang w:val="el-GR"/>
              </w:rPr>
              <w:t>: για ΤΥΠΟ ΑΚΙΝΗΤΟΥ ΜΟΝΟΚΑΤΟΙΚΙΑ</w:t>
            </w:r>
          </w:p>
        </w:tc>
      </w:tr>
      <w:tr w:rsidR="00631888" w:rsidRPr="00A9667F" w14:paraId="0158FDE7"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vAlign w:val="center"/>
          </w:tcPr>
          <w:p w14:paraId="59A469FB" w14:textId="77777777" w:rsidR="00631888" w:rsidRPr="001134EB" w:rsidRDefault="00631888" w:rsidP="003026C0">
            <w:pPr>
              <w:rPr>
                <w:lang w:val="el-GR"/>
              </w:rPr>
            </w:pPr>
            <w:r w:rsidRPr="001134EB">
              <w:rPr>
                <w:lang w:val="el-GR"/>
              </w:rPr>
              <w:t>Αξία αποθηκών</w:t>
            </w:r>
          </w:p>
        </w:tc>
        <w:tc>
          <w:tcPr>
            <w:tcW w:w="345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3829FEC" w14:textId="77777777" w:rsidR="00631888" w:rsidRPr="001134EB" w:rsidRDefault="00631888" w:rsidP="003026C0">
            <w:pPr>
              <w:rPr>
                <w:bCs/>
                <w:lang w:val="el-GR"/>
              </w:rPr>
            </w:pPr>
            <w:r w:rsidRPr="001134EB">
              <w:rPr>
                <w:bCs/>
                <w:lang w:val="el-GR"/>
              </w:rPr>
              <w:t>Μη διαθέσιμα</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tcPr>
          <w:p w14:paraId="153DDD21" w14:textId="77777777" w:rsidR="00631888" w:rsidRPr="001134EB" w:rsidRDefault="00631888" w:rsidP="003026C0">
            <w:pPr>
              <w:rPr>
                <w:bCs/>
                <w:lang w:val="el-GR"/>
              </w:rPr>
            </w:pPr>
            <w:r w:rsidRPr="001134EB">
              <w:rPr>
                <w:bCs/>
                <w:lang w:val="el-GR"/>
              </w:rPr>
              <w:t xml:space="preserve">Δεδομένου ότι στο Νέο ΠΣ δανείων υπάρχει ο ΠΙΝΑΚΑΣ AKINΗTO με </w:t>
            </w:r>
            <w:proofErr w:type="spellStart"/>
            <w:r w:rsidRPr="001134EB">
              <w:rPr>
                <w:bCs/>
                <w:lang w:val="el-GR"/>
              </w:rPr>
              <w:t>columns</w:t>
            </w:r>
            <w:proofErr w:type="spellEnd"/>
            <w:r w:rsidRPr="001134EB">
              <w:rPr>
                <w:bCs/>
                <w:lang w:val="el-GR"/>
              </w:rPr>
              <w:t xml:space="preserve"> αναμονής για τις ΠΑΡΑΠΛΕΥΡΩΣ  αναφερόμενες πληροφορίες, ΑΝΑ ΤΥΠΟ ΑΚΙΝΗΤΟΥ πχ Διαμέρισμα, Αποθήκη, Στάθμευση,  θα πρέπει ο ΑΝΑΔΟΧΟΣ να μεριμνήσει ώστε να είναι ΔΙΑΘΕΣΙΜΑ τα </w:t>
            </w:r>
            <w:proofErr w:type="spellStart"/>
            <w:r w:rsidRPr="001134EB">
              <w:rPr>
                <w:bCs/>
                <w:lang w:val="el-GR"/>
              </w:rPr>
              <w:t>μεταδεδομένα</w:t>
            </w:r>
            <w:proofErr w:type="spellEnd"/>
            <w:r w:rsidRPr="001134EB">
              <w:rPr>
                <w:bCs/>
                <w:lang w:val="el-GR"/>
              </w:rPr>
              <w:t xml:space="preserve"> με τρόπο  που να καθιστούν δυνατή την ΑΥΤΟΜΑΤΗ  συμπλήρωση των </w:t>
            </w:r>
            <w:proofErr w:type="spellStart"/>
            <w:r w:rsidRPr="001134EB">
              <w:rPr>
                <w:bCs/>
                <w:lang w:val="el-GR"/>
              </w:rPr>
              <w:t>columns</w:t>
            </w:r>
            <w:proofErr w:type="spellEnd"/>
            <w:r w:rsidRPr="001134EB">
              <w:rPr>
                <w:bCs/>
                <w:lang w:val="el-GR"/>
              </w:rPr>
              <w:t xml:space="preserve"> στον εν λόγω ΠΙΝΑΚΑ</w:t>
            </w:r>
          </w:p>
        </w:tc>
      </w:tr>
      <w:tr w:rsidR="00631888" w:rsidRPr="001134EB" w14:paraId="0B65F914" w14:textId="77777777" w:rsidTr="003026C0">
        <w:trPr>
          <w:trHeight w:val="795"/>
        </w:trPr>
        <w:tc>
          <w:tcPr>
            <w:tcW w:w="3635" w:type="dxa"/>
            <w:tcBorders>
              <w:top w:val="nil"/>
              <w:left w:val="single" w:sz="4" w:space="0" w:color="auto"/>
              <w:bottom w:val="single" w:sz="4" w:space="0" w:color="auto"/>
              <w:right w:val="single" w:sz="4" w:space="0" w:color="auto"/>
            </w:tcBorders>
            <w:shd w:val="clear" w:color="auto" w:fill="auto"/>
            <w:noWrap/>
            <w:vAlign w:val="center"/>
          </w:tcPr>
          <w:p w14:paraId="4E114243" w14:textId="77777777" w:rsidR="00631888" w:rsidRPr="001134EB" w:rsidRDefault="00631888" w:rsidP="003026C0">
            <w:pPr>
              <w:rPr>
                <w:lang w:val="el-GR"/>
              </w:rPr>
            </w:pPr>
            <w:r w:rsidRPr="001134EB">
              <w:rPr>
                <w:lang w:val="el-GR"/>
              </w:rPr>
              <w:t>Αξία θέσεων στάθμευσης</w:t>
            </w:r>
          </w:p>
        </w:tc>
        <w:tc>
          <w:tcPr>
            <w:tcW w:w="3455" w:type="dxa"/>
            <w:gridSpan w:val="2"/>
            <w:vMerge/>
            <w:tcBorders>
              <w:top w:val="nil"/>
              <w:left w:val="single" w:sz="4" w:space="0" w:color="auto"/>
              <w:bottom w:val="single" w:sz="4" w:space="0" w:color="auto"/>
              <w:right w:val="single" w:sz="4" w:space="0" w:color="auto"/>
            </w:tcBorders>
            <w:vAlign w:val="center"/>
          </w:tcPr>
          <w:p w14:paraId="0727D8CA" w14:textId="77777777" w:rsidR="00631888" w:rsidRPr="001134EB" w:rsidRDefault="00631888" w:rsidP="003026C0">
            <w:pPr>
              <w:rPr>
                <w:bCs/>
                <w:lang w:val="el-GR"/>
              </w:rPr>
            </w:pPr>
          </w:p>
        </w:tc>
        <w:tc>
          <w:tcPr>
            <w:tcW w:w="1580" w:type="dxa"/>
            <w:vMerge/>
            <w:tcBorders>
              <w:top w:val="nil"/>
              <w:left w:val="single" w:sz="4" w:space="0" w:color="auto"/>
              <w:bottom w:val="single" w:sz="4" w:space="0" w:color="auto"/>
              <w:right w:val="single" w:sz="4" w:space="0" w:color="auto"/>
            </w:tcBorders>
            <w:vAlign w:val="center"/>
          </w:tcPr>
          <w:p w14:paraId="1EB47129" w14:textId="77777777" w:rsidR="00631888" w:rsidRPr="001134EB" w:rsidRDefault="00631888" w:rsidP="003026C0">
            <w:pPr>
              <w:rPr>
                <w:bCs/>
                <w:lang w:val="el-GR"/>
              </w:rPr>
            </w:pPr>
          </w:p>
        </w:tc>
      </w:tr>
      <w:tr w:rsidR="00631888" w:rsidRPr="001134EB" w14:paraId="25C3CE5A"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62113D2B" w14:textId="77777777" w:rsidR="00631888" w:rsidRPr="001134EB" w:rsidRDefault="00631888" w:rsidP="003026C0">
            <w:pPr>
              <w:rPr>
                <w:lang w:val="el-GR"/>
              </w:rPr>
            </w:pPr>
            <w:r w:rsidRPr="001134EB">
              <w:rPr>
                <w:lang w:val="el-GR"/>
              </w:rPr>
              <w:t>Τελευταία αντικειμενική αξία</w:t>
            </w:r>
          </w:p>
        </w:tc>
        <w:tc>
          <w:tcPr>
            <w:tcW w:w="2389" w:type="dxa"/>
            <w:tcBorders>
              <w:top w:val="nil"/>
              <w:left w:val="nil"/>
              <w:bottom w:val="single" w:sz="4" w:space="0" w:color="auto"/>
              <w:right w:val="single" w:sz="4" w:space="0" w:color="auto"/>
            </w:tcBorders>
            <w:shd w:val="clear" w:color="auto" w:fill="auto"/>
            <w:noWrap/>
          </w:tcPr>
          <w:p w14:paraId="4A6490B5"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0F1053C9" w14:textId="77777777" w:rsidR="00631888" w:rsidRPr="001134EB" w:rsidRDefault="00631888" w:rsidP="003026C0">
            <w:pPr>
              <w:rPr>
                <w:bCs/>
                <w:lang w:val="el-GR"/>
              </w:rPr>
            </w:pPr>
            <w:r w:rsidRPr="001134EB">
              <w:rPr>
                <w:bCs/>
                <w:lang w:val="el-GR"/>
              </w:rPr>
              <w:t xml:space="preserve">INPUT </w:t>
            </w:r>
          </w:p>
        </w:tc>
        <w:tc>
          <w:tcPr>
            <w:tcW w:w="1580" w:type="dxa"/>
            <w:tcBorders>
              <w:top w:val="nil"/>
              <w:left w:val="nil"/>
              <w:bottom w:val="single" w:sz="4" w:space="0" w:color="auto"/>
              <w:right w:val="single" w:sz="4" w:space="0" w:color="auto"/>
            </w:tcBorders>
            <w:shd w:val="clear" w:color="auto" w:fill="auto"/>
            <w:noWrap/>
          </w:tcPr>
          <w:p w14:paraId="006B0C4E" w14:textId="77777777" w:rsidR="00631888" w:rsidRPr="001134EB" w:rsidRDefault="00631888" w:rsidP="003026C0">
            <w:pPr>
              <w:rPr>
                <w:lang w:val="el-GR"/>
              </w:rPr>
            </w:pPr>
            <w:r w:rsidRPr="001134EB">
              <w:rPr>
                <w:lang w:val="el-GR"/>
              </w:rPr>
              <w:t> </w:t>
            </w:r>
          </w:p>
        </w:tc>
      </w:tr>
      <w:tr w:rsidR="00631888" w:rsidRPr="001134EB" w14:paraId="12B5487D"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63D00725" w14:textId="77777777" w:rsidR="00631888" w:rsidRPr="001134EB" w:rsidRDefault="00631888" w:rsidP="003026C0">
            <w:pPr>
              <w:rPr>
                <w:bCs/>
                <w:lang w:val="el-GR"/>
              </w:rPr>
            </w:pPr>
            <w:r w:rsidRPr="001134EB">
              <w:rPr>
                <w:bCs/>
                <w:lang w:val="el-GR"/>
              </w:rPr>
              <w:t xml:space="preserve">ΤΕΛΕΥΤΑΙΑ ΕΚΤΙΜΗΣΗ ΑΚΙΝΗΤΟΥ </w:t>
            </w:r>
          </w:p>
        </w:tc>
        <w:tc>
          <w:tcPr>
            <w:tcW w:w="2389" w:type="dxa"/>
            <w:tcBorders>
              <w:top w:val="nil"/>
              <w:left w:val="nil"/>
              <w:bottom w:val="single" w:sz="4" w:space="0" w:color="auto"/>
              <w:right w:val="single" w:sz="4" w:space="0" w:color="auto"/>
            </w:tcBorders>
            <w:shd w:val="clear" w:color="auto" w:fill="auto"/>
            <w:noWrap/>
          </w:tcPr>
          <w:p w14:paraId="3EAF017A" w14:textId="77777777" w:rsidR="00631888" w:rsidRPr="001134EB" w:rsidRDefault="00631888" w:rsidP="003026C0">
            <w:pPr>
              <w:rPr>
                <w:bCs/>
                <w:lang w:val="el-GR"/>
              </w:rPr>
            </w:pPr>
            <w:r w:rsidRPr="001134EB">
              <w:rPr>
                <w:bCs/>
                <w:lang w:val="el-GR"/>
              </w:rPr>
              <w:t> </w:t>
            </w:r>
          </w:p>
        </w:tc>
        <w:tc>
          <w:tcPr>
            <w:tcW w:w="1066" w:type="dxa"/>
            <w:tcBorders>
              <w:top w:val="nil"/>
              <w:left w:val="nil"/>
              <w:bottom w:val="single" w:sz="4" w:space="0" w:color="auto"/>
              <w:right w:val="single" w:sz="4" w:space="0" w:color="auto"/>
            </w:tcBorders>
            <w:shd w:val="clear" w:color="auto" w:fill="auto"/>
          </w:tcPr>
          <w:p w14:paraId="5AD87E2F" w14:textId="77777777" w:rsidR="00631888" w:rsidRPr="001134EB" w:rsidRDefault="00631888" w:rsidP="003026C0">
            <w:pPr>
              <w:rPr>
                <w:lang w:val="el-GR"/>
              </w:rPr>
            </w:pPr>
            <w:r w:rsidRPr="001134EB">
              <w:rPr>
                <w:lang w:val="el-GR"/>
              </w:rPr>
              <w:t> </w:t>
            </w:r>
          </w:p>
        </w:tc>
        <w:tc>
          <w:tcPr>
            <w:tcW w:w="1580" w:type="dxa"/>
            <w:tcBorders>
              <w:top w:val="nil"/>
              <w:left w:val="nil"/>
              <w:bottom w:val="single" w:sz="4" w:space="0" w:color="auto"/>
              <w:right w:val="single" w:sz="4" w:space="0" w:color="auto"/>
            </w:tcBorders>
            <w:shd w:val="clear" w:color="auto" w:fill="auto"/>
            <w:noWrap/>
          </w:tcPr>
          <w:p w14:paraId="3E6DBB3F" w14:textId="77777777" w:rsidR="00631888" w:rsidRPr="001134EB" w:rsidRDefault="00631888" w:rsidP="003026C0">
            <w:pPr>
              <w:rPr>
                <w:lang w:val="el-GR"/>
              </w:rPr>
            </w:pPr>
            <w:r w:rsidRPr="001134EB">
              <w:rPr>
                <w:lang w:val="el-GR"/>
              </w:rPr>
              <w:t>ΣΕ ΠΕΡΙΠΤΩΣΗ ΑΝΕΓΕΡΣΗΣ</w:t>
            </w:r>
          </w:p>
        </w:tc>
      </w:tr>
      <w:tr w:rsidR="00631888" w:rsidRPr="001134EB" w14:paraId="72A47AC4" w14:textId="77777777" w:rsidTr="003026C0">
        <w:trPr>
          <w:trHeight w:val="330"/>
        </w:trPr>
        <w:tc>
          <w:tcPr>
            <w:tcW w:w="3635" w:type="dxa"/>
            <w:tcBorders>
              <w:top w:val="nil"/>
              <w:left w:val="single" w:sz="4" w:space="0" w:color="auto"/>
              <w:bottom w:val="single" w:sz="4" w:space="0" w:color="auto"/>
              <w:right w:val="single" w:sz="4" w:space="0" w:color="auto"/>
            </w:tcBorders>
            <w:shd w:val="clear" w:color="auto" w:fill="auto"/>
            <w:noWrap/>
          </w:tcPr>
          <w:p w14:paraId="4FAAACC4" w14:textId="77777777" w:rsidR="00631888" w:rsidRPr="001134EB" w:rsidRDefault="00631888" w:rsidP="003026C0">
            <w:pPr>
              <w:rPr>
                <w:lang w:val="el-GR"/>
              </w:rPr>
            </w:pPr>
            <w:r w:rsidRPr="001134EB">
              <w:rPr>
                <w:lang w:val="el-GR"/>
              </w:rPr>
              <w:t>Α.Μ. ΤΕΕ</w:t>
            </w:r>
          </w:p>
        </w:tc>
        <w:tc>
          <w:tcPr>
            <w:tcW w:w="2389" w:type="dxa"/>
            <w:tcBorders>
              <w:top w:val="nil"/>
              <w:left w:val="nil"/>
              <w:bottom w:val="single" w:sz="4" w:space="0" w:color="auto"/>
              <w:right w:val="single" w:sz="4" w:space="0" w:color="auto"/>
            </w:tcBorders>
            <w:shd w:val="clear" w:color="auto" w:fill="auto"/>
            <w:noWrap/>
          </w:tcPr>
          <w:p w14:paraId="61B2AE5F"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1ED8642E" w14:textId="77777777" w:rsidR="00631888" w:rsidRPr="001134EB" w:rsidRDefault="00631888" w:rsidP="003026C0">
            <w:pPr>
              <w:rPr>
                <w:bCs/>
                <w:lang w:val="el-GR"/>
              </w:rPr>
            </w:pPr>
            <w:r w:rsidRPr="001134EB">
              <w:rPr>
                <w:bCs/>
                <w:lang w:val="el-GR"/>
              </w:rPr>
              <w:t xml:space="preserve">INPUT </w:t>
            </w:r>
          </w:p>
        </w:tc>
        <w:tc>
          <w:tcPr>
            <w:tcW w:w="1580" w:type="dxa"/>
            <w:tcBorders>
              <w:top w:val="nil"/>
              <w:left w:val="nil"/>
              <w:bottom w:val="single" w:sz="4" w:space="0" w:color="auto"/>
              <w:right w:val="single" w:sz="4" w:space="0" w:color="auto"/>
            </w:tcBorders>
            <w:shd w:val="clear" w:color="auto" w:fill="auto"/>
            <w:noWrap/>
          </w:tcPr>
          <w:p w14:paraId="6E88013D" w14:textId="77777777" w:rsidR="00631888" w:rsidRPr="001134EB" w:rsidRDefault="00631888" w:rsidP="003026C0">
            <w:pPr>
              <w:rPr>
                <w:lang w:val="el-GR"/>
              </w:rPr>
            </w:pPr>
            <w:r w:rsidRPr="001134EB">
              <w:rPr>
                <w:lang w:val="el-GR"/>
              </w:rPr>
              <w:t> </w:t>
            </w:r>
          </w:p>
        </w:tc>
      </w:tr>
      <w:tr w:rsidR="00631888" w:rsidRPr="001134EB" w14:paraId="7FA42BE7" w14:textId="77777777" w:rsidTr="003026C0">
        <w:trPr>
          <w:trHeight w:val="600"/>
        </w:trPr>
        <w:tc>
          <w:tcPr>
            <w:tcW w:w="3635" w:type="dxa"/>
            <w:tcBorders>
              <w:top w:val="nil"/>
              <w:left w:val="single" w:sz="4" w:space="0" w:color="auto"/>
              <w:bottom w:val="single" w:sz="4" w:space="0" w:color="auto"/>
              <w:right w:val="single" w:sz="4" w:space="0" w:color="auto"/>
            </w:tcBorders>
            <w:shd w:val="clear" w:color="auto" w:fill="auto"/>
            <w:noWrap/>
          </w:tcPr>
          <w:p w14:paraId="2B06A9EA" w14:textId="77777777" w:rsidR="00631888" w:rsidRPr="001134EB" w:rsidRDefault="00631888" w:rsidP="003026C0">
            <w:pPr>
              <w:rPr>
                <w:lang w:val="el-GR"/>
              </w:rPr>
            </w:pPr>
            <w:r w:rsidRPr="001134EB">
              <w:rPr>
                <w:lang w:val="el-GR"/>
              </w:rPr>
              <w:t>επώνυμο μηχανικού</w:t>
            </w:r>
          </w:p>
        </w:tc>
        <w:tc>
          <w:tcPr>
            <w:tcW w:w="2389" w:type="dxa"/>
            <w:tcBorders>
              <w:top w:val="nil"/>
              <w:left w:val="nil"/>
              <w:bottom w:val="single" w:sz="4" w:space="0" w:color="auto"/>
              <w:right w:val="single" w:sz="4" w:space="0" w:color="auto"/>
            </w:tcBorders>
            <w:shd w:val="clear" w:color="auto" w:fill="auto"/>
            <w:noWrap/>
          </w:tcPr>
          <w:p w14:paraId="39B14176"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60292255" w14:textId="77777777" w:rsidR="00631888" w:rsidRPr="00FC22A7" w:rsidRDefault="00631888" w:rsidP="003026C0">
            <w:pPr>
              <w:rPr>
                <w:bCs/>
                <w:strike/>
                <w:lang w:val="el-GR"/>
              </w:rPr>
            </w:pPr>
          </w:p>
        </w:tc>
        <w:tc>
          <w:tcPr>
            <w:tcW w:w="1580" w:type="dxa"/>
            <w:tcBorders>
              <w:top w:val="nil"/>
              <w:left w:val="nil"/>
              <w:bottom w:val="single" w:sz="4" w:space="0" w:color="auto"/>
              <w:right w:val="single" w:sz="4" w:space="0" w:color="auto"/>
            </w:tcBorders>
            <w:shd w:val="clear" w:color="auto" w:fill="auto"/>
            <w:noWrap/>
          </w:tcPr>
          <w:p w14:paraId="2517083F" w14:textId="77777777" w:rsidR="00631888" w:rsidRPr="001134EB" w:rsidRDefault="00631888" w:rsidP="003026C0">
            <w:pPr>
              <w:rPr>
                <w:lang w:val="el-GR"/>
              </w:rPr>
            </w:pPr>
            <w:r w:rsidRPr="001134EB">
              <w:rPr>
                <w:lang w:val="el-GR"/>
              </w:rPr>
              <w:t> </w:t>
            </w:r>
          </w:p>
        </w:tc>
      </w:tr>
      <w:tr w:rsidR="00631888" w:rsidRPr="001134EB" w14:paraId="18FE0AFF" w14:textId="77777777" w:rsidTr="003026C0">
        <w:trPr>
          <w:trHeight w:val="600"/>
        </w:trPr>
        <w:tc>
          <w:tcPr>
            <w:tcW w:w="3635" w:type="dxa"/>
            <w:tcBorders>
              <w:top w:val="nil"/>
              <w:left w:val="single" w:sz="4" w:space="0" w:color="auto"/>
              <w:bottom w:val="single" w:sz="4" w:space="0" w:color="auto"/>
              <w:right w:val="single" w:sz="4" w:space="0" w:color="auto"/>
            </w:tcBorders>
            <w:shd w:val="clear" w:color="auto" w:fill="auto"/>
            <w:noWrap/>
          </w:tcPr>
          <w:p w14:paraId="58354702" w14:textId="77777777" w:rsidR="00631888" w:rsidRPr="001134EB" w:rsidRDefault="00631888" w:rsidP="003026C0">
            <w:pPr>
              <w:rPr>
                <w:lang w:val="el-GR"/>
              </w:rPr>
            </w:pPr>
            <w:proofErr w:type="spellStart"/>
            <w:r w:rsidRPr="001134EB">
              <w:rPr>
                <w:lang w:val="el-GR"/>
              </w:rPr>
              <w:lastRenderedPageBreak/>
              <w:t>Ονομα</w:t>
            </w:r>
            <w:proofErr w:type="spellEnd"/>
            <w:r w:rsidRPr="001134EB">
              <w:rPr>
                <w:lang w:val="el-GR"/>
              </w:rPr>
              <w:t xml:space="preserve"> μηχανικού</w:t>
            </w:r>
          </w:p>
        </w:tc>
        <w:tc>
          <w:tcPr>
            <w:tcW w:w="2389" w:type="dxa"/>
            <w:tcBorders>
              <w:top w:val="nil"/>
              <w:left w:val="nil"/>
              <w:bottom w:val="single" w:sz="4" w:space="0" w:color="auto"/>
              <w:right w:val="single" w:sz="4" w:space="0" w:color="auto"/>
            </w:tcBorders>
            <w:shd w:val="clear" w:color="auto" w:fill="auto"/>
            <w:noWrap/>
          </w:tcPr>
          <w:p w14:paraId="0EF20EF1"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7733E6A6" w14:textId="77777777" w:rsidR="00631888" w:rsidRPr="00FC22A7" w:rsidRDefault="00631888" w:rsidP="003026C0">
            <w:pPr>
              <w:rPr>
                <w:bCs/>
                <w:strike/>
                <w:lang w:val="el-GR"/>
              </w:rPr>
            </w:pPr>
          </w:p>
        </w:tc>
        <w:tc>
          <w:tcPr>
            <w:tcW w:w="1580" w:type="dxa"/>
            <w:tcBorders>
              <w:top w:val="nil"/>
              <w:left w:val="nil"/>
              <w:bottom w:val="single" w:sz="4" w:space="0" w:color="auto"/>
              <w:right w:val="single" w:sz="4" w:space="0" w:color="auto"/>
            </w:tcBorders>
            <w:shd w:val="clear" w:color="auto" w:fill="auto"/>
            <w:noWrap/>
          </w:tcPr>
          <w:p w14:paraId="1D2469DD" w14:textId="77777777" w:rsidR="00631888" w:rsidRPr="001134EB" w:rsidRDefault="00631888" w:rsidP="003026C0">
            <w:pPr>
              <w:rPr>
                <w:lang w:val="el-GR"/>
              </w:rPr>
            </w:pPr>
            <w:r w:rsidRPr="001134EB">
              <w:rPr>
                <w:lang w:val="el-GR"/>
              </w:rPr>
              <w:t> </w:t>
            </w:r>
          </w:p>
        </w:tc>
      </w:tr>
      <w:tr w:rsidR="00631888" w:rsidRPr="001134EB" w14:paraId="19152C46" w14:textId="77777777" w:rsidTr="003026C0">
        <w:trPr>
          <w:trHeight w:val="1200"/>
        </w:trPr>
        <w:tc>
          <w:tcPr>
            <w:tcW w:w="3635" w:type="dxa"/>
            <w:tcBorders>
              <w:top w:val="nil"/>
              <w:left w:val="single" w:sz="4" w:space="0" w:color="auto"/>
              <w:bottom w:val="single" w:sz="4" w:space="0" w:color="auto"/>
              <w:right w:val="single" w:sz="4" w:space="0" w:color="auto"/>
            </w:tcBorders>
            <w:shd w:val="clear" w:color="auto" w:fill="auto"/>
            <w:noWrap/>
          </w:tcPr>
          <w:p w14:paraId="64F88597" w14:textId="77777777" w:rsidR="00631888" w:rsidRPr="001134EB" w:rsidRDefault="00631888" w:rsidP="003026C0">
            <w:pPr>
              <w:rPr>
                <w:lang w:val="el-GR"/>
              </w:rPr>
            </w:pPr>
            <w:r w:rsidRPr="001134EB">
              <w:rPr>
                <w:lang w:val="el-GR"/>
              </w:rPr>
              <w:t>Ημερομηνία εκτίμησης</w:t>
            </w:r>
          </w:p>
        </w:tc>
        <w:tc>
          <w:tcPr>
            <w:tcW w:w="2389" w:type="dxa"/>
            <w:tcBorders>
              <w:top w:val="nil"/>
              <w:left w:val="nil"/>
              <w:bottom w:val="single" w:sz="4" w:space="0" w:color="auto"/>
              <w:right w:val="single" w:sz="4" w:space="0" w:color="auto"/>
            </w:tcBorders>
            <w:shd w:val="clear" w:color="auto" w:fill="auto"/>
            <w:noWrap/>
          </w:tcPr>
          <w:p w14:paraId="2D29F176"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tcPr>
          <w:p w14:paraId="3D20FC28" w14:textId="77777777" w:rsidR="00631888" w:rsidRPr="001134EB" w:rsidRDefault="00631888" w:rsidP="003026C0">
            <w:pPr>
              <w:rPr>
                <w:bCs/>
              </w:rPr>
            </w:pPr>
            <w:r w:rsidRPr="001134EB">
              <w:rPr>
                <w:bCs/>
              </w:rPr>
              <w:t xml:space="preserve">Calendar input </w:t>
            </w:r>
            <w:proofErr w:type="spellStart"/>
            <w:r w:rsidRPr="001134EB">
              <w:rPr>
                <w:bCs/>
                <w:lang w:val="el-GR"/>
              </w:rPr>
              <w:t>Προσοχη</w:t>
            </w:r>
            <w:proofErr w:type="spellEnd"/>
            <w:r w:rsidRPr="001134EB">
              <w:rPr>
                <w:bCs/>
              </w:rPr>
              <w:t xml:space="preserve">: </w:t>
            </w:r>
            <w:r w:rsidRPr="001134EB">
              <w:rPr>
                <w:bCs/>
                <w:lang w:val="el-GR"/>
              </w:rPr>
              <w:t>με</w:t>
            </w:r>
            <w:r w:rsidRPr="001134EB">
              <w:rPr>
                <w:bCs/>
              </w:rPr>
              <w:t xml:space="preserve"> drop down selection </w:t>
            </w:r>
            <w:r w:rsidRPr="001134EB">
              <w:rPr>
                <w:bCs/>
                <w:lang w:val="el-GR"/>
              </w:rPr>
              <w:t>για</w:t>
            </w:r>
            <w:r w:rsidRPr="001134EB">
              <w:rPr>
                <w:bCs/>
              </w:rPr>
              <w:t xml:space="preserve"> </w:t>
            </w:r>
            <w:r w:rsidRPr="001134EB">
              <w:rPr>
                <w:bCs/>
                <w:lang w:val="el-GR"/>
              </w:rPr>
              <w:t>έτη</w:t>
            </w:r>
            <w:r w:rsidRPr="001134EB">
              <w:rPr>
                <w:bCs/>
              </w:rPr>
              <w:t xml:space="preserve"> </w:t>
            </w:r>
            <w:r w:rsidRPr="001134EB">
              <w:rPr>
                <w:bCs/>
                <w:lang w:val="el-GR"/>
              </w:rPr>
              <w:t>και</w:t>
            </w:r>
            <w:r w:rsidRPr="001134EB">
              <w:rPr>
                <w:bCs/>
              </w:rPr>
              <w:t xml:space="preserve"> </w:t>
            </w:r>
            <w:r w:rsidRPr="001134EB">
              <w:rPr>
                <w:bCs/>
                <w:lang w:val="el-GR"/>
              </w:rPr>
              <w:t>μήνες</w:t>
            </w:r>
          </w:p>
        </w:tc>
        <w:tc>
          <w:tcPr>
            <w:tcW w:w="1580" w:type="dxa"/>
            <w:tcBorders>
              <w:top w:val="nil"/>
              <w:left w:val="nil"/>
              <w:bottom w:val="single" w:sz="4" w:space="0" w:color="auto"/>
              <w:right w:val="single" w:sz="4" w:space="0" w:color="auto"/>
            </w:tcBorders>
            <w:shd w:val="clear" w:color="auto" w:fill="auto"/>
            <w:noWrap/>
          </w:tcPr>
          <w:p w14:paraId="35765E87" w14:textId="77777777" w:rsidR="00631888" w:rsidRPr="001134EB" w:rsidRDefault="00631888" w:rsidP="003026C0">
            <w:r w:rsidRPr="001134EB">
              <w:t> </w:t>
            </w:r>
          </w:p>
        </w:tc>
      </w:tr>
      <w:tr w:rsidR="00631888" w:rsidRPr="001134EB" w14:paraId="6EF87979" w14:textId="77777777" w:rsidTr="003026C0">
        <w:trPr>
          <w:trHeight w:val="600"/>
        </w:trPr>
        <w:tc>
          <w:tcPr>
            <w:tcW w:w="3635" w:type="dxa"/>
            <w:tcBorders>
              <w:top w:val="nil"/>
              <w:left w:val="single" w:sz="4" w:space="0" w:color="auto"/>
              <w:bottom w:val="single" w:sz="4" w:space="0" w:color="auto"/>
              <w:right w:val="single" w:sz="4" w:space="0" w:color="auto"/>
            </w:tcBorders>
            <w:shd w:val="clear" w:color="auto" w:fill="auto"/>
            <w:noWrap/>
          </w:tcPr>
          <w:p w14:paraId="5C503AFE" w14:textId="77777777" w:rsidR="00631888" w:rsidRPr="001134EB" w:rsidRDefault="00631888" w:rsidP="003026C0">
            <w:pPr>
              <w:rPr>
                <w:lang w:val="el-GR"/>
              </w:rPr>
            </w:pPr>
            <w:r w:rsidRPr="001134EB">
              <w:rPr>
                <w:lang w:val="el-GR"/>
              </w:rPr>
              <w:t>Βεβαίωση ολοκλήρωσης εργασιών</w:t>
            </w:r>
          </w:p>
        </w:tc>
        <w:tc>
          <w:tcPr>
            <w:tcW w:w="2389" w:type="dxa"/>
            <w:tcBorders>
              <w:top w:val="nil"/>
              <w:left w:val="nil"/>
              <w:bottom w:val="single" w:sz="4" w:space="0" w:color="auto"/>
              <w:right w:val="single" w:sz="4" w:space="0" w:color="auto"/>
            </w:tcBorders>
            <w:shd w:val="clear" w:color="auto" w:fill="auto"/>
            <w:noWrap/>
          </w:tcPr>
          <w:p w14:paraId="0CF3F9A5"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06BCDA7B" w14:textId="77777777" w:rsidR="00631888" w:rsidRPr="001134EB" w:rsidRDefault="00631888" w:rsidP="003026C0">
            <w:pPr>
              <w:rPr>
                <w:bCs/>
                <w:lang w:val="el-GR"/>
              </w:rPr>
            </w:pPr>
            <w:r w:rsidRPr="001134EB">
              <w:rPr>
                <w:bCs/>
                <w:lang w:val="el-GR"/>
              </w:rPr>
              <w:t>RADIO BUTTON NAI/OXI</w:t>
            </w:r>
          </w:p>
        </w:tc>
        <w:tc>
          <w:tcPr>
            <w:tcW w:w="1580" w:type="dxa"/>
            <w:tcBorders>
              <w:top w:val="nil"/>
              <w:left w:val="nil"/>
              <w:bottom w:val="single" w:sz="4" w:space="0" w:color="auto"/>
              <w:right w:val="single" w:sz="4" w:space="0" w:color="auto"/>
            </w:tcBorders>
            <w:shd w:val="clear" w:color="auto" w:fill="auto"/>
            <w:noWrap/>
          </w:tcPr>
          <w:p w14:paraId="16164241" w14:textId="77777777" w:rsidR="00631888" w:rsidRPr="001134EB" w:rsidRDefault="00631888" w:rsidP="003026C0">
            <w:pPr>
              <w:rPr>
                <w:lang w:val="el-GR"/>
              </w:rPr>
            </w:pPr>
            <w:r w:rsidRPr="001134EB">
              <w:rPr>
                <w:lang w:val="el-GR"/>
              </w:rPr>
              <w:t> </w:t>
            </w:r>
          </w:p>
        </w:tc>
      </w:tr>
      <w:tr w:rsidR="00631888" w:rsidRPr="00A9667F" w14:paraId="7BEE8B7A" w14:textId="77777777" w:rsidTr="003026C0">
        <w:trPr>
          <w:trHeight w:val="300"/>
        </w:trPr>
        <w:tc>
          <w:tcPr>
            <w:tcW w:w="3635" w:type="dxa"/>
            <w:vMerge w:val="restart"/>
            <w:tcBorders>
              <w:top w:val="nil"/>
              <w:left w:val="single" w:sz="4" w:space="0" w:color="auto"/>
              <w:bottom w:val="single" w:sz="4" w:space="0" w:color="auto"/>
              <w:right w:val="single" w:sz="4" w:space="0" w:color="auto"/>
            </w:tcBorders>
            <w:shd w:val="clear" w:color="auto" w:fill="auto"/>
            <w:noWrap/>
          </w:tcPr>
          <w:p w14:paraId="4D590A32" w14:textId="77777777" w:rsidR="00631888" w:rsidRPr="001134EB" w:rsidRDefault="00631888" w:rsidP="003026C0">
            <w:pPr>
              <w:rPr>
                <w:lang w:val="el-GR"/>
              </w:rPr>
            </w:pPr>
            <w:r w:rsidRPr="001134EB">
              <w:rPr>
                <w:lang w:val="el-GR"/>
              </w:rPr>
              <w:t>Εύλογη αξία ακινήτου (</w:t>
            </w:r>
            <w:proofErr w:type="spellStart"/>
            <w:r w:rsidRPr="001134EB">
              <w:rPr>
                <w:lang w:val="el-GR"/>
              </w:rPr>
              <w:t>fair</w:t>
            </w:r>
            <w:proofErr w:type="spellEnd"/>
            <w:r w:rsidRPr="001134EB">
              <w:rPr>
                <w:lang w:val="el-GR"/>
              </w:rPr>
              <w:t xml:space="preserve"> </w:t>
            </w:r>
            <w:proofErr w:type="spellStart"/>
            <w:r w:rsidRPr="001134EB">
              <w:rPr>
                <w:lang w:val="el-GR"/>
              </w:rPr>
              <w:t>value</w:t>
            </w:r>
            <w:proofErr w:type="spellEnd"/>
            <w:r w:rsidRPr="001134EB">
              <w:rPr>
                <w:lang w:val="el-GR"/>
              </w:rPr>
              <w:t>) – (</w:t>
            </w:r>
            <w:proofErr w:type="spellStart"/>
            <w:r w:rsidRPr="001134EB">
              <w:rPr>
                <w:lang w:val="el-GR"/>
              </w:rPr>
              <w:t>data</w:t>
            </w:r>
            <w:proofErr w:type="spellEnd"/>
            <w:r w:rsidRPr="001134EB">
              <w:rPr>
                <w:lang w:val="el-GR"/>
              </w:rPr>
              <w:t xml:space="preserve"> </w:t>
            </w:r>
            <w:proofErr w:type="spellStart"/>
            <w:r w:rsidRPr="001134EB">
              <w:rPr>
                <w:lang w:val="el-GR"/>
              </w:rPr>
              <w:t>base</w:t>
            </w:r>
            <w:proofErr w:type="spellEnd"/>
            <w:r w:rsidRPr="001134EB">
              <w:rPr>
                <w:lang w:val="el-GR"/>
              </w:rPr>
              <w:t>)</w:t>
            </w:r>
          </w:p>
        </w:tc>
        <w:tc>
          <w:tcPr>
            <w:tcW w:w="2389" w:type="dxa"/>
            <w:vMerge w:val="restart"/>
            <w:tcBorders>
              <w:top w:val="nil"/>
              <w:left w:val="single" w:sz="4" w:space="0" w:color="auto"/>
              <w:bottom w:val="single" w:sz="4" w:space="0" w:color="auto"/>
              <w:right w:val="single" w:sz="4" w:space="0" w:color="auto"/>
            </w:tcBorders>
            <w:shd w:val="clear" w:color="auto" w:fill="auto"/>
            <w:noWrap/>
          </w:tcPr>
          <w:p w14:paraId="6BE90816" w14:textId="77777777" w:rsidR="00631888" w:rsidRPr="001134EB" w:rsidRDefault="00631888" w:rsidP="003026C0">
            <w:pPr>
              <w:rPr>
                <w:bCs/>
                <w:lang w:val="el-GR"/>
              </w:rPr>
            </w:pPr>
            <w:r w:rsidRPr="001134EB">
              <w:rPr>
                <w:bCs/>
                <w:lang w:val="el-GR"/>
              </w:rPr>
              <w:t>Μη διαθέσιμα</w:t>
            </w:r>
          </w:p>
        </w:tc>
        <w:tc>
          <w:tcPr>
            <w:tcW w:w="1066" w:type="dxa"/>
            <w:tcBorders>
              <w:top w:val="nil"/>
              <w:left w:val="nil"/>
              <w:bottom w:val="single" w:sz="4" w:space="0" w:color="auto"/>
              <w:right w:val="single" w:sz="4" w:space="0" w:color="auto"/>
            </w:tcBorders>
            <w:shd w:val="clear" w:color="auto" w:fill="auto"/>
            <w:vAlign w:val="center"/>
          </w:tcPr>
          <w:p w14:paraId="65E831B8" w14:textId="77777777" w:rsidR="00631888" w:rsidRPr="001134EB" w:rsidRDefault="00631888" w:rsidP="003026C0">
            <w:pPr>
              <w:rPr>
                <w:bCs/>
                <w:lang w:val="el-GR"/>
              </w:rPr>
            </w:pPr>
            <w:r w:rsidRPr="001134EB">
              <w:rPr>
                <w:bCs/>
                <w:lang w:val="el-GR"/>
              </w:rPr>
              <w:t xml:space="preserve">INPUT </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tcPr>
          <w:p w14:paraId="17C85842" w14:textId="77777777" w:rsidR="00631888" w:rsidRPr="001134EB" w:rsidRDefault="00631888" w:rsidP="003026C0">
            <w:pPr>
              <w:rPr>
                <w:bCs/>
                <w:lang w:val="el-GR"/>
              </w:rPr>
            </w:pPr>
            <w:r w:rsidRPr="001134EB">
              <w:rPr>
                <w:bCs/>
                <w:lang w:val="el-GR"/>
              </w:rPr>
              <w:t xml:space="preserve">Πιστοποιημένοι και αποδεκτοί από την </w:t>
            </w:r>
            <w:proofErr w:type="spellStart"/>
            <w:r w:rsidRPr="001134EB">
              <w:rPr>
                <w:bCs/>
                <w:lang w:val="el-GR"/>
              </w:rPr>
              <w:t>ΤτΕ</w:t>
            </w:r>
            <w:proofErr w:type="spellEnd"/>
            <w:r w:rsidRPr="001134EB">
              <w:rPr>
                <w:bCs/>
                <w:lang w:val="el-GR"/>
              </w:rPr>
              <w:t xml:space="preserve">  </w:t>
            </w:r>
            <w:r w:rsidRPr="001134EB">
              <w:rPr>
                <w:lang w:val="el-GR"/>
              </w:rPr>
              <w:t>δείκτες αποτίμησης </w:t>
            </w:r>
          </w:p>
        </w:tc>
      </w:tr>
      <w:tr w:rsidR="00631888" w:rsidRPr="00A9667F" w14:paraId="4588698F" w14:textId="77777777" w:rsidTr="003026C0">
        <w:trPr>
          <w:trHeight w:val="300"/>
        </w:trPr>
        <w:tc>
          <w:tcPr>
            <w:tcW w:w="3635" w:type="dxa"/>
            <w:vMerge/>
            <w:tcBorders>
              <w:top w:val="nil"/>
              <w:left w:val="single" w:sz="4" w:space="0" w:color="auto"/>
              <w:bottom w:val="single" w:sz="4" w:space="0" w:color="auto"/>
              <w:right w:val="single" w:sz="4" w:space="0" w:color="auto"/>
            </w:tcBorders>
            <w:vAlign w:val="center"/>
          </w:tcPr>
          <w:p w14:paraId="0969CDAC" w14:textId="77777777" w:rsidR="00631888" w:rsidRPr="001134EB" w:rsidRDefault="00631888" w:rsidP="003026C0">
            <w:pPr>
              <w:rPr>
                <w:lang w:val="el-GR"/>
              </w:rPr>
            </w:pPr>
          </w:p>
        </w:tc>
        <w:tc>
          <w:tcPr>
            <w:tcW w:w="2389" w:type="dxa"/>
            <w:vMerge/>
            <w:tcBorders>
              <w:top w:val="nil"/>
              <w:left w:val="single" w:sz="4" w:space="0" w:color="auto"/>
              <w:bottom w:val="single" w:sz="4" w:space="0" w:color="auto"/>
              <w:right w:val="single" w:sz="4" w:space="0" w:color="auto"/>
            </w:tcBorders>
            <w:vAlign w:val="center"/>
          </w:tcPr>
          <w:p w14:paraId="3B03E6D3" w14:textId="77777777" w:rsidR="00631888" w:rsidRPr="001134EB" w:rsidRDefault="00631888" w:rsidP="003026C0">
            <w:pPr>
              <w:rPr>
                <w:bCs/>
                <w:lang w:val="el-GR"/>
              </w:rPr>
            </w:pPr>
          </w:p>
        </w:tc>
        <w:tc>
          <w:tcPr>
            <w:tcW w:w="1066" w:type="dxa"/>
            <w:tcBorders>
              <w:top w:val="nil"/>
              <w:left w:val="nil"/>
              <w:bottom w:val="single" w:sz="4" w:space="0" w:color="auto"/>
              <w:right w:val="single" w:sz="4" w:space="0" w:color="auto"/>
            </w:tcBorders>
            <w:shd w:val="clear" w:color="auto" w:fill="auto"/>
            <w:vAlign w:val="center"/>
          </w:tcPr>
          <w:p w14:paraId="1FBAEDFE" w14:textId="77777777" w:rsidR="00631888" w:rsidRPr="001134EB" w:rsidRDefault="00631888" w:rsidP="003026C0">
            <w:pPr>
              <w:rPr>
                <w:bCs/>
                <w:lang w:val="el-GR"/>
              </w:rPr>
            </w:pPr>
            <w:r w:rsidRPr="001134EB">
              <w:rPr>
                <w:bCs/>
                <w:lang w:val="el-GR"/>
              </w:rPr>
              <w:t> </w:t>
            </w:r>
          </w:p>
        </w:tc>
        <w:tc>
          <w:tcPr>
            <w:tcW w:w="1580" w:type="dxa"/>
            <w:vMerge/>
            <w:tcBorders>
              <w:top w:val="nil"/>
              <w:left w:val="single" w:sz="4" w:space="0" w:color="auto"/>
              <w:bottom w:val="single" w:sz="4" w:space="0" w:color="auto"/>
              <w:right w:val="single" w:sz="4" w:space="0" w:color="auto"/>
            </w:tcBorders>
            <w:vAlign w:val="center"/>
          </w:tcPr>
          <w:p w14:paraId="6148EBBC" w14:textId="77777777" w:rsidR="00631888" w:rsidRPr="001134EB" w:rsidRDefault="00631888" w:rsidP="003026C0">
            <w:pPr>
              <w:rPr>
                <w:bCs/>
                <w:lang w:val="el-GR"/>
              </w:rPr>
            </w:pPr>
          </w:p>
        </w:tc>
      </w:tr>
      <w:tr w:rsidR="00631888" w:rsidRPr="001134EB" w14:paraId="3742B5E4" w14:textId="77777777" w:rsidTr="003026C0">
        <w:trPr>
          <w:trHeight w:val="1116"/>
        </w:trPr>
        <w:tc>
          <w:tcPr>
            <w:tcW w:w="3635" w:type="dxa"/>
            <w:tcBorders>
              <w:top w:val="nil"/>
              <w:left w:val="single" w:sz="4" w:space="0" w:color="auto"/>
              <w:bottom w:val="single" w:sz="4" w:space="0" w:color="auto"/>
              <w:right w:val="single" w:sz="4" w:space="0" w:color="auto"/>
            </w:tcBorders>
            <w:shd w:val="clear" w:color="auto" w:fill="auto"/>
          </w:tcPr>
          <w:p w14:paraId="1D4659C2" w14:textId="77777777" w:rsidR="00631888" w:rsidRPr="001134EB" w:rsidRDefault="00631888" w:rsidP="003026C0">
            <w:pPr>
              <w:rPr>
                <w:lang w:val="el-GR"/>
              </w:rPr>
            </w:pPr>
            <w:r w:rsidRPr="001134EB">
              <w:rPr>
                <w:lang w:val="el-GR"/>
              </w:rPr>
              <w:t>Σύγκριση αξίας με υπόλοιπο κεφαλαίου δανείου και υπόλοιπο εξυπηρέτησης δανείου (χωρίς Τόκους Υπερημερίας &amp; λοιπά έξοδα)</w:t>
            </w:r>
          </w:p>
        </w:tc>
        <w:tc>
          <w:tcPr>
            <w:tcW w:w="2389" w:type="dxa"/>
            <w:tcBorders>
              <w:top w:val="nil"/>
              <w:left w:val="nil"/>
              <w:bottom w:val="single" w:sz="4" w:space="0" w:color="auto"/>
              <w:right w:val="single" w:sz="4" w:space="0" w:color="auto"/>
            </w:tcBorders>
            <w:shd w:val="clear" w:color="auto" w:fill="auto"/>
          </w:tcPr>
          <w:p w14:paraId="2EEE33E8" w14:textId="77777777" w:rsidR="00631888" w:rsidRPr="001134EB" w:rsidRDefault="00631888" w:rsidP="003026C0">
            <w:pPr>
              <w:rPr>
                <w:lang w:val="el-GR"/>
              </w:rPr>
            </w:pPr>
            <w:r w:rsidRPr="001134EB">
              <w:rPr>
                <w:lang w:val="el-GR"/>
              </w:rPr>
              <w:t xml:space="preserve">Υπόλοιπο Κεφαλαίου - εύλογη αξία ακινήτου </w:t>
            </w:r>
          </w:p>
        </w:tc>
        <w:tc>
          <w:tcPr>
            <w:tcW w:w="1066" w:type="dxa"/>
            <w:tcBorders>
              <w:top w:val="nil"/>
              <w:left w:val="nil"/>
              <w:bottom w:val="single" w:sz="4" w:space="0" w:color="auto"/>
              <w:right w:val="single" w:sz="4" w:space="0" w:color="auto"/>
            </w:tcBorders>
            <w:shd w:val="clear" w:color="auto" w:fill="auto"/>
            <w:vAlign w:val="center"/>
          </w:tcPr>
          <w:p w14:paraId="034A0940" w14:textId="77777777" w:rsidR="00631888" w:rsidRPr="001134EB" w:rsidRDefault="00631888" w:rsidP="003026C0">
            <w:pPr>
              <w:rPr>
                <w:bCs/>
                <w:lang w:val="el-GR"/>
              </w:rPr>
            </w:pPr>
            <w:r w:rsidRPr="001134EB">
              <w:rPr>
                <w:bCs/>
                <w:lang w:val="el-GR"/>
              </w:rPr>
              <w:t xml:space="preserve">COMPUTED </w:t>
            </w:r>
          </w:p>
        </w:tc>
        <w:tc>
          <w:tcPr>
            <w:tcW w:w="1580" w:type="dxa"/>
            <w:tcBorders>
              <w:top w:val="nil"/>
              <w:left w:val="nil"/>
              <w:bottom w:val="single" w:sz="4" w:space="0" w:color="auto"/>
              <w:right w:val="single" w:sz="4" w:space="0" w:color="auto"/>
            </w:tcBorders>
            <w:shd w:val="clear" w:color="auto" w:fill="auto"/>
            <w:noWrap/>
          </w:tcPr>
          <w:p w14:paraId="4A51980B" w14:textId="77777777" w:rsidR="00631888" w:rsidRPr="001134EB" w:rsidRDefault="00631888" w:rsidP="003026C0">
            <w:pPr>
              <w:rPr>
                <w:lang w:val="el-GR"/>
              </w:rPr>
            </w:pPr>
            <w:r w:rsidRPr="001134EB">
              <w:rPr>
                <w:lang w:val="el-GR"/>
              </w:rPr>
              <w:t> </w:t>
            </w:r>
          </w:p>
        </w:tc>
      </w:tr>
    </w:tbl>
    <w:p w14:paraId="1548B8C8" w14:textId="77777777" w:rsidR="00631888" w:rsidRPr="001134EB" w:rsidRDefault="00631888" w:rsidP="00631888">
      <w:pPr>
        <w:rPr>
          <w:lang w:val="el-GR"/>
        </w:rPr>
      </w:pPr>
    </w:p>
    <w:p w14:paraId="21E5990A" w14:textId="77777777" w:rsidR="00631888" w:rsidRPr="001134EB" w:rsidRDefault="00631888" w:rsidP="00631888">
      <w:pPr>
        <w:rPr>
          <w:b/>
          <w:lang w:val="en-US"/>
        </w:rPr>
      </w:pPr>
      <w:r w:rsidRPr="001134EB">
        <w:rPr>
          <w:b/>
          <w:lang w:val="el-GR"/>
        </w:rPr>
        <w:t>ΓΕΝΙΚΕΣ ΣΗΜΕΙΩΣΕΙΣ</w:t>
      </w:r>
      <w:r w:rsidRPr="001134EB">
        <w:rPr>
          <w:b/>
          <w:lang w:val="en-US"/>
        </w:rPr>
        <w:t>:</w:t>
      </w:r>
    </w:p>
    <w:p w14:paraId="002CD9F2" w14:textId="77777777" w:rsidR="00631888" w:rsidRDefault="00631888" w:rsidP="00631888">
      <w:pPr>
        <w:rPr>
          <w:lang w:val="el-GR"/>
        </w:rPr>
      </w:pPr>
      <w:r w:rsidRPr="001134EB">
        <w:rPr>
          <w:lang w:val="el-GR"/>
        </w:rPr>
        <w:t xml:space="preserve">Σχέδιο Πόλης, Ζώνη, Άρτιο , Οικοδομήσιμο, Εντός Οικισμού </w:t>
      </w:r>
      <w:proofErr w:type="spellStart"/>
      <w:r w:rsidRPr="001134EB">
        <w:rPr>
          <w:lang w:val="el-GR"/>
        </w:rPr>
        <w:t>κτλ</w:t>
      </w:r>
      <w:proofErr w:type="spellEnd"/>
      <w:r w:rsidRPr="001134EB">
        <w:rPr>
          <w:lang w:val="el-GR"/>
        </w:rPr>
        <w:t xml:space="preserve"> αποτελούν κριτήρια ΑΞΙΟΛΟΓΗΣΗΣ του ακινήτου τα οποία θα πρέπει να αποτελέσουν ΤΙΜΕΣ σχετικής παραμέτρου, από την ανάγνωση της οποίας θα δημιουργούνται τα σχετικά </w:t>
      </w:r>
      <w:r w:rsidRPr="001134EB">
        <w:rPr>
          <w:lang w:val="en-US"/>
        </w:rPr>
        <w:t>user</w:t>
      </w:r>
      <w:r w:rsidRPr="001134EB">
        <w:rPr>
          <w:lang w:val="el-GR"/>
        </w:rPr>
        <w:t xml:space="preserve"> </w:t>
      </w:r>
      <w:r w:rsidRPr="001134EB">
        <w:rPr>
          <w:lang w:val="en-US"/>
        </w:rPr>
        <w:t>interface</w:t>
      </w:r>
      <w:r w:rsidRPr="001134EB">
        <w:rPr>
          <w:lang w:val="el-GR"/>
        </w:rPr>
        <w:t xml:space="preserve"> </w:t>
      </w:r>
      <w:r w:rsidRPr="001134EB">
        <w:rPr>
          <w:lang w:val="en-US"/>
        </w:rPr>
        <w:t>radio</w:t>
      </w:r>
      <w:r w:rsidRPr="001134EB">
        <w:rPr>
          <w:lang w:val="el-GR"/>
        </w:rPr>
        <w:t xml:space="preserve"> </w:t>
      </w:r>
      <w:r w:rsidRPr="001134EB">
        <w:rPr>
          <w:lang w:val="en-US"/>
        </w:rPr>
        <w:t>buttons</w:t>
      </w:r>
      <w:r w:rsidRPr="001134EB">
        <w:rPr>
          <w:lang w:val="el-GR"/>
        </w:rPr>
        <w:t>.</w:t>
      </w:r>
    </w:p>
    <w:p w14:paraId="53B1CD10" w14:textId="3C22645C" w:rsidR="00631888" w:rsidRPr="00FC22A7" w:rsidRDefault="00631888" w:rsidP="00631888">
      <w:pPr>
        <w:rPr>
          <w:b/>
          <w:lang w:val="el-GR"/>
        </w:rPr>
      </w:pPr>
      <w:r>
        <w:rPr>
          <w:lang w:val="el-GR"/>
        </w:rPr>
        <w:t xml:space="preserve">Το ΠΣ Διαχείρισης Εγγράφων θα μπορεί να κάνει εξαγωγή σε αρχείο των δεδομένων που είναι προς εισαγωγή στο </w:t>
      </w:r>
      <w:r>
        <w:t>CRM</w:t>
      </w:r>
      <w:r w:rsidR="001A6697">
        <w:rPr>
          <w:lang w:val="el-GR"/>
        </w:rPr>
        <w:t xml:space="preserve"> (π.χ. στοιχεία μηχανικών)</w:t>
      </w:r>
      <w:r w:rsidRPr="00FC22A7">
        <w:rPr>
          <w:lang w:val="el-GR"/>
        </w:rPr>
        <w:t>.</w:t>
      </w:r>
    </w:p>
    <w:p w14:paraId="6714C8D6" w14:textId="77777777" w:rsidR="00631888" w:rsidRPr="001134EB" w:rsidRDefault="00631888" w:rsidP="00631888">
      <w:pPr>
        <w:rPr>
          <w:b/>
          <w:lang w:val="el-GR"/>
        </w:rPr>
      </w:pPr>
      <w:r w:rsidRPr="001134EB">
        <w:rPr>
          <w:b/>
          <w:lang w:val="el-GR"/>
        </w:rPr>
        <w:t>4</w:t>
      </w:r>
      <w:r w:rsidRPr="001134EB">
        <w:rPr>
          <w:b/>
          <w:vertAlign w:val="superscript"/>
          <w:lang w:val="el-GR"/>
        </w:rPr>
        <w:t>η</w:t>
      </w:r>
      <w:r w:rsidRPr="001134EB">
        <w:rPr>
          <w:b/>
          <w:lang w:val="el-GR"/>
        </w:rPr>
        <w:t xml:space="preserve"> Κατηγορία. </w:t>
      </w:r>
      <w:proofErr w:type="spellStart"/>
      <w:r w:rsidRPr="001134EB">
        <w:rPr>
          <w:b/>
          <w:lang w:val="el-GR"/>
        </w:rPr>
        <w:t>Μεταδεδομένα</w:t>
      </w:r>
      <w:proofErr w:type="spellEnd"/>
      <w:r w:rsidRPr="001134EB">
        <w:rPr>
          <w:b/>
          <w:lang w:val="el-GR"/>
        </w:rPr>
        <w:t xml:space="preserve"> που αφορούν στα « ΣΥΜΒΟΛΑΙΑ ΙΔΙΟΚΤΗΣΙΑΣ  &amp;  ΤΑ ΒΑΡΗ ΤΟΥ ΑΚΙΝΗΤΟΥ». </w:t>
      </w:r>
    </w:p>
    <w:p w14:paraId="2369A2CB" w14:textId="77777777" w:rsidR="00631888" w:rsidRPr="001134EB" w:rsidRDefault="00631888" w:rsidP="00631888">
      <w:pPr>
        <w:rPr>
          <w:b/>
          <w:lang w:val="el-GR"/>
        </w:rPr>
      </w:pPr>
      <w:r w:rsidRPr="001134EB">
        <w:rPr>
          <w:lang w:val="el-GR"/>
        </w:rPr>
        <w:t xml:space="preserve">Θα πρέπει να δημιουργηθούν τα κάτωθι  </w:t>
      </w:r>
      <w:proofErr w:type="spellStart"/>
      <w:r w:rsidRPr="001134EB">
        <w:rPr>
          <w:lang w:val="el-GR"/>
        </w:rPr>
        <w:t>μεταδεδομένα</w:t>
      </w:r>
      <w:proofErr w:type="spellEnd"/>
      <w:r w:rsidRPr="001134EB">
        <w:rPr>
          <w:lang w:val="el-GR"/>
        </w:rPr>
        <w:t xml:space="preserve"> τα οποία αφορούν τα συμβόλαια ιδιοκτησίας και τα βάρη του ακινήτου. Η βάση αυτή θα πρέπει </w:t>
      </w:r>
      <w:proofErr w:type="spellStart"/>
      <w:r w:rsidRPr="001134EB">
        <w:rPr>
          <w:lang w:val="el-GR"/>
        </w:rPr>
        <w:t>επικαιροποιείται</w:t>
      </w:r>
      <w:proofErr w:type="spellEnd"/>
      <w:r w:rsidRPr="001134EB">
        <w:rPr>
          <w:lang w:val="el-GR"/>
        </w:rPr>
        <w:t xml:space="preserve"> :</w:t>
      </w:r>
    </w:p>
    <w:p w14:paraId="2697128D" w14:textId="77777777" w:rsidR="00631888" w:rsidRPr="001134EB" w:rsidRDefault="00631888" w:rsidP="00631888">
      <w:pPr>
        <w:rPr>
          <w:b/>
          <w:lang w:val="el-GR"/>
        </w:rPr>
      </w:pPr>
    </w:p>
    <w:tbl>
      <w:tblPr>
        <w:tblW w:w="91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5"/>
        <w:gridCol w:w="1172"/>
        <w:gridCol w:w="2077"/>
        <w:gridCol w:w="2856"/>
      </w:tblGrid>
      <w:tr w:rsidR="00631888" w:rsidRPr="001134EB" w14:paraId="6AE8E139" w14:textId="77777777" w:rsidTr="003026C0">
        <w:trPr>
          <w:trHeight w:val="345"/>
        </w:trPr>
        <w:tc>
          <w:tcPr>
            <w:tcW w:w="3060" w:type="dxa"/>
            <w:shd w:val="clear" w:color="auto" w:fill="auto"/>
            <w:vAlign w:val="center"/>
          </w:tcPr>
          <w:p w14:paraId="0CAF65AC" w14:textId="77777777" w:rsidR="00631888" w:rsidRPr="001134EB" w:rsidRDefault="00631888" w:rsidP="003026C0">
            <w:pPr>
              <w:rPr>
                <w:b/>
                <w:bCs/>
                <w:lang w:val="el-GR"/>
              </w:rPr>
            </w:pPr>
            <w:r w:rsidRPr="001134EB">
              <w:rPr>
                <w:b/>
                <w:bCs/>
                <w:lang w:val="el-GR"/>
              </w:rPr>
              <w:t>Μεταβλητή</w:t>
            </w:r>
          </w:p>
        </w:tc>
        <w:tc>
          <w:tcPr>
            <w:tcW w:w="1160" w:type="dxa"/>
            <w:shd w:val="clear" w:color="auto" w:fill="auto"/>
            <w:vAlign w:val="center"/>
          </w:tcPr>
          <w:p w14:paraId="3FDC1EAC" w14:textId="77777777" w:rsidR="00631888" w:rsidRPr="001134EB" w:rsidRDefault="00631888" w:rsidP="003026C0">
            <w:pPr>
              <w:rPr>
                <w:b/>
                <w:lang w:val="el-GR"/>
              </w:rPr>
            </w:pPr>
            <w:r w:rsidRPr="001134EB">
              <w:rPr>
                <w:b/>
                <w:lang w:val="el-GR"/>
              </w:rPr>
              <w:t>ΤΠΔ</w:t>
            </w:r>
          </w:p>
        </w:tc>
        <w:tc>
          <w:tcPr>
            <w:tcW w:w="2080" w:type="dxa"/>
            <w:shd w:val="clear" w:color="auto" w:fill="auto"/>
            <w:vAlign w:val="center"/>
          </w:tcPr>
          <w:p w14:paraId="7A91863F" w14:textId="77777777" w:rsidR="00631888" w:rsidRPr="001134EB" w:rsidRDefault="00631888" w:rsidP="003026C0">
            <w:pPr>
              <w:rPr>
                <w:b/>
                <w:lang w:val="el-GR"/>
              </w:rPr>
            </w:pPr>
            <w:r w:rsidRPr="001134EB">
              <w:rPr>
                <w:b/>
                <w:lang w:val="el-GR"/>
              </w:rPr>
              <w:t>Επιλογές πεδίων</w:t>
            </w:r>
          </w:p>
        </w:tc>
        <w:tc>
          <w:tcPr>
            <w:tcW w:w="2860" w:type="dxa"/>
            <w:shd w:val="clear" w:color="auto" w:fill="auto"/>
            <w:vAlign w:val="center"/>
          </w:tcPr>
          <w:p w14:paraId="3BD80FF4" w14:textId="77777777" w:rsidR="00631888" w:rsidRPr="001134EB" w:rsidRDefault="00631888" w:rsidP="003026C0">
            <w:pPr>
              <w:rPr>
                <w:b/>
                <w:bCs/>
                <w:lang w:val="el-GR"/>
              </w:rPr>
            </w:pPr>
            <w:r w:rsidRPr="001134EB">
              <w:rPr>
                <w:b/>
                <w:bCs/>
                <w:lang w:val="el-GR"/>
              </w:rPr>
              <w:t xml:space="preserve">ΣΗΜΕΙΩΣΕΙΣ </w:t>
            </w:r>
          </w:p>
        </w:tc>
      </w:tr>
      <w:tr w:rsidR="00631888" w:rsidRPr="001134EB" w14:paraId="459CDD7F" w14:textId="77777777" w:rsidTr="003026C0">
        <w:trPr>
          <w:trHeight w:val="345"/>
        </w:trPr>
        <w:tc>
          <w:tcPr>
            <w:tcW w:w="3060" w:type="dxa"/>
            <w:shd w:val="clear" w:color="auto" w:fill="auto"/>
            <w:vAlign w:val="center"/>
          </w:tcPr>
          <w:p w14:paraId="031542E5" w14:textId="77777777" w:rsidR="00631888" w:rsidRPr="001134EB" w:rsidRDefault="00631888" w:rsidP="003026C0">
            <w:pPr>
              <w:rPr>
                <w:lang w:val="el-GR"/>
              </w:rPr>
            </w:pPr>
            <w:r w:rsidRPr="001134EB">
              <w:rPr>
                <w:lang w:val="el-GR"/>
              </w:rPr>
              <w:t>Αριθμός Δανείου</w:t>
            </w:r>
          </w:p>
        </w:tc>
        <w:tc>
          <w:tcPr>
            <w:tcW w:w="1160" w:type="dxa"/>
            <w:shd w:val="clear" w:color="auto" w:fill="auto"/>
          </w:tcPr>
          <w:p w14:paraId="61B3EFFB" w14:textId="77777777" w:rsidR="00631888" w:rsidRPr="001134EB" w:rsidRDefault="00631888" w:rsidP="003026C0">
            <w:pPr>
              <w:rPr>
                <w:lang w:val="el-GR"/>
              </w:rPr>
            </w:pPr>
            <w:r w:rsidRPr="001134EB">
              <w:rPr>
                <w:lang w:val="el-GR"/>
              </w:rPr>
              <w:t>Διαθέσιμα</w:t>
            </w:r>
          </w:p>
        </w:tc>
        <w:tc>
          <w:tcPr>
            <w:tcW w:w="2080" w:type="dxa"/>
            <w:shd w:val="clear" w:color="auto" w:fill="auto"/>
            <w:vAlign w:val="center"/>
          </w:tcPr>
          <w:p w14:paraId="4F0A5124" w14:textId="77777777" w:rsidR="00631888" w:rsidRPr="001134EB" w:rsidRDefault="00631888" w:rsidP="003026C0">
            <w:pPr>
              <w:rPr>
                <w:lang w:val="el-GR"/>
              </w:rPr>
            </w:pPr>
            <w:r w:rsidRPr="001134EB">
              <w:rPr>
                <w:lang w:val="el-GR"/>
              </w:rPr>
              <w:t> </w:t>
            </w:r>
          </w:p>
        </w:tc>
        <w:tc>
          <w:tcPr>
            <w:tcW w:w="2860" w:type="dxa"/>
            <w:shd w:val="clear" w:color="auto" w:fill="auto"/>
            <w:vAlign w:val="bottom"/>
          </w:tcPr>
          <w:p w14:paraId="59D7C491" w14:textId="77777777" w:rsidR="00631888" w:rsidRPr="001134EB" w:rsidRDefault="00631888" w:rsidP="003026C0">
            <w:pPr>
              <w:rPr>
                <w:lang w:val="el-GR"/>
              </w:rPr>
            </w:pPr>
          </w:p>
        </w:tc>
      </w:tr>
      <w:tr w:rsidR="00631888" w:rsidRPr="00A9667F" w14:paraId="7053B502" w14:textId="77777777" w:rsidTr="003026C0">
        <w:trPr>
          <w:trHeight w:val="1215"/>
        </w:trPr>
        <w:tc>
          <w:tcPr>
            <w:tcW w:w="3060" w:type="dxa"/>
            <w:shd w:val="clear" w:color="auto" w:fill="auto"/>
            <w:vAlign w:val="center"/>
          </w:tcPr>
          <w:p w14:paraId="2DEA1D6A" w14:textId="77777777" w:rsidR="00631888" w:rsidRPr="001134EB" w:rsidRDefault="00631888" w:rsidP="003026C0">
            <w:pPr>
              <w:rPr>
                <w:bCs/>
                <w:lang w:val="el-GR"/>
              </w:rPr>
            </w:pPr>
            <w:r w:rsidRPr="001134EB">
              <w:rPr>
                <w:bCs/>
                <w:lang w:val="el-GR"/>
              </w:rPr>
              <w:t>ΣΥΜΒΟΛΑΙΑ ΙΔΙΟΚΤΗΣΙΑ &amp; ΒΑΡΗ ΑΚΙΝΗΤΟΥ</w:t>
            </w:r>
          </w:p>
        </w:tc>
        <w:tc>
          <w:tcPr>
            <w:tcW w:w="1160" w:type="dxa"/>
            <w:shd w:val="clear" w:color="auto" w:fill="auto"/>
            <w:vAlign w:val="center"/>
          </w:tcPr>
          <w:p w14:paraId="097741E7" w14:textId="77777777" w:rsidR="00631888" w:rsidRPr="001134EB" w:rsidRDefault="00631888" w:rsidP="003026C0">
            <w:pPr>
              <w:rPr>
                <w:lang w:val="el-GR"/>
              </w:rPr>
            </w:pPr>
            <w:r w:rsidRPr="001134EB">
              <w:rPr>
                <w:lang w:val="el-GR"/>
              </w:rPr>
              <w:t> </w:t>
            </w:r>
          </w:p>
        </w:tc>
        <w:tc>
          <w:tcPr>
            <w:tcW w:w="2080" w:type="dxa"/>
            <w:shd w:val="clear" w:color="auto" w:fill="auto"/>
            <w:vAlign w:val="center"/>
          </w:tcPr>
          <w:p w14:paraId="3F27FEF4" w14:textId="77777777" w:rsidR="00631888" w:rsidRPr="001134EB" w:rsidRDefault="00631888" w:rsidP="003026C0">
            <w:pPr>
              <w:rPr>
                <w:lang w:val="el-GR"/>
              </w:rPr>
            </w:pPr>
            <w:r w:rsidRPr="001134EB">
              <w:rPr>
                <w:lang w:val="el-GR"/>
              </w:rPr>
              <w:t> </w:t>
            </w:r>
          </w:p>
        </w:tc>
        <w:tc>
          <w:tcPr>
            <w:tcW w:w="2860" w:type="dxa"/>
            <w:shd w:val="clear" w:color="auto" w:fill="auto"/>
          </w:tcPr>
          <w:p w14:paraId="7C6CADC7" w14:textId="77777777" w:rsidR="00631888" w:rsidRPr="001134EB" w:rsidRDefault="00631888" w:rsidP="003026C0">
            <w:pPr>
              <w:rPr>
                <w:bCs/>
                <w:lang w:val="el-GR"/>
              </w:rPr>
            </w:pPr>
            <w:r w:rsidRPr="001134EB">
              <w:rPr>
                <w:bCs/>
                <w:lang w:val="el-GR"/>
              </w:rPr>
              <w:t xml:space="preserve"> (ΣΕ ΠΕΡΙΠΤΩΣΗ ΜΕΤΑΦΟΡΑΣ Ή ΠΕΡΙΟΡΙΣΜΟΥ ΔΗΛ  </w:t>
            </w:r>
            <w:r w:rsidRPr="001134EB">
              <w:rPr>
                <w:bCs/>
                <w:i/>
                <w:iCs/>
                <w:u w:val="single"/>
                <w:lang w:val="el-GR"/>
              </w:rPr>
              <w:t>ΜΟΝΟΝ ΤΑ ΝΕΑ ΣΤΟΙΧΕΙΑ</w:t>
            </w:r>
            <w:r w:rsidRPr="001134EB">
              <w:rPr>
                <w:bCs/>
                <w:lang w:val="el-GR"/>
              </w:rPr>
              <w:t>)</w:t>
            </w:r>
          </w:p>
        </w:tc>
      </w:tr>
      <w:tr w:rsidR="00631888" w:rsidRPr="001134EB" w14:paraId="1763ED62" w14:textId="77777777" w:rsidTr="003026C0">
        <w:trPr>
          <w:trHeight w:val="675"/>
        </w:trPr>
        <w:tc>
          <w:tcPr>
            <w:tcW w:w="3060" w:type="dxa"/>
            <w:shd w:val="clear" w:color="auto" w:fill="auto"/>
            <w:vAlign w:val="center"/>
          </w:tcPr>
          <w:p w14:paraId="56540888" w14:textId="77777777" w:rsidR="00631888" w:rsidRPr="001134EB" w:rsidRDefault="00631888" w:rsidP="003026C0">
            <w:pPr>
              <w:rPr>
                <w:lang w:val="el-GR"/>
              </w:rPr>
            </w:pPr>
            <w:r w:rsidRPr="001134EB">
              <w:rPr>
                <w:lang w:val="el-GR"/>
              </w:rPr>
              <w:t xml:space="preserve">ΕΧΕΙ ΓΙΝΕΙ ΜΕΤΑΦΟΡΑ ΒΑΡΟΥΣ   </w:t>
            </w:r>
          </w:p>
        </w:tc>
        <w:tc>
          <w:tcPr>
            <w:tcW w:w="1160" w:type="dxa"/>
            <w:shd w:val="clear" w:color="auto" w:fill="auto"/>
          </w:tcPr>
          <w:p w14:paraId="70D83E84"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tcPr>
          <w:p w14:paraId="32E34A7C" w14:textId="77777777" w:rsidR="00631888" w:rsidRPr="001134EB" w:rsidRDefault="00631888" w:rsidP="003026C0">
            <w:pPr>
              <w:rPr>
                <w:bCs/>
                <w:lang w:val="el-GR"/>
              </w:rPr>
            </w:pPr>
            <w:r w:rsidRPr="001134EB">
              <w:rPr>
                <w:bCs/>
                <w:lang w:val="el-GR"/>
              </w:rPr>
              <w:t>RADIO BUTTON NAI/OXI</w:t>
            </w:r>
          </w:p>
        </w:tc>
        <w:tc>
          <w:tcPr>
            <w:tcW w:w="2860" w:type="dxa"/>
            <w:shd w:val="clear" w:color="auto" w:fill="auto"/>
            <w:vAlign w:val="bottom"/>
          </w:tcPr>
          <w:p w14:paraId="54AD4CB0" w14:textId="77777777" w:rsidR="00631888" w:rsidRPr="001134EB" w:rsidRDefault="00631888" w:rsidP="003026C0">
            <w:pPr>
              <w:rPr>
                <w:lang w:val="el-GR"/>
              </w:rPr>
            </w:pPr>
          </w:p>
        </w:tc>
      </w:tr>
      <w:tr w:rsidR="00631888" w:rsidRPr="001134EB" w14:paraId="3FE035A3" w14:textId="77777777" w:rsidTr="003026C0">
        <w:trPr>
          <w:trHeight w:val="675"/>
        </w:trPr>
        <w:tc>
          <w:tcPr>
            <w:tcW w:w="3060" w:type="dxa"/>
            <w:shd w:val="clear" w:color="auto" w:fill="auto"/>
            <w:vAlign w:val="center"/>
          </w:tcPr>
          <w:p w14:paraId="6F967C39" w14:textId="77777777" w:rsidR="00631888" w:rsidRPr="001134EB" w:rsidRDefault="00631888" w:rsidP="003026C0">
            <w:pPr>
              <w:rPr>
                <w:lang w:val="el-GR"/>
              </w:rPr>
            </w:pPr>
            <w:r w:rsidRPr="001134EB">
              <w:rPr>
                <w:lang w:val="el-GR"/>
              </w:rPr>
              <w:t xml:space="preserve">ΕΧΕΙ ΓΙΝΕΙ ΠΕΡΙΟΡΙΣΜΟΣ ΒΑΡΟΥΣ </w:t>
            </w:r>
          </w:p>
        </w:tc>
        <w:tc>
          <w:tcPr>
            <w:tcW w:w="1160" w:type="dxa"/>
            <w:shd w:val="clear" w:color="auto" w:fill="auto"/>
          </w:tcPr>
          <w:p w14:paraId="7B289CAD"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tcPr>
          <w:p w14:paraId="600F905B" w14:textId="77777777" w:rsidR="00631888" w:rsidRPr="001134EB" w:rsidRDefault="00631888" w:rsidP="003026C0">
            <w:pPr>
              <w:rPr>
                <w:bCs/>
                <w:lang w:val="el-GR"/>
              </w:rPr>
            </w:pPr>
            <w:r w:rsidRPr="001134EB">
              <w:rPr>
                <w:bCs/>
                <w:lang w:val="el-GR"/>
              </w:rPr>
              <w:t>RADIO BUTTON NAI/OXI</w:t>
            </w:r>
          </w:p>
        </w:tc>
        <w:tc>
          <w:tcPr>
            <w:tcW w:w="2860" w:type="dxa"/>
            <w:shd w:val="clear" w:color="auto" w:fill="auto"/>
            <w:vAlign w:val="bottom"/>
          </w:tcPr>
          <w:p w14:paraId="5021E878" w14:textId="77777777" w:rsidR="00631888" w:rsidRPr="001134EB" w:rsidRDefault="00631888" w:rsidP="003026C0">
            <w:pPr>
              <w:rPr>
                <w:lang w:val="el-GR"/>
              </w:rPr>
            </w:pPr>
          </w:p>
        </w:tc>
      </w:tr>
      <w:tr w:rsidR="00631888" w:rsidRPr="00A9667F" w14:paraId="1EED238D" w14:textId="77777777" w:rsidTr="003026C0">
        <w:trPr>
          <w:trHeight w:val="1215"/>
        </w:trPr>
        <w:tc>
          <w:tcPr>
            <w:tcW w:w="3060" w:type="dxa"/>
            <w:shd w:val="clear" w:color="auto" w:fill="auto"/>
          </w:tcPr>
          <w:p w14:paraId="1776733A" w14:textId="77777777" w:rsidR="00631888" w:rsidRPr="001134EB" w:rsidRDefault="00631888" w:rsidP="003026C0">
            <w:pPr>
              <w:rPr>
                <w:lang w:val="el-GR"/>
              </w:rPr>
            </w:pPr>
            <w:r w:rsidRPr="001134EB">
              <w:rPr>
                <w:lang w:val="el-GR"/>
              </w:rPr>
              <w:lastRenderedPageBreak/>
              <w:t>Είδος βάρους</w:t>
            </w:r>
          </w:p>
        </w:tc>
        <w:tc>
          <w:tcPr>
            <w:tcW w:w="1160" w:type="dxa"/>
            <w:shd w:val="clear" w:color="auto" w:fill="auto"/>
          </w:tcPr>
          <w:p w14:paraId="362F36B6" w14:textId="77777777" w:rsidR="00631888" w:rsidRPr="001134EB" w:rsidRDefault="00631888" w:rsidP="003026C0">
            <w:pPr>
              <w:rPr>
                <w:lang w:val="el-GR"/>
              </w:rPr>
            </w:pPr>
            <w:r w:rsidRPr="001134EB">
              <w:rPr>
                <w:lang w:val="el-GR"/>
              </w:rPr>
              <w:t>Διαθέσιμα</w:t>
            </w:r>
          </w:p>
        </w:tc>
        <w:tc>
          <w:tcPr>
            <w:tcW w:w="2080" w:type="dxa"/>
            <w:shd w:val="clear" w:color="auto" w:fill="auto"/>
          </w:tcPr>
          <w:p w14:paraId="4C52B843" w14:textId="77777777" w:rsidR="00631888" w:rsidRPr="001134EB" w:rsidRDefault="00631888" w:rsidP="003026C0">
            <w:pPr>
              <w:rPr>
                <w:bCs/>
                <w:lang w:val="el-GR"/>
              </w:rPr>
            </w:pPr>
            <w:r w:rsidRPr="001134EB">
              <w:rPr>
                <w:bCs/>
                <w:lang w:val="el-GR"/>
              </w:rPr>
              <w:t xml:space="preserve"> Δημιουργία DROP DOWN  </w:t>
            </w:r>
            <w:proofErr w:type="spellStart"/>
            <w:r w:rsidRPr="001134EB">
              <w:rPr>
                <w:bCs/>
                <w:lang w:val="el-GR"/>
              </w:rPr>
              <w:t>list</w:t>
            </w:r>
            <w:proofErr w:type="spellEnd"/>
            <w:r w:rsidRPr="001134EB">
              <w:rPr>
                <w:bCs/>
                <w:lang w:val="el-GR"/>
              </w:rPr>
              <w:t xml:space="preserve"> </w:t>
            </w:r>
            <w:proofErr w:type="spellStart"/>
            <w:r w:rsidRPr="001134EB">
              <w:rPr>
                <w:bCs/>
                <w:lang w:val="el-GR"/>
              </w:rPr>
              <w:t>populated</w:t>
            </w:r>
            <w:proofErr w:type="spellEnd"/>
            <w:r w:rsidRPr="001134EB">
              <w:rPr>
                <w:bCs/>
                <w:lang w:val="el-GR"/>
              </w:rPr>
              <w:t xml:space="preserve"> από ΠΑΡΑΜΕΤΡΟ </w:t>
            </w:r>
          </w:p>
        </w:tc>
        <w:tc>
          <w:tcPr>
            <w:tcW w:w="2860" w:type="dxa"/>
            <w:shd w:val="clear" w:color="auto" w:fill="auto"/>
          </w:tcPr>
          <w:p w14:paraId="1C73BB82" w14:textId="77777777" w:rsidR="00631888" w:rsidRPr="001134EB" w:rsidRDefault="00631888" w:rsidP="003026C0">
            <w:pPr>
              <w:rPr>
                <w:bCs/>
                <w:lang w:val="el-GR"/>
              </w:rPr>
            </w:pPr>
            <w:r w:rsidRPr="001134EB">
              <w:rPr>
                <w:bCs/>
                <w:lang w:val="el-GR"/>
              </w:rPr>
              <w:t>ΤΙΜΕΣ: Υποθήκη (</w:t>
            </w:r>
            <w:proofErr w:type="spellStart"/>
            <w:r w:rsidRPr="001134EB">
              <w:rPr>
                <w:bCs/>
                <w:lang w:val="el-GR"/>
              </w:rPr>
              <w:t>default</w:t>
            </w:r>
            <w:proofErr w:type="spellEnd"/>
            <w:r w:rsidRPr="001134EB">
              <w:rPr>
                <w:bCs/>
                <w:lang w:val="el-GR"/>
              </w:rPr>
              <w:t>) και ενδεχομένως άλλοι</w:t>
            </w:r>
          </w:p>
        </w:tc>
      </w:tr>
      <w:tr w:rsidR="00631888" w:rsidRPr="001134EB" w14:paraId="1436C718" w14:textId="77777777" w:rsidTr="003026C0">
        <w:trPr>
          <w:trHeight w:val="675"/>
        </w:trPr>
        <w:tc>
          <w:tcPr>
            <w:tcW w:w="3060" w:type="dxa"/>
            <w:shd w:val="clear" w:color="auto" w:fill="auto"/>
            <w:vAlign w:val="center"/>
          </w:tcPr>
          <w:p w14:paraId="0A7989FB" w14:textId="77777777" w:rsidR="00631888" w:rsidRPr="001134EB" w:rsidRDefault="00631888" w:rsidP="003026C0">
            <w:pPr>
              <w:rPr>
                <w:lang w:val="el-GR"/>
              </w:rPr>
            </w:pPr>
            <w:r w:rsidRPr="001134EB">
              <w:rPr>
                <w:lang w:val="el-GR"/>
              </w:rPr>
              <w:t>Ποσό (συνήθως 10% του αρχικού κεφαλαίου)</w:t>
            </w:r>
          </w:p>
        </w:tc>
        <w:tc>
          <w:tcPr>
            <w:tcW w:w="1160" w:type="dxa"/>
            <w:shd w:val="clear" w:color="auto" w:fill="auto"/>
          </w:tcPr>
          <w:p w14:paraId="73AF06AC"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vAlign w:val="center"/>
          </w:tcPr>
          <w:p w14:paraId="1C9FDFEF" w14:textId="77777777" w:rsidR="00631888" w:rsidRPr="001134EB" w:rsidRDefault="00631888" w:rsidP="003026C0">
            <w:pPr>
              <w:rPr>
                <w:lang w:val="el-GR"/>
              </w:rPr>
            </w:pPr>
            <w:r w:rsidRPr="001134EB">
              <w:rPr>
                <w:lang w:val="el-GR"/>
              </w:rPr>
              <w:t> </w:t>
            </w:r>
          </w:p>
        </w:tc>
        <w:tc>
          <w:tcPr>
            <w:tcW w:w="2860" w:type="dxa"/>
            <w:shd w:val="clear" w:color="auto" w:fill="auto"/>
            <w:vAlign w:val="bottom"/>
          </w:tcPr>
          <w:p w14:paraId="3C5E9995" w14:textId="77777777" w:rsidR="00631888" w:rsidRPr="001134EB" w:rsidRDefault="00631888" w:rsidP="003026C0">
            <w:pPr>
              <w:rPr>
                <w:lang w:val="el-GR"/>
              </w:rPr>
            </w:pPr>
          </w:p>
        </w:tc>
      </w:tr>
      <w:tr w:rsidR="00631888" w:rsidRPr="00A9667F" w14:paraId="55C4F474" w14:textId="77777777" w:rsidTr="003026C0">
        <w:trPr>
          <w:trHeight w:val="1215"/>
        </w:trPr>
        <w:tc>
          <w:tcPr>
            <w:tcW w:w="3060" w:type="dxa"/>
            <w:shd w:val="clear" w:color="auto" w:fill="auto"/>
          </w:tcPr>
          <w:p w14:paraId="14808EA8" w14:textId="77777777" w:rsidR="00631888" w:rsidRPr="001134EB" w:rsidRDefault="00631888" w:rsidP="003026C0">
            <w:pPr>
              <w:rPr>
                <w:lang w:val="el-GR"/>
              </w:rPr>
            </w:pPr>
            <w:r w:rsidRPr="001134EB">
              <w:rPr>
                <w:lang w:val="el-GR"/>
              </w:rPr>
              <w:t>Νόμισμα €</w:t>
            </w:r>
          </w:p>
        </w:tc>
        <w:tc>
          <w:tcPr>
            <w:tcW w:w="1160" w:type="dxa"/>
            <w:shd w:val="clear" w:color="auto" w:fill="auto"/>
          </w:tcPr>
          <w:p w14:paraId="22ED7995"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tcPr>
          <w:p w14:paraId="0B5E0599" w14:textId="77777777" w:rsidR="00631888" w:rsidRPr="001134EB" w:rsidRDefault="00631888" w:rsidP="003026C0">
            <w:pPr>
              <w:rPr>
                <w:bCs/>
                <w:lang w:val="el-GR"/>
              </w:rPr>
            </w:pPr>
            <w:r w:rsidRPr="001134EB">
              <w:rPr>
                <w:bCs/>
                <w:lang w:val="el-GR"/>
              </w:rPr>
              <w:t xml:space="preserve"> Δημιουργία DROP DOWN  </w:t>
            </w:r>
            <w:proofErr w:type="spellStart"/>
            <w:r w:rsidRPr="001134EB">
              <w:rPr>
                <w:bCs/>
                <w:lang w:val="el-GR"/>
              </w:rPr>
              <w:t>list</w:t>
            </w:r>
            <w:proofErr w:type="spellEnd"/>
            <w:r w:rsidRPr="001134EB">
              <w:rPr>
                <w:bCs/>
                <w:lang w:val="el-GR"/>
              </w:rPr>
              <w:t xml:space="preserve"> </w:t>
            </w:r>
            <w:proofErr w:type="spellStart"/>
            <w:r w:rsidRPr="001134EB">
              <w:rPr>
                <w:bCs/>
                <w:lang w:val="el-GR"/>
              </w:rPr>
              <w:t>populated</w:t>
            </w:r>
            <w:proofErr w:type="spellEnd"/>
            <w:r w:rsidRPr="001134EB">
              <w:rPr>
                <w:bCs/>
                <w:lang w:val="el-GR"/>
              </w:rPr>
              <w:t xml:space="preserve"> από ΠΑΡΑΜΕΤΡΟ </w:t>
            </w:r>
          </w:p>
        </w:tc>
        <w:tc>
          <w:tcPr>
            <w:tcW w:w="2860" w:type="dxa"/>
            <w:shd w:val="clear" w:color="auto" w:fill="auto"/>
          </w:tcPr>
          <w:p w14:paraId="31098876" w14:textId="77777777" w:rsidR="00631888" w:rsidRPr="001134EB" w:rsidRDefault="00631888" w:rsidP="003026C0">
            <w:pPr>
              <w:rPr>
                <w:bCs/>
                <w:lang w:val="el-GR"/>
              </w:rPr>
            </w:pPr>
            <w:r w:rsidRPr="001134EB">
              <w:rPr>
                <w:bCs/>
                <w:lang w:val="el-GR"/>
              </w:rPr>
              <w:t xml:space="preserve">ΤΙΜΕΣ: </w:t>
            </w:r>
            <w:proofErr w:type="spellStart"/>
            <w:r w:rsidRPr="001134EB">
              <w:rPr>
                <w:bCs/>
                <w:lang w:val="el-GR"/>
              </w:rPr>
              <w:t>euro</w:t>
            </w:r>
            <w:proofErr w:type="spellEnd"/>
            <w:r w:rsidRPr="001134EB">
              <w:rPr>
                <w:bCs/>
                <w:lang w:val="el-GR"/>
              </w:rPr>
              <w:t xml:space="preserve"> (</w:t>
            </w:r>
            <w:proofErr w:type="spellStart"/>
            <w:r w:rsidRPr="001134EB">
              <w:rPr>
                <w:bCs/>
                <w:lang w:val="el-GR"/>
              </w:rPr>
              <w:t>default</w:t>
            </w:r>
            <w:proofErr w:type="spellEnd"/>
            <w:r w:rsidRPr="001134EB">
              <w:rPr>
                <w:bCs/>
                <w:lang w:val="el-GR"/>
              </w:rPr>
              <w:t>) και ενδεχομένως άλλα</w:t>
            </w:r>
          </w:p>
        </w:tc>
      </w:tr>
      <w:tr w:rsidR="00631888" w:rsidRPr="001134EB" w14:paraId="07B933CA" w14:textId="77777777" w:rsidTr="003026C0">
        <w:trPr>
          <w:trHeight w:val="675"/>
        </w:trPr>
        <w:tc>
          <w:tcPr>
            <w:tcW w:w="3060" w:type="dxa"/>
            <w:shd w:val="clear" w:color="auto" w:fill="auto"/>
            <w:vAlign w:val="center"/>
          </w:tcPr>
          <w:p w14:paraId="7FE2DAF5" w14:textId="77777777" w:rsidR="00631888" w:rsidRPr="001134EB" w:rsidRDefault="00631888" w:rsidP="003026C0">
            <w:pPr>
              <w:rPr>
                <w:lang w:val="el-GR"/>
              </w:rPr>
            </w:pPr>
            <w:r w:rsidRPr="001134EB">
              <w:rPr>
                <w:lang w:val="el-GR"/>
              </w:rPr>
              <w:t>Στοιχεία του υπέρ ου το βάρος</w:t>
            </w:r>
          </w:p>
        </w:tc>
        <w:tc>
          <w:tcPr>
            <w:tcW w:w="1160" w:type="dxa"/>
            <w:shd w:val="clear" w:color="auto" w:fill="auto"/>
            <w:vAlign w:val="center"/>
          </w:tcPr>
          <w:p w14:paraId="3CF6DA85" w14:textId="77777777" w:rsidR="00631888" w:rsidRPr="001134EB" w:rsidRDefault="00631888" w:rsidP="003026C0">
            <w:pPr>
              <w:rPr>
                <w:lang w:val="el-GR"/>
              </w:rPr>
            </w:pPr>
            <w:r w:rsidRPr="001134EB">
              <w:rPr>
                <w:lang w:val="el-GR"/>
              </w:rPr>
              <w:t>Διαθέσιμα</w:t>
            </w:r>
          </w:p>
        </w:tc>
        <w:tc>
          <w:tcPr>
            <w:tcW w:w="2080" w:type="dxa"/>
            <w:shd w:val="clear" w:color="auto" w:fill="auto"/>
            <w:vAlign w:val="center"/>
          </w:tcPr>
          <w:p w14:paraId="652A0159" w14:textId="77777777" w:rsidR="00631888" w:rsidRPr="001134EB" w:rsidRDefault="00631888" w:rsidP="003026C0">
            <w:pPr>
              <w:rPr>
                <w:lang w:val="el-GR"/>
              </w:rPr>
            </w:pPr>
            <w:r w:rsidRPr="001134EB">
              <w:rPr>
                <w:lang w:val="el-GR"/>
              </w:rPr>
              <w:t> ΤΠΔ</w:t>
            </w:r>
          </w:p>
        </w:tc>
        <w:tc>
          <w:tcPr>
            <w:tcW w:w="2860" w:type="dxa"/>
            <w:shd w:val="clear" w:color="auto" w:fill="auto"/>
            <w:vAlign w:val="bottom"/>
          </w:tcPr>
          <w:p w14:paraId="178295CA" w14:textId="77777777" w:rsidR="00631888" w:rsidRPr="001134EB" w:rsidRDefault="00631888" w:rsidP="003026C0">
            <w:pPr>
              <w:rPr>
                <w:lang w:val="el-GR"/>
              </w:rPr>
            </w:pPr>
          </w:p>
        </w:tc>
      </w:tr>
      <w:tr w:rsidR="00631888" w:rsidRPr="001134EB" w14:paraId="3C74E34E" w14:textId="77777777" w:rsidTr="003026C0">
        <w:trPr>
          <w:trHeight w:val="675"/>
        </w:trPr>
        <w:tc>
          <w:tcPr>
            <w:tcW w:w="3060" w:type="dxa"/>
            <w:shd w:val="clear" w:color="auto" w:fill="auto"/>
            <w:vAlign w:val="center"/>
          </w:tcPr>
          <w:p w14:paraId="670471D8" w14:textId="77777777" w:rsidR="00631888" w:rsidRPr="001134EB" w:rsidRDefault="00631888" w:rsidP="003026C0">
            <w:pPr>
              <w:rPr>
                <w:lang w:val="el-GR"/>
              </w:rPr>
            </w:pPr>
            <w:r w:rsidRPr="001134EB">
              <w:rPr>
                <w:lang w:val="el-GR"/>
              </w:rPr>
              <w:t xml:space="preserve">Στοιχεία του </w:t>
            </w:r>
            <w:proofErr w:type="spellStart"/>
            <w:r w:rsidRPr="001134EB">
              <w:rPr>
                <w:lang w:val="el-GR"/>
              </w:rPr>
              <w:t>καθ΄ου</w:t>
            </w:r>
            <w:proofErr w:type="spellEnd"/>
            <w:r w:rsidRPr="001134EB">
              <w:rPr>
                <w:lang w:val="el-GR"/>
              </w:rPr>
              <w:t xml:space="preserve"> το βάρος</w:t>
            </w:r>
          </w:p>
        </w:tc>
        <w:tc>
          <w:tcPr>
            <w:tcW w:w="1160" w:type="dxa"/>
            <w:shd w:val="clear" w:color="auto" w:fill="auto"/>
          </w:tcPr>
          <w:p w14:paraId="309064C7"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vAlign w:val="center"/>
          </w:tcPr>
          <w:p w14:paraId="2E77030E" w14:textId="77777777" w:rsidR="00631888" w:rsidRPr="001134EB" w:rsidRDefault="00631888" w:rsidP="003026C0">
            <w:pPr>
              <w:rPr>
                <w:lang w:val="el-GR"/>
              </w:rPr>
            </w:pPr>
            <w:r w:rsidRPr="001134EB">
              <w:rPr>
                <w:lang w:val="el-GR"/>
              </w:rPr>
              <w:t> </w:t>
            </w:r>
          </w:p>
        </w:tc>
        <w:tc>
          <w:tcPr>
            <w:tcW w:w="2860" w:type="dxa"/>
            <w:shd w:val="clear" w:color="auto" w:fill="auto"/>
            <w:vAlign w:val="bottom"/>
          </w:tcPr>
          <w:p w14:paraId="26BD04FB" w14:textId="77777777" w:rsidR="00631888" w:rsidRPr="001134EB" w:rsidRDefault="00631888" w:rsidP="003026C0">
            <w:pPr>
              <w:rPr>
                <w:lang w:val="el-GR"/>
              </w:rPr>
            </w:pPr>
          </w:p>
        </w:tc>
      </w:tr>
      <w:tr w:rsidR="00631888" w:rsidRPr="00A9667F" w14:paraId="31ADD9FA" w14:textId="77777777" w:rsidTr="003026C0">
        <w:trPr>
          <w:trHeight w:val="1215"/>
        </w:trPr>
        <w:tc>
          <w:tcPr>
            <w:tcW w:w="3060" w:type="dxa"/>
            <w:shd w:val="clear" w:color="auto" w:fill="auto"/>
            <w:vAlign w:val="center"/>
          </w:tcPr>
          <w:p w14:paraId="6B41042B" w14:textId="77777777" w:rsidR="00631888" w:rsidRPr="001134EB" w:rsidRDefault="00631888" w:rsidP="003026C0">
            <w:pPr>
              <w:rPr>
                <w:lang w:val="el-GR"/>
              </w:rPr>
            </w:pPr>
            <w:r w:rsidRPr="001134EB">
              <w:rPr>
                <w:lang w:val="el-GR"/>
              </w:rPr>
              <w:t>Υποθηκοφυλακείο</w:t>
            </w:r>
          </w:p>
        </w:tc>
        <w:tc>
          <w:tcPr>
            <w:tcW w:w="1160" w:type="dxa"/>
            <w:shd w:val="clear" w:color="auto" w:fill="auto"/>
          </w:tcPr>
          <w:p w14:paraId="3849E7D9"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tcPr>
          <w:p w14:paraId="06503DFC" w14:textId="77777777" w:rsidR="00631888" w:rsidRPr="001134EB" w:rsidRDefault="00631888" w:rsidP="003026C0">
            <w:pPr>
              <w:rPr>
                <w:bCs/>
                <w:lang w:val="el-GR"/>
              </w:rPr>
            </w:pPr>
            <w:r w:rsidRPr="001134EB">
              <w:rPr>
                <w:bCs/>
                <w:lang w:val="el-GR"/>
              </w:rPr>
              <w:t xml:space="preserve"> Δημιουργία DROP DOWN  </w:t>
            </w:r>
            <w:proofErr w:type="spellStart"/>
            <w:r w:rsidRPr="001134EB">
              <w:rPr>
                <w:bCs/>
                <w:lang w:val="el-GR"/>
              </w:rPr>
              <w:t>list</w:t>
            </w:r>
            <w:proofErr w:type="spellEnd"/>
            <w:r w:rsidRPr="001134EB">
              <w:rPr>
                <w:bCs/>
                <w:lang w:val="el-GR"/>
              </w:rPr>
              <w:t xml:space="preserve"> </w:t>
            </w:r>
            <w:proofErr w:type="spellStart"/>
            <w:r w:rsidRPr="001134EB">
              <w:rPr>
                <w:bCs/>
                <w:lang w:val="el-GR"/>
              </w:rPr>
              <w:t>populated</w:t>
            </w:r>
            <w:proofErr w:type="spellEnd"/>
            <w:r w:rsidRPr="001134EB">
              <w:rPr>
                <w:bCs/>
                <w:lang w:val="el-GR"/>
              </w:rPr>
              <w:t xml:space="preserve"> από ΠΑΡΑΜΕΤΡΟ </w:t>
            </w:r>
          </w:p>
        </w:tc>
        <w:tc>
          <w:tcPr>
            <w:tcW w:w="2860" w:type="dxa"/>
            <w:shd w:val="clear" w:color="auto" w:fill="auto"/>
          </w:tcPr>
          <w:p w14:paraId="4F66B155" w14:textId="77777777" w:rsidR="00631888" w:rsidRPr="001134EB" w:rsidRDefault="00631888" w:rsidP="003026C0">
            <w:pPr>
              <w:rPr>
                <w:bCs/>
                <w:lang w:val="el-GR"/>
              </w:rPr>
            </w:pPr>
            <w:r w:rsidRPr="001134EB">
              <w:rPr>
                <w:bCs/>
                <w:lang w:val="el-GR"/>
              </w:rPr>
              <w:t>ΤΙΜΕΣ: Τα υποθηκοφυλακεία της χώρας</w:t>
            </w:r>
          </w:p>
        </w:tc>
      </w:tr>
      <w:tr w:rsidR="00631888" w:rsidRPr="00A9667F" w14:paraId="37FB5667" w14:textId="77777777" w:rsidTr="003026C0">
        <w:trPr>
          <w:trHeight w:val="615"/>
        </w:trPr>
        <w:tc>
          <w:tcPr>
            <w:tcW w:w="3060" w:type="dxa"/>
            <w:shd w:val="clear" w:color="auto" w:fill="auto"/>
            <w:vAlign w:val="center"/>
          </w:tcPr>
          <w:p w14:paraId="75902C53" w14:textId="77777777" w:rsidR="00631888" w:rsidRPr="001134EB" w:rsidRDefault="00631888" w:rsidP="003026C0">
            <w:pPr>
              <w:rPr>
                <w:lang w:val="el-GR"/>
              </w:rPr>
            </w:pPr>
            <w:r w:rsidRPr="001134EB">
              <w:rPr>
                <w:lang w:val="el-GR"/>
              </w:rPr>
              <w:t>Κτηματολόγιο</w:t>
            </w:r>
          </w:p>
        </w:tc>
        <w:tc>
          <w:tcPr>
            <w:tcW w:w="1160" w:type="dxa"/>
            <w:shd w:val="clear" w:color="auto" w:fill="auto"/>
          </w:tcPr>
          <w:p w14:paraId="37016A8F"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tcPr>
          <w:p w14:paraId="4C61B3E9" w14:textId="77777777" w:rsidR="00631888" w:rsidRPr="001134EB" w:rsidRDefault="00631888" w:rsidP="003026C0">
            <w:pPr>
              <w:rPr>
                <w:bCs/>
                <w:lang w:val="en-US"/>
              </w:rPr>
            </w:pPr>
            <w:r w:rsidRPr="001134EB">
              <w:rPr>
                <w:bCs/>
                <w:lang w:val="el-GR"/>
              </w:rPr>
              <w:t xml:space="preserve">Δημιουργία DROP DOWN  </w:t>
            </w:r>
            <w:proofErr w:type="spellStart"/>
            <w:r w:rsidRPr="001134EB">
              <w:rPr>
                <w:bCs/>
                <w:lang w:val="el-GR"/>
              </w:rPr>
              <w:t>list</w:t>
            </w:r>
            <w:proofErr w:type="spellEnd"/>
            <w:r w:rsidRPr="001134EB">
              <w:rPr>
                <w:bCs/>
                <w:lang w:val="el-GR"/>
              </w:rPr>
              <w:t xml:space="preserve"> </w:t>
            </w:r>
            <w:proofErr w:type="spellStart"/>
            <w:r w:rsidRPr="001134EB">
              <w:rPr>
                <w:bCs/>
                <w:lang w:val="el-GR"/>
              </w:rPr>
              <w:t>populated</w:t>
            </w:r>
            <w:proofErr w:type="spellEnd"/>
            <w:r w:rsidRPr="001134EB">
              <w:rPr>
                <w:bCs/>
                <w:lang w:val="el-GR"/>
              </w:rPr>
              <w:t xml:space="preserve"> από ΠΑΡΑΜΕΤΡΟ</w:t>
            </w:r>
          </w:p>
        </w:tc>
        <w:tc>
          <w:tcPr>
            <w:tcW w:w="2860" w:type="dxa"/>
            <w:shd w:val="clear" w:color="auto" w:fill="auto"/>
          </w:tcPr>
          <w:p w14:paraId="5B3FC1D1" w14:textId="77777777" w:rsidR="00631888" w:rsidRPr="001134EB" w:rsidRDefault="00631888" w:rsidP="003026C0">
            <w:pPr>
              <w:rPr>
                <w:bCs/>
                <w:lang w:val="el-GR"/>
              </w:rPr>
            </w:pPr>
            <w:r w:rsidRPr="001134EB">
              <w:rPr>
                <w:bCs/>
                <w:lang w:val="el-GR"/>
              </w:rPr>
              <w:t>ΤΙΜΕΣ: Τα κτηματολόγια της χώρας</w:t>
            </w:r>
          </w:p>
        </w:tc>
      </w:tr>
      <w:tr w:rsidR="00631888" w:rsidRPr="001134EB" w14:paraId="6C59D36D" w14:textId="77777777" w:rsidTr="003026C0">
        <w:trPr>
          <w:trHeight w:val="615"/>
        </w:trPr>
        <w:tc>
          <w:tcPr>
            <w:tcW w:w="3060" w:type="dxa"/>
            <w:shd w:val="clear" w:color="auto" w:fill="auto"/>
            <w:vAlign w:val="center"/>
          </w:tcPr>
          <w:p w14:paraId="402E8157" w14:textId="77777777" w:rsidR="00631888" w:rsidRPr="001134EB" w:rsidRDefault="00631888" w:rsidP="003026C0">
            <w:pPr>
              <w:rPr>
                <w:lang w:val="el-GR"/>
              </w:rPr>
            </w:pPr>
            <w:r w:rsidRPr="001134EB">
              <w:rPr>
                <w:lang w:val="el-GR"/>
              </w:rPr>
              <w:t>Σειρά βάρους</w:t>
            </w:r>
          </w:p>
        </w:tc>
        <w:tc>
          <w:tcPr>
            <w:tcW w:w="1160" w:type="dxa"/>
            <w:shd w:val="clear" w:color="auto" w:fill="auto"/>
          </w:tcPr>
          <w:p w14:paraId="5324AADD"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tcPr>
          <w:p w14:paraId="40BBCC55" w14:textId="77777777" w:rsidR="00631888" w:rsidRPr="001134EB" w:rsidRDefault="00631888" w:rsidP="003026C0">
            <w:pPr>
              <w:rPr>
                <w:bCs/>
                <w:lang w:val="el-GR"/>
              </w:rPr>
            </w:pPr>
            <w:r w:rsidRPr="001134EB">
              <w:rPr>
                <w:bCs/>
                <w:lang w:val="el-GR"/>
              </w:rPr>
              <w:t>INPUT INTEGER</w:t>
            </w:r>
          </w:p>
        </w:tc>
        <w:tc>
          <w:tcPr>
            <w:tcW w:w="2860" w:type="dxa"/>
            <w:shd w:val="clear" w:color="auto" w:fill="auto"/>
            <w:vAlign w:val="bottom"/>
          </w:tcPr>
          <w:p w14:paraId="7F9AAFDE" w14:textId="77777777" w:rsidR="00631888" w:rsidRPr="001134EB" w:rsidRDefault="00631888" w:rsidP="003026C0">
            <w:pPr>
              <w:rPr>
                <w:lang w:val="el-GR"/>
              </w:rPr>
            </w:pPr>
          </w:p>
        </w:tc>
      </w:tr>
      <w:tr w:rsidR="00631888" w:rsidRPr="001134EB" w14:paraId="0AF3C68E" w14:textId="77777777" w:rsidTr="003026C0">
        <w:trPr>
          <w:trHeight w:val="615"/>
        </w:trPr>
        <w:tc>
          <w:tcPr>
            <w:tcW w:w="3060" w:type="dxa"/>
            <w:shd w:val="clear" w:color="auto" w:fill="auto"/>
            <w:vAlign w:val="center"/>
          </w:tcPr>
          <w:p w14:paraId="4D10FF7F" w14:textId="77777777" w:rsidR="00631888" w:rsidRPr="001134EB" w:rsidRDefault="00631888" w:rsidP="003026C0">
            <w:pPr>
              <w:rPr>
                <w:lang w:val="el-GR"/>
              </w:rPr>
            </w:pPr>
            <w:r w:rsidRPr="001134EB">
              <w:rPr>
                <w:lang w:val="el-GR"/>
              </w:rPr>
              <w:t>Κ.Α.Ε.Κ.</w:t>
            </w:r>
          </w:p>
        </w:tc>
        <w:tc>
          <w:tcPr>
            <w:tcW w:w="1160" w:type="dxa"/>
            <w:shd w:val="clear" w:color="auto" w:fill="auto"/>
          </w:tcPr>
          <w:p w14:paraId="20269191"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tcPr>
          <w:p w14:paraId="02AB26C5" w14:textId="77777777" w:rsidR="00631888" w:rsidRPr="001134EB" w:rsidRDefault="00631888" w:rsidP="003026C0">
            <w:pPr>
              <w:rPr>
                <w:bCs/>
                <w:lang w:val="el-GR"/>
              </w:rPr>
            </w:pPr>
            <w:r w:rsidRPr="001134EB">
              <w:rPr>
                <w:bCs/>
                <w:lang w:val="el-GR"/>
              </w:rPr>
              <w:t>INPUT</w:t>
            </w:r>
          </w:p>
        </w:tc>
        <w:tc>
          <w:tcPr>
            <w:tcW w:w="2860" w:type="dxa"/>
            <w:shd w:val="clear" w:color="auto" w:fill="auto"/>
            <w:vAlign w:val="bottom"/>
          </w:tcPr>
          <w:p w14:paraId="7AFB04CB" w14:textId="77777777" w:rsidR="00631888" w:rsidRPr="001134EB" w:rsidRDefault="00631888" w:rsidP="003026C0">
            <w:pPr>
              <w:rPr>
                <w:lang w:val="el-GR"/>
              </w:rPr>
            </w:pPr>
          </w:p>
        </w:tc>
      </w:tr>
      <w:tr w:rsidR="00631888" w:rsidRPr="001134EB" w14:paraId="1DDB4157" w14:textId="77777777" w:rsidTr="003026C0">
        <w:trPr>
          <w:trHeight w:val="615"/>
        </w:trPr>
        <w:tc>
          <w:tcPr>
            <w:tcW w:w="3060" w:type="dxa"/>
            <w:shd w:val="clear" w:color="auto" w:fill="auto"/>
          </w:tcPr>
          <w:p w14:paraId="4514E1DE" w14:textId="77777777" w:rsidR="00631888" w:rsidRPr="001134EB" w:rsidRDefault="00631888" w:rsidP="003026C0">
            <w:pPr>
              <w:rPr>
                <w:bCs/>
                <w:lang w:val="el-GR"/>
              </w:rPr>
            </w:pPr>
            <w:r w:rsidRPr="001134EB">
              <w:rPr>
                <w:bCs/>
                <w:lang w:val="el-GR"/>
              </w:rPr>
              <w:t xml:space="preserve">Στοιχεία Κατοχών  </w:t>
            </w:r>
            <w:proofErr w:type="spellStart"/>
            <w:r w:rsidRPr="001134EB">
              <w:rPr>
                <w:bCs/>
                <w:lang w:val="el-GR"/>
              </w:rPr>
              <w:t>Εμπράγμαων</w:t>
            </w:r>
            <w:proofErr w:type="spellEnd"/>
            <w:r w:rsidRPr="001134EB">
              <w:rPr>
                <w:bCs/>
                <w:lang w:val="el-GR"/>
              </w:rPr>
              <w:t xml:space="preserve">  </w:t>
            </w:r>
            <w:proofErr w:type="spellStart"/>
            <w:r w:rsidRPr="001134EB">
              <w:rPr>
                <w:bCs/>
                <w:lang w:val="el-GR"/>
              </w:rPr>
              <w:t>Δικ</w:t>
            </w:r>
            <w:proofErr w:type="spellEnd"/>
          </w:p>
        </w:tc>
        <w:tc>
          <w:tcPr>
            <w:tcW w:w="1160" w:type="dxa"/>
            <w:shd w:val="clear" w:color="auto" w:fill="auto"/>
          </w:tcPr>
          <w:p w14:paraId="4D29E8E6" w14:textId="77777777" w:rsidR="00631888" w:rsidRPr="001134EB" w:rsidRDefault="00631888" w:rsidP="003026C0">
            <w:pPr>
              <w:rPr>
                <w:lang w:val="el-GR"/>
              </w:rPr>
            </w:pPr>
            <w:r w:rsidRPr="001134EB">
              <w:rPr>
                <w:lang w:val="el-GR"/>
              </w:rPr>
              <w:t> </w:t>
            </w:r>
          </w:p>
        </w:tc>
        <w:tc>
          <w:tcPr>
            <w:tcW w:w="2080" w:type="dxa"/>
            <w:shd w:val="clear" w:color="auto" w:fill="auto"/>
            <w:vAlign w:val="center"/>
          </w:tcPr>
          <w:p w14:paraId="5BD8A4EE" w14:textId="77777777" w:rsidR="00631888" w:rsidRPr="001134EB" w:rsidRDefault="00631888" w:rsidP="003026C0">
            <w:pPr>
              <w:rPr>
                <w:lang w:val="el-GR"/>
              </w:rPr>
            </w:pPr>
            <w:r w:rsidRPr="001134EB">
              <w:rPr>
                <w:lang w:val="el-GR"/>
              </w:rPr>
              <w:t> </w:t>
            </w:r>
          </w:p>
        </w:tc>
        <w:tc>
          <w:tcPr>
            <w:tcW w:w="2860" w:type="dxa"/>
            <w:shd w:val="clear" w:color="auto" w:fill="auto"/>
            <w:vAlign w:val="bottom"/>
          </w:tcPr>
          <w:p w14:paraId="213C3573" w14:textId="77777777" w:rsidR="00631888" w:rsidRPr="001134EB" w:rsidRDefault="00631888" w:rsidP="003026C0">
            <w:pPr>
              <w:rPr>
                <w:lang w:val="el-GR"/>
              </w:rPr>
            </w:pPr>
          </w:p>
        </w:tc>
      </w:tr>
      <w:tr w:rsidR="00631888" w:rsidRPr="00A9667F" w14:paraId="2F3F5DBE" w14:textId="77777777" w:rsidTr="003026C0">
        <w:trPr>
          <w:trHeight w:val="2415"/>
        </w:trPr>
        <w:tc>
          <w:tcPr>
            <w:tcW w:w="3060" w:type="dxa"/>
            <w:shd w:val="clear" w:color="auto" w:fill="auto"/>
          </w:tcPr>
          <w:p w14:paraId="7F6661CC" w14:textId="77777777" w:rsidR="00631888" w:rsidRPr="001134EB" w:rsidRDefault="00631888" w:rsidP="003026C0">
            <w:pPr>
              <w:rPr>
                <w:bCs/>
                <w:lang w:val="el-GR"/>
              </w:rPr>
            </w:pPr>
            <w:r w:rsidRPr="001134EB">
              <w:rPr>
                <w:bCs/>
                <w:lang w:val="el-GR"/>
              </w:rPr>
              <w:t>Είδος Εμπράγματου Δικαιώματος</w:t>
            </w:r>
          </w:p>
        </w:tc>
        <w:tc>
          <w:tcPr>
            <w:tcW w:w="1160" w:type="dxa"/>
            <w:shd w:val="clear" w:color="auto" w:fill="auto"/>
          </w:tcPr>
          <w:p w14:paraId="15C2BBFC"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vAlign w:val="center"/>
          </w:tcPr>
          <w:p w14:paraId="6AB2632C" w14:textId="77777777" w:rsidR="00631888" w:rsidRPr="001134EB" w:rsidRDefault="00631888" w:rsidP="003026C0">
            <w:pPr>
              <w:rPr>
                <w:bCs/>
                <w:lang w:val="el-GR"/>
              </w:rPr>
            </w:pPr>
            <w:r w:rsidRPr="001134EB">
              <w:rPr>
                <w:bCs/>
                <w:lang w:val="el-GR"/>
              </w:rPr>
              <w:t xml:space="preserve">Άντληση των τιμών της παραμέτρου από το ΠΣ δανείων και δημιουργία DROP DOWN  </w:t>
            </w:r>
            <w:proofErr w:type="spellStart"/>
            <w:r w:rsidRPr="001134EB">
              <w:rPr>
                <w:bCs/>
                <w:lang w:val="el-GR"/>
              </w:rPr>
              <w:t>list</w:t>
            </w:r>
            <w:proofErr w:type="spellEnd"/>
            <w:r w:rsidRPr="001134EB">
              <w:rPr>
                <w:bCs/>
                <w:lang w:val="el-GR"/>
              </w:rPr>
              <w:t xml:space="preserve"> προς επιλογή τιμών </w:t>
            </w:r>
          </w:p>
        </w:tc>
        <w:tc>
          <w:tcPr>
            <w:tcW w:w="2860" w:type="dxa"/>
            <w:shd w:val="clear" w:color="auto" w:fill="auto"/>
          </w:tcPr>
          <w:p w14:paraId="58938AC4" w14:textId="77777777" w:rsidR="00631888" w:rsidRPr="001134EB" w:rsidRDefault="00631888" w:rsidP="003026C0">
            <w:pPr>
              <w:rPr>
                <w:bCs/>
                <w:lang w:val="el-GR"/>
              </w:rPr>
            </w:pPr>
            <w:r w:rsidRPr="001134EB">
              <w:rPr>
                <w:bCs/>
                <w:lang w:val="el-GR"/>
              </w:rPr>
              <w:t>ΤΙΜΕΣ:  Πλήρης κυριότητα,  Ψιλή Κυριότητα,  Επικαρπία, Λοιπά εμπράγματα δικαιώματα</w:t>
            </w:r>
          </w:p>
        </w:tc>
      </w:tr>
      <w:tr w:rsidR="00631888" w:rsidRPr="001134EB" w14:paraId="7CBABAD1" w14:textId="77777777" w:rsidTr="003026C0">
        <w:trPr>
          <w:trHeight w:val="615"/>
        </w:trPr>
        <w:tc>
          <w:tcPr>
            <w:tcW w:w="3060" w:type="dxa"/>
            <w:shd w:val="clear" w:color="auto" w:fill="auto"/>
          </w:tcPr>
          <w:p w14:paraId="2CFC0204" w14:textId="77777777" w:rsidR="00631888" w:rsidRPr="001134EB" w:rsidRDefault="00631888" w:rsidP="003026C0">
            <w:pPr>
              <w:rPr>
                <w:bCs/>
                <w:lang w:val="el-GR"/>
              </w:rPr>
            </w:pPr>
            <w:r w:rsidRPr="001134EB">
              <w:rPr>
                <w:bCs/>
                <w:lang w:val="el-GR"/>
              </w:rPr>
              <w:t>Ποσοστό Κυριότητας Στο εμπράγματο</w:t>
            </w:r>
          </w:p>
        </w:tc>
        <w:tc>
          <w:tcPr>
            <w:tcW w:w="1160" w:type="dxa"/>
            <w:shd w:val="clear" w:color="auto" w:fill="auto"/>
          </w:tcPr>
          <w:p w14:paraId="5AE60B93"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tcPr>
          <w:p w14:paraId="4656E21D" w14:textId="77777777" w:rsidR="00631888" w:rsidRPr="001134EB" w:rsidRDefault="00631888" w:rsidP="003026C0">
            <w:pPr>
              <w:rPr>
                <w:bCs/>
                <w:lang w:val="el-GR"/>
              </w:rPr>
            </w:pPr>
            <w:r w:rsidRPr="001134EB">
              <w:rPr>
                <w:bCs/>
                <w:lang w:val="el-GR"/>
              </w:rPr>
              <w:t>INPUT</w:t>
            </w:r>
          </w:p>
        </w:tc>
        <w:tc>
          <w:tcPr>
            <w:tcW w:w="2860" w:type="dxa"/>
            <w:shd w:val="clear" w:color="auto" w:fill="auto"/>
            <w:vAlign w:val="bottom"/>
          </w:tcPr>
          <w:p w14:paraId="0E2D58F7" w14:textId="77777777" w:rsidR="00631888" w:rsidRPr="001134EB" w:rsidRDefault="00631888" w:rsidP="003026C0">
            <w:pPr>
              <w:rPr>
                <w:lang w:val="el-GR"/>
              </w:rPr>
            </w:pPr>
          </w:p>
        </w:tc>
      </w:tr>
      <w:tr w:rsidR="00631888" w:rsidRPr="001134EB" w14:paraId="5317E7C6" w14:textId="77777777" w:rsidTr="003026C0">
        <w:trPr>
          <w:trHeight w:val="315"/>
        </w:trPr>
        <w:tc>
          <w:tcPr>
            <w:tcW w:w="3060" w:type="dxa"/>
            <w:shd w:val="clear" w:color="auto" w:fill="auto"/>
          </w:tcPr>
          <w:p w14:paraId="229DE1E2" w14:textId="77777777" w:rsidR="00631888" w:rsidRPr="001134EB" w:rsidRDefault="00631888" w:rsidP="003026C0">
            <w:pPr>
              <w:rPr>
                <w:bCs/>
                <w:lang w:val="el-GR"/>
              </w:rPr>
            </w:pPr>
            <w:r w:rsidRPr="001134EB">
              <w:rPr>
                <w:bCs/>
                <w:lang w:val="el-GR"/>
              </w:rPr>
              <w:t>Κάτοχος</w:t>
            </w:r>
          </w:p>
        </w:tc>
        <w:tc>
          <w:tcPr>
            <w:tcW w:w="1160" w:type="dxa"/>
            <w:shd w:val="clear" w:color="auto" w:fill="auto"/>
            <w:vAlign w:val="bottom"/>
          </w:tcPr>
          <w:p w14:paraId="1DEF5B9E" w14:textId="77777777" w:rsidR="00631888" w:rsidRPr="001134EB" w:rsidRDefault="00631888" w:rsidP="003026C0">
            <w:pPr>
              <w:rPr>
                <w:lang w:val="el-GR"/>
              </w:rPr>
            </w:pPr>
          </w:p>
        </w:tc>
        <w:tc>
          <w:tcPr>
            <w:tcW w:w="2080" w:type="dxa"/>
            <w:shd w:val="clear" w:color="auto" w:fill="auto"/>
            <w:vAlign w:val="bottom"/>
          </w:tcPr>
          <w:p w14:paraId="029A7EF0" w14:textId="77777777" w:rsidR="00631888" w:rsidRPr="001134EB" w:rsidRDefault="00631888" w:rsidP="003026C0">
            <w:pPr>
              <w:rPr>
                <w:lang w:val="el-GR"/>
              </w:rPr>
            </w:pPr>
          </w:p>
        </w:tc>
        <w:tc>
          <w:tcPr>
            <w:tcW w:w="2860" w:type="dxa"/>
            <w:shd w:val="clear" w:color="auto" w:fill="auto"/>
            <w:vAlign w:val="bottom"/>
          </w:tcPr>
          <w:p w14:paraId="7C047C0D" w14:textId="77777777" w:rsidR="00631888" w:rsidRPr="001134EB" w:rsidRDefault="00631888" w:rsidP="003026C0">
            <w:pPr>
              <w:rPr>
                <w:lang w:val="el-GR"/>
              </w:rPr>
            </w:pPr>
          </w:p>
        </w:tc>
      </w:tr>
      <w:tr w:rsidR="00631888" w:rsidRPr="002505A1" w14:paraId="71F35DF9" w14:textId="77777777" w:rsidTr="003026C0">
        <w:trPr>
          <w:trHeight w:val="573"/>
        </w:trPr>
        <w:tc>
          <w:tcPr>
            <w:tcW w:w="3060" w:type="dxa"/>
            <w:shd w:val="clear" w:color="auto" w:fill="auto"/>
          </w:tcPr>
          <w:p w14:paraId="57237ACF" w14:textId="77777777" w:rsidR="00631888" w:rsidRPr="001134EB" w:rsidRDefault="00631888" w:rsidP="003026C0">
            <w:pPr>
              <w:rPr>
                <w:lang w:val="el-GR"/>
              </w:rPr>
            </w:pPr>
            <w:r w:rsidRPr="001134EB">
              <w:rPr>
                <w:lang w:val="el-GR"/>
              </w:rPr>
              <w:t>Επώνυμο</w:t>
            </w:r>
          </w:p>
        </w:tc>
        <w:tc>
          <w:tcPr>
            <w:tcW w:w="1160" w:type="dxa"/>
            <w:shd w:val="clear" w:color="auto" w:fill="auto"/>
          </w:tcPr>
          <w:p w14:paraId="072B35EA"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vAlign w:val="center"/>
          </w:tcPr>
          <w:p w14:paraId="1FBFF5E7" w14:textId="77777777" w:rsidR="00631888" w:rsidRPr="001134EB" w:rsidRDefault="00631888" w:rsidP="003026C0">
            <w:pPr>
              <w:rPr>
                <w:bCs/>
                <w:lang w:val="el-GR"/>
              </w:rPr>
            </w:pPr>
          </w:p>
        </w:tc>
        <w:tc>
          <w:tcPr>
            <w:tcW w:w="2860" w:type="dxa"/>
            <w:shd w:val="clear" w:color="auto" w:fill="auto"/>
            <w:vAlign w:val="bottom"/>
          </w:tcPr>
          <w:p w14:paraId="2249529F" w14:textId="77777777" w:rsidR="00631888" w:rsidRPr="001134EB" w:rsidRDefault="00631888" w:rsidP="003026C0">
            <w:pPr>
              <w:rPr>
                <w:lang w:val="el-GR"/>
              </w:rPr>
            </w:pPr>
          </w:p>
        </w:tc>
      </w:tr>
      <w:tr w:rsidR="00631888" w:rsidRPr="002505A1" w14:paraId="53AB2450" w14:textId="77777777" w:rsidTr="003026C0">
        <w:trPr>
          <w:trHeight w:val="313"/>
        </w:trPr>
        <w:tc>
          <w:tcPr>
            <w:tcW w:w="3060" w:type="dxa"/>
            <w:shd w:val="clear" w:color="auto" w:fill="auto"/>
          </w:tcPr>
          <w:p w14:paraId="20690CD9" w14:textId="77777777" w:rsidR="00631888" w:rsidRPr="001134EB" w:rsidRDefault="00631888" w:rsidP="003026C0">
            <w:pPr>
              <w:rPr>
                <w:lang w:val="el-GR"/>
              </w:rPr>
            </w:pPr>
            <w:r w:rsidRPr="001134EB">
              <w:rPr>
                <w:lang w:val="el-GR"/>
              </w:rPr>
              <w:t>Όνομα</w:t>
            </w:r>
          </w:p>
        </w:tc>
        <w:tc>
          <w:tcPr>
            <w:tcW w:w="1160" w:type="dxa"/>
            <w:shd w:val="clear" w:color="auto" w:fill="auto"/>
          </w:tcPr>
          <w:p w14:paraId="791EB02E"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vAlign w:val="center"/>
          </w:tcPr>
          <w:p w14:paraId="2959BC43" w14:textId="77777777" w:rsidR="00631888" w:rsidRPr="001134EB" w:rsidRDefault="00631888" w:rsidP="003026C0">
            <w:pPr>
              <w:rPr>
                <w:bCs/>
                <w:lang w:val="el-GR"/>
              </w:rPr>
            </w:pPr>
          </w:p>
        </w:tc>
        <w:tc>
          <w:tcPr>
            <w:tcW w:w="2860" w:type="dxa"/>
            <w:shd w:val="clear" w:color="auto" w:fill="auto"/>
            <w:vAlign w:val="bottom"/>
          </w:tcPr>
          <w:p w14:paraId="72983160" w14:textId="77777777" w:rsidR="00631888" w:rsidRPr="001134EB" w:rsidRDefault="00631888" w:rsidP="003026C0">
            <w:pPr>
              <w:rPr>
                <w:lang w:val="el-GR"/>
              </w:rPr>
            </w:pPr>
          </w:p>
        </w:tc>
      </w:tr>
      <w:tr w:rsidR="00631888" w:rsidRPr="002505A1" w14:paraId="7248CDF2" w14:textId="77777777" w:rsidTr="003026C0">
        <w:trPr>
          <w:trHeight w:val="507"/>
        </w:trPr>
        <w:tc>
          <w:tcPr>
            <w:tcW w:w="3060" w:type="dxa"/>
            <w:shd w:val="clear" w:color="auto" w:fill="auto"/>
          </w:tcPr>
          <w:p w14:paraId="679CF564" w14:textId="77777777" w:rsidR="00631888" w:rsidRPr="001134EB" w:rsidRDefault="00631888" w:rsidP="003026C0">
            <w:pPr>
              <w:rPr>
                <w:lang w:val="el-GR"/>
              </w:rPr>
            </w:pPr>
            <w:r w:rsidRPr="001134EB">
              <w:rPr>
                <w:lang w:val="el-GR"/>
              </w:rPr>
              <w:lastRenderedPageBreak/>
              <w:t>Πατρώνυμο</w:t>
            </w:r>
          </w:p>
        </w:tc>
        <w:tc>
          <w:tcPr>
            <w:tcW w:w="1160" w:type="dxa"/>
            <w:shd w:val="clear" w:color="auto" w:fill="auto"/>
          </w:tcPr>
          <w:p w14:paraId="0B7EDF7D"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vAlign w:val="center"/>
          </w:tcPr>
          <w:p w14:paraId="1D506FF1" w14:textId="77777777" w:rsidR="00631888" w:rsidRPr="00DD7D6B" w:rsidRDefault="00631888" w:rsidP="003026C0">
            <w:pPr>
              <w:rPr>
                <w:bCs/>
                <w:strike/>
                <w:lang w:val="el-GR"/>
              </w:rPr>
            </w:pPr>
          </w:p>
        </w:tc>
        <w:tc>
          <w:tcPr>
            <w:tcW w:w="2860" w:type="dxa"/>
            <w:shd w:val="clear" w:color="auto" w:fill="auto"/>
            <w:vAlign w:val="bottom"/>
          </w:tcPr>
          <w:p w14:paraId="31E32680" w14:textId="77777777" w:rsidR="00631888" w:rsidRPr="001134EB" w:rsidRDefault="00631888" w:rsidP="003026C0">
            <w:pPr>
              <w:rPr>
                <w:lang w:val="el-GR"/>
              </w:rPr>
            </w:pPr>
          </w:p>
        </w:tc>
      </w:tr>
      <w:tr w:rsidR="00631888" w:rsidRPr="002505A1" w14:paraId="36760C53" w14:textId="77777777" w:rsidTr="003026C0">
        <w:trPr>
          <w:trHeight w:val="275"/>
        </w:trPr>
        <w:tc>
          <w:tcPr>
            <w:tcW w:w="3060" w:type="dxa"/>
            <w:shd w:val="clear" w:color="auto" w:fill="auto"/>
          </w:tcPr>
          <w:p w14:paraId="6E11A7C2" w14:textId="77777777" w:rsidR="00631888" w:rsidRPr="001134EB" w:rsidRDefault="00631888" w:rsidP="003026C0">
            <w:pPr>
              <w:rPr>
                <w:lang w:val="el-GR"/>
              </w:rPr>
            </w:pPr>
            <w:proofErr w:type="spellStart"/>
            <w:r w:rsidRPr="001134EB">
              <w:rPr>
                <w:lang w:val="el-GR"/>
              </w:rPr>
              <w:t>Μητρώνυμο</w:t>
            </w:r>
            <w:proofErr w:type="spellEnd"/>
          </w:p>
        </w:tc>
        <w:tc>
          <w:tcPr>
            <w:tcW w:w="1160" w:type="dxa"/>
            <w:shd w:val="clear" w:color="auto" w:fill="auto"/>
          </w:tcPr>
          <w:p w14:paraId="365DBE94"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vAlign w:val="center"/>
          </w:tcPr>
          <w:p w14:paraId="45650C68" w14:textId="77777777" w:rsidR="00631888" w:rsidRPr="00DD7D6B" w:rsidRDefault="00631888" w:rsidP="003026C0">
            <w:pPr>
              <w:rPr>
                <w:bCs/>
                <w:strike/>
                <w:lang w:val="el-GR"/>
              </w:rPr>
            </w:pPr>
          </w:p>
        </w:tc>
        <w:tc>
          <w:tcPr>
            <w:tcW w:w="2860" w:type="dxa"/>
            <w:shd w:val="clear" w:color="auto" w:fill="auto"/>
            <w:vAlign w:val="bottom"/>
          </w:tcPr>
          <w:p w14:paraId="5099C70D" w14:textId="77777777" w:rsidR="00631888" w:rsidRPr="001134EB" w:rsidRDefault="00631888" w:rsidP="003026C0">
            <w:pPr>
              <w:rPr>
                <w:lang w:val="el-GR"/>
              </w:rPr>
            </w:pPr>
          </w:p>
        </w:tc>
      </w:tr>
      <w:tr w:rsidR="00631888" w:rsidRPr="002505A1" w14:paraId="29F2515A" w14:textId="77777777" w:rsidTr="003026C0">
        <w:trPr>
          <w:trHeight w:val="327"/>
        </w:trPr>
        <w:tc>
          <w:tcPr>
            <w:tcW w:w="3060" w:type="dxa"/>
            <w:shd w:val="clear" w:color="auto" w:fill="auto"/>
          </w:tcPr>
          <w:p w14:paraId="69C39462" w14:textId="77777777" w:rsidR="00631888" w:rsidRPr="001134EB" w:rsidRDefault="00631888" w:rsidP="003026C0">
            <w:pPr>
              <w:rPr>
                <w:lang w:val="el-GR"/>
              </w:rPr>
            </w:pPr>
            <w:r w:rsidRPr="001134EB">
              <w:rPr>
                <w:lang w:val="el-GR"/>
              </w:rPr>
              <w:t>ΑΦΜ</w:t>
            </w:r>
          </w:p>
        </w:tc>
        <w:tc>
          <w:tcPr>
            <w:tcW w:w="1160" w:type="dxa"/>
            <w:shd w:val="clear" w:color="auto" w:fill="auto"/>
          </w:tcPr>
          <w:p w14:paraId="0F205157"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vAlign w:val="center"/>
          </w:tcPr>
          <w:p w14:paraId="65DD32FF" w14:textId="77777777" w:rsidR="00631888" w:rsidRPr="00DD7D6B" w:rsidRDefault="00631888" w:rsidP="003026C0">
            <w:pPr>
              <w:rPr>
                <w:bCs/>
                <w:strike/>
                <w:lang w:val="el-GR"/>
              </w:rPr>
            </w:pPr>
          </w:p>
        </w:tc>
        <w:tc>
          <w:tcPr>
            <w:tcW w:w="2860" w:type="dxa"/>
            <w:shd w:val="clear" w:color="auto" w:fill="auto"/>
            <w:vAlign w:val="bottom"/>
          </w:tcPr>
          <w:p w14:paraId="71FA49E9" w14:textId="77777777" w:rsidR="00631888" w:rsidRPr="001134EB" w:rsidRDefault="00631888" w:rsidP="003026C0">
            <w:pPr>
              <w:rPr>
                <w:lang w:val="el-GR"/>
              </w:rPr>
            </w:pPr>
          </w:p>
        </w:tc>
      </w:tr>
      <w:tr w:rsidR="00631888" w:rsidRPr="002505A1" w14:paraId="40DA7DFA" w14:textId="77777777" w:rsidTr="003026C0">
        <w:trPr>
          <w:trHeight w:val="366"/>
        </w:trPr>
        <w:tc>
          <w:tcPr>
            <w:tcW w:w="3060" w:type="dxa"/>
            <w:shd w:val="clear" w:color="auto" w:fill="auto"/>
          </w:tcPr>
          <w:p w14:paraId="5027BE24" w14:textId="77777777" w:rsidR="00631888" w:rsidRPr="001134EB" w:rsidRDefault="00631888" w:rsidP="003026C0">
            <w:pPr>
              <w:rPr>
                <w:lang w:val="el-GR"/>
              </w:rPr>
            </w:pPr>
            <w:r w:rsidRPr="001134EB">
              <w:rPr>
                <w:lang w:val="el-GR"/>
              </w:rPr>
              <w:t>ΑΔΤ</w:t>
            </w:r>
          </w:p>
        </w:tc>
        <w:tc>
          <w:tcPr>
            <w:tcW w:w="1160" w:type="dxa"/>
            <w:shd w:val="clear" w:color="auto" w:fill="auto"/>
          </w:tcPr>
          <w:p w14:paraId="1FB639C1"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vAlign w:val="center"/>
          </w:tcPr>
          <w:p w14:paraId="2CD27050" w14:textId="77777777" w:rsidR="00631888" w:rsidRPr="00DD7D6B" w:rsidRDefault="00631888" w:rsidP="003026C0">
            <w:pPr>
              <w:rPr>
                <w:bCs/>
                <w:strike/>
                <w:lang w:val="el-GR"/>
              </w:rPr>
            </w:pPr>
          </w:p>
        </w:tc>
        <w:tc>
          <w:tcPr>
            <w:tcW w:w="2860" w:type="dxa"/>
            <w:shd w:val="clear" w:color="auto" w:fill="auto"/>
            <w:vAlign w:val="bottom"/>
          </w:tcPr>
          <w:p w14:paraId="202B86AE" w14:textId="77777777" w:rsidR="00631888" w:rsidRPr="001134EB" w:rsidRDefault="00631888" w:rsidP="003026C0">
            <w:pPr>
              <w:rPr>
                <w:lang w:val="el-GR"/>
              </w:rPr>
            </w:pPr>
          </w:p>
        </w:tc>
      </w:tr>
      <w:tr w:rsidR="00631888" w:rsidRPr="002505A1" w14:paraId="6673A457" w14:textId="77777777" w:rsidTr="003026C0">
        <w:trPr>
          <w:trHeight w:val="559"/>
        </w:trPr>
        <w:tc>
          <w:tcPr>
            <w:tcW w:w="3060" w:type="dxa"/>
            <w:shd w:val="clear" w:color="auto" w:fill="auto"/>
          </w:tcPr>
          <w:p w14:paraId="191FC593" w14:textId="77777777" w:rsidR="00631888" w:rsidRPr="001134EB" w:rsidRDefault="00631888" w:rsidP="003026C0">
            <w:pPr>
              <w:rPr>
                <w:lang w:val="el-GR"/>
              </w:rPr>
            </w:pPr>
            <w:r w:rsidRPr="001134EB">
              <w:rPr>
                <w:lang w:val="el-GR"/>
              </w:rPr>
              <w:t>Τηλέφωνο Επικοινωνίας</w:t>
            </w:r>
          </w:p>
        </w:tc>
        <w:tc>
          <w:tcPr>
            <w:tcW w:w="1160" w:type="dxa"/>
            <w:shd w:val="clear" w:color="auto" w:fill="auto"/>
          </w:tcPr>
          <w:p w14:paraId="72EB6580" w14:textId="77777777" w:rsidR="00631888" w:rsidRPr="001134EB" w:rsidRDefault="00631888" w:rsidP="003026C0">
            <w:pPr>
              <w:rPr>
                <w:bCs/>
                <w:lang w:val="el-GR"/>
              </w:rPr>
            </w:pPr>
            <w:r w:rsidRPr="001134EB">
              <w:rPr>
                <w:bCs/>
                <w:lang w:val="el-GR"/>
              </w:rPr>
              <w:t>Μη διαθέσιμα</w:t>
            </w:r>
          </w:p>
        </w:tc>
        <w:tc>
          <w:tcPr>
            <w:tcW w:w="2080" w:type="dxa"/>
            <w:shd w:val="clear" w:color="auto" w:fill="auto"/>
            <w:vAlign w:val="center"/>
          </w:tcPr>
          <w:p w14:paraId="4BA1DC2E" w14:textId="77777777" w:rsidR="00631888" w:rsidRPr="00DD7D6B" w:rsidRDefault="00631888" w:rsidP="003026C0">
            <w:pPr>
              <w:rPr>
                <w:bCs/>
                <w:strike/>
                <w:lang w:val="el-GR"/>
              </w:rPr>
            </w:pPr>
          </w:p>
        </w:tc>
        <w:tc>
          <w:tcPr>
            <w:tcW w:w="2860" w:type="dxa"/>
            <w:shd w:val="clear" w:color="auto" w:fill="auto"/>
            <w:vAlign w:val="bottom"/>
          </w:tcPr>
          <w:p w14:paraId="1B88B425" w14:textId="77777777" w:rsidR="00631888" w:rsidRPr="001134EB" w:rsidRDefault="00631888" w:rsidP="003026C0">
            <w:pPr>
              <w:rPr>
                <w:lang w:val="el-GR"/>
              </w:rPr>
            </w:pPr>
          </w:p>
        </w:tc>
      </w:tr>
    </w:tbl>
    <w:p w14:paraId="7D748095" w14:textId="77777777" w:rsidR="00631888" w:rsidRDefault="00631888" w:rsidP="00631888">
      <w:pPr>
        <w:rPr>
          <w:b/>
          <w:lang w:val="el-GR"/>
        </w:rPr>
      </w:pPr>
    </w:p>
    <w:p w14:paraId="7975D24E" w14:textId="396C1F78" w:rsidR="00631888" w:rsidRPr="00DD7D6B" w:rsidRDefault="00631888" w:rsidP="00631888">
      <w:pPr>
        <w:rPr>
          <w:b/>
          <w:lang w:val="el-GR"/>
        </w:rPr>
      </w:pPr>
      <w:r>
        <w:rPr>
          <w:b/>
          <w:lang w:val="el-GR"/>
        </w:rPr>
        <w:t>ΣΗΜΕΙΩΣΗ</w:t>
      </w:r>
      <w:r w:rsidRPr="00DD7D6B">
        <w:rPr>
          <w:b/>
          <w:lang w:val="el-GR"/>
        </w:rPr>
        <w:t xml:space="preserve">: </w:t>
      </w:r>
      <w:r>
        <w:rPr>
          <w:b/>
          <w:lang w:val="en-US"/>
        </w:rPr>
        <w:t>To</w:t>
      </w:r>
      <w:r w:rsidRPr="00DD7D6B">
        <w:rPr>
          <w:b/>
          <w:lang w:val="el-GR"/>
        </w:rPr>
        <w:t xml:space="preserve"> </w:t>
      </w:r>
      <w:r>
        <w:rPr>
          <w:b/>
          <w:lang w:val="el-GR"/>
        </w:rPr>
        <w:t xml:space="preserve">ΠΣ Διαχείρισης Εγγράφων θα μπορεί να εξάγει τα παραπάνω στοιχεία Ταυτότητας / Ταυτοποίησης Κατόχου σε αρχείο, προς εισαγωγή από το ΤΠΔ στο υφιστάμενο </w:t>
      </w:r>
      <w:r>
        <w:rPr>
          <w:b/>
          <w:lang w:val="en-US"/>
        </w:rPr>
        <w:t>CRM</w:t>
      </w:r>
      <w:r>
        <w:rPr>
          <w:b/>
          <w:lang w:val="el-GR"/>
        </w:rPr>
        <w:t>του ΤΠΔ</w:t>
      </w:r>
      <w:r w:rsidRPr="00DD7D6B">
        <w:rPr>
          <w:b/>
          <w:lang w:val="el-GR"/>
        </w:rPr>
        <w:t>.</w:t>
      </w:r>
    </w:p>
    <w:p w14:paraId="3811F60B" w14:textId="77777777" w:rsidR="00631888" w:rsidRPr="001134EB" w:rsidRDefault="00631888" w:rsidP="00631888">
      <w:pPr>
        <w:rPr>
          <w:b/>
          <w:lang w:val="el-GR"/>
        </w:rPr>
      </w:pPr>
    </w:p>
    <w:p w14:paraId="2418D9A4" w14:textId="77777777" w:rsidR="00631888" w:rsidRPr="001134EB" w:rsidRDefault="00631888" w:rsidP="00631888">
      <w:pPr>
        <w:rPr>
          <w:b/>
          <w:lang w:val="el-GR"/>
        </w:rPr>
      </w:pPr>
      <w:r w:rsidRPr="001134EB">
        <w:rPr>
          <w:b/>
          <w:lang w:val="el-GR"/>
        </w:rPr>
        <w:t>5</w:t>
      </w:r>
      <w:r w:rsidRPr="001134EB">
        <w:rPr>
          <w:b/>
          <w:vertAlign w:val="superscript"/>
          <w:lang w:val="el-GR"/>
        </w:rPr>
        <w:t>η</w:t>
      </w:r>
      <w:r w:rsidRPr="001134EB">
        <w:rPr>
          <w:b/>
          <w:lang w:val="el-GR"/>
        </w:rPr>
        <w:t xml:space="preserve"> Κατηγορία. </w:t>
      </w:r>
      <w:proofErr w:type="spellStart"/>
      <w:r w:rsidRPr="001134EB">
        <w:rPr>
          <w:b/>
          <w:lang w:val="el-GR"/>
        </w:rPr>
        <w:t>Μεταδεδομένα</w:t>
      </w:r>
      <w:proofErr w:type="spellEnd"/>
      <w:r w:rsidRPr="001134EB">
        <w:rPr>
          <w:b/>
          <w:lang w:val="el-GR"/>
        </w:rPr>
        <w:t xml:space="preserve"> που αφορούν στα «ΔΑΝΕΙΑ ΠΟΥ ΧΕΙΡΙΖΟΝΤΑΙ ΑΠΟ ΤΗΝ ΔΙΕΥΘΥΝΣΗ ΕΙΣΠΡΑΞΕΙΣ ΕΣΟΔΩΝ ΚΑΙ ΔΙΟΙΚΗΤΙΚΗΣ ΕΚΤΕΛΕΣΗΣ   Δ13». </w:t>
      </w:r>
    </w:p>
    <w:p w14:paraId="686233A7" w14:textId="77777777" w:rsidR="00631888" w:rsidRPr="001134EB" w:rsidRDefault="00631888" w:rsidP="00631888">
      <w:pPr>
        <w:rPr>
          <w:b/>
          <w:lang w:val="el-GR"/>
        </w:rPr>
      </w:pPr>
    </w:p>
    <w:p w14:paraId="1A648E06" w14:textId="77777777" w:rsidR="00631888" w:rsidRPr="001134EB" w:rsidRDefault="00631888" w:rsidP="00631888">
      <w:pPr>
        <w:rPr>
          <w:lang w:val="el-GR"/>
        </w:rPr>
      </w:pPr>
      <w:r w:rsidRPr="001134EB">
        <w:rPr>
          <w:lang w:val="el-GR"/>
        </w:rPr>
        <w:t xml:space="preserve">Για τα δάνεια που χειρίζονται από την Δ13 και σε συνέχεια της σάρωσης των σχετικών εγγράφων προτείνεται να δημιουργηθεί βάση με τα κάτωθι </w:t>
      </w:r>
      <w:proofErr w:type="spellStart"/>
      <w:r w:rsidRPr="001134EB">
        <w:rPr>
          <w:lang w:val="el-GR"/>
        </w:rPr>
        <w:t>μεταδεδομένα</w:t>
      </w:r>
      <w:proofErr w:type="spellEnd"/>
      <w:r w:rsidRPr="001134EB">
        <w:rPr>
          <w:lang w:val="el-GR"/>
        </w:rPr>
        <w:t>:</w:t>
      </w:r>
    </w:p>
    <w:p w14:paraId="1EA9356D" w14:textId="77777777" w:rsidR="00631888" w:rsidRPr="001134EB" w:rsidRDefault="00631888" w:rsidP="00474644">
      <w:pPr>
        <w:numPr>
          <w:ilvl w:val="0"/>
          <w:numId w:val="88"/>
        </w:numPr>
        <w:rPr>
          <w:lang w:val="el-GR"/>
        </w:rPr>
      </w:pPr>
      <w:r w:rsidRPr="001134EB">
        <w:rPr>
          <w:lang w:val="el-GR"/>
        </w:rPr>
        <w:t xml:space="preserve">Ο “Αριθμός Οφειλής” της Πράξης Βεβαίωσης (δηλ. ο αύξων αριθμός ο οποίος χορηγείται από το μηχανογραφικό σύστημα) </w:t>
      </w:r>
    </w:p>
    <w:p w14:paraId="5C7367BE" w14:textId="77777777" w:rsidR="00631888" w:rsidRPr="001134EB" w:rsidRDefault="00631888" w:rsidP="00474644">
      <w:pPr>
        <w:numPr>
          <w:ilvl w:val="0"/>
          <w:numId w:val="88"/>
        </w:numPr>
        <w:rPr>
          <w:lang w:val="el-GR"/>
        </w:rPr>
      </w:pPr>
      <w:r w:rsidRPr="001134EB">
        <w:rPr>
          <w:b/>
          <w:lang w:val="el-GR"/>
        </w:rPr>
        <w:t>Είτε (α) τον αριθμό πρωτοκόλλου του</w:t>
      </w:r>
      <w:r w:rsidRPr="001134EB">
        <w:rPr>
          <w:lang w:val="el-GR"/>
        </w:rPr>
        <w:t xml:space="preserve"> εγγράφου επίσπευσης μέτρων αναγκαστικής εκτέλεσης  με συνημμένη   Εκκαθάριση χρέους   (όπου  υπάρχει  αυτή π.χ. Δ/</w:t>
      </w:r>
      <w:proofErr w:type="spellStart"/>
      <w:r w:rsidRPr="001134EB">
        <w:rPr>
          <w:lang w:val="el-GR"/>
        </w:rPr>
        <w:t>νση</w:t>
      </w:r>
      <w:proofErr w:type="spellEnd"/>
      <w:r w:rsidRPr="001134EB">
        <w:rPr>
          <w:lang w:val="el-GR"/>
        </w:rPr>
        <w:t xml:space="preserve">  Δ6) </w:t>
      </w:r>
      <w:r w:rsidRPr="001134EB">
        <w:rPr>
          <w:b/>
          <w:lang w:val="el-GR"/>
        </w:rPr>
        <w:t>είτε (β)</w:t>
      </w:r>
      <w:r w:rsidRPr="001134EB">
        <w:rPr>
          <w:lang w:val="el-GR"/>
        </w:rPr>
        <w:t xml:space="preserve"> </w:t>
      </w:r>
      <w:r w:rsidRPr="001134EB">
        <w:rPr>
          <w:b/>
          <w:lang w:val="el-GR"/>
        </w:rPr>
        <w:t>τον αριθμό της περίληψη</w:t>
      </w:r>
      <w:r w:rsidRPr="001134EB">
        <w:rPr>
          <w:lang w:val="el-GR"/>
        </w:rPr>
        <w:t xml:space="preserve"> Κατασχετήριας Έκθεσης εκτέλεσης (δηλ. Πρόγραμμα Πλειστηριασμού)  με συνημμένη   Εκκαθάριση χρέους.</w:t>
      </w:r>
    </w:p>
    <w:p w14:paraId="525FD95C" w14:textId="77777777" w:rsidR="00631888" w:rsidRPr="001134EB" w:rsidRDefault="00631888" w:rsidP="00474644">
      <w:pPr>
        <w:numPr>
          <w:ilvl w:val="0"/>
          <w:numId w:val="88"/>
        </w:numPr>
        <w:rPr>
          <w:b/>
          <w:u w:val="single"/>
          <w:lang w:val="el-GR"/>
        </w:rPr>
      </w:pPr>
      <w:r w:rsidRPr="001134EB">
        <w:rPr>
          <w:b/>
          <w:lang w:val="el-GR"/>
        </w:rPr>
        <w:t>Είτε (α</w:t>
      </w:r>
      <w:r w:rsidRPr="001134EB">
        <w:rPr>
          <w:lang w:val="el-GR"/>
        </w:rPr>
        <w:t xml:space="preserve">) </w:t>
      </w:r>
      <w:r w:rsidRPr="001134EB">
        <w:rPr>
          <w:b/>
          <w:lang w:val="el-GR"/>
        </w:rPr>
        <w:t>τον αριθμό πρωτοκόλλου</w:t>
      </w:r>
      <w:r w:rsidRPr="001134EB">
        <w:rPr>
          <w:lang w:val="el-GR"/>
        </w:rPr>
        <w:t xml:space="preserve"> της Ατομικής Ειδοποίησης  ( έγγραφο της Κ.Υ.  προς τον οφειλέτη) είτε </w:t>
      </w:r>
      <w:r w:rsidRPr="001134EB">
        <w:rPr>
          <w:b/>
          <w:lang w:val="el-GR"/>
        </w:rPr>
        <w:t xml:space="preserve">(β) τον αριθμό πρωτοκόλλου της </w:t>
      </w:r>
      <w:r w:rsidRPr="001134EB">
        <w:rPr>
          <w:lang w:val="el-GR"/>
        </w:rPr>
        <w:t xml:space="preserve"> Βεβαίωσης και Αναγγελίας  Οφειλής ( έγγραφο της Κ.Υ. προς τα Καταστήματα του ΤΠΔ και Δ.Ο.Υ. προκειμένου  να προχωρήσουν σε βεβαίωση και αποστολή ατομικής ειδοποίησης )  </w:t>
      </w:r>
    </w:p>
    <w:p w14:paraId="4222897F" w14:textId="77777777" w:rsidR="00631888" w:rsidRPr="001134EB" w:rsidRDefault="00631888" w:rsidP="00474644">
      <w:pPr>
        <w:numPr>
          <w:ilvl w:val="0"/>
          <w:numId w:val="88"/>
        </w:numPr>
        <w:rPr>
          <w:u w:val="single"/>
          <w:lang w:val="el-GR"/>
        </w:rPr>
      </w:pPr>
      <w:r w:rsidRPr="001134EB">
        <w:rPr>
          <w:lang w:val="el-GR"/>
        </w:rPr>
        <w:t xml:space="preserve">ΜΕΡΙΚΗ   Ή ΟΛΙΚΗ ΔΙΑΓΡΑΦΗ ΧΡΕΟΥΣ : </w:t>
      </w:r>
      <w:r w:rsidRPr="001134EB">
        <w:rPr>
          <w:b/>
          <w:lang w:val="el-GR"/>
        </w:rPr>
        <w:t>(α)</w:t>
      </w:r>
      <w:r w:rsidRPr="001134EB">
        <w:rPr>
          <w:lang w:val="el-GR"/>
        </w:rPr>
        <w:t xml:space="preserve">  </w:t>
      </w:r>
      <w:r w:rsidRPr="001134EB">
        <w:rPr>
          <w:b/>
          <w:lang w:val="el-GR"/>
        </w:rPr>
        <w:t>τον αριθμό της</w:t>
      </w:r>
      <w:r w:rsidRPr="001134EB">
        <w:rPr>
          <w:lang w:val="el-GR"/>
        </w:rPr>
        <w:t xml:space="preserve"> Απόφασης  Διαγραφής της Αρμόδιας Δ/</w:t>
      </w:r>
      <w:proofErr w:type="spellStart"/>
      <w:r w:rsidRPr="001134EB">
        <w:rPr>
          <w:lang w:val="el-GR"/>
        </w:rPr>
        <w:t>νσης</w:t>
      </w:r>
      <w:proofErr w:type="spellEnd"/>
      <w:r w:rsidRPr="001134EB">
        <w:rPr>
          <w:lang w:val="el-GR"/>
        </w:rPr>
        <w:t xml:space="preserve"> και </w:t>
      </w:r>
      <w:r w:rsidRPr="001134EB">
        <w:rPr>
          <w:b/>
          <w:lang w:val="el-GR"/>
        </w:rPr>
        <w:t>(β) τον αριθμό του</w:t>
      </w:r>
      <w:r w:rsidRPr="001134EB">
        <w:rPr>
          <w:lang w:val="el-GR"/>
        </w:rPr>
        <w:t xml:space="preserve"> Ατομικού Φύλλου ΄Έκπτωσης ( Μείωση Οφειλής ή Εξόφληση οφειλής ) </w:t>
      </w:r>
    </w:p>
    <w:p w14:paraId="42019644" w14:textId="77777777" w:rsidR="00631888" w:rsidRPr="001134EB" w:rsidRDefault="00631888" w:rsidP="00474644">
      <w:pPr>
        <w:numPr>
          <w:ilvl w:val="0"/>
          <w:numId w:val="88"/>
        </w:numPr>
        <w:rPr>
          <w:lang w:val="el-GR"/>
        </w:rPr>
      </w:pPr>
      <w:r w:rsidRPr="001134EB">
        <w:rPr>
          <w:lang w:val="el-GR"/>
        </w:rPr>
        <w:t xml:space="preserve">ΑΝΑΓΚΑΣΤΙΚΑ ΜΕΤΡΑ ( κατά Κ.Ε.Δ.Ε.) που μπορούν να ληφθούν από το Ταμείο σε βάρος οφειλετών του: </w:t>
      </w:r>
    </w:p>
    <w:p w14:paraId="51EE9355" w14:textId="77777777" w:rsidR="00631888" w:rsidRPr="001134EB" w:rsidRDefault="00631888" w:rsidP="00474644">
      <w:pPr>
        <w:numPr>
          <w:ilvl w:val="1"/>
          <w:numId w:val="88"/>
        </w:numPr>
        <w:rPr>
          <w:lang w:val="el-GR"/>
        </w:rPr>
      </w:pPr>
      <w:r w:rsidRPr="001134EB">
        <w:rPr>
          <w:b/>
          <w:lang w:val="el-GR"/>
        </w:rPr>
        <w:t>Είδος κατάσχεσης</w:t>
      </w:r>
      <w:r w:rsidRPr="001134EB">
        <w:rPr>
          <w:lang w:val="el-GR"/>
        </w:rPr>
        <w:t xml:space="preserve"> : α. οφειλέτη/εις χείρας τρίτου, β. κινητή / ακίνητη περιουσία </w:t>
      </w:r>
    </w:p>
    <w:p w14:paraId="4896FB8B" w14:textId="77777777" w:rsidR="00631888" w:rsidRPr="001134EB" w:rsidRDefault="00631888" w:rsidP="00474644">
      <w:pPr>
        <w:numPr>
          <w:ilvl w:val="1"/>
          <w:numId w:val="88"/>
        </w:numPr>
        <w:rPr>
          <w:lang w:val="el-GR"/>
        </w:rPr>
      </w:pPr>
      <w:r w:rsidRPr="001134EB">
        <w:rPr>
          <w:b/>
          <w:lang w:val="el-GR"/>
        </w:rPr>
        <w:t>Τον αριθμό του Ειδικού βιβλίου</w:t>
      </w:r>
      <w:r w:rsidRPr="001134EB">
        <w:rPr>
          <w:lang w:val="el-GR"/>
        </w:rPr>
        <w:t xml:space="preserve"> – μέσω μηχανογραφικού συστήματος – της Παραγγελίας κατάσχεσης κινητής και ακίνητης περιουσίας του οφειλέτη.</w:t>
      </w:r>
    </w:p>
    <w:p w14:paraId="633CF144" w14:textId="77777777" w:rsidR="00631888" w:rsidRPr="001134EB" w:rsidRDefault="00631888" w:rsidP="00474644">
      <w:pPr>
        <w:numPr>
          <w:ilvl w:val="1"/>
          <w:numId w:val="88"/>
        </w:numPr>
        <w:rPr>
          <w:lang w:val="el-GR"/>
        </w:rPr>
      </w:pPr>
      <w:r w:rsidRPr="001134EB">
        <w:rPr>
          <w:b/>
          <w:lang w:val="el-GR"/>
        </w:rPr>
        <w:t>Τον αριθμό του Ειδικού βιβλίου</w:t>
      </w:r>
      <w:r w:rsidRPr="001134EB">
        <w:rPr>
          <w:lang w:val="el-GR"/>
        </w:rPr>
        <w:t xml:space="preserve"> της Παραγγελίας αναγκαστικής κατάσχεσης εις χείρας τρίτου (μισθών, συντάξεων κλπ.) </w:t>
      </w:r>
    </w:p>
    <w:p w14:paraId="34009B84" w14:textId="77777777" w:rsidR="00631888" w:rsidRPr="001134EB" w:rsidRDefault="00631888" w:rsidP="00474644">
      <w:pPr>
        <w:numPr>
          <w:ilvl w:val="1"/>
          <w:numId w:val="88"/>
        </w:numPr>
        <w:rPr>
          <w:lang w:val="el-GR"/>
        </w:rPr>
      </w:pPr>
      <w:r w:rsidRPr="001134EB">
        <w:rPr>
          <w:lang w:val="el-GR"/>
        </w:rPr>
        <w:t xml:space="preserve"> </w:t>
      </w:r>
      <w:r w:rsidRPr="001134EB">
        <w:rPr>
          <w:b/>
          <w:lang w:val="el-GR"/>
        </w:rPr>
        <w:t>Τον αριθμό του Ειδικού βιβλίου</w:t>
      </w:r>
      <w:r w:rsidRPr="001134EB">
        <w:rPr>
          <w:lang w:val="el-GR"/>
        </w:rPr>
        <w:t xml:space="preserve"> – μέσω μηχανογραφικού συστήματος – του Προγράμματος δημόσιου αναγκαστικού πλειστηριασμού  κατασχεθέντος ακινήτου επισπεύσει του ΤΠΔ  </w:t>
      </w:r>
    </w:p>
    <w:p w14:paraId="165ADA51" w14:textId="77777777" w:rsidR="00631888" w:rsidRPr="001134EB" w:rsidRDefault="00631888" w:rsidP="00474644">
      <w:pPr>
        <w:numPr>
          <w:ilvl w:val="1"/>
          <w:numId w:val="88"/>
        </w:numPr>
        <w:rPr>
          <w:lang w:val="el-GR"/>
        </w:rPr>
      </w:pPr>
      <w:r w:rsidRPr="001134EB">
        <w:rPr>
          <w:b/>
          <w:lang w:val="el-GR"/>
        </w:rPr>
        <w:lastRenderedPageBreak/>
        <w:t>Δικαστικός Επιμελητής:</w:t>
      </w:r>
      <w:r w:rsidRPr="001134EB">
        <w:rPr>
          <w:lang w:val="el-GR"/>
        </w:rPr>
        <w:t xml:space="preserve"> Ονοματεπώνυμο ΑΦΜ (</w:t>
      </w:r>
      <w:r w:rsidRPr="001134EB">
        <w:rPr>
          <w:bCs/>
          <w:lang w:val="el-GR"/>
        </w:rPr>
        <w:t xml:space="preserve">ΕΙΣΑΓΩΓΗ ΣΤΟ CRM  </w:t>
      </w:r>
      <w:proofErr w:type="spellStart"/>
      <w:r w:rsidRPr="001134EB">
        <w:rPr>
          <w:bCs/>
          <w:lang w:val="el-GR"/>
        </w:rPr>
        <w:t>data</w:t>
      </w:r>
      <w:proofErr w:type="spellEnd"/>
      <w:r w:rsidRPr="001134EB">
        <w:rPr>
          <w:bCs/>
          <w:lang w:val="el-GR"/>
        </w:rPr>
        <w:t xml:space="preserve"> </w:t>
      </w:r>
      <w:proofErr w:type="spellStart"/>
      <w:r w:rsidRPr="001134EB">
        <w:rPr>
          <w:bCs/>
          <w:lang w:val="el-GR"/>
        </w:rPr>
        <w:t>cleansing</w:t>
      </w:r>
      <w:proofErr w:type="spellEnd"/>
      <w:r w:rsidRPr="001134EB">
        <w:rPr>
          <w:bCs/>
          <w:lang w:val="el-GR"/>
        </w:rPr>
        <w:t xml:space="preserve"> κ άντληση σε δεύτερο χρόνο)</w:t>
      </w:r>
      <w:r w:rsidRPr="001134EB">
        <w:rPr>
          <w:lang w:val="el-GR"/>
        </w:rPr>
        <w:t xml:space="preserve"> </w:t>
      </w:r>
    </w:p>
    <w:p w14:paraId="36761437" w14:textId="77777777" w:rsidR="00631888" w:rsidRPr="001134EB" w:rsidRDefault="00631888" w:rsidP="00474644">
      <w:pPr>
        <w:numPr>
          <w:ilvl w:val="1"/>
          <w:numId w:val="88"/>
        </w:numPr>
        <w:rPr>
          <w:lang w:val="el-GR"/>
        </w:rPr>
      </w:pPr>
      <w:r w:rsidRPr="001134EB">
        <w:rPr>
          <w:b/>
          <w:lang w:val="el-GR"/>
        </w:rPr>
        <w:t>Τον αριθμό</w:t>
      </w:r>
      <w:r w:rsidRPr="001134EB">
        <w:rPr>
          <w:lang w:val="el-GR"/>
        </w:rPr>
        <w:t xml:space="preserve"> της ή των Έκθεσης/σεις επιδόσεως  του Δικαστικού Επιμελητή.</w:t>
      </w:r>
    </w:p>
    <w:p w14:paraId="6AF2640F" w14:textId="77777777" w:rsidR="00631888" w:rsidRPr="001134EB" w:rsidRDefault="00631888" w:rsidP="00474644">
      <w:pPr>
        <w:numPr>
          <w:ilvl w:val="1"/>
          <w:numId w:val="88"/>
        </w:numPr>
        <w:rPr>
          <w:lang w:val="el-GR"/>
        </w:rPr>
      </w:pPr>
      <w:r w:rsidRPr="001134EB">
        <w:rPr>
          <w:lang w:val="el-GR"/>
        </w:rPr>
        <w:t xml:space="preserve"> </w:t>
      </w:r>
      <w:r w:rsidRPr="001134EB">
        <w:rPr>
          <w:b/>
          <w:lang w:val="el-GR"/>
        </w:rPr>
        <w:t>Τον αριθμό</w:t>
      </w:r>
      <w:r w:rsidRPr="001134EB">
        <w:rPr>
          <w:lang w:val="el-GR"/>
        </w:rPr>
        <w:t xml:space="preserve"> της ή των Δηλώσεως τρίτου/των  στο Ειρηνοδικείο.</w:t>
      </w:r>
    </w:p>
    <w:p w14:paraId="6FF58ABC" w14:textId="77777777" w:rsidR="00631888" w:rsidRPr="001134EB" w:rsidRDefault="00631888" w:rsidP="00474644">
      <w:pPr>
        <w:numPr>
          <w:ilvl w:val="1"/>
          <w:numId w:val="88"/>
        </w:numPr>
        <w:rPr>
          <w:b/>
          <w:lang w:val="el-GR"/>
        </w:rPr>
      </w:pPr>
      <w:r w:rsidRPr="001134EB">
        <w:rPr>
          <w:b/>
          <w:lang w:val="el-GR"/>
        </w:rPr>
        <w:t>Τον αριθμό</w:t>
      </w:r>
      <w:r w:rsidRPr="001134EB">
        <w:rPr>
          <w:lang w:val="el-GR"/>
        </w:rPr>
        <w:t xml:space="preserve"> κατάθεσης δικογράφων των τυχών Ανακοπών, Αναστολών εκτέλεσης και οι </w:t>
      </w:r>
      <w:proofErr w:type="spellStart"/>
      <w:r w:rsidRPr="001134EB">
        <w:rPr>
          <w:lang w:val="el-GR"/>
        </w:rPr>
        <w:t>επ</w:t>
      </w:r>
      <w:proofErr w:type="spellEnd"/>
      <w:r w:rsidRPr="001134EB">
        <w:rPr>
          <w:lang w:val="el-GR"/>
        </w:rPr>
        <w:t xml:space="preserve">΄ αυτών  </w:t>
      </w:r>
      <w:proofErr w:type="spellStart"/>
      <w:r w:rsidRPr="001134EB">
        <w:rPr>
          <w:lang w:val="el-GR"/>
        </w:rPr>
        <w:t>εκδοθησόμενες</w:t>
      </w:r>
      <w:proofErr w:type="spellEnd"/>
      <w:r w:rsidRPr="001134EB">
        <w:rPr>
          <w:lang w:val="el-GR"/>
        </w:rPr>
        <w:t xml:space="preserve"> δικαστικές  αποφάσεις.  </w:t>
      </w:r>
    </w:p>
    <w:p w14:paraId="39D82EBB" w14:textId="77777777" w:rsidR="00631888" w:rsidRPr="001134EB" w:rsidRDefault="00631888" w:rsidP="00474644">
      <w:pPr>
        <w:numPr>
          <w:ilvl w:val="0"/>
          <w:numId w:val="88"/>
        </w:numPr>
        <w:rPr>
          <w:lang w:val="el-GR"/>
        </w:rPr>
      </w:pPr>
      <w:r w:rsidRPr="001134EB">
        <w:rPr>
          <w:lang w:val="el-GR"/>
        </w:rPr>
        <w:t>Στην  περίπτωση  διενέργειας του πλειστηριασμού η Δ/</w:t>
      </w:r>
      <w:proofErr w:type="spellStart"/>
      <w:r w:rsidRPr="001134EB">
        <w:rPr>
          <w:lang w:val="el-GR"/>
        </w:rPr>
        <w:t>νση</w:t>
      </w:r>
      <w:proofErr w:type="spellEnd"/>
      <w:r w:rsidRPr="001134EB">
        <w:rPr>
          <w:lang w:val="el-GR"/>
        </w:rPr>
        <w:t xml:space="preserve"> Δ13 προβαίνει σε αναγγελία της απαίτησης του Ταμείου. </w:t>
      </w:r>
    </w:p>
    <w:p w14:paraId="35858D15" w14:textId="77777777" w:rsidR="00631888" w:rsidRPr="001134EB" w:rsidRDefault="00631888" w:rsidP="00474644">
      <w:pPr>
        <w:numPr>
          <w:ilvl w:val="1"/>
          <w:numId w:val="88"/>
        </w:numPr>
        <w:rPr>
          <w:lang w:val="el-GR"/>
        </w:rPr>
      </w:pPr>
      <w:r w:rsidRPr="001134EB">
        <w:rPr>
          <w:b/>
          <w:lang w:val="el-GR"/>
        </w:rPr>
        <w:t>Τον αριθμό αναγγελίας</w:t>
      </w:r>
      <w:r w:rsidRPr="001134EB">
        <w:rPr>
          <w:lang w:val="el-GR"/>
        </w:rPr>
        <w:t xml:space="preserve"> απαίτησης του Ταμείου μετά του συνημμένου πίνακα χρεών </w:t>
      </w:r>
    </w:p>
    <w:p w14:paraId="5F822D9A" w14:textId="77777777" w:rsidR="00631888" w:rsidRPr="001134EB" w:rsidRDefault="00631888" w:rsidP="00474644">
      <w:pPr>
        <w:numPr>
          <w:ilvl w:val="1"/>
          <w:numId w:val="88"/>
        </w:numPr>
        <w:rPr>
          <w:lang w:val="el-GR"/>
        </w:rPr>
      </w:pPr>
      <w:r w:rsidRPr="001134EB">
        <w:rPr>
          <w:b/>
          <w:lang w:val="el-GR"/>
        </w:rPr>
        <w:t>Τον αριθμό του αρμοδίου συμβολαιογράφου</w:t>
      </w:r>
      <w:r w:rsidRPr="001134EB">
        <w:rPr>
          <w:lang w:val="el-GR"/>
        </w:rPr>
        <w:t xml:space="preserve"> της Πρόσκλησης   Δανειστών </w:t>
      </w:r>
    </w:p>
    <w:p w14:paraId="201C5805" w14:textId="77777777" w:rsidR="00631888" w:rsidRPr="001134EB" w:rsidRDefault="00631888" w:rsidP="00474644">
      <w:pPr>
        <w:numPr>
          <w:ilvl w:val="1"/>
          <w:numId w:val="88"/>
        </w:numPr>
        <w:rPr>
          <w:lang w:val="el-GR"/>
        </w:rPr>
      </w:pPr>
      <w:r w:rsidRPr="001134EB">
        <w:rPr>
          <w:b/>
          <w:lang w:val="el-GR"/>
        </w:rPr>
        <w:t>Τον αριθμό αναγγελίας του</w:t>
      </w:r>
      <w:r w:rsidRPr="001134EB">
        <w:rPr>
          <w:lang w:val="el-GR"/>
        </w:rPr>
        <w:t xml:space="preserve"> Πίνακας Κατάταξης  Δανειστών </w:t>
      </w:r>
      <w:r w:rsidRPr="001134EB">
        <w:rPr>
          <w:b/>
          <w:lang w:val="el-GR"/>
        </w:rPr>
        <w:t>Τον αριθμό πρωτοκόλλου</w:t>
      </w:r>
      <w:r w:rsidRPr="001134EB">
        <w:rPr>
          <w:lang w:val="el-GR"/>
        </w:rPr>
        <w:t xml:space="preserve"> της Διαβίβασης του Πίνακα Κατάταξης Δανειστών στο Γραφείο Νομικού Συμβούλου του Κράτους </w:t>
      </w:r>
    </w:p>
    <w:p w14:paraId="7A6980F1" w14:textId="77777777" w:rsidR="00631888" w:rsidRPr="001134EB" w:rsidRDefault="00631888" w:rsidP="00474644">
      <w:pPr>
        <w:numPr>
          <w:ilvl w:val="1"/>
          <w:numId w:val="88"/>
        </w:numPr>
        <w:rPr>
          <w:lang w:val="el-GR"/>
        </w:rPr>
      </w:pPr>
      <w:r w:rsidRPr="001134EB">
        <w:rPr>
          <w:b/>
          <w:lang w:val="el-GR"/>
        </w:rPr>
        <w:t>Τον αριθμό της Εντολής του Συμβολαιογράφου</w:t>
      </w:r>
      <w:r w:rsidRPr="001134EB">
        <w:rPr>
          <w:lang w:val="el-GR"/>
        </w:rPr>
        <w:t xml:space="preserve"> προς είσπραξη ποσού </w:t>
      </w:r>
      <w:proofErr w:type="spellStart"/>
      <w:r w:rsidRPr="001134EB">
        <w:rPr>
          <w:lang w:val="el-GR"/>
        </w:rPr>
        <w:t>πλειστηριάσματος</w:t>
      </w:r>
      <w:proofErr w:type="spellEnd"/>
    </w:p>
    <w:p w14:paraId="3C84A88B" w14:textId="77777777" w:rsidR="00631888" w:rsidRDefault="00631888" w:rsidP="00631888">
      <w:pPr>
        <w:rPr>
          <w:lang w:val="el-GR"/>
        </w:rPr>
      </w:pPr>
    </w:p>
    <w:p w14:paraId="4842B43D" w14:textId="77777777" w:rsidR="00631888" w:rsidRPr="001134EB" w:rsidRDefault="00631888" w:rsidP="00631888">
      <w:pPr>
        <w:rPr>
          <w:b/>
          <w:lang w:val="el-GR"/>
        </w:rPr>
      </w:pPr>
      <w:r>
        <w:rPr>
          <w:b/>
          <w:lang w:val="el-GR"/>
        </w:rPr>
        <w:t>6</w:t>
      </w:r>
      <w:r w:rsidRPr="001134EB">
        <w:rPr>
          <w:b/>
          <w:vertAlign w:val="superscript"/>
          <w:lang w:val="el-GR"/>
        </w:rPr>
        <w:t>η</w:t>
      </w:r>
      <w:r w:rsidRPr="001134EB">
        <w:rPr>
          <w:b/>
          <w:lang w:val="el-GR"/>
        </w:rPr>
        <w:t xml:space="preserve"> Κατηγορία. </w:t>
      </w:r>
      <w:proofErr w:type="spellStart"/>
      <w:r w:rsidRPr="001134EB">
        <w:rPr>
          <w:b/>
          <w:lang w:val="el-GR"/>
        </w:rPr>
        <w:t>Μεταδεδομένα</w:t>
      </w:r>
      <w:proofErr w:type="spellEnd"/>
      <w:r w:rsidRPr="001134EB">
        <w:rPr>
          <w:b/>
          <w:lang w:val="el-GR"/>
        </w:rPr>
        <w:t xml:space="preserve"> που αφορούν </w:t>
      </w:r>
      <w:r>
        <w:rPr>
          <w:b/>
          <w:lang w:val="el-GR"/>
        </w:rPr>
        <w:t>την Διεύθυνση Δ7</w:t>
      </w:r>
    </w:p>
    <w:p w14:paraId="42095689" w14:textId="77777777" w:rsidR="00631888" w:rsidRPr="001134EB" w:rsidRDefault="00631888" w:rsidP="00631888">
      <w:pPr>
        <w:rPr>
          <w:b/>
          <w:lang w:val="el-GR"/>
        </w:rPr>
      </w:pPr>
    </w:p>
    <w:p w14:paraId="438441CD" w14:textId="77777777" w:rsidR="00AA407C" w:rsidRPr="00AA407C" w:rsidRDefault="00AA407C" w:rsidP="00AA407C">
      <w:pPr>
        <w:pStyle w:val="afe"/>
        <w:rPr>
          <w:sz w:val="22"/>
          <w:szCs w:val="22"/>
          <w:lang w:val="el-GR"/>
        </w:rPr>
      </w:pPr>
      <w:r w:rsidRPr="00AA407C">
        <w:rPr>
          <w:sz w:val="22"/>
          <w:szCs w:val="22"/>
          <w:lang w:val="el-GR"/>
        </w:rPr>
        <w:t xml:space="preserve">Η τεκμηρίωση των φακέλων δανείων Νομικών Προσώπων που αφορούν την Διεύθυνση Δ7 θα γίνει με βάση το μοναδικό </w:t>
      </w:r>
      <w:r w:rsidRPr="00AA407C">
        <w:rPr>
          <w:sz w:val="22"/>
          <w:szCs w:val="22"/>
          <w:lang w:val="en-US"/>
        </w:rPr>
        <w:t>id</w:t>
      </w:r>
      <w:r w:rsidRPr="00AA407C">
        <w:rPr>
          <w:sz w:val="22"/>
          <w:szCs w:val="22"/>
          <w:lang w:val="el-GR"/>
        </w:rPr>
        <w:t xml:space="preserve"> του φακέλου δανείου. Σε συνέχεια της σάρωσης της σύμβασης δανείου, θα δημιουργηθεί βάση με τα κάτωθι </w:t>
      </w:r>
      <w:proofErr w:type="spellStart"/>
      <w:r w:rsidRPr="00AA407C">
        <w:rPr>
          <w:sz w:val="22"/>
          <w:szCs w:val="22"/>
          <w:lang w:val="el-GR"/>
        </w:rPr>
        <w:t>μεταδεδομένα</w:t>
      </w:r>
      <w:proofErr w:type="spellEnd"/>
      <w:r w:rsidRPr="00AA407C">
        <w:rPr>
          <w:sz w:val="22"/>
          <w:szCs w:val="22"/>
          <w:lang w:val="el-GR"/>
        </w:rPr>
        <w:t>:</w:t>
      </w:r>
    </w:p>
    <w:p w14:paraId="43DD25A5" w14:textId="77777777" w:rsidR="00AA407C" w:rsidRPr="00AA407C" w:rsidRDefault="00AA407C" w:rsidP="00AA407C">
      <w:pPr>
        <w:pStyle w:val="afe"/>
        <w:rPr>
          <w:sz w:val="22"/>
          <w:szCs w:val="22"/>
          <w:lang w:val="el-GR"/>
        </w:rPr>
      </w:pPr>
    </w:p>
    <w:p w14:paraId="15FA126C" w14:textId="77777777" w:rsidR="00AA407C" w:rsidRPr="00AA407C" w:rsidRDefault="00AA407C" w:rsidP="00474644">
      <w:pPr>
        <w:pStyle w:val="afe"/>
        <w:numPr>
          <w:ilvl w:val="0"/>
          <w:numId w:val="116"/>
        </w:numPr>
        <w:rPr>
          <w:sz w:val="22"/>
          <w:szCs w:val="22"/>
          <w:lang w:val="el-GR"/>
        </w:rPr>
      </w:pPr>
      <w:r w:rsidRPr="00AA407C">
        <w:rPr>
          <w:sz w:val="22"/>
          <w:szCs w:val="22"/>
          <w:lang w:val="en-US"/>
        </w:rPr>
        <w:t>Customer id</w:t>
      </w:r>
    </w:p>
    <w:p w14:paraId="35A166CB" w14:textId="77777777" w:rsidR="00AA407C" w:rsidRPr="00AA407C" w:rsidRDefault="00AA407C" w:rsidP="00474644">
      <w:pPr>
        <w:pStyle w:val="afe"/>
        <w:numPr>
          <w:ilvl w:val="0"/>
          <w:numId w:val="116"/>
        </w:numPr>
        <w:rPr>
          <w:sz w:val="22"/>
          <w:szCs w:val="22"/>
          <w:lang w:val="el-GR"/>
        </w:rPr>
      </w:pPr>
      <w:r w:rsidRPr="00AA407C">
        <w:rPr>
          <w:sz w:val="22"/>
          <w:szCs w:val="22"/>
          <w:lang w:val="el-GR"/>
        </w:rPr>
        <w:t xml:space="preserve">Επωνυμία συμβαλλόμενου </w:t>
      </w:r>
      <w:proofErr w:type="spellStart"/>
      <w:r w:rsidRPr="00AA407C">
        <w:rPr>
          <w:sz w:val="22"/>
          <w:szCs w:val="22"/>
          <w:lang w:val="el-GR"/>
        </w:rPr>
        <w:t>οφελέτη</w:t>
      </w:r>
      <w:proofErr w:type="spellEnd"/>
      <w:r w:rsidRPr="00AA407C">
        <w:rPr>
          <w:sz w:val="22"/>
          <w:szCs w:val="22"/>
          <w:lang w:val="el-GR"/>
        </w:rPr>
        <w:t xml:space="preserve"> </w:t>
      </w:r>
    </w:p>
    <w:p w14:paraId="0BF13E02" w14:textId="77777777" w:rsidR="00AA407C" w:rsidRPr="00AA407C" w:rsidRDefault="00AA407C" w:rsidP="00474644">
      <w:pPr>
        <w:pStyle w:val="afe"/>
        <w:numPr>
          <w:ilvl w:val="0"/>
          <w:numId w:val="116"/>
        </w:numPr>
        <w:rPr>
          <w:sz w:val="22"/>
          <w:szCs w:val="22"/>
          <w:lang w:val="el-GR"/>
        </w:rPr>
      </w:pPr>
      <w:r w:rsidRPr="00AA407C">
        <w:rPr>
          <w:sz w:val="22"/>
          <w:szCs w:val="22"/>
          <w:lang w:val="el-GR"/>
        </w:rPr>
        <w:t xml:space="preserve">Ημερομηνία υπογραφής αρχικής σύμβασης </w:t>
      </w:r>
    </w:p>
    <w:p w14:paraId="40E49869" w14:textId="77777777" w:rsidR="00AA407C" w:rsidRPr="00AA407C" w:rsidRDefault="00AA407C" w:rsidP="00474644">
      <w:pPr>
        <w:pStyle w:val="afe"/>
        <w:numPr>
          <w:ilvl w:val="0"/>
          <w:numId w:val="116"/>
        </w:numPr>
        <w:rPr>
          <w:sz w:val="22"/>
          <w:szCs w:val="22"/>
          <w:lang w:val="el-GR"/>
        </w:rPr>
      </w:pPr>
      <w:r w:rsidRPr="00AA407C">
        <w:rPr>
          <w:sz w:val="22"/>
          <w:szCs w:val="22"/>
          <w:lang w:val="el-GR"/>
        </w:rPr>
        <w:t xml:space="preserve">Αρχική διάρκεια δανείου </w:t>
      </w:r>
    </w:p>
    <w:p w14:paraId="1CB7CB24" w14:textId="77777777" w:rsidR="00AA407C" w:rsidRPr="00AA407C" w:rsidRDefault="00AA407C" w:rsidP="00474644">
      <w:pPr>
        <w:pStyle w:val="afe"/>
        <w:numPr>
          <w:ilvl w:val="0"/>
          <w:numId w:val="116"/>
        </w:numPr>
        <w:rPr>
          <w:sz w:val="22"/>
          <w:szCs w:val="22"/>
          <w:lang w:val="el-GR"/>
        </w:rPr>
      </w:pPr>
      <w:r w:rsidRPr="00AA407C">
        <w:rPr>
          <w:sz w:val="22"/>
          <w:szCs w:val="22"/>
          <w:lang w:val="el-GR"/>
        </w:rPr>
        <w:t xml:space="preserve">Αρχικό συμβατικό επιτόκιο </w:t>
      </w:r>
    </w:p>
    <w:p w14:paraId="51F8D322" w14:textId="77777777" w:rsidR="00AA407C" w:rsidRPr="00AA407C" w:rsidRDefault="00AA407C" w:rsidP="00474644">
      <w:pPr>
        <w:pStyle w:val="afe"/>
        <w:numPr>
          <w:ilvl w:val="0"/>
          <w:numId w:val="116"/>
        </w:numPr>
        <w:rPr>
          <w:sz w:val="22"/>
          <w:szCs w:val="22"/>
          <w:lang w:val="el-GR"/>
        </w:rPr>
      </w:pPr>
      <w:r w:rsidRPr="00AA407C">
        <w:rPr>
          <w:sz w:val="22"/>
          <w:szCs w:val="22"/>
          <w:lang w:val="el-GR"/>
        </w:rPr>
        <w:t xml:space="preserve">Σκοπός δανείου </w:t>
      </w:r>
    </w:p>
    <w:p w14:paraId="51C89BE3" w14:textId="77777777" w:rsidR="00AA407C" w:rsidRPr="00AA407C" w:rsidRDefault="00AA407C" w:rsidP="00474644">
      <w:pPr>
        <w:pStyle w:val="afe"/>
        <w:numPr>
          <w:ilvl w:val="0"/>
          <w:numId w:val="116"/>
        </w:numPr>
        <w:rPr>
          <w:sz w:val="22"/>
          <w:szCs w:val="22"/>
          <w:lang w:val="el-GR"/>
        </w:rPr>
      </w:pPr>
      <w:proofErr w:type="spellStart"/>
      <w:r w:rsidRPr="00AA407C">
        <w:rPr>
          <w:sz w:val="22"/>
          <w:szCs w:val="22"/>
          <w:lang w:val="el-GR"/>
        </w:rPr>
        <w:t>Αρ</w:t>
      </w:r>
      <w:proofErr w:type="spellEnd"/>
      <w:r w:rsidRPr="00AA407C">
        <w:rPr>
          <w:sz w:val="22"/>
          <w:szCs w:val="22"/>
          <w:lang w:val="el-GR"/>
        </w:rPr>
        <w:t xml:space="preserve">. </w:t>
      </w:r>
      <w:proofErr w:type="spellStart"/>
      <w:r w:rsidRPr="00AA407C">
        <w:rPr>
          <w:sz w:val="22"/>
          <w:szCs w:val="22"/>
          <w:lang w:val="el-GR"/>
        </w:rPr>
        <w:t>απόφ</w:t>
      </w:r>
      <w:proofErr w:type="spellEnd"/>
      <w:r w:rsidRPr="00AA407C">
        <w:rPr>
          <w:sz w:val="22"/>
          <w:szCs w:val="22"/>
          <w:lang w:val="el-GR"/>
        </w:rPr>
        <w:t xml:space="preserve">. Δ.Σ. </w:t>
      </w:r>
    </w:p>
    <w:p w14:paraId="181139D2" w14:textId="77777777" w:rsidR="00AA407C" w:rsidRPr="00AA407C" w:rsidRDefault="00AA407C" w:rsidP="00474644">
      <w:pPr>
        <w:pStyle w:val="afe"/>
        <w:numPr>
          <w:ilvl w:val="0"/>
          <w:numId w:val="116"/>
        </w:numPr>
        <w:rPr>
          <w:sz w:val="22"/>
          <w:szCs w:val="22"/>
          <w:lang w:val="el-GR"/>
        </w:rPr>
      </w:pPr>
      <w:r w:rsidRPr="00AA407C">
        <w:rPr>
          <w:sz w:val="22"/>
          <w:szCs w:val="22"/>
          <w:lang w:val="el-GR"/>
        </w:rPr>
        <w:t xml:space="preserve"> </w:t>
      </w:r>
      <w:proofErr w:type="spellStart"/>
      <w:r w:rsidRPr="00AA407C">
        <w:rPr>
          <w:sz w:val="22"/>
          <w:szCs w:val="22"/>
          <w:lang w:val="el-GR"/>
        </w:rPr>
        <w:t>Εξασφασλίσεις</w:t>
      </w:r>
      <w:proofErr w:type="spellEnd"/>
      <w:r w:rsidRPr="00AA407C">
        <w:rPr>
          <w:sz w:val="22"/>
          <w:szCs w:val="22"/>
          <w:lang w:val="el-GR"/>
        </w:rPr>
        <w:t xml:space="preserve"> (εκχώρηση ΚΑΠ, εκχώρηση </w:t>
      </w:r>
      <w:proofErr w:type="spellStart"/>
      <w:r w:rsidRPr="00AA407C">
        <w:rPr>
          <w:sz w:val="22"/>
          <w:szCs w:val="22"/>
          <w:lang w:val="el-GR"/>
        </w:rPr>
        <w:t>Εξειδ</w:t>
      </w:r>
      <w:proofErr w:type="spellEnd"/>
      <w:r w:rsidRPr="00AA407C">
        <w:rPr>
          <w:sz w:val="22"/>
          <w:szCs w:val="22"/>
          <w:lang w:val="el-GR"/>
        </w:rPr>
        <w:t>. Εσόδων, μέσω Π.Δ.Ε. ή βάρη)</w:t>
      </w:r>
    </w:p>
    <w:p w14:paraId="1A4A993E" w14:textId="2CC0395C" w:rsidR="00631888" w:rsidRDefault="00631888" w:rsidP="00631888">
      <w:pPr>
        <w:rPr>
          <w:lang w:val="el-GR"/>
        </w:rPr>
      </w:pPr>
    </w:p>
    <w:p w14:paraId="3AE5B252" w14:textId="758A37D2" w:rsidR="00631888" w:rsidRPr="000F6316" w:rsidRDefault="00631888" w:rsidP="00631888">
      <w:pPr>
        <w:rPr>
          <w:lang w:val="el-GR"/>
        </w:rPr>
      </w:pPr>
      <w:r>
        <w:rPr>
          <w:rFonts w:ascii="Arial" w:hAnsi="Arial" w:cs="Arial"/>
          <w:lang w:val="el-GR" w:eastAsia="en-US"/>
        </w:rPr>
        <w:t xml:space="preserve">Τονίζουμε εδώ </w:t>
      </w:r>
      <w:r w:rsidRPr="000F6316">
        <w:rPr>
          <w:rFonts w:ascii="Arial" w:hAnsi="Arial" w:cs="Arial"/>
          <w:lang w:val="el-GR" w:eastAsia="en-US"/>
        </w:rPr>
        <w:t xml:space="preserve">ότι το </w:t>
      </w:r>
      <w:r>
        <w:rPr>
          <w:rFonts w:ascii="Arial" w:hAnsi="Arial" w:cs="Arial"/>
          <w:lang w:val="en-US" w:eastAsia="en-US"/>
        </w:rPr>
        <w:t>customer</w:t>
      </w:r>
      <w:r w:rsidRPr="000F6316">
        <w:rPr>
          <w:rFonts w:ascii="Arial" w:hAnsi="Arial" w:cs="Arial"/>
          <w:lang w:val="el-GR" w:eastAsia="en-US"/>
        </w:rPr>
        <w:t xml:space="preserve"> </w:t>
      </w:r>
      <w:r>
        <w:rPr>
          <w:rFonts w:ascii="Arial" w:hAnsi="Arial" w:cs="Arial"/>
          <w:lang w:val="en-US" w:eastAsia="en-US"/>
        </w:rPr>
        <w:t>id</w:t>
      </w:r>
      <w:r w:rsidRPr="000F6316">
        <w:rPr>
          <w:rFonts w:ascii="Arial" w:hAnsi="Arial" w:cs="Arial"/>
          <w:lang w:val="el-GR" w:eastAsia="en-US"/>
        </w:rPr>
        <w:t xml:space="preserve"> και το </w:t>
      </w:r>
      <w:r>
        <w:rPr>
          <w:rFonts w:ascii="Arial" w:hAnsi="Arial" w:cs="Arial"/>
          <w:lang w:val="en-US" w:eastAsia="en-US"/>
        </w:rPr>
        <w:t>id</w:t>
      </w:r>
      <w:r w:rsidRPr="000F6316">
        <w:rPr>
          <w:rFonts w:ascii="Arial" w:hAnsi="Arial" w:cs="Arial"/>
          <w:lang w:val="el-GR" w:eastAsia="en-US"/>
        </w:rPr>
        <w:t xml:space="preserve"> δανείου είναι τα σημαντικότερα </w:t>
      </w:r>
      <w:proofErr w:type="spellStart"/>
      <w:r w:rsidRPr="000F6316">
        <w:rPr>
          <w:rFonts w:ascii="Arial" w:hAnsi="Arial" w:cs="Arial"/>
          <w:lang w:val="el-GR" w:eastAsia="en-US"/>
        </w:rPr>
        <w:t>μεταδεδομένα</w:t>
      </w:r>
      <w:proofErr w:type="spellEnd"/>
      <w:r w:rsidRPr="000F6316">
        <w:rPr>
          <w:rFonts w:ascii="Arial" w:hAnsi="Arial" w:cs="Arial"/>
          <w:lang w:val="el-GR" w:eastAsia="en-US"/>
        </w:rPr>
        <w:t xml:space="preserve"> που θα αποτελούν τα ξένα κλειδιά συσχετισμού</w:t>
      </w:r>
      <w:r>
        <w:rPr>
          <w:rFonts w:ascii="Arial" w:hAnsi="Arial" w:cs="Arial"/>
          <w:lang w:val="el-GR" w:eastAsia="en-US"/>
        </w:rPr>
        <w:t>.</w:t>
      </w:r>
    </w:p>
    <w:p w14:paraId="18F6C29E" w14:textId="77777777" w:rsidR="00631888" w:rsidRDefault="00631888" w:rsidP="00631888">
      <w:pPr>
        <w:rPr>
          <w:lang w:val="el-GR"/>
        </w:rPr>
      </w:pPr>
    </w:p>
    <w:p w14:paraId="4D94DE2C" w14:textId="30FCE4FF" w:rsidR="00631888" w:rsidRDefault="00631888" w:rsidP="00631888">
      <w:pPr>
        <w:rPr>
          <w:lang w:val="el-GR"/>
        </w:rPr>
      </w:pPr>
      <w:r>
        <w:rPr>
          <w:b/>
          <w:lang w:val="el-GR"/>
        </w:rPr>
        <w:t>7</w:t>
      </w:r>
      <w:r w:rsidRPr="001134EB">
        <w:rPr>
          <w:b/>
          <w:vertAlign w:val="superscript"/>
          <w:lang w:val="el-GR"/>
        </w:rPr>
        <w:t>η</w:t>
      </w:r>
      <w:r w:rsidRPr="001134EB">
        <w:rPr>
          <w:b/>
          <w:lang w:val="el-GR"/>
        </w:rPr>
        <w:t xml:space="preserve"> Κατηγορία. </w:t>
      </w:r>
      <w:proofErr w:type="spellStart"/>
      <w:r w:rsidRPr="001134EB">
        <w:rPr>
          <w:b/>
          <w:lang w:val="el-GR"/>
        </w:rPr>
        <w:t>Μεταδεδομένα</w:t>
      </w:r>
      <w:proofErr w:type="spellEnd"/>
      <w:r w:rsidRPr="001134EB">
        <w:rPr>
          <w:b/>
          <w:lang w:val="el-GR"/>
        </w:rPr>
        <w:t xml:space="preserve"> που αφορούν </w:t>
      </w:r>
      <w:r w:rsidR="006477F9">
        <w:rPr>
          <w:b/>
          <w:lang w:val="el-GR"/>
        </w:rPr>
        <w:t>Δάνεια μικροεπισκευών</w:t>
      </w:r>
    </w:p>
    <w:p w14:paraId="795EE4EB" w14:textId="074BDDC9" w:rsidR="006477F9" w:rsidRPr="000F6316" w:rsidRDefault="00631888" w:rsidP="006477F9">
      <w:pPr>
        <w:rPr>
          <w:lang w:val="el-GR"/>
        </w:rPr>
      </w:pPr>
      <w:r>
        <w:rPr>
          <w:rFonts w:ascii="Arial" w:hAnsi="Arial" w:cs="Arial"/>
          <w:bCs/>
          <w:lang w:val="el-GR" w:eastAsia="en-US"/>
        </w:rPr>
        <w:t>Η</w:t>
      </w:r>
      <w:r w:rsidRPr="000F6316">
        <w:rPr>
          <w:rFonts w:ascii="Arial" w:hAnsi="Arial" w:cs="Arial"/>
          <w:bCs/>
          <w:lang w:val="el-GR" w:eastAsia="en-US"/>
        </w:rPr>
        <w:t xml:space="preserve"> τεκμηρίωση των φακέλων </w:t>
      </w:r>
      <w:r w:rsidR="006477F9">
        <w:rPr>
          <w:rFonts w:ascii="Arial" w:hAnsi="Arial" w:cs="Arial"/>
          <w:bCs/>
          <w:lang w:val="el-GR" w:eastAsia="en-US"/>
        </w:rPr>
        <w:t>δανείων μικροεπισκευών</w:t>
      </w:r>
      <w:r w:rsidRPr="000F6316">
        <w:rPr>
          <w:rFonts w:ascii="Arial" w:hAnsi="Arial" w:cs="Arial"/>
          <w:bCs/>
          <w:lang w:val="el-GR" w:eastAsia="en-US"/>
        </w:rPr>
        <w:t xml:space="preserve"> (</w:t>
      </w:r>
      <w:r w:rsidR="006477F9">
        <w:rPr>
          <w:rFonts w:ascii="Arial" w:hAnsi="Arial" w:cs="Arial"/>
          <w:bCs/>
          <w:lang w:val="el-GR" w:eastAsia="en-US"/>
        </w:rPr>
        <w:t>36</w:t>
      </w:r>
      <w:r w:rsidRPr="000F6316">
        <w:rPr>
          <w:rFonts w:ascii="Arial" w:hAnsi="Arial" w:cs="Arial"/>
          <w:bCs/>
          <w:lang w:val="el-GR" w:eastAsia="en-US"/>
        </w:rPr>
        <w:t>.</w:t>
      </w:r>
      <w:r w:rsidR="006477F9">
        <w:rPr>
          <w:rFonts w:ascii="Arial" w:hAnsi="Arial" w:cs="Arial"/>
          <w:bCs/>
          <w:lang w:val="el-GR" w:eastAsia="en-US"/>
        </w:rPr>
        <w:t>5</w:t>
      </w:r>
      <w:r w:rsidRPr="000F6316">
        <w:rPr>
          <w:rFonts w:ascii="Arial" w:hAnsi="Arial" w:cs="Arial"/>
          <w:bCs/>
          <w:lang w:val="el-GR" w:eastAsia="en-US"/>
        </w:rPr>
        <w:t xml:space="preserve">00 ΦΔ) θα γίνει με βάση </w:t>
      </w:r>
      <w:r w:rsidR="006477F9" w:rsidRPr="000F6316">
        <w:rPr>
          <w:rFonts w:ascii="Arial" w:hAnsi="Arial" w:cs="Arial"/>
          <w:lang w:val="el-GR" w:eastAsia="en-US"/>
        </w:rPr>
        <w:t xml:space="preserve">το </w:t>
      </w:r>
      <w:r w:rsidR="006477F9">
        <w:rPr>
          <w:rFonts w:ascii="Arial" w:hAnsi="Arial" w:cs="Arial"/>
          <w:lang w:val="en-US" w:eastAsia="en-US"/>
        </w:rPr>
        <w:t>customer</w:t>
      </w:r>
      <w:r w:rsidR="006477F9" w:rsidRPr="000F6316">
        <w:rPr>
          <w:rFonts w:ascii="Arial" w:hAnsi="Arial" w:cs="Arial"/>
          <w:lang w:val="el-GR" w:eastAsia="en-US"/>
        </w:rPr>
        <w:t xml:space="preserve"> </w:t>
      </w:r>
      <w:r w:rsidR="006477F9">
        <w:rPr>
          <w:rFonts w:ascii="Arial" w:hAnsi="Arial" w:cs="Arial"/>
          <w:lang w:val="en-US" w:eastAsia="en-US"/>
        </w:rPr>
        <w:t>id</w:t>
      </w:r>
      <w:r w:rsidR="006477F9" w:rsidRPr="000F6316">
        <w:rPr>
          <w:rFonts w:ascii="Arial" w:hAnsi="Arial" w:cs="Arial"/>
          <w:lang w:val="el-GR" w:eastAsia="en-US"/>
        </w:rPr>
        <w:t xml:space="preserve"> και το </w:t>
      </w:r>
      <w:r w:rsidR="006477F9">
        <w:rPr>
          <w:rFonts w:ascii="Arial" w:hAnsi="Arial" w:cs="Arial"/>
          <w:lang w:val="en-US" w:eastAsia="en-US"/>
        </w:rPr>
        <w:t>id</w:t>
      </w:r>
      <w:r w:rsidR="006477F9" w:rsidRPr="000F6316">
        <w:rPr>
          <w:rFonts w:ascii="Arial" w:hAnsi="Arial" w:cs="Arial"/>
          <w:lang w:val="el-GR" w:eastAsia="en-US"/>
        </w:rPr>
        <w:t xml:space="preserve"> δανείου </w:t>
      </w:r>
      <w:r w:rsidR="006477F9">
        <w:rPr>
          <w:rFonts w:ascii="Arial" w:hAnsi="Arial" w:cs="Arial"/>
          <w:lang w:val="el-GR" w:eastAsia="en-US"/>
        </w:rPr>
        <w:t xml:space="preserve">, τα οποία </w:t>
      </w:r>
      <w:r w:rsidR="006477F9" w:rsidRPr="000F6316">
        <w:rPr>
          <w:rFonts w:ascii="Arial" w:hAnsi="Arial" w:cs="Arial"/>
          <w:lang w:val="el-GR" w:eastAsia="en-US"/>
        </w:rPr>
        <w:t xml:space="preserve">είναι τα σημαντικότερα </w:t>
      </w:r>
      <w:proofErr w:type="spellStart"/>
      <w:r w:rsidR="006477F9" w:rsidRPr="000F6316">
        <w:rPr>
          <w:rFonts w:ascii="Arial" w:hAnsi="Arial" w:cs="Arial"/>
          <w:lang w:val="el-GR" w:eastAsia="en-US"/>
        </w:rPr>
        <w:t>μεταδεδομένα</w:t>
      </w:r>
      <w:proofErr w:type="spellEnd"/>
      <w:r w:rsidR="006477F9" w:rsidRPr="000F6316">
        <w:rPr>
          <w:rFonts w:ascii="Arial" w:hAnsi="Arial" w:cs="Arial"/>
          <w:lang w:val="el-GR" w:eastAsia="en-US"/>
        </w:rPr>
        <w:t xml:space="preserve"> που θα αποτελούν τα ξένα κλειδιά συσχετισμού</w:t>
      </w:r>
      <w:r w:rsidR="006477F9">
        <w:rPr>
          <w:rFonts w:ascii="Arial" w:hAnsi="Arial" w:cs="Arial"/>
          <w:lang w:val="el-GR" w:eastAsia="en-US"/>
        </w:rPr>
        <w:t>.</w:t>
      </w:r>
    </w:p>
    <w:p w14:paraId="4685F9F0" w14:textId="77777777" w:rsidR="00631888" w:rsidRPr="001134EB" w:rsidRDefault="00631888" w:rsidP="00631888">
      <w:pPr>
        <w:rPr>
          <w:lang w:val="el-GR"/>
        </w:rPr>
      </w:pPr>
    </w:p>
    <w:p w14:paraId="1CD24AE6" w14:textId="77777777" w:rsidR="00631888" w:rsidRPr="001134EB" w:rsidRDefault="00631888" w:rsidP="00FE5ECB">
      <w:pPr>
        <w:pStyle w:val="4"/>
        <w:numPr>
          <w:ilvl w:val="2"/>
          <w:numId w:val="115"/>
        </w:numPr>
        <w:tabs>
          <w:tab w:val="left" w:pos="993"/>
        </w:tabs>
        <w:ind w:left="990" w:hanging="900"/>
        <w:rPr>
          <w:lang w:val="el-GR"/>
        </w:rPr>
      </w:pPr>
      <w:bookmarkStart w:id="589" w:name="_Απαιτήσεις_διασφάλισης_ποιότητας_1"/>
      <w:bookmarkEnd w:id="589"/>
      <w:r w:rsidRPr="001134EB">
        <w:rPr>
          <w:lang w:val="el-GR"/>
        </w:rPr>
        <w:lastRenderedPageBreak/>
        <w:tab/>
      </w:r>
      <w:bookmarkStart w:id="590" w:name="_Toc76724175"/>
      <w:bookmarkStart w:id="591" w:name="_Toc89441313"/>
      <w:bookmarkStart w:id="592" w:name="_Toc89441831"/>
      <w:r w:rsidRPr="001134EB">
        <w:rPr>
          <w:lang w:val="el-GR"/>
        </w:rPr>
        <w:t>Απαιτήσεις διασφάλισης ποιότητας καταχωρήσεων – Μεθοδολογία καταχώρησης</w:t>
      </w:r>
      <w:bookmarkEnd w:id="590"/>
      <w:bookmarkEnd w:id="591"/>
      <w:bookmarkEnd w:id="592"/>
      <w:r w:rsidRPr="001134EB">
        <w:rPr>
          <w:lang w:val="el-GR"/>
        </w:rPr>
        <w:tab/>
      </w:r>
    </w:p>
    <w:p w14:paraId="4A9023CF" w14:textId="2A2B7F6C" w:rsidR="00631888" w:rsidRPr="001134EB" w:rsidRDefault="00631888" w:rsidP="00631888">
      <w:pPr>
        <w:rPr>
          <w:lang w:val="el-GR"/>
        </w:rPr>
      </w:pPr>
      <w:r w:rsidRPr="001134EB">
        <w:rPr>
          <w:lang w:val="el-GR"/>
        </w:rPr>
        <w:t xml:space="preserve">Η καταχώρηση στοιχείων κάθε Φακέλου Δανείων θα πρέπει να γίνει </w:t>
      </w:r>
      <w:r>
        <w:rPr>
          <w:lang w:val="el-GR"/>
        </w:rPr>
        <w:t>(</w:t>
      </w:r>
      <w:r w:rsidRPr="001134EB">
        <w:rPr>
          <w:lang w:val="el-GR"/>
        </w:rPr>
        <w:t xml:space="preserve">εις διπλούν </w:t>
      </w:r>
      <w:r>
        <w:rPr>
          <w:lang w:val="el-GR"/>
        </w:rPr>
        <w:t xml:space="preserve">- </w:t>
      </w:r>
      <w:r w:rsidRPr="001134EB">
        <w:rPr>
          <w:lang w:val="el-GR"/>
        </w:rPr>
        <w:t xml:space="preserve">από δύο δηλαδή διαφορετικούς </w:t>
      </w:r>
      <w:proofErr w:type="spellStart"/>
      <w:r w:rsidRPr="001134EB">
        <w:rPr>
          <w:lang w:val="el-GR"/>
        </w:rPr>
        <w:t>καταχωρητές</w:t>
      </w:r>
      <w:proofErr w:type="spellEnd"/>
      <w:r>
        <w:rPr>
          <w:lang w:val="el-GR"/>
        </w:rPr>
        <w:t>-</w:t>
      </w:r>
      <w:r w:rsidRPr="001134EB">
        <w:rPr>
          <w:lang w:val="el-GR"/>
        </w:rPr>
        <w:t xml:space="preserve">, για </w:t>
      </w:r>
      <w:r>
        <w:rPr>
          <w:lang w:val="el-GR"/>
        </w:rPr>
        <w:t>τα</w:t>
      </w:r>
      <w:r w:rsidRPr="001134EB">
        <w:rPr>
          <w:lang w:val="el-GR"/>
        </w:rPr>
        <w:t xml:space="preserve"> </w:t>
      </w:r>
      <w:r>
        <w:rPr>
          <w:lang w:val="el-GR"/>
        </w:rPr>
        <w:t xml:space="preserve">μη Διαθέσιμα </w:t>
      </w:r>
      <w:r w:rsidRPr="001134EB">
        <w:rPr>
          <w:lang w:val="el-GR"/>
        </w:rPr>
        <w:t>στοιχεί</w:t>
      </w:r>
      <w:r>
        <w:rPr>
          <w:lang w:val="el-GR"/>
        </w:rPr>
        <w:t>α</w:t>
      </w:r>
      <w:r w:rsidRPr="001134EB">
        <w:rPr>
          <w:lang w:val="el-GR"/>
        </w:rPr>
        <w:t xml:space="preserve"> και </w:t>
      </w:r>
      <w:r>
        <w:rPr>
          <w:lang w:val="el-GR"/>
        </w:rPr>
        <w:t xml:space="preserve">των </w:t>
      </w:r>
      <w:r w:rsidRPr="001134EB">
        <w:rPr>
          <w:lang w:val="el-GR"/>
        </w:rPr>
        <w:t xml:space="preserve">μεταβολών τους, </w:t>
      </w:r>
      <w:r>
        <w:rPr>
          <w:lang w:val="el-GR"/>
        </w:rPr>
        <w:t xml:space="preserve">και μία φορά για τα Διαθέσιμα στοιχεία) </w:t>
      </w:r>
      <w:r w:rsidRPr="001134EB">
        <w:rPr>
          <w:lang w:val="el-GR"/>
        </w:rPr>
        <w:t xml:space="preserve">με τη μέθοδο της </w:t>
      </w:r>
      <w:r w:rsidRPr="001134EB">
        <w:rPr>
          <w:b/>
          <w:lang w:val="el-GR"/>
        </w:rPr>
        <w:t>απευθείας πληκτρολόγησης (</w:t>
      </w:r>
      <w:r w:rsidRPr="001134EB">
        <w:rPr>
          <w:b/>
          <w:lang w:val="en-US"/>
        </w:rPr>
        <w:t>data</w:t>
      </w:r>
      <w:r w:rsidRPr="001134EB">
        <w:rPr>
          <w:b/>
          <w:lang w:val="el-GR"/>
        </w:rPr>
        <w:t xml:space="preserve"> </w:t>
      </w:r>
      <w:r w:rsidRPr="001134EB">
        <w:rPr>
          <w:b/>
          <w:lang w:val="en-US"/>
        </w:rPr>
        <w:t>entry</w:t>
      </w:r>
      <w:r w:rsidRPr="001134EB">
        <w:rPr>
          <w:b/>
          <w:lang w:val="el-GR"/>
        </w:rPr>
        <w:t>)</w:t>
      </w:r>
      <w:r w:rsidRPr="001134EB">
        <w:rPr>
          <w:lang w:val="el-GR"/>
        </w:rPr>
        <w:t xml:space="preserve"> μέσω ειδικής εφαρμογής που θα κατασκευάσει ο Ανάδοχος (βλ. Παρ. </w:t>
      </w:r>
      <w:r>
        <w:rPr>
          <w:lang w:val="el-GR"/>
        </w:rPr>
        <w:fldChar w:fldCharType="begin"/>
      </w:r>
      <w:r>
        <w:rPr>
          <w:lang w:val="el-GR"/>
        </w:rPr>
        <w:instrText xml:space="preserve"> REF _Ref71623739 \r \h </w:instrText>
      </w:r>
      <w:r>
        <w:rPr>
          <w:lang w:val="el-GR"/>
        </w:rPr>
      </w:r>
      <w:r>
        <w:rPr>
          <w:lang w:val="el-GR"/>
        </w:rPr>
        <w:fldChar w:fldCharType="separate"/>
      </w:r>
      <w:r w:rsidR="00693CB6">
        <w:rPr>
          <w:lang w:val="el-GR"/>
        </w:rPr>
        <w:t>4.1</w:t>
      </w:r>
      <w:r>
        <w:rPr>
          <w:lang w:val="el-GR"/>
        </w:rPr>
        <w:fldChar w:fldCharType="end"/>
      </w:r>
      <w:r w:rsidRPr="001134EB">
        <w:rPr>
          <w:lang w:val="el-GR"/>
        </w:rPr>
        <w:t>).</w:t>
      </w:r>
    </w:p>
    <w:p w14:paraId="16BA9644" w14:textId="77777777" w:rsidR="00631888" w:rsidRPr="001134EB" w:rsidRDefault="00631888" w:rsidP="00631888">
      <w:pPr>
        <w:rPr>
          <w:lang w:val="el-GR"/>
        </w:rPr>
      </w:pPr>
      <w:r w:rsidRPr="001134EB">
        <w:rPr>
          <w:lang w:val="el-GR"/>
        </w:rPr>
        <w:t xml:space="preserve">Κατά τη διάρκεια των καταχωρήσεων η αποθήκευση των δεδομένων θα γίνεται προσωρινά, σε συγκεκριμένου τύπου και εύρους πεδία βάσης δεδομένων ή αρχεία συγκεκριμένης γραμμογράφησης, ώστε να διευκολυνθεί η μετάπτωσή τους στην κεντρική βάση δεδομένων του Συστήματος Διαχείρισης Εγγράφων. </w:t>
      </w:r>
    </w:p>
    <w:p w14:paraId="0F236EEC" w14:textId="77777777" w:rsidR="00631888" w:rsidRPr="001134EB" w:rsidRDefault="00631888" w:rsidP="00631888">
      <w:pPr>
        <w:rPr>
          <w:lang w:val="el-GR"/>
        </w:rPr>
      </w:pPr>
      <w:r w:rsidRPr="001134EB">
        <w:rPr>
          <w:lang w:val="el-GR"/>
        </w:rPr>
        <w:t xml:space="preserve">Η καταχώρηση των στοιχείων θα ομαδοποιείται σε παρτίδες σαρωμένων </w:t>
      </w:r>
      <w:r>
        <w:rPr>
          <w:lang w:val="el-GR"/>
        </w:rPr>
        <w:t>Εγγράφων</w:t>
      </w:r>
      <w:r w:rsidRPr="001134EB">
        <w:rPr>
          <w:lang w:val="el-GR"/>
        </w:rPr>
        <w:t xml:space="preserve">. </w:t>
      </w:r>
    </w:p>
    <w:p w14:paraId="5D62FA65" w14:textId="77777777" w:rsidR="00631888" w:rsidRPr="001134EB" w:rsidRDefault="00631888" w:rsidP="00631888">
      <w:pPr>
        <w:rPr>
          <w:lang w:val="el-GR"/>
        </w:rPr>
      </w:pPr>
      <w:r w:rsidRPr="001134EB">
        <w:rPr>
          <w:lang w:val="el-GR"/>
        </w:rPr>
        <w:t xml:space="preserve">Η </w:t>
      </w:r>
      <w:r w:rsidRPr="001134EB">
        <w:rPr>
          <w:b/>
          <w:lang w:val="el-GR"/>
        </w:rPr>
        <w:t xml:space="preserve">διαδικασία της καταχώρησης </w:t>
      </w:r>
      <w:r>
        <w:rPr>
          <w:b/>
          <w:lang w:val="el-GR"/>
        </w:rPr>
        <w:t xml:space="preserve">Εγγράφων </w:t>
      </w:r>
      <w:r w:rsidRPr="001134EB">
        <w:rPr>
          <w:lang w:val="el-GR"/>
        </w:rPr>
        <w:t xml:space="preserve"> θα περιλαμβάνει τα παρακάτω βήματα:</w:t>
      </w:r>
    </w:p>
    <w:p w14:paraId="392CEA68" w14:textId="77777777" w:rsidR="00631888" w:rsidRPr="001134EB" w:rsidRDefault="00631888" w:rsidP="00474644">
      <w:pPr>
        <w:numPr>
          <w:ilvl w:val="0"/>
          <w:numId w:val="84"/>
        </w:numPr>
        <w:rPr>
          <w:lang w:val="el-GR"/>
        </w:rPr>
      </w:pPr>
      <w:r w:rsidRPr="001134EB">
        <w:rPr>
          <w:lang w:val="el-GR"/>
        </w:rPr>
        <w:t xml:space="preserve">Ο Ανάδοχος θα παραλαμβάνει από το ΤΠΔ μία παρτίδα </w:t>
      </w:r>
      <w:r>
        <w:rPr>
          <w:lang w:val="el-GR"/>
        </w:rPr>
        <w:t>Εγγράφων (πλήρεις Φακέλους Δανείων),</w:t>
      </w:r>
    </w:p>
    <w:p w14:paraId="0B2958F9" w14:textId="77777777" w:rsidR="00631888" w:rsidRPr="001134EB" w:rsidRDefault="00631888" w:rsidP="00474644">
      <w:pPr>
        <w:numPr>
          <w:ilvl w:val="0"/>
          <w:numId w:val="84"/>
        </w:numPr>
        <w:rPr>
          <w:lang w:val="el-GR"/>
        </w:rPr>
      </w:pPr>
      <w:r>
        <w:rPr>
          <w:lang w:val="el-GR"/>
        </w:rPr>
        <w:t>Τα έγγραφα, ομαδοποιημένα σε Φάκελους Δανείων</w:t>
      </w:r>
      <w:r w:rsidRPr="001134EB">
        <w:rPr>
          <w:lang w:val="el-GR"/>
        </w:rPr>
        <w:t xml:space="preserve"> θα διανέμονται στους </w:t>
      </w:r>
      <w:proofErr w:type="spellStart"/>
      <w:r w:rsidRPr="001134EB">
        <w:rPr>
          <w:u w:val="single"/>
          <w:lang w:val="el-GR"/>
        </w:rPr>
        <w:t>καταχωρητές</w:t>
      </w:r>
      <w:proofErr w:type="spellEnd"/>
      <w:r w:rsidRPr="001134EB">
        <w:rPr>
          <w:u w:val="single"/>
          <w:lang w:val="el-GR"/>
        </w:rPr>
        <w:t xml:space="preserve"> Α’ καταχώρησης</w:t>
      </w:r>
      <w:r w:rsidRPr="001134EB">
        <w:rPr>
          <w:lang w:val="el-GR"/>
        </w:rPr>
        <w:t xml:space="preserve"> για την Α’ καταχώρηση των στοιχείων των δεδομένων / </w:t>
      </w:r>
      <w:proofErr w:type="spellStart"/>
      <w:r w:rsidRPr="001134EB">
        <w:rPr>
          <w:lang w:val="el-GR"/>
        </w:rPr>
        <w:t>μεταδεδομένων</w:t>
      </w:r>
      <w:proofErr w:type="spellEnd"/>
      <w:r w:rsidRPr="001134EB">
        <w:rPr>
          <w:lang w:val="el-GR"/>
        </w:rPr>
        <w:t>.</w:t>
      </w:r>
    </w:p>
    <w:p w14:paraId="4C46FCFB" w14:textId="77777777" w:rsidR="00631888" w:rsidRPr="001134EB" w:rsidRDefault="00631888" w:rsidP="00474644">
      <w:pPr>
        <w:numPr>
          <w:ilvl w:val="0"/>
          <w:numId w:val="84"/>
        </w:numPr>
        <w:rPr>
          <w:lang w:val="el-GR"/>
        </w:rPr>
      </w:pPr>
      <w:r w:rsidRPr="001134EB">
        <w:rPr>
          <w:lang w:val="el-GR"/>
        </w:rPr>
        <w:t xml:space="preserve">Εάν επιλεγεί η μετάπτωση δεδομένων από άλλα συστήματα, αυτή </w:t>
      </w:r>
      <w:r>
        <w:rPr>
          <w:lang w:val="el-GR"/>
        </w:rPr>
        <w:t xml:space="preserve">θα έχει προηγηθεί της έναρξης της καταχώρησης, </w:t>
      </w:r>
      <w:r w:rsidRPr="001134EB">
        <w:rPr>
          <w:lang w:val="el-GR"/>
        </w:rPr>
        <w:t xml:space="preserve">θα </w:t>
      </w:r>
      <w:r>
        <w:rPr>
          <w:lang w:val="el-GR"/>
        </w:rPr>
        <w:t xml:space="preserve">έχει </w:t>
      </w:r>
      <w:r w:rsidRPr="001134EB">
        <w:rPr>
          <w:lang w:val="el-GR"/>
        </w:rPr>
        <w:t xml:space="preserve">καταχωρηθεί διακριτά ως συστημική εισαγωγή (με αναφορά στο πηγαίο σύστημα), και θα θεωρηθεί ως εισαγωγή από </w:t>
      </w:r>
      <w:proofErr w:type="spellStart"/>
      <w:r w:rsidRPr="001134EB">
        <w:rPr>
          <w:lang w:val="el-GR"/>
        </w:rPr>
        <w:t>Καταχωρητή</w:t>
      </w:r>
      <w:proofErr w:type="spellEnd"/>
      <w:r w:rsidRPr="001134EB">
        <w:rPr>
          <w:lang w:val="el-GR"/>
        </w:rPr>
        <w:t xml:space="preserve"> Α’ (όνομα πηγαίου συστήματος).</w:t>
      </w:r>
      <w:r w:rsidRPr="002556CB">
        <w:rPr>
          <w:lang w:val="el-GR"/>
        </w:rPr>
        <w:t xml:space="preserve"> </w:t>
      </w:r>
      <w:r w:rsidRPr="008311EF">
        <w:rPr>
          <w:lang w:val="el-GR"/>
        </w:rPr>
        <w:t xml:space="preserve">Στη φόρμα καταχώρησης ενός Α </w:t>
      </w:r>
      <w:proofErr w:type="spellStart"/>
      <w:r w:rsidRPr="008311EF">
        <w:rPr>
          <w:lang w:val="el-GR"/>
        </w:rPr>
        <w:t>καταχωρητή</w:t>
      </w:r>
      <w:proofErr w:type="spellEnd"/>
      <w:r w:rsidRPr="008311EF">
        <w:rPr>
          <w:lang w:val="el-GR"/>
        </w:rPr>
        <w:t xml:space="preserve"> θα εμφανίζονται τα στοιχεία από μετάπτωση και </w:t>
      </w:r>
      <w:r>
        <w:rPr>
          <w:lang w:val="el-GR"/>
        </w:rPr>
        <w:t>θ</w:t>
      </w:r>
      <w:r w:rsidRPr="008311EF">
        <w:rPr>
          <w:lang w:val="el-GR"/>
        </w:rPr>
        <w:t>α συμπληρώνει τα υπόλοιπα</w:t>
      </w:r>
      <w:r>
        <w:rPr>
          <w:lang w:val="el-GR"/>
        </w:rPr>
        <w:t>.</w:t>
      </w:r>
    </w:p>
    <w:p w14:paraId="5A640FAF" w14:textId="77777777" w:rsidR="00631888" w:rsidRPr="001134EB" w:rsidRDefault="00631888" w:rsidP="00474644">
      <w:pPr>
        <w:numPr>
          <w:ilvl w:val="0"/>
          <w:numId w:val="84"/>
        </w:numPr>
        <w:rPr>
          <w:lang w:val="el-GR"/>
        </w:rPr>
      </w:pPr>
      <w:r w:rsidRPr="001134EB">
        <w:rPr>
          <w:lang w:val="el-GR"/>
        </w:rPr>
        <w:t xml:space="preserve">Αφού ολοκληρωθεί η πρώτη καταχώρηση μέρους ή ολόκληρης της παρτίδας, </w:t>
      </w:r>
      <w:r>
        <w:rPr>
          <w:lang w:val="el-GR"/>
        </w:rPr>
        <w:t xml:space="preserve">τα έγγραφα </w:t>
      </w:r>
      <w:r w:rsidRPr="001134EB">
        <w:rPr>
          <w:lang w:val="el-GR"/>
        </w:rPr>
        <w:t xml:space="preserve">θα αναδιανέμονται στους </w:t>
      </w:r>
      <w:proofErr w:type="spellStart"/>
      <w:r w:rsidRPr="001134EB">
        <w:rPr>
          <w:u w:val="single"/>
          <w:lang w:val="el-GR"/>
        </w:rPr>
        <w:t>καταχωρητές</w:t>
      </w:r>
      <w:proofErr w:type="spellEnd"/>
      <w:r w:rsidRPr="001134EB">
        <w:rPr>
          <w:u w:val="single"/>
          <w:lang w:val="el-GR"/>
        </w:rPr>
        <w:t xml:space="preserve"> Β’</w:t>
      </w:r>
      <w:r w:rsidRPr="001134EB">
        <w:rPr>
          <w:lang w:val="el-GR"/>
        </w:rPr>
        <w:t xml:space="preserve"> </w:t>
      </w:r>
      <w:r w:rsidRPr="001134EB">
        <w:rPr>
          <w:u w:val="single"/>
          <w:lang w:val="el-GR"/>
        </w:rPr>
        <w:t>καταχώρησης</w:t>
      </w:r>
      <w:r w:rsidRPr="001134EB">
        <w:rPr>
          <w:lang w:val="el-GR"/>
        </w:rPr>
        <w:t xml:space="preserve"> ώστε να εξασφαλίζεται ότι κάθε ΦΔ θα καταχωρείται </w:t>
      </w:r>
      <w:r w:rsidRPr="001134EB">
        <w:rPr>
          <w:b/>
          <w:u w:val="single"/>
          <w:lang w:val="el-GR"/>
        </w:rPr>
        <w:t xml:space="preserve">και από διαφορετικό </w:t>
      </w:r>
      <w:proofErr w:type="spellStart"/>
      <w:r w:rsidRPr="001134EB">
        <w:rPr>
          <w:b/>
          <w:u w:val="single"/>
          <w:lang w:val="el-GR"/>
        </w:rPr>
        <w:t>καταχωρητή</w:t>
      </w:r>
      <w:proofErr w:type="spellEnd"/>
      <w:r w:rsidRPr="001134EB">
        <w:rPr>
          <w:lang w:val="el-GR"/>
        </w:rPr>
        <w:t>.</w:t>
      </w:r>
    </w:p>
    <w:p w14:paraId="4BBA98FF" w14:textId="3C54B82A" w:rsidR="00631888" w:rsidRPr="001134EB" w:rsidRDefault="00631888" w:rsidP="00474644">
      <w:pPr>
        <w:numPr>
          <w:ilvl w:val="0"/>
          <w:numId w:val="84"/>
        </w:numPr>
        <w:rPr>
          <w:lang w:val="el-GR"/>
        </w:rPr>
      </w:pPr>
      <w:r w:rsidRPr="001134EB">
        <w:rPr>
          <w:lang w:val="el-GR"/>
        </w:rPr>
        <w:t xml:space="preserve">Με την ολοκλήρωση και της Β’ καταχώρησης θα γίνεται, μέσω της εφαρμογής ελέγχου ορθότητας καταχωρήσεων (βλ. Παρ. </w:t>
      </w:r>
      <w:r>
        <w:rPr>
          <w:lang w:val="el-GR"/>
        </w:rPr>
        <w:fldChar w:fldCharType="begin"/>
      </w:r>
      <w:r>
        <w:rPr>
          <w:lang w:val="el-GR"/>
        </w:rPr>
        <w:instrText xml:space="preserve"> REF _Ref71623769 \r \h </w:instrText>
      </w:r>
      <w:r>
        <w:rPr>
          <w:lang w:val="el-GR"/>
        </w:rPr>
      </w:r>
      <w:r>
        <w:rPr>
          <w:lang w:val="el-GR"/>
        </w:rPr>
        <w:fldChar w:fldCharType="separate"/>
      </w:r>
      <w:r w:rsidR="00693CB6">
        <w:rPr>
          <w:lang w:val="el-GR"/>
        </w:rPr>
        <w:t>4.2.2</w:t>
      </w:r>
      <w:r>
        <w:rPr>
          <w:lang w:val="el-GR"/>
        </w:rPr>
        <w:fldChar w:fldCharType="end"/>
      </w:r>
      <w:r w:rsidRPr="001134EB">
        <w:rPr>
          <w:lang w:val="el-GR"/>
        </w:rPr>
        <w:t>), αυτόματη αντιπαραβολή των δύο καταχωρήσεων και θα επισημαίνονται αυτοματοποιημένα από την εφαρμογή τυχόν διαφορές ανάμεσα στην Α’ και στην Β’ καταχώρηση</w:t>
      </w:r>
      <w:r>
        <w:rPr>
          <w:lang w:val="el-GR"/>
        </w:rPr>
        <w:t xml:space="preserve"> (ή διαφορές ανάμεσα σε στοιχεία μετάπτωσης και Β’ καταχώρησης)</w:t>
      </w:r>
      <w:r w:rsidRPr="001134EB">
        <w:rPr>
          <w:lang w:val="el-GR"/>
        </w:rPr>
        <w:t>.</w:t>
      </w:r>
    </w:p>
    <w:p w14:paraId="508C421B" w14:textId="77777777" w:rsidR="00631888" w:rsidRPr="001134EB" w:rsidRDefault="00631888" w:rsidP="00474644">
      <w:pPr>
        <w:numPr>
          <w:ilvl w:val="0"/>
          <w:numId w:val="84"/>
        </w:numPr>
        <w:rPr>
          <w:lang w:val="el-GR"/>
        </w:rPr>
      </w:pPr>
      <w:r w:rsidRPr="001134EB">
        <w:rPr>
          <w:lang w:val="el-GR"/>
        </w:rPr>
        <w:t xml:space="preserve">Για τη διόρθωση των λαθών/διαφορών, </w:t>
      </w:r>
      <w:proofErr w:type="spellStart"/>
      <w:r w:rsidRPr="001134EB">
        <w:rPr>
          <w:u w:val="single"/>
          <w:lang w:val="el-GR"/>
        </w:rPr>
        <w:t>καταχωρητές</w:t>
      </w:r>
      <w:proofErr w:type="spellEnd"/>
      <w:r w:rsidRPr="001134EB">
        <w:rPr>
          <w:u w:val="single"/>
          <w:lang w:val="el-GR"/>
        </w:rPr>
        <w:t xml:space="preserve"> Γ’ καταχώρησης</w:t>
      </w:r>
      <w:r w:rsidRPr="001134EB">
        <w:rPr>
          <w:lang w:val="el-GR"/>
        </w:rPr>
        <w:t xml:space="preserve"> θα προβαίνουν στις απαραίτητες διορθώσεις σε κάθε </w:t>
      </w:r>
      <w:r>
        <w:rPr>
          <w:lang w:val="el-GR"/>
        </w:rPr>
        <w:t xml:space="preserve">έγγραφο </w:t>
      </w:r>
      <w:r w:rsidRPr="001134EB">
        <w:rPr>
          <w:lang w:val="el-GR"/>
        </w:rPr>
        <w:t>που έχει επισημανθεί, με στόχο την εξάλειψη όλων των διαφορών που εντοπίστηκαν μεταξύ της Α’ και Β’ Καταχώρησης.</w:t>
      </w:r>
    </w:p>
    <w:p w14:paraId="2FD0ECFC" w14:textId="77777777" w:rsidR="00631888" w:rsidRPr="001134EB" w:rsidRDefault="00631888" w:rsidP="00474644">
      <w:pPr>
        <w:numPr>
          <w:ilvl w:val="0"/>
          <w:numId w:val="84"/>
        </w:numPr>
        <w:rPr>
          <w:lang w:val="el-GR"/>
        </w:rPr>
      </w:pPr>
      <w:r w:rsidRPr="001134EB">
        <w:rPr>
          <w:lang w:val="el-GR"/>
        </w:rPr>
        <w:t>Με την επιτυχή ολοκλήρωση των αυτόματων ελέγχων ορθότητας καταχωρήσεων (αντιπαραβολή) και κατά περίπτωση της Γ΄ καταχώρησης, ο Ανάδοχος θα αποθηκεύει την ορθή καταχώρηση με την επισήμανση «</w:t>
      </w:r>
      <w:r w:rsidRPr="001134EB">
        <w:rPr>
          <w:u w:val="single"/>
          <w:lang w:val="el-GR"/>
        </w:rPr>
        <w:t>έτοιμη για δειγματοληπτικό έλεγχο</w:t>
      </w:r>
      <w:r w:rsidRPr="001134EB">
        <w:rPr>
          <w:lang w:val="el-GR"/>
        </w:rPr>
        <w:t xml:space="preserve">». </w:t>
      </w:r>
      <w:r w:rsidRPr="001134EB">
        <w:rPr>
          <w:u w:val="single"/>
          <w:lang w:val="el-GR"/>
        </w:rPr>
        <w:t>Σημειώνεται</w:t>
      </w:r>
      <w:r w:rsidRPr="001134EB">
        <w:rPr>
          <w:lang w:val="el-GR"/>
        </w:rPr>
        <w:t xml:space="preserve"> πως μέχρι την ολοκλήρωση του έργου, θα παραμένουν διαθέσιμες στην Αναθέτουσα Αρχή όλες οι καταχωρήσεις για κάθε ΦΔ (Α’, Β’ και ενδεχομένως Γ΄ καταχώρηση).</w:t>
      </w:r>
    </w:p>
    <w:p w14:paraId="7D205DF4" w14:textId="77777777" w:rsidR="00631888" w:rsidRPr="001134EB" w:rsidRDefault="00631888" w:rsidP="00474644">
      <w:pPr>
        <w:numPr>
          <w:ilvl w:val="0"/>
          <w:numId w:val="84"/>
        </w:numPr>
        <w:rPr>
          <w:lang w:val="el-GR"/>
        </w:rPr>
      </w:pPr>
      <w:r w:rsidRPr="001134EB">
        <w:rPr>
          <w:lang w:val="el-GR"/>
        </w:rPr>
        <w:t xml:space="preserve">Με την επιτυχή ολοκλήρωση του συνόλου των καταχωρήσεων μίας παρτίδας ο Ανάδοχος θα συντάσσει και θα υποβάλλει στην Αναθέτουσα Αρχή </w:t>
      </w:r>
      <w:r w:rsidRPr="001134EB">
        <w:rPr>
          <w:b/>
          <w:u w:val="single"/>
          <w:lang w:val="el-GR"/>
        </w:rPr>
        <w:t>Αναφορά Ελέγχου</w:t>
      </w:r>
      <w:r w:rsidRPr="001134EB">
        <w:rPr>
          <w:lang w:val="el-GR"/>
        </w:rPr>
        <w:t>, στην οποία θα συνοψίζει τις διενεργηθείσες ενέργειες, τα προβλήματα και τα λάθη που παρουσιάστηκαν.</w:t>
      </w:r>
    </w:p>
    <w:p w14:paraId="5DC154BF" w14:textId="77777777" w:rsidR="00631888" w:rsidRPr="001134EB" w:rsidRDefault="00631888" w:rsidP="00631888">
      <w:pPr>
        <w:rPr>
          <w:lang w:val="el-GR"/>
        </w:rPr>
      </w:pPr>
    </w:p>
    <w:p w14:paraId="5CDD0E02" w14:textId="77777777" w:rsidR="00631888" w:rsidRPr="001134EB" w:rsidRDefault="00631888" w:rsidP="00631888">
      <w:pPr>
        <w:rPr>
          <w:lang w:val="el-GR"/>
        </w:rPr>
      </w:pPr>
      <w:r w:rsidRPr="001134EB">
        <w:rPr>
          <w:lang w:val="el-GR"/>
        </w:rPr>
        <w:t>Σύμφωνα με τα παραπάνω για την καταχώρηση κάθε ΦΔ θα συμμετέχουν έως πέντε (5) διαφορετικοί εμπλεκόμενοι με τους παρακάτω ρόλους:</w:t>
      </w:r>
    </w:p>
    <w:p w14:paraId="276F4EC6" w14:textId="77777777" w:rsidR="00631888" w:rsidRPr="001134EB" w:rsidRDefault="00631888" w:rsidP="00474644">
      <w:pPr>
        <w:numPr>
          <w:ilvl w:val="0"/>
          <w:numId w:val="85"/>
        </w:numPr>
        <w:rPr>
          <w:lang w:val="el-GR"/>
        </w:rPr>
      </w:pPr>
      <w:r w:rsidRPr="001134EB">
        <w:rPr>
          <w:u w:val="single"/>
          <w:lang w:val="el-GR"/>
        </w:rPr>
        <w:t xml:space="preserve">Α’ </w:t>
      </w:r>
      <w:proofErr w:type="spellStart"/>
      <w:r w:rsidRPr="001134EB">
        <w:rPr>
          <w:u w:val="single"/>
          <w:lang w:val="el-GR"/>
        </w:rPr>
        <w:t>Καταχωρητής</w:t>
      </w:r>
      <w:proofErr w:type="spellEnd"/>
      <w:r w:rsidRPr="001134EB">
        <w:rPr>
          <w:lang w:val="el-GR"/>
        </w:rPr>
        <w:t>, ο οποίος θα καταχωρεί τ</w:t>
      </w:r>
      <w:r>
        <w:rPr>
          <w:lang w:val="el-GR"/>
        </w:rPr>
        <w:t>α δεδομένα/</w:t>
      </w:r>
      <w:proofErr w:type="spellStart"/>
      <w:r>
        <w:rPr>
          <w:lang w:val="el-GR"/>
        </w:rPr>
        <w:t>μεταδεδομένα</w:t>
      </w:r>
      <w:proofErr w:type="spellEnd"/>
      <w:r>
        <w:rPr>
          <w:lang w:val="el-GR"/>
        </w:rPr>
        <w:t xml:space="preserve"> εγγράφων</w:t>
      </w:r>
      <w:r w:rsidRPr="001134EB">
        <w:rPr>
          <w:lang w:val="el-GR"/>
        </w:rPr>
        <w:t xml:space="preserve"> ΦΔ για πρώτη φορά.</w:t>
      </w:r>
    </w:p>
    <w:p w14:paraId="742DD8EB" w14:textId="77777777" w:rsidR="00631888" w:rsidRPr="001134EB" w:rsidRDefault="00631888" w:rsidP="00474644">
      <w:pPr>
        <w:numPr>
          <w:ilvl w:val="0"/>
          <w:numId w:val="85"/>
        </w:numPr>
        <w:rPr>
          <w:lang w:val="el-GR"/>
        </w:rPr>
      </w:pPr>
      <w:r w:rsidRPr="001134EB">
        <w:rPr>
          <w:u w:val="single"/>
          <w:lang w:val="el-GR"/>
        </w:rPr>
        <w:lastRenderedPageBreak/>
        <w:t>Α’ Επιβλέπων (</w:t>
      </w:r>
      <w:r w:rsidRPr="001134EB">
        <w:rPr>
          <w:u w:val="single"/>
          <w:lang w:val="en-US"/>
        </w:rPr>
        <w:t>Supervisor</w:t>
      </w:r>
      <w:r w:rsidRPr="001134EB">
        <w:rPr>
          <w:u w:val="single"/>
          <w:lang w:val="el-GR"/>
        </w:rPr>
        <w:t>),</w:t>
      </w:r>
      <w:r w:rsidRPr="001134EB">
        <w:rPr>
          <w:lang w:val="el-GR"/>
        </w:rPr>
        <w:t xml:space="preserve"> ο οποίος θα είναι υπεύθυνος για την υποστήριξη </w:t>
      </w:r>
      <w:proofErr w:type="spellStart"/>
      <w:r w:rsidRPr="001134EB">
        <w:rPr>
          <w:lang w:val="el-GR"/>
        </w:rPr>
        <w:t>καταχωρητών</w:t>
      </w:r>
      <w:proofErr w:type="spellEnd"/>
      <w:r w:rsidRPr="001134EB">
        <w:rPr>
          <w:lang w:val="el-GR"/>
        </w:rPr>
        <w:t xml:space="preserve"> της Α’ ομάδας (θα επιβλέπει, καθοδηγεί και θα επιλύει τυχόν προβλήματα των Α’ </w:t>
      </w:r>
      <w:proofErr w:type="spellStart"/>
      <w:r w:rsidRPr="001134EB">
        <w:rPr>
          <w:lang w:val="el-GR"/>
        </w:rPr>
        <w:t>Καταχωρητών</w:t>
      </w:r>
      <w:proofErr w:type="spellEnd"/>
      <w:r w:rsidRPr="001134EB">
        <w:rPr>
          <w:lang w:val="el-GR"/>
        </w:rPr>
        <w:t>).</w:t>
      </w:r>
    </w:p>
    <w:p w14:paraId="1DE7AB28" w14:textId="77777777" w:rsidR="00631888" w:rsidRPr="001134EB" w:rsidRDefault="00631888" w:rsidP="00474644">
      <w:pPr>
        <w:numPr>
          <w:ilvl w:val="0"/>
          <w:numId w:val="85"/>
        </w:numPr>
        <w:rPr>
          <w:lang w:val="el-GR"/>
        </w:rPr>
      </w:pPr>
      <w:r w:rsidRPr="001134EB">
        <w:rPr>
          <w:u w:val="single"/>
          <w:lang w:val="el-GR"/>
        </w:rPr>
        <w:t xml:space="preserve">Β’ </w:t>
      </w:r>
      <w:proofErr w:type="spellStart"/>
      <w:r w:rsidRPr="001134EB">
        <w:rPr>
          <w:u w:val="single"/>
          <w:lang w:val="el-GR"/>
        </w:rPr>
        <w:t>Καταχωρητής</w:t>
      </w:r>
      <w:proofErr w:type="spellEnd"/>
      <w:r w:rsidRPr="001134EB">
        <w:rPr>
          <w:lang w:val="el-GR"/>
        </w:rPr>
        <w:t xml:space="preserve">, ο οποίος θα είναι διαφορετικός από τον Α’ </w:t>
      </w:r>
      <w:proofErr w:type="spellStart"/>
      <w:r w:rsidRPr="001134EB">
        <w:rPr>
          <w:lang w:val="el-GR"/>
        </w:rPr>
        <w:t>Καταχωρητή</w:t>
      </w:r>
      <w:proofErr w:type="spellEnd"/>
      <w:r w:rsidRPr="001134EB">
        <w:rPr>
          <w:lang w:val="el-GR"/>
        </w:rPr>
        <w:t xml:space="preserve"> και θα καταχωρεί τον ΦΔ για δεύτερη φορά.</w:t>
      </w:r>
    </w:p>
    <w:p w14:paraId="5B9DD3B4" w14:textId="77777777" w:rsidR="00631888" w:rsidRPr="001134EB" w:rsidRDefault="00631888" w:rsidP="00474644">
      <w:pPr>
        <w:numPr>
          <w:ilvl w:val="0"/>
          <w:numId w:val="85"/>
        </w:numPr>
        <w:rPr>
          <w:lang w:val="el-GR"/>
        </w:rPr>
      </w:pPr>
      <w:proofErr w:type="spellStart"/>
      <w:r w:rsidRPr="001134EB">
        <w:rPr>
          <w:u w:val="single"/>
          <w:lang w:val="el-GR"/>
        </w:rPr>
        <w:t>Καταχωρητής</w:t>
      </w:r>
      <w:proofErr w:type="spellEnd"/>
      <w:r w:rsidRPr="001134EB">
        <w:rPr>
          <w:u w:val="single"/>
          <w:lang w:val="el-GR"/>
        </w:rPr>
        <w:t xml:space="preserve"> Γ’</w:t>
      </w:r>
      <w:r>
        <w:rPr>
          <w:u w:val="single"/>
          <w:lang w:val="el-GR"/>
        </w:rPr>
        <w:t xml:space="preserve"> (ο </w:t>
      </w:r>
      <w:r>
        <w:rPr>
          <w:u w:val="single"/>
          <w:lang w:val="en-US"/>
        </w:rPr>
        <w:t>Supervisor</w:t>
      </w:r>
      <w:r w:rsidRPr="00834AEE">
        <w:rPr>
          <w:u w:val="single"/>
          <w:lang w:val="el-GR"/>
        </w:rPr>
        <w:t>)</w:t>
      </w:r>
      <w:r w:rsidRPr="001134EB">
        <w:rPr>
          <w:lang w:val="el-GR"/>
        </w:rPr>
        <w:t xml:space="preserve">, ο οποίος θα καταχωρεί </w:t>
      </w:r>
      <w:r w:rsidRPr="0057074D">
        <w:rPr>
          <w:lang w:val="el-GR"/>
        </w:rPr>
        <w:t>τα δεδομένα/</w:t>
      </w:r>
      <w:proofErr w:type="spellStart"/>
      <w:r w:rsidRPr="0057074D">
        <w:rPr>
          <w:lang w:val="el-GR"/>
        </w:rPr>
        <w:t>μεταδεδομένα</w:t>
      </w:r>
      <w:proofErr w:type="spellEnd"/>
      <w:r w:rsidRPr="0057074D">
        <w:rPr>
          <w:lang w:val="el-GR"/>
        </w:rPr>
        <w:t xml:space="preserve"> εγγράφων</w:t>
      </w:r>
      <w:r w:rsidRPr="001134EB">
        <w:rPr>
          <w:lang w:val="el-GR"/>
        </w:rPr>
        <w:t xml:space="preserve"> ΦΔ μόνο στις περιπτώσεις που η εφαρμογή διαπιστώνει λάθη κατά την αντιπαραβολή των δύο καταχωρήσεων.</w:t>
      </w:r>
    </w:p>
    <w:p w14:paraId="50CF86BE" w14:textId="77777777" w:rsidR="00631888" w:rsidRPr="001134EB" w:rsidRDefault="00631888" w:rsidP="00631888">
      <w:pPr>
        <w:rPr>
          <w:lang w:val="el-GR"/>
        </w:rPr>
      </w:pPr>
    </w:p>
    <w:p w14:paraId="44710582" w14:textId="77777777" w:rsidR="00631888" w:rsidRPr="001134EB" w:rsidRDefault="00631888" w:rsidP="00631888">
      <w:pPr>
        <w:rPr>
          <w:lang w:val="el-GR"/>
        </w:rPr>
      </w:pPr>
      <w:r w:rsidRPr="001134EB">
        <w:rPr>
          <w:lang w:val="el-GR"/>
        </w:rPr>
        <w:t xml:space="preserve">Ο Ανάδοχος θα υποβάλλει στο πλαίσιο της </w:t>
      </w:r>
      <w:r>
        <w:rPr>
          <w:lang w:val="el-GR"/>
        </w:rPr>
        <w:t>Φ</w:t>
      </w:r>
      <w:r w:rsidRPr="001134EB">
        <w:rPr>
          <w:lang w:val="el-GR"/>
        </w:rPr>
        <w:t xml:space="preserve">άσης </w:t>
      </w:r>
      <w:r w:rsidRPr="00A57DCF">
        <w:rPr>
          <w:lang w:val="el-GR"/>
        </w:rPr>
        <w:t xml:space="preserve">1 </w:t>
      </w:r>
      <w:r w:rsidRPr="001134EB">
        <w:rPr>
          <w:lang w:val="el-GR"/>
        </w:rPr>
        <w:t xml:space="preserve">του έργου αναλυτικό </w:t>
      </w:r>
      <w:r w:rsidRPr="001134EB">
        <w:rPr>
          <w:b/>
          <w:u w:val="single"/>
          <w:lang w:val="el-GR"/>
        </w:rPr>
        <w:t>πλάνο καταχωρήσεων</w:t>
      </w:r>
      <w:r>
        <w:rPr>
          <w:b/>
          <w:u w:val="single"/>
          <w:lang w:val="el-GR"/>
        </w:rPr>
        <w:t xml:space="preserve"> (Παραδοτέο</w:t>
      </w:r>
      <w:r w:rsidRPr="009057B9">
        <w:rPr>
          <w:b/>
          <w:u w:val="single"/>
          <w:lang w:val="el-GR"/>
        </w:rPr>
        <w:t>:</w:t>
      </w:r>
      <w:r>
        <w:rPr>
          <w:b/>
          <w:u w:val="single"/>
          <w:lang w:val="el-GR"/>
        </w:rPr>
        <w:t xml:space="preserve"> Πλάνο Υλοποίησης)</w:t>
      </w:r>
      <w:r w:rsidRPr="001134EB">
        <w:rPr>
          <w:lang w:val="el-GR"/>
        </w:rPr>
        <w:t>, λαμβάνοντας υπόψη :</w:t>
      </w:r>
    </w:p>
    <w:p w14:paraId="3EED27F0" w14:textId="77777777" w:rsidR="00631888" w:rsidRPr="001134EB" w:rsidRDefault="00631888" w:rsidP="00474644">
      <w:pPr>
        <w:numPr>
          <w:ilvl w:val="0"/>
          <w:numId w:val="86"/>
        </w:numPr>
        <w:rPr>
          <w:lang w:val="el-GR"/>
        </w:rPr>
      </w:pPr>
      <w:r w:rsidRPr="001134EB">
        <w:rPr>
          <w:lang w:val="el-GR"/>
        </w:rPr>
        <w:t>Το συνολικό χρονοδιάγραμμα του έργου</w:t>
      </w:r>
    </w:p>
    <w:p w14:paraId="2B22089E" w14:textId="77777777" w:rsidR="00631888" w:rsidRPr="001134EB" w:rsidRDefault="00631888" w:rsidP="00474644">
      <w:pPr>
        <w:numPr>
          <w:ilvl w:val="0"/>
          <w:numId w:val="86"/>
        </w:numPr>
        <w:rPr>
          <w:lang w:val="el-GR"/>
        </w:rPr>
      </w:pPr>
      <w:r w:rsidRPr="001134EB">
        <w:rPr>
          <w:lang w:val="el-GR"/>
        </w:rPr>
        <w:t>Το γεγονός ότι η παραγωγικότητά του ως προς τις καταχωρήσεις θα πρέπει να είναι κατά το δυνατό ισομερώς κατανεμημένη σε όλη τη διάρκεια του έργου</w:t>
      </w:r>
    </w:p>
    <w:p w14:paraId="53B1547D" w14:textId="77777777" w:rsidR="00631888" w:rsidRPr="001134EB" w:rsidRDefault="00631888" w:rsidP="00474644">
      <w:pPr>
        <w:numPr>
          <w:ilvl w:val="0"/>
          <w:numId w:val="86"/>
        </w:numPr>
        <w:rPr>
          <w:lang w:val="el-GR"/>
        </w:rPr>
      </w:pPr>
      <w:r w:rsidRPr="001134EB">
        <w:rPr>
          <w:lang w:val="el-GR"/>
        </w:rPr>
        <w:t xml:space="preserve">Τον αριθμό των </w:t>
      </w:r>
      <w:proofErr w:type="spellStart"/>
      <w:r w:rsidRPr="001134EB">
        <w:rPr>
          <w:lang w:val="el-GR"/>
        </w:rPr>
        <w:t>καταχωρητών</w:t>
      </w:r>
      <w:proofErr w:type="spellEnd"/>
      <w:r w:rsidRPr="001134EB">
        <w:rPr>
          <w:lang w:val="el-GR"/>
        </w:rPr>
        <w:t xml:space="preserve"> Α’, Β’ και Γ΄ καταχώρησης που θα διαθέσει </w:t>
      </w:r>
    </w:p>
    <w:p w14:paraId="55031700" w14:textId="77777777" w:rsidR="00631888" w:rsidRPr="001134EB" w:rsidRDefault="00631888" w:rsidP="00474644">
      <w:pPr>
        <w:numPr>
          <w:ilvl w:val="0"/>
          <w:numId w:val="86"/>
        </w:numPr>
        <w:rPr>
          <w:lang w:val="el-GR"/>
        </w:rPr>
      </w:pPr>
      <w:r w:rsidRPr="001134EB">
        <w:rPr>
          <w:lang w:val="el-GR"/>
        </w:rPr>
        <w:t xml:space="preserve">Την αποδοτικότητα των </w:t>
      </w:r>
      <w:proofErr w:type="spellStart"/>
      <w:r w:rsidRPr="001134EB">
        <w:rPr>
          <w:lang w:val="el-GR"/>
        </w:rPr>
        <w:t>καταχωρητών</w:t>
      </w:r>
      <w:proofErr w:type="spellEnd"/>
      <w:r w:rsidRPr="001134EB">
        <w:rPr>
          <w:lang w:val="el-GR"/>
        </w:rPr>
        <w:t xml:space="preserve"> σε μηνιαία βάση</w:t>
      </w:r>
    </w:p>
    <w:p w14:paraId="729641CD" w14:textId="77777777" w:rsidR="00631888" w:rsidRPr="001134EB" w:rsidRDefault="00631888" w:rsidP="00474644">
      <w:pPr>
        <w:numPr>
          <w:ilvl w:val="0"/>
          <w:numId w:val="86"/>
        </w:numPr>
        <w:rPr>
          <w:lang w:val="el-GR"/>
        </w:rPr>
      </w:pPr>
      <w:r w:rsidRPr="001134EB">
        <w:rPr>
          <w:lang w:val="el-GR"/>
        </w:rPr>
        <w:t xml:space="preserve">Τις καθυστερήσεις που ενδέχεται να προκύψουν, εφόσον εφαρμοστεί η επαναληπτική διαδικασία της παράδοσης – παραλαβής των παρτίδων ΦΔ, ως απόρροια λαθών που ενδεχομένως διαπιστωθούν κατά τους δειγματοληπτικούς ελέγχους. </w:t>
      </w:r>
    </w:p>
    <w:p w14:paraId="09673768" w14:textId="77777777" w:rsidR="00631888" w:rsidRPr="001134EB" w:rsidRDefault="00631888" w:rsidP="00631888">
      <w:pPr>
        <w:rPr>
          <w:lang w:val="el-GR"/>
        </w:rPr>
      </w:pPr>
    </w:p>
    <w:p w14:paraId="57C553D7" w14:textId="77777777" w:rsidR="00631888" w:rsidRPr="0057074D" w:rsidRDefault="00631888" w:rsidP="00631888">
      <w:pPr>
        <w:rPr>
          <w:highlight w:val="green"/>
          <w:lang w:val="el-GR"/>
        </w:rPr>
      </w:pPr>
      <w:r w:rsidRPr="001134EB">
        <w:rPr>
          <w:lang w:val="el-GR"/>
        </w:rPr>
        <w:t xml:space="preserve">Ο Ανάδοχος θα συμπεριλάβει και θα εξειδικεύσει στο </w:t>
      </w:r>
      <w:r w:rsidRPr="004D1951">
        <w:rPr>
          <w:lang w:val="el-GR"/>
        </w:rPr>
        <w:t xml:space="preserve">Τεύχος Ανάλυσης Απαιτήσεων του έργου, </w:t>
      </w:r>
      <w:r w:rsidRPr="004D1951">
        <w:rPr>
          <w:b/>
          <w:bCs/>
          <w:lang w:val="el-GR"/>
        </w:rPr>
        <w:t>Σχέδιο Ελέγχου Ποιότητας Καταχώρησης στοιχείων ΦΔ και των μεταβολών τους</w:t>
      </w:r>
      <w:r w:rsidRPr="004D1951">
        <w:rPr>
          <w:lang w:val="el-GR"/>
        </w:rPr>
        <w:t>, στο οποίο μεταξύ άλλων θα εξειδικεύσει/ επεκτείνει τους παραπάνω ρόλους και την προαναφερθείσα διαδικασία καταχώρησης ΦΔ, σύμφωνα με την εμπειρία του σε παρόμοια έργα</w:t>
      </w:r>
      <w:r w:rsidRPr="00834AEE">
        <w:rPr>
          <w:lang w:val="el-GR"/>
        </w:rPr>
        <w:t>.</w:t>
      </w:r>
    </w:p>
    <w:p w14:paraId="482E4EC0" w14:textId="77777777" w:rsidR="00631888" w:rsidRPr="001134EB" w:rsidRDefault="00631888" w:rsidP="00631888">
      <w:pPr>
        <w:rPr>
          <w:lang w:val="el-GR"/>
        </w:rPr>
      </w:pPr>
    </w:p>
    <w:p w14:paraId="338FE7F4" w14:textId="77777777" w:rsidR="00631888" w:rsidRPr="001134EB" w:rsidRDefault="00631888" w:rsidP="004F196B">
      <w:pPr>
        <w:pStyle w:val="4"/>
        <w:numPr>
          <w:ilvl w:val="2"/>
          <w:numId w:val="115"/>
        </w:numPr>
        <w:tabs>
          <w:tab w:val="left" w:pos="993"/>
        </w:tabs>
        <w:ind w:left="990" w:hanging="900"/>
        <w:rPr>
          <w:lang w:val="el-GR"/>
        </w:rPr>
      </w:pPr>
      <w:bookmarkStart w:id="593" w:name="_Δειγματοληπτικός_Έλεγχος_Καταχωρημέ"/>
      <w:bookmarkEnd w:id="593"/>
      <w:r w:rsidRPr="001134EB">
        <w:rPr>
          <w:lang w:val="el-GR"/>
        </w:rPr>
        <w:tab/>
      </w:r>
      <w:bookmarkStart w:id="594" w:name="_Toc76724176"/>
      <w:bookmarkStart w:id="595" w:name="_Toc89441314"/>
      <w:bookmarkStart w:id="596" w:name="_Toc89441832"/>
      <w:r w:rsidRPr="001134EB">
        <w:rPr>
          <w:lang w:val="el-GR"/>
        </w:rPr>
        <w:t>Δειγματοληπτικός Έλεγχος Καταχωρημένων Στοιχείων</w:t>
      </w:r>
      <w:bookmarkEnd w:id="594"/>
      <w:bookmarkEnd w:id="595"/>
      <w:bookmarkEnd w:id="596"/>
      <w:r w:rsidRPr="001134EB">
        <w:rPr>
          <w:lang w:val="el-GR"/>
        </w:rPr>
        <w:tab/>
      </w:r>
    </w:p>
    <w:p w14:paraId="32C24B11" w14:textId="77777777" w:rsidR="00631888" w:rsidRPr="001134EB" w:rsidRDefault="00631888" w:rsidP="00631888">
      <w:pPr>
        <w:rPr>
          <w:lang w:val="el-GR"/>
        </w:rPr>
      </w:pPr>
      <w:r w:rsidRPr="001134EB">
        <w:rPr>
          <w:lang w:val="el-GR"/>
        </w:rPr>
        <w:t xml:space="preserve">Η ποιότητα των </w:t>
      </w:r>
      <w:proofErr w:type="spellStart"/>
      <w:r w:rsidRPr="001134EB">
        <w:rPr>
          <w:lang w:val="el-GR"/>
        </w:rPr>
        <w:t>καταχωρηθέντων</w:t>
      </w:r>
      <w:proofErr w:type="spellEnd"/>
      <w:r w:rsidRPr="001134EB">
        <w:rPr>
          <w:lang w:val="el-GR"/>
        </w:rPr>
        <w:t xml:space="preserve"> στοιχείων ΦΔ θα ελέγχεται δειγματοληπτικά από αρμόδιες ομάδες δειγματοληπτικού ελέγχου, μέσω προκαθορισμένων ελέγχων ποιότητας σύμφωνα με την πρόοδο των εργασιών καταχώρησης. Οι ομάδες δειγματοληπτικού ελέγχου, που θα είναι υπό την εποπτεία της ΕΠΠΕ, θα οριστούν από την Αναθέτουσα Αρχή και θα έχουν ως μέλη υπάλληλους του Φορέα Λειτουργίας.</w:t>
      </w:r>
    </w:p>
    <w:p w14:paraId="62C69354" w14:textId="77777777" w:rsidR="00631888" w:rsidRPr="001134EB" w:rsidRDefault="00631888" w:rsidP="00631888">
      <w:pPr>
        <w:rPr>
          <w:lang w:val="el-GR"/>
        </w:rPr>
      </w:pPr>
      <w:r w:rsidRPr="001134EB">
        <w:rPr>
          <w:lang w:val="el-GR"/>
        </w:rPr>
        <w:t xml:space="preserve">Οι δειγματοληπτικοί έλεγχοι θα πραγματοποιούνται με οπτική αντιπαραβολή των στοιχείων ΛΠ που καταχωρήθηκαν και των στοιχείων ΛΠ που περιέχονται στις σαρωμένες ΛΠ. </w:t>
      </w:r>
    </w:p>
    <w:p w14:paraId="770EFAA5" w14:textId="77777777" w:rsidR="00631888" w:rsidRPr="001134EB" w:rsidRDefault="00631888" w:rsidP="00631888">
      <w:pPr>
        <w:rPr>
          <w:lang w:val="el-GR"/>
        </w:rPr>
      </w:pPr>
      <w:r w:rsidRPr="001134EB">
        <w:rPr>
          <w:lang w:val="el-GR"/>
        </w:rPr>
        <w:t>Στόχος των δειγματοληπτικών ελέγχων είναι η διασφάλιση της πιστότητας και πληρότητας της καταχώρησης των δεδομένων.</w:t>
      </w:r>
    </w:p>
    <w:p w14:paraId="14B272D2" w14:textId="77777777" w:rsidR="00631888" w:rsidRPr="001134EB" w:rsidRDefault="00631888" w:rsidP="00631888">
      <w:pPr>
        <w:rPr>
          <w:lang w:val="el-GR"/>
        </w:rPr>
      </w:pPr>
      <w:r w:rsidRPr="001134EB">
        <w:rPr>
          <w:u w:val="single"/>
          <w:lang w:val="el-GR"/>
        </w:rPr>
        <w:t>Καθ’ όλη τη διάρκεια των ελέγχων, αρμόδια στελέχη του Αναδόχου θα συνδράμουν υποστηρικτικά, ώστε η ολοκλήρωση των ελέγχων να γίνεται το συντομότερο δυνατό.</w:t>
      </w:r>
    </w:p>
    <w:p w14:paraId="1CEBA4E7" w14:textId="77777777" w:rsidR="00631888" w:rsidRPr="001134EB" w:rsidRDefault="00631888" w:rsidP="00631888">
      <w:pPr>
        <w:rPr>
          <w:lang w:val="el-GR"/>
        </w:rPr>
      </w:pPr>
      <w:r w:rsidRPr="001134EB">
        <w:rPr>
          <w:lang w:val="el-GR"/>
        </w:rPr>
        <w:t>Οι ελάχιστες απαιτήσεις που τίθενται ως προς τους δειγματοληπτικούς ελέγχους που θα εφαρμοστούν, είναι οι ακόλουθες:</w:t>
      </w:r>
    </w:p>
    <w:p w14:paraId="1721F7C1" w14:textId="77777777" w:rsidR="00631888" w:rsidRPr="001134EB" w:rsidRDefault="00631888" w:rsidP="00474644">
      <w:pPr>
        <w:numPr>
          <w:ilvl w:val="0"/>
          <w:numId w:val="83"/>
        </w:numPr>
        <w:tabs>
          <w:tab w:val="num" w:pos="567"/>
        </w:tabs>
        <w:rPr>
          <w:lang w:val="el-GR"/>
        </w:rPr>
      </w:pPr>
      <w:r w:rsidRPr="001134EB">
        <w:rPr>
          <w:lang w:val="el-GR"/>
        </w:rPr>
        <w:t>Οι δειγματοληπτικοί έλεγχοι :</w:t>
      </w:r>
    </w:p>
    <w:p w14:paraId="0D2A65AF" w14:textId="788F5464" w:rsidR="00631888" w:rsidRPr="001134EB" w:rsidRDefault="00631888" w:rsidP="00474644">
      <w:pPr>
        <w:numPr>
          <w:ilvl w:val="1"/>
          <w:numId w:val="83"/>
        </w:numPr>
        <w:rPr>
          <w:lang w:val="el-GR"/>
        </w:rPr>
      </w:pPr>
      <w:r w:rsidRPr="001134EB">
        <w:rPr>
          <w:lang w:val="el-GR"/>
        </w:rPr>
        <w:t>θα ξεκινούν με την ολοκλήρωση της καταχώρησης (Α’, Β’ ή και Γ΄) κάθε παρτίδας ΦΔ (το μέγεθος της παρτίδας ορίζεται στην Παρ.</w:t>
      </w:r>
      <w:r>
        <w:rPr>
          <w:lang w:val="el-GR"/>
        </w:rPr>
        <w:t xml:space="preserve"> </w:t>
      </w:r>
      <w:r>
        <w:rPr>
          <w:lang w:val="el-GR"/>
        </w:rPr>
        <w:fldChar w:fldCharType="begin"/>
      </w:r>
      <w:r>
        <w:rPr>
          <w:lang w:val="el-GR"/>
        </w:rPr>
        <w:instrText xml:space="preserve"> REF _Ref71626418 \r \h </w:instrText>
      </w:r>
      <w:r>
        <w:rPr>
          <w:lang w:val="el-GR"/>
        </w:rPr>
      </w:r>
      <w:r>
        <w:rPr>
          <w:lang w:val="el-GR"/>
        </w:rPr>
        <w:fldChar w:fldCharType="separate"/>
      </w:r>
      <w:r w:rsidR="00693CB6">
        <w:rPr>
          <w:lang w:val="el-GR"/>
        </w:rPr>
        <w:t>6.4.1.10</w:t>
      </w:r>
      <w:r>
        <w:rPr>
          <w:lang w:val="el-GR"/>
        </w:rPr>
        <w:fldChar w:fldCharType="end"/>
      </w:r>
      <w:r w:rsidRPr="001134EB">
        <w:rPr>
          <w:lang w:val="el-GR"/>
        </w:rPr>
        <w:t>)</w:t>
      </w:r>
    </w:p>
    <w:p w14:paraId="2E8B9163" w14:textId="0B143451" w:rsidR="00631888" w:rsidRPr="00A57DCF" w:rsidRDefault="00631888" w:rsidP="00474644">
      <w:pPr>
        <w:numPr>
          <w:ilvl w:val="1"/>
          <w:numId w:val="83"/>
        </w:numPr>
        <w:rPr>
          <w:lang w:val="el-GR"/>
        </w:rPr>
      </w:pPr>
      <w:r w:rsidRPr="001134EB">
        <w:rPr>
          <w:lang w:val="el-GR"/>
        </w:rPr>
        <w:t xml:space="preserve">θα πραγματοποιούνται σύμφωνα με τον πίνακα </w:t>
      </w:r>
      <w:r w:rsidRPr="00A57DCF">
        <w:rPr>
          <w:lang w:val="el-GR"/>
        </w:rPr>
        <w:t xml:space="preserve">δειγματοληψίας </w:t>
      </w:r>
      <w:r w:rsidRPr="00A57DCF">
        <w:rPr>
          <w:lang w:val="en-US"/>
        </w:rPr>
        <w:t>ANSI</w:t>
      </w:r>
      <w:r w:rsidRPr="00A57DCF">
        <w:rPr>
          <w:lang w:val="el-GR"/>
        </w:rPr>
        <w:t xml:space="preserve"> </w:t>
      </w:r>
      <w:r w:rsidRPr="00A57DCF">
        <w:rPr>
          <w:lang w:val="en-US"/>
        </w:rPr>
        <w:t>Z</w:t>
      </w:r>
      <w:r w:rsidRPr="00A57DCF">
        <w:rPr>
          <w:lang w:val="el-GR"/>
        </w:rPr>
        <w:t>1.4_2003 (βλ.</w:t>
      </w:r>
      <w:r w:rsidR="00B8596D">
        <w:rPr>
          <w:lang w:val="el-GR"/>
        </w:rPr>
        <w:t xml:space="preserve"> </w:t>
      </w:r>
      <w:r w:rsidR="00B8596D">
        <w:rPr>
          <w:lang w:val="el-GR"/>
        </w:rPr>
        <w:fldChar w:fldCharType="begin"/>
      </w:r>
      <w:r w:rsidR="00B8596D">
        <w:rPr>
          <w:lang w:val="el-GR"/>
        </w:rPr>
        <w:instrText xml:space="preserve"> REF _Ref89412379 \h </w:instrText>
      </w:r>
      <w:r w:rsidR="00B8596D">
        <w:rPr>
          <w:lang w:val="el-GR"/>
        </w:rPr>
      </w:r>
      <w:r w:rsidR="00B8596D">
        <w:rPr>
          <w:lang w:val="el-GR"/>
        </w:rPr>
        <w:fldChar w:fldCharType="separate"/>
      </w:r>
      <w:r w:rsidR="00693CB6" w:rsidRPr="003329FF">
        <w:rPr>
          <w:lang w:val="el-GR"/>
        </w:rPr>
        <w:t xml:space="preserve">ΠΑΡΑΡΤΗΜΑ </w:t>
      </w:r>
      <w:r w:rsidR="00693CB6" w:rsidRPr="00603221">
        <w:t>VIII</w:t>
      </w:r>
      <w:r w:rsidR="00693CB6" w:rsidRPr="003329FF">
        <w:rPr>
          <w:lang w:val="el-GR"/>
        </w:rPr>
        <w:t xml:space="preserve"> – </w:t>
      </w:r>
      <w:r w:rsidR="00693CB6" w:rsidRPr="009040A9">
        <w:rPr>
          <w:lang w:val="el-GR"/>
        </w:rPr>
        <w:t>ΠΙΝΑΚΑΣ ΔΕΙΓΜΑΤΟΛΗΨΙΑΣ ANSI Z1.4_2003</w:t>
      </w:r>
      <w:r w:rsidR="00B8596D">
        <w:rPr>
          <w:lang w:val="el-GR"/>
        </w:rPr>
        <w:fldChar w:fldCharType="end"/>
      </w:r>
      <w:r w:rsidRPr="00A57DCF">
        <w:rPr>
          <w:lang w:val="el-GR"/>
        </w:rPr>
        <w:t xml:space="preserve">) </w:t>
      </w:r>
    </w:p>
    <w:p w14:paraId="3B556040" w14:textId="77777777" w:rsidR="00631888" w:rsidRPr="001134EB" w:rsidRDefault="00631888" w:rsidP="00474644">
      <w:pPr>
        <w:numPr>
          <w:ilvl w:val="0"/>
          <w:numId w:val="83"/>
        </w:numPr>
        <w:tabs>
          <w:tab w:val="num" w:pos="567"/>
        </w:tabs>
        <w:rPr>
          <w:lang w:val="el-GR"/>
        </w:rPr>
      </w:pPr>
      <w:r w:rsidRPr="001134EB">
        <w:rPr>
          <w:lang w:val="el-GR"/>
        </w:rPr>
        <w:lastRenderedPageBreak/>
        <w:t>Οι έλεγχοι θα πρέπει να ικανοποιούν :</w:t>
      </w:r>
    </w:p>
    <w:p w14:paraId="555A568F" w14:textId="77777777" w:rsidR="00631888" w:rsidRPr="001134EB" w:rsidRDefault="00631888" w:rsidP="00474644">
      <w:pPr>
        <w:numPr>
          <w:ilvl w:val="0"/>
          <w:numId w:val="87"/>
        </w:numPr>
        <w:rPr>
          <w:lang w:val="el-GR"/>
        </w:rPr>
      </w:pPr>
      <w:r w:rsidRPr="001134EB">
        <w:rPr>
          <w:lang w:val="el-GR"/>
        </w:rPr>
        <w:t xml:space="preserve">Επίπεδο Εμπιστοσύνης </w:t>
      </w:r>
      <w:r w:rsidRPr="001134EB">
        <w:rPr>
          <w:b/>
          <w:lang w:val="el-GR"/>
        </w:rPr>
        <w:t>99,96%</w:t>
      </w:r>
      <w:r w:rsidRPr="001134EB">
        <w:rPr>
          <w:lang w:val="el-GR"/>
        </w:rPr>
        <w:t xml:space="preserve"> σε επίπεδο πεδίου. </w:t>
      </w:r>
    </w:p>
    <w:p w14:paraId="05B78797" w14:textId="77777777" w:rsidR="00631888" w:rsidRPr="001134EB" w:rsidRDefault="00631888" w:rsidP="00474644">
      <w:pPr>
        <w:numPr>
          <w:ilvl w:val="0"/>
          <w:numId w:val="87"/>
        </w:numPr>
        <w:rPr>
          <w:lang w:val="el-GR"/>
        </w:rPr>
      </w:pPr>
      <w:r w:rsidRPr="001134EB">
        <w:rPr>
          <w:lang w:val="el-GR"/>
        </w:rPr>
        <w:t>Γενικό Επίπεδο Ελέγχου (</w:t>
      </w:r>
      <w:r w:rsidRPr="001134EB">
        <w:rPr>
          <w:lang w:val="en-US"/>
        </w:rPr>
        <w:t>General</w:t>
      </w:r>
      <w:r w:rsidRPr="001134EB">
        <w:rPr>
          <w:lang w:val="el-GR"/>
        </w:rPr>
        <w:t xml:space="preserve"> </w:t>
      </w:r>
      <w:r w:rsidRPr="001134EB">
        <w:rPr>
          <w:lang w:val="en-US"/>
        </w:rPr>
        <w:t>inspection</w:t>
      </w:r>
      <w:r w:rsidRPr="001134EB">
        <w:rPr>
          <w:lang w:val="el-GR"/>
        </w:rPr>
        <w:t xml:space="preserve"> </w:t>
      </w:r>
      <w:r w:rsidRPr="001134EB">
        <w:rPr>
          <w:lang w:val="en-US"/>
        </w:rPr>
        <w:t>Level</w:t>
      </w:r>
      <w:r w:rsidRPr="001134EB">
        <w:rPr>
          <w:lang w:val="el-GR"/>
        </w:rPr>
        <w:t xml:space="preserve">) </w:t>
      </w:r>
      <w:r w:rsidRPr="001134EB">
        <w:rPr>
          <w:b/>
          <w:lang w:val="el-GR"/>
        </w:rPr>
        <w:t>Μ τύπου ΙΙ</w:t>
      </w:r>
      <w:r w:rsidRPr="001134EB">
        <w:rPr>
          <w:lang w:val="el-GR"/>
        </w:rPr>
        <w:t>.</w:t>
      </w:r>
    </w:p>
    <w:p w14:paraId="6CD964F3" w14:textId="77777777" w:rsidR="00631888" w:rsidRPr="001134EB" w:rsidRDefault="00631888" w:rsidP="00631888">
      <w:pPr>
        <w:rPr>
          <w:lang w:val="el-GR"/>
        </w:rPr>
      </w:pPr>
      <w:r w:rsidRPr="001134EB">
        <w:rPr>
          <w:lang w:val="el-GR"/>
        </w:rPr>
        <w:t>Σύμφωνα με τα παραπάνω:</w:t>
      </w:r>
    </w:p>
    <w:p w14:paraId="6B02A7D9" w14:textId="77777777" w:rsidR="00631888" w:rsidRPr="001134EB" w:rsidRDefault="00631888" w:rsidP="00474644">
      <w:pPr>
        <w:numPr>
          <w:ilvl w:val="1"/>
          <w:numId w:val="87"/>
        </w:numPr>
        <w:tabs>
          <w:tab w:val="left" w:pos="1080"/>
        </w:tabs>
        <w:rPr>
          <w:lang w:val="el-GR"/>
        </w:rPr>
      </w:pPr>
      <w:r w:rsidRPr="001134EB">
        <w:rPr>
          <w:lang w:val="el-GR"/>
        </w:rPr>
        <w:t>το δείγμα που θα ελέγχεται θα περιλαμβάνει</w:t>
      </w:r>
      <w:r>
        <w:rPr>
          <w:lang w:val="el-GR"/>
        </w:rPr>
        <w:t xml:space="preserve"> παρτίδα έως 35.000 εγγράφων</w:t>
      </w:r>
      <w:r w:rsidRPr="001134EB">
        <w:rPr>
          <w:lang w:val="el-GR"/>
        </w:rPr>
        <w:t xml:space="preserve"> </w:t>
      </w:r>
      <w:r w:rsidRPr="00834AEE">
        <w:rPr>
          <w:strike/>
          <w:lang w:val="el-GR"/>
        </w:rPr>
        <w:t>315 Φ</w:t>
      </w:r>
      <w:r w:rsidRPr="001134EB">
        <w:rPr>
          <w:lang w:val="el-GR"/>
        </w:rPr>
        <w:t>Δ,</w:t>
      </w:r>
    </w:p>
    <w:p w14:paraId="5FEE2D7C" w14:textId="789545D0" w:rsidR="00631888" w:rsidRPr="001134EB" w:rsidRDefault="00631888" w:rsidP="00BB6646">
      <w:pPr>
        <w:numPr>
          <w:ilvl w:val="1"/>
          <w:numId w:val="87"/>
        </w:numPr>
        <w:tabs>
          <w:tab w:val="left" w:pos="1080"/>
        </w:tabs>
        <w:rPr>
          <w:lang w:val="el-GR"/>
        </w:rPr>
      </w:pPr>
      <w:r w:rsidRPr="001134EB">
        <w:rPr>
          <w:lang w:val="el-GR"/>
        </w:rPr>
        <w:t>δεν θα επιτρέπεται κανένα λάθος</w:t>
      </w:r>
      <w:r>
        <w:rPr>
          <w:lang w:val="el-GR"/>
        </w:rPr>
        <w:t xml:space="preserve"> που θα αφορά σε </w:t>
      </w:r>
      <w:r w:rsidR="00BB6646">
        <w:rPr>
          <w:lang w:val="el-GR"/>
        </w:rPr>
        <w:t>κρίσιμα</w:t>
      </w:r>
      <w:r>
        <w:rPr>
          <w:lang w:val="el-GR"/>
        </w:rPr>
        <w:t xml:space="preserve"> πεδία και δεδομένα των φακέλων</w:t>
      </w:r>
      <w:r w:rsidRPr="001134EB">
        <w:rPr>
          <w:lang w:val="el-GR"/>
        </w:rPr>
        <w:t>. Διευκρινίζεται πως ως λάθος ορίζεται εσφαλμένη καταχώρηση έστω και σε έναν χαρακτήρα.</w:t>
      </w:r>
      <w:r w:rsidR="00BB6646">
        <w:rPr>
          <w:lang w:val="el-GR"/>
        </w:rPr>
        <w:t xml:space="preserve"> Κρίσιμα πεδία θεωρούνται τα σ</w:t>
      </w:r>
      <w:r w:rsidR="00BB6646" w:rsidRPr="00BB6646">
        <w:rPr>
          <w:lang w:val="el-GR"/>
        </w:rPr>
        <w:t xml:space="preserve">τοιχεία </w:t>
      </w:r>
      <w:r w:rsidR="00BB6646">
        <w:rPr>
          <w:lang w:val="el-GR"/>
        </w:rPr>
        <w:t xml:space="preserve">τα οποία είναι </w:t>
      </w:r>
      <w:r w:rsidR="00BB6646" w:rsidRPr="00BB6646">
        <w:rPr>
          <w:lang w:val="el-GR"/>
        </w:rPr>
        <w:t xml:space="preserve">απαραίτητα για τη </w:t>
      </w:r>
      <w:proofErr w:type="spellStart"/>
      <w:r w:rsidR="00BB6646" w:rsidRPr="00BB6646">
        <w:rPr>
          <w:lang w:val="el-GR"/>
        </w:rPr>
        <w:t>μοναδικοποίηση</w:t>
      </w:r>
      <w:proofErr w:type="spellEnd"/>
      <w:r w:rsidR="00BB6646" w:rsidRPr="00BB6646">
        <w:rPr>
          <w:lang w:val="el-GR"/>
        </w:rPr>
        <w:t xml:space="preserve"> του δανειολήπτη, του δανείου και του ακινήτου ( </w:t>
      </w:r>
      <w:proofErr w:type="spellStart"/>
      <w:r w:rsidR="00BB6646" w:rsidRPr="00BB6646">
        <w:rPr>
          <w:lang w:val="el-GR"/>
        </w:rPr>
        <w:t>id</w:t>
      </w:r>
      <w:proofErr w:type="spellEnd"/>
      <w:r w:rsidR="00BB6646" w:rsidRPr="00BB6646">
        <w:rPr>
          <w:lang w:val="el-GR"/>
        </w:rPr>
        <w:t xml:space="preserve"> </w:t>
      </w:r>
      <w:proofErr w:type="spellStart"/>
      <w:r w:rsidR="00BB6646" w:rsidRPr="00BB6646">
        <w:rPr>
          <w:lang w:val="el-GR"/>
        </w:rPr>
        <w:t>δανειοληπτη</w:t>
      </w:r>
      <w:proofErr w:type="spellEnd"/>
      <w:r w:rsidR="00BB6646" w:rsidRPr="00BB6646">
        <w:rPr>
          <w:lang w:val="el-GR"/>
        </w:rPr>
        <w:t xml:space="preserve">, </w:t>
      </w:r>
      <w:proofErr w:type="spellStart"/>
      <w:r w:rsidR="00BB6646" w:rsidRPr="00BB6646">
        <w:rPr>
          <w:lang w:val="el-GR"/>
        </w:rPr>
        <w:t>id</w:t>
      </w:r>
      <w:proofErr w:type="spellEnd"/>
      <w:r w:rsidR="00BB6646" w:rsidRPr="00BB6646">
        <w:rPr>
          <w:lang w:val="el-GR"/>
        </w:rPr>
        <w:t xml:space="preserve"> δανείου, KAEK)</w:t>
      </w:r>
    </w:p>
    <w:p w14:paraId="4F53DF6A" w14:textId="77777777" w:rsidR="00631888" w:rsidRPr="001134EB" w:rsidRDefault="00631888" w:rsidP="00474644">
      <w:pPr>
        <w:numPr>
          <w:ilvl w:val="0"/>
          <w:numId w:val="83"/>
        </w:numPr>
        <w:tabs>
          <w:tab w:val="num" w:pos="567"/>
        </w:tabs>
        <w:rPr>
          <w:lang w:val="el-GR"/>
        </w:rPr>
      </w:pPr>
      <w:r w:rsidRPr="001134EB">
        <w:rPr>
          <w:lang w:val="el-GR"/>
        </w:rPr>
        <w:t xml:space="preserve">Ο προσδιορισμός του δείγματος θα γίνεται αυτόματα μέσω της </w:t>
      </w:r>
      <w:r w:rsidRPr="00FC22A7">
        <w:rPr>
          <w:b/>
          <w:bCs/>
          <w:lang w:val="el-GR"/>
        </w:rPr>
        <w:t>εφαρμογής Καταχώρησης Φακέλων Δανείων</w:t>
      </w:r>
      <w:r w:rsidRPr="001134EB">
        <w:rPr>
          <w:lang w:val="el-GR"/>
        </w:rPr>
        <w:t xml:space="preserve"> (βλ. Παρ.</w:t>
      </w:r>
      <w:r w:rsidRPr="00FC22A7">
        <w:rPr>
          <w:lang w:val="el-GR"/>
        </w:rPr>
        <w:t xml:space="preserve">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"_Λειτουργικές_Προδιαγραφές_Εφαρμογής" </w:instrText>
      </w:r>
      <w:r w:rsidR="00162752">
        <w:fldChar w:fldCharType="separate"/>
      </w:r>
      <w:r w:rsidRPr="00FC22A7">
        <w:rPr>
          <w:rStyle w:val="-"/>
          <w:lang w:val="el-GR"/>
        </w:rPr>
        <w:t>Λειτουργικές Προδιαγραφές Εφαρμογής καταχώρησης Φακέλων Δανείων και διασφάλισης ποιότητας</w:t>
      </w:r>
      <w:r w:rsidR="00162752">
        <w:rPr>
          <w:rStyle w:val="-"/>
          <w:lang w:val="el-GR"/>
        </w:rPr>
        <w:fldChar w:fldCharType="end"/>
      </w:r>
      <w:r w:rsidRPr="001134EB">
        <w:rPr>
          <w:lang w:val="el-GR"/>
        </w:rPr>
        <w:t xml:space="preserve"> </w:t>
      </w:r>
      <w:r w:rsidRPr="00FC22A7">
        <w:rPr>
          <w:lang w:val="el-GR"/>
        </w:rPr>
        <w:t>)</w:t>
      </w:r>
      <w:r w:rsidRPr="001134EB">
        <w:rPr>
          <w:lang w:val="el-GR"/>
        </w:rPr>
        <w:t>ή / και χειροκίνητα (επιλογή δείγματος ΦΔ από την Αναθέτουσα Αρχή ή / και τον Φορέα Λειτουργίας</w:t>
      </w:r>
      <w:r w:rsidRPr="00FC22A7">
        <w:rPr>
          <w:lang w:val="el-GR"/>
        </w:rPr>
        <w:t>)</w:t>
      </w:r>
      <w:r w:rsidRPr="001134EB">
        <w:rPr>
          <w:lang w:val="el-GR"/>
        </w:rPr>
        <w:t>.</w:t>
      </w:r>
    </w:p>
    <w:p w14:paraId="5FAEB887" w14:textId="77777777" w:rsidR="00631888" w:rsidRPr="001134EB" w:rsidRDefault="00631888" w:rsidP="00474644">
      <w:pPr>
        <w:numPr>
          <w:ilvl w:val="0"/>
          <w:numId w:val="83"/>
        </w:numPr>
        <w:tabs>
          <w:tab w:val="num" w:pos="567"/>
        </w:tabs>
        <w:rPr>
          <w:lang w:val="el-GR"/>
        </w:rPr>
      </w:pPr>
      <w:r w:rsidRPr="001134EB">
        <w:rPr>
          <w:lang w:val="el-GR"/>
        </w:rPr>
        <w:t>Σε περίπτωση που ο αριθμός των λαθών για μία συγκεκριμένη παρτίδα υπερβαίνει το αποδεκτό όριο, το οποίο ορίζεται από τη μεθοδολογία δειγματοληπτικού ελέγχου που θα εφαρμοστεί, τότε θα πρέπει να πραγματοποιηθούν οι παρακάτω ενέργειες:</w:t>
      </w:r>
      <w:r w:rsidRPr="001134EB">
        <w:rPr>
          <w:lang w:val="el-GR"/>
        </w:rPr>
        <w:tab/>
      </w:r>
    </w:p>
    <w:p w14:paraId="4CE9F6C6" w14:textId="77777777" w:rsidR="00631888" w:rsidRDefault="00631888" w:rsidP="00474644">
      <w:pPr>
        <w:numPr>
          <w:ilvl w:val="1"/>
          <w:numId w:val="83"/>
        </w:numPr>
        <w:rPr>
          <w:lang w:val="el-GR"/>
        </w:rPr>
      </w:pPr>
      <w:r w:rsidRPr="001134EB">
        <w:rPr>
          <w:b/>
          <w:u w:val="single"/>
          <w:lang w:val="el-GR"/>
        </w:rPr>
        <w:t xml:space="preserve">Ο Ανάδοχος υποχρεούται για έλεγχο του συνόλου των </w:t>
      </w:r>
      <w:proofErr w:type="spellStart"/>
      <w:r w:rsidRPr="001134EB">
        <w:rPr>
          <w:b/>
          <w:u w:val="single"/>
          <w:lang w:val="el-GR"/>
        </w:rPr>
        <w:t>καταχωρηθέντων</w:t>
      </w:r>
      <w:proofErr w:type="spellEnd"/>
      <w:r w:rsidRPr="001134EB">
        <w:rPr>
          <w:b/>
          <w:u w:val="single"/>
          <w:lang w:val="el-GR"/>
        </w:rPr>
        <w:t xml:space="preserve"> στοιχείων της παρτίδας</w:t>
      </w:r>
      <w:r w:rsidRPr="001134EB">
        <w:rPr>
          <w:b/>
          <w:lang w:val="el-GR"/>
        </w:rPr>
        <w:t xml:space="preserve"> </w:t>
      </w:r>
      <w:r w:rsidRPr="001134EB">
        <w:rPr>
          <w:lang w:val="el-GR"/>
        </w:rPr>
        <w:t>και εφόσον εντοπιστούν ΦΔ με λάθη,</w:t>
      </w:r>
      <w:r w:rsidRPr="001134EB">
        <w:rPr>
          <w:b/>
          <w:lang w:val="el-GR"/>
        </w:rPr>
        <w:t xml:space="preserve"> </w:t>
      </w:r>
      <w:r w:rsidRPr="001134EB">
        <w:rPr>
          <w:lang w:val="el-GR"/>
        </w:rPr>
        <w:t>για διόρθωση των λαθών.</w:t>
      </w:r>
    </w:p>
    <w:p w14:paraId="46ACDAB4" w14:textId="11A42E02" w:rsidR="00631888" w:rsidRPr="00F2585B" w:rsidRDefault="00F2585B" w:rsidP="00F2585B">
      <w:pPr>
        <w:numPr>
          <w:ilvl w:val="1"/>
          <w:numId w:val="83"/>
        </w:numPr>
        <w:rPr>
          <w:lang w:val="el-GR"/>
        </w:rPr>
      </w:pPr>
      <w:r w:rsidRPr="00F2585B">
        <w:rPr>
          <w:b/>
          <w:u w:val="single"/>
          <w:lang w:val="el-GR"/>
        </w:rPr>
        <w:t xml:space="preserve"> </w:t>
      </w:r>
      <w:r w:rsidR="00631888" w:rsidRPr="00F2585B">
        <w:rPr>
          <w:lang w:val="el-GR"/>
        </w:rPr>
        <w:t>Αρμόδια ομάδα δειγματοληπτικού ελέγχου της Αναθέτουσας Αρχής θα πραγματοποιήσει νέο δειγματοληπτικό έλεγχο. Εφόσον ο αριθμός των λαθών που διαπιστωθούν από τον νέο δειγματοληπτικό έλεγχο, για τη συγκεκριμένη παρτίδα, υπερβαίνει εκ νέου το αποδεκτό όριο, τότε ο Ανάδοχος υποχρεούται για εκ νέου καταχώρηση του συνόλου των στοιχείων της παρτίδας. Στην περίπτωση αυτή θα πραγματοποιηθεί νέος δειγματοληπτικός έλεγχος και ΜΙΑΣ ΑΚΟΜΗ ΠΑΡΤΙΔΑΣ</w:t>
      </w:r>
      <w:r>
        <w:rPr>
          <w:lang w:val="el-GR"/>
        </w:rPr>
        <w:t xml:space="preserve">, διαφορετικής από την προηγούμενη, αλλά </w:t>
      </w:r>
      <w:r w:rsidR="00631888" w:rsidRPr="00F2585B">
        <w:rPr>
          <w:lang w:val="el-GR"/>
        </w:rPr>
        <w:t>ΚΑΤΑΧΩΡΙΣΜΕΝΗΣ ΑΠΟ ΤΟ ΙΔΙΟ ΖΕΥΓΟΣ ΠΡΩΤΟΥ ΚΑΙ ΔΕΥΤΕΡΟΥ ΚΑΤΑΧΩΡΗΤΗ</w:t>
      </w:r>
      <w:r>
        <w:rPr>
          <w:lang w:val="el-GR"/>
        </w:rPr>
        <w:t xml:space="preserve"> ώστε να διαπιστωθεί αν η συγκεκριμένη ομάδα εργασίας υποπίπτει σε συγκεκριμένα λάθη και να γίνουν οι κατάλληλες προσαρμογές/εκπαιδεύσεις από τον Ανάδοχο.</w:t>
      </w:r>
    </w:p>
    <w:p w14:paraId="216EC6C8" w14:textId="77777777" w:rsidR="00631888" w:rsidRPr="001134EB" w:rsidRDefault="00631888" w:rsidP="00474644">
      <w:pPr>
        <w:numPr>
          <w:ilvl w:val="0"/>
          <w:numId w:val="83"/>
        </w:numPr>
        <w:tabs>
          <w:tab w:val="num" w:pos="567"/>
        </w:tabs>
        <w:rPr>
          <w:lang w:val="el-GR"/>
        </w:rPr>
      </w:pPr>
      <w:r w:rsidRPr="001134EB">
        <w:rPr>
          <w:lang w:val="el-GR"/>
        </w:rPr>
        <w:t>Σε περίπτωση που αποδεδειγμένα διαπιστωθεί ότι τα λάθη προέρχονται από δυσανάγνωστα στοιχεία, που καταχωρήθηκαν ύστερα από διευκρινήσεις που δόθηκαν από τους υπευθύνους του ΤΠΔ βάσει της παρακάτω περιγραφόμενης διαδικασίας (βλ. Παρ.</w:t>
      </w:r>
      <w:r w:rsidRPr="00FC22A7">
        <w:rPr>
          <w:lang w:val="el-GR"/>
        </w:rPr>
        <w:t xml:space="preserve">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"_Διαδικασία_διαχείρισης_μη" </w:instrText>
      </w:r>
      <w:r w:rsidR="00162752">
        <w:fldChar w:fldCharType="separate"/>
      </w:r>
      <w:r w:rsidRPr="00FC22A7">
        <w:rPr>
          <w:rStyle w:val="-"/>
          <w:lang w:val="el-GR"/>
        </w:rPr>
        <w:t>Διαδικασία διαχείρισης μη αναγνώσιμου υλικού</w:t>
      </w:r>
      <w:r w:rsidR="00162752">
        <w:rPr>
          <w:rStyle w:val="-"/>
          <w:lang w:val="el-GR"/>
        </w:rPr>
        <w:fldChar w:fldCharType="end"/>
      </w:r>
      <w:r w:rsidRPr="001134EB">
        <w:rPr>
          <w:lang w:val="el-GR"/>
        </w:rPr>
        <w:t xml:space="preserve">), τότε θα θεωρείται ότι τα λάθη αυτά δεν είναι υπαιτιότητας Αναδόχου και δεν θα </w:t>
      </w:r>
      <w:proofErr w:type="spellStart"/>
      <w:r w:rsidRPr="001134EB">
        <w:rPr>
          <w:lang w:val="el-GR"/>
        </w:rPr>
        <w:t>προσμετρούνται</w:t>
      </w:r>
      <w:proofErr w:type="spellEnd"/>
      <w:r w:rsidRPr="001134EB">
        <w:rPr>
          <w:lang w:val="el-GR"/>
        </w:rPr>
        <w:t>.</w:t>
      </w:r>
    </w:p>
    <w:p w14:paraId="31CCADEA" w14:textId="77777777" w:rsidR="00631888" w:rsidRPr="001134EB" w:rsidRDefault="00631888" w:rsidP="00474644">
      <w:pPr>
        <w:numPr>
          <w:ilvl w:val="0"/>
          <w:numId w:val="83"/>
        </w:numPr>
        <w:tabs>
          <w:tab w:val="num" w:pos="567"/>
        </w:tabs>
        <w:rPr>
          <w:lang w:val="el-GR"/>
        </w:rPr>
      </w:pPr>
      <w:r w:rsidRPr="001134EB">
        <w:rPr>
          <w:lang w:val="el-GR"/>
        </w:rPr>
        <w:t>Σε περίπτωση που διαπιστωθούν λιγότερα λάθη από τον αριθμό λαθών που ορίζει το Επίπεδο Εμπιστοσύνης, ο Ανάδοχος υποχρεούται απλά να διορθώσει τα λάθη που εντοπίστηκαν. Με την προϋπόθεση της διόρθωσης θα παραλαμβάνεται η σχετική παρτίδα.</w:t>
      </w:r>
    </w:p>
    <w:p w14:paraId="1438B9E2" w14:textId="77777777" w:rsidR="00631888" w:rsidRPr="001134EB" w:rsidRDefault="00631888" w:rsidP="00631888">
      <w:pPr>
        <w:rPr>
          <w:lang w:val="el-GR"/>
        </w:rPr>
      </w:pPr>
    </w:p>
    <w:p w14:paraId="5F3FDEB4" w14:textId="77777777" w:rsidR="00631888" w:rsidRPr="001134EB" w:rsidRDefault="00631888" w:rsidP="00166229">
      <w:pPr>
        <w:pStyle w:val="4"/>
        <w:numPr>
          <w:ilvl w:val="2"/>
          <w:numId w:val="115"/>
        </w:numPr>
        <w:tabs>
          <w:tab w:val="left" w:pos="993"/>
        </w:tabs>
        <w:ind w:left="990" w:hanging="900"/>
        <w:rPr>
          <w:lang w:val="el-GR"/>
        </w:rPr>
      </w:pPr>
      <w:bookmarkStart w:id="597" w:name="_Διαδικασία_διαχείρισης_μη"/>
      <w:bookmarkEnd w:id="597"/>
      <w:r w:rsidRPr="001134EB">
        <w:rPr>
          <w:lang w:val="el-GR"/>
        </w:rPr>
        <w:tab/>
      </w:r>
      <w:bookmarkStart w:id="598" w:name="_Toc76724177"/>
      <w:bookmarkStart w:id="599" w:name="_Toc89441315"/>
      <w:bookmarkStart w:id="600" w:name="_Toc89441833"/>
      <w:r w:rsidRPr="001134EB">
        <w:rPr>
          <w:lang w:val="el-GR"/>
        </w:rPr>
        <w:t>Διαδικασία διαχείρισης μη αναγνώσιμου υλικού</w:t>
      </w:r>
      <w:bookmarkEnd w:id="598"/>
      <w:bookmarkEnd w:id="599"/>
      <w:bookmarkEnd w:id="600"/>
      <w:r w:rsidRPr="001134EB">
        <w:rPr>
          <w:lang w:val="el-GR"/>
        </w:rPr>
        <w:tab/>
      </w:r>
    </w:p>
    <w:p w14:paraId="304F83CC" w14:textId="77777777" w:rsidR="00631888" w:rsidRPr="001134EB" w:rsidRDefault="00631888" w:rsidP="00631888">
      <w:pPr>
        <w:rPr>
          <w:lang w:val="el-GR"/>
        </w:rPr>
      </w:pPr>
      <w:r w:rsidRPr="001134EB">
        <w:rPr>
          <w:lang w:val="el-GR"/>
        </w:rPr>
        <w:t xml:space="preserve">Η διαδικασία διαχείρισης μη αναγνώσιμου υλικού θα ενεργοποιείται όποτε ένας </w:t>
      </w:r>
      <w:proofErr w:type="spellStart"/>
      <w:r w:rsidRPr="001134EB">
        <w:rPr>
          <w:lang w:val="el-GR"/>
        </w:rPr>
        <w:t>Καταχωρητής</w:t>
      </w:r>
      <w:proofErr w:type="spellEnd"/>
      <w:r w:rsidRPr="001134EB">
        <w:rPr>
          <w:lang w:val="el-GR"/>
        </w:rPr>
        <w:t xml:space="preserve"> διαπιστώνει αδυναμία ανάγνωσης στοιχείων από το σαρωμένο ΦΔ και </w:t>
      </w:r>
      <w:proofErr w:type="spellStart"/>
      <w:r w:rsidRPr="001134EB">
        <w:rPr>
          <w:lang w:val="el-GR"/>
        </w:rPr>
        <w:t>κατ</w:t>
      </w:r>
      <w:proofErr w:type="spellEnd"/>
      <w:r w:rsidRPr="001134EB">
        <w:rPr>
          <w:lang w:val="el-GR"/>
        </w:rPr>
        <w:t>΄ επέκταση αδυναμία καταχώρησής τους. Στην περίπτωση αυτή, η διαδικασία που θα ακολουθείται θα είναι η εξής:</w:t>
      </w:r>
    </w:p>
    <w:p w14:paraId="757FEBDE" w14:textId="77777777" w:rsidR="00631888" w:rsidRPr="001134EB" w:rsidRDefault="00631888" w:rsidP="00474644">
      <w:pPr>
        <w:numPr>
          <w:ilvl w:val="0"/>
          <w:numId w:val="63"/>
        </w:numPr>
        <w:rPr>
          <w:lang w:val="el-GR"/>
        </w:rPr>
      </w:pPr>
      <w:r w:rsidRPr="001134EB">
        <w:rPr>
          <w:lang w:val="el-GR"/>
        </w:rPr>
        <w:t xml:space="preserve">Ο </w:t>
      </w:r>
      <w:proofErr w:type="spellStart"/>
      <w:r w:rsidRPr="001134EB">
        <w:rPr>
          <w:lang w:val="el-GR"/>
        </w:rPr>
        <w:t>Καταχωρητής</w:t>
      </w:r>
      <w:proofErr w:type="spellEnd"/>
      <w:r w:rsidRPr="001134EB">
        <w:rPr>
          <w:lang w:val="el-GR"/>
        </w:rPr>
        <w:t xml:space="preserve"> μόλις διαπιστώσει αδυναμία ανάγνωσης και καταχώρησης κάποιου στοιχείου εγγράφου από ένα ΦΔ θα σημειώνει κατάλληλα το έγγραφο καθώς και το εν λόγω στοιχείο και θα ενημερώνει τον αρμόδιο </w:t>
      </w:r>
      <w:proofErr w:type="spellStart"/>
      <w:r w:rsidRPr="001134EB">
        <w:rPr>
          <w:lang w:val="el-GR"/>
        </w:rPr>
        <w:t>Επιβλέποντά</w:t>
      </w:r>
      <w:proofErr w:type="spellEnd"/>
      <w:r w:rsidRPr="001134EB">
        <w:rPr>
          <w:lang w:val="el-GR"/>
        </w:rPr>
        <w:t xml:space="preserve"> του.</w:t>
      </w:r>
    </w:p>
    <w:p w14:paraId="47889DC8" w14:textId="77777777" w:rsidR="00631888" w:rsidRPr="001134EB" w:rsidRDefault="00631888" w:rsidP="00474644">
      <w:pPr>
        <w:numPr>
          <w:ilvl w:val="0"/>
          <w:numId w:val="63"/>
        </w:numPr>
        <w:rPr>
          <w:lang w:val="el-GR"/>
        </w:rPr>
      </w:pPr>
      <w:r w:rsidRPr="001134EB">
        <w:rPr>
          <w:lang w:val="el-GR"/>
        </w:rPr>
        <w:lastRenderedPageBreak/>
        <w:t xml:space="preserve">Ο Επιβλέπων, με την μεγαλύτερη εμπειρία του, θα προσπαθεί να υποστηρίξει τον </w:t>
      </w:r>
      <w:proofErr w:type="spellStart"/>
      <w:r w:rsidRPr="001134EB">
        <w:rPr>
          <w:lang w:val="el-GR"/>
        </w:rPr>
        <w:t>Καταχωρητή</w:t>
      </w:r>
      <w:proofErr w:type="spellEnd"/>
      <w:r w:rsidRPr="001134EB">
        <w:rPr>
          <w:lang w:val="el-GR"/>
        </w:rPr>
        <w:t xml:space="preserve"> όσον αφορά στην ανάγνωση των δυσανάγνωστων στοιχείων.</w:t>
      </w:r>
    </w:p>
    <w:p w14:paraId="5F19DE7E" w14:textId="77777777" w:rsidR="00631888" w:rsidRPr="001134EB" w:rsidRDefault="00631888" w:rsidP="00474644">
      <w:pPr>
        <w:numPr>
          <w:ilvl w:val="0"/>
          <w:numId w:val="63"/>
        </w:numPr>
        <w:rPr>
          <w:lang w:val="el-GR"/>
        </w:rPr>
      </w:pPr>
      <w:r w:rsidRPr="001134EB">
        <w:rPr>
          <w:lang w:val="el-GR"/>
        </w:rPr>
        <w:t>Σε περίπτωση που και ο Επιβλέπων αδυνατεί να αναγνώσει τα δυσανάγνωστα στοιχεία τότε θα γίνεται προσπάθεια ανάγνωσής τους από έμπειρους επιβλέποντες υπαλλήλους του ΤΠΔ που θα είναι διαθέσιμοι</w:t>
      </w:r>
      <w:r>
        <w:rPr>
          <w:lang w:val="el-GR"/>
        </w:rPr>
        <w:t xml:space="preserve"> /</w:t>
      </w:r>
      <w:r w:rsidRPr="001134EB">
        <w:rPr>
          <w:lang w:val="el-GR"/>
        </w:rPr>
        <w:t xml:space="preserve"> παρευρίσκονται καθημερινά στον χώρο καταχώρησης ΦΔ.</w:t>
      </w:r>
    </w:p>
    <w:p w14:paraId="7E7963A2" w14:textId="77777777" w:rsidR="00631888" w:rsidRPr="001134EB" w:rsidRDefault="00631888" w:rsidP="00474644">
      <w:pPr>
        <w:numPr>
          <w:ilvl w:val="0"/>
          <w:numId w:val="63"/>
        </w:numPr>
        <w:rPr>
          <w:lang w:val="el-GR"/>
        </w:rPr>
      </w:pPr>
      <w:r w:rsidRPr="001134EB">
        <w:rPr>
          <w:lang w:val="el-GR"/>
        </w:rPr>
        <w:t xml:space="preserve">Σε περίπτωση που και οι έμπειροι επιβλέποντες υπάλληλοι του ΤΠΔ αδυνατούν να αναγνώσουν τα δυσανάγνωστα στοιχεία τότε θα διαβιβάζεται σχετικό αίτημα από τον Ανάδοχο προς το ΤΠΔ. </w:t>
      </w:r>
    </w:p>
    <w:p w14:paraId="11F03238" w14:textId="77777777" w:rsidR="00631888" w:rsidRPr="001134EB" w:rsidRDefault="00631888" w:rsidP="00474644">
      <w:pPr>
        <w:numPr>
          <w:ilvl w:val="0"/>
          <w:numId w:val="63"/>
        </w:numPr>
        <w:rPr>
          <w:lang w:val="el-GR"/>
        </w:rPr>
      </w:pPr>
      <w:r w:rsidRPr="001134EB">
        <w:rPr>
          <w:lang w:val="el-GR"/>
        </w:rPr>
        <w:t>Πριν από τη διαβίβαση του αιτήματος στην αρμόδια Διεύθυνση του ΤΠΔ θα γίνεται καταγραφή στην Εφαρμογή Καταχώρησης Φακέλων Δανείων των στοιχείων ταυτοποίησης του  δυσανάγνωστου εγγράφου (Αριθμός Δανείου, Διεύθυνση ΤΠΔ, τύπος εγγράφου, έτος κλπ.) καθώς και των δυσανάγνωστων πεδίων, ώστε να εξάγεται συγκεντρωτική αναφορά με το σύνολο των δυσανάγνωστων εγγράφων ΦΔ ανά Διεύθυνση.</w:t>
      </w:r>
    </w:p>
    <w:p w14:paraId="46C34544" w14:textId="77777777" w:rsidR="00631888" w:rsidRPr="001134EB" w:rsidRDefault="00631888" w:rsidP="00474644">
      <w:pPr>
        <w:numPr>
          <w:ilvl w:val="0"/>
          <w:numId w:val="63"/>
        </w:numPr>
        <w:rPr>
          <w:lang w:val="el-GR"/>
        </w:rPr>
      </w:pPr>
      <w:r w:rsidRPr="001134EB">
        <w:rPr>
          <w:lang w:val="el-GR"/>
        </w:rPr>
        <w:t xml:space="preserve">Η Αναφορά θα αποστέλλεται σε έντυπη (π.χ. με ΦΑΞ) ή / και ηλεκτρονική μορφή (με </w:t>
      </w:r>
      <w:r w:rsidRPr="001134EB">
        <w:rPr>
          <w:lang w:val="en-US"/>
        </w:rPr>
        <w:t>e</w:t>
      </w:r>
      <w:r w:rsidRPr="001134EB">
        <w:rPr>
          <w:lang w:val="el-GR"/>
        </w:rPr>
        <w:t>-</w:t>
      </w:r>
      <w:r w:rsidRPr="001134EB">
        <w:rPr>
          <w:lang w:val="en-US"/>
        </w:rPr>
        <w:t>mail</w:t>
      </w:r>
      <w:r w:rsidRPr="001134EB">
        <w:rPr>
          <w:lang w:val="el-GR"/>
        </w:rPr>
        <w:t>) στην αρμόδια Διεύθυνση του ΤΠΔ ή/και σε στελέχη του ΤΠΔ που αυτό θα έχει υποδείξει.</w:t>
      </w:r>
    </w:p>
    <w:p w14:paraId="4C452103" w14:textId="77777777" w:rsidR="00631888" w:rsidRPr="001134EB" w:rsidRDefault="00631888" w:rsidP="00474644">
      <w:pPr>
        <w:numPr>
          <w:ilvl w:val="0"/>
          <w:numId w:val="63"/>
        </w:numPr>
        <w:rPr>
          <w:lang w:val="el-GR"/>
        </w:rPr>
      </w:pPr>
      <w:r w:rsidRPr="001134EB">
        <w:rPr>
          <w:lang w:val="el-GR"/>
        </w:rPr>
        <w:t>Οι υπεύθυνοι του ΤΠΔ, μετά τη λήψη της σχετικής Αναφοράς δυσανάγνωστων εγγράφων από το ΦΔ, θα προχωρούν στις απαραίτητες διευκρινήσεις επί των δυσανάγνωστων στοιχείων των εγγράφων που αναφέρθηκαν από τον Ανάδοχο, εφόσον αυτό είναι δυνατό.</w:t>
      </w:r>
    </w:p>
    <w:p w14:paraId="13104BBB" w14:textId="77777777" w:rsidR="00631888" w:rsidRPr="001134EB" w:rsidRDefault="00631888" w:rsidP="00474644">
      <w:pPr>
        <w:numPr>
          <w:ilvl w:val="0"/>
          <w:numId w:val="63"/>
        </w:numPr>
        <w:rPr>
          <w:lang w:val="el-GR"/>
        </w:rPr>
      </w:pPr>
      <w:r w:rsidRPr="001134EB">
        <w:rPr>
          <w:lang w:val="el-GR"/>
        </w:rPr>
        <w:t xml:space="preserve">Σε περίπτωση που και οι υπεύθυνοι του ΤΠΔ αδυνατούν να αναγνώσουν τα δυσανάγνωστα στοιχεία, ο Επιβλέπων θα επισημαίνει το έγγραφο και τον αντίστοιχο ΦΔ ως καταχωρημένο αλλά μη ολοκληρωμένο. </w:t>
      </w:r>
    </w:p>
    <w:p w14:paraId="7335FE07" w14:textId="77777777" w:rsidR="00631888" w:rsidRPr="001134EB" w:rsidRDefault="00631888" w:rsidP="00474644">
      <w:pPr>
        <w:numPr>
          <w:ilvl w:val="0"/>
          <w:numId w:val="63"/>
        </w:numPr>
        <w:rPr>
          <w:lang w:val="el-GR"/>
        </w:rPr>
      </w:pPr>
      <w:r w:rsidRPr="001134EB">
        <w:rPr>
          <w:lang w:val="el-GR"/>
        </w:rPr>
        <w:t xml:space="preserve">Σε διαφορετική περίπτωση (σε περίπτωση δηλαδή που δοθούν διευκρινήσεις), οι διευκρινήσεις θα καταγράφονται από τον Επιβλέποντα και ο </w:t>
      </w:r>
      <w:proofErr w:type="spellStart"/>
      <w:r w:rsidRPr="001134EB">
        <w:rPr>
          <w:lang w:val="el-GR"/>
        </w:rPr>
        <w:t>Καταχωρητής</w:t>
      </w:r>
      <w:proofErr w:type="spellEnd"/>
      <w:r w:rsidRPr="001134EB">
        <w:rPr>
          <w:lang w:val="el-GR"/>
        </w:rPr>
        <w:t xml:space="preserve"> θα προχωρά σε καταχώρηση των δυσανάγνωστων στοιχείων. Τέλος, το έγγραφο (και ο ΦΔ) θα επισημαίνεται κατάλληλα ώστε να είναι εμφανές ότι συμπληρώθηκε με τη βοήθεια των διευκρινήσεων που δόθηκαν από την αρμόδια Διεύθυνση του ΤΠΔ, όσον αφορά στα συγκεκριμένα πεδία.</w:t>
      </w:r>
    </w:p>
    <w:p w14:paraId="795F3C1D" w14:textId="77777777" w:rsidR="00631888" w:rsidRPr="001134EB" w:rsidRDefault="00631888" w:rsidP="00631888">
      <w:pPr>
        <w:rPr>
          <w:lang w:val="el-GR"/>
        </w:rPr>
      </w:pPr>
    </w:p>
    <w:p w14:paraId="55922230" w14:textId="77777777" w:rsidR="00631888" w:rsidRPr="001134EB" w:rsidRDefault="00631888" w:rsidP="00166229">
      <w:pPr>
        <w:pStyle w:val="4"/>
        <w:numPr>
          <w:ilvl w:val="2"/>
          <w:numId w:val="115"/>
        </w:numPr>
        <w:tabs>
          <w:tab w:val="left" w:pos="993"/>
        </w:tabs>
        <w:ind w:left="990" w:hanging="900"/>
        <w:rPr>
          <w:lang w:val="el-GR"/>
        </w:rPr>
      </w:pPr>
      <w:bookmarkStart w:id="601" w:name="_Προδιαγραφές_Κέντρου_Καταχώρησης"/>
      <w:bookmarkEnd w:id="601"/>
      <w:r w:rsidRPr="001134EB">
        <w:rPr>
          <w:lang w:val="el-GR"/>
        </w:rPr>
        <w:tab/>
      </w:r>
      <w:bookmarkStart w:id="602" w:name="_Toc76724178"/>
      <w:bookmarkStart w:id="603" w:name="_Toc89441316"/>
      <w:bookmarkStart w:id="604" w:name="_Toc89441834"/>
      <w:r w:rsidRPr="001134EB">
        <w:rPr>
          <w:lang w:val="el-GR"/>
        </w:rPr>
        <w:t>Προδιαγραφές Κέντρου Καταχώρησης</w:t>
      </w:r>
      <w:bookmarkEnd w:id="602"/>
      <w:bookmarkEnd w:id="603"/>
      <w:bookmarkEnd w:id="604"/>
      <w:r w:rsidRPr="001134EB">
        <w:rPr>
          <w:lang w:val="el-GR"/>
        </w:rPr>
        <w:tab/>
      </w:r>
    </w:p>
    <w:p w14:paraId="62367CCD" w14:textId="77777777" w:rsidR="00631888" w:rsidRPr="001134EB" w:rsidRDefault="00631888" w:rsidP="00631888">
      <w:pPr>
        <w:rPr>
          <w:lang w:val="el-GR"/>
        </w:rPr>
      </w:pPr>
      <w:r w:rsidRPr="001134EB">
        <w:rPr>
          <w:lang w:val="el-GR"/>
        </w:rPr>
        <w:t xml:space="preserve">Όπως προαναφέρθηκε, η καταχώρηση των στοιχείων των ΛΠ θα γίνεται σε </w:t>
      </w:r>
      <w:r w:rsidRPr="001134EB">
        <w:rPr>
          <w:b/>
          <w:u w:val="single"/>
          <w:lang w:val="el-GR"/>
        </w:rPr>
        <w:t>ένα</w:t>
      </w:r>
      <w:r w:rsidRPr="001134EB">
        <w:rPr>
          <w:lang w:val="el-GR"/>
        </w:rPr>
        <w:t xml:space="preserve"> οργανωμένο Κέντρο Καταχώρησης του Αναδόχου. Το Κέντρο Καταχώρησης θα πρέπει να είναι τέτοιας χωρητικότητας που να μπορεί να στεγάσει όλη την ομάδα καταχώρησης του Αναδόχου (</w:t>
      </w:r>
      <w:proofErr w:type="spellStart"/>
      <w:r w:rsidRPr="001134EB">
        <w:rPr>
          <w:lang w:val="el-GR"/>
        </w:rPr>
        <w:t>καταχωρητές</w:t>
      </w:r>
      <w:proofErr w:type="spellEnd"/>
      <w:r w:rsidRPr="001134EB">
        <w:rPr>
          <w:lang w:val="el-GR"/>
        </w:rPr>
        <w:t xml:space="preserve">, επιβλέποντες κλπ.). </w:t>
      </w:r>
    </w:p>
    <w:p w14:paraId="5F5EBDDB" w14:textId="77777777" w:rsidR="00631888" w:rsidRPr="001134EB" w:rsidRDefault="00631888" w:rsidP="00631888">
      <w:pPr>
        <w:rPr>
          <w:lang w:val="el-GR"/>
        </w:rPr>
      </w:pPr>
      <w:r w:rsidRPr="001134EB">
        <w:rPr>
          <w:lang w:val="el-GR"/>
        </w:rPr>
        <w:t>Ο Ανάδοχος υποχρεούται να εξοπλίσει το Κέντρο Καταχώρησης με τον κατάλληλο εξοπλισμό και λογισμικό για το σύνολο των θέσεων εργασίας του προσωπικού του, προκειμένου να είναι σε θέση να εκτελέσει το σύνολο των εργασιών καταχώρησης με τον βέλτιστο δυνατό τρόπο.</w:t>
      </w:r>
    </w:p>
    <w:p w14:paraId="50A65E4A" w14:textId="77777777" w:rsidR="00631888" w:rsidRPr="001134EB" w:rsidRDefault="00631888" w:rsidP="00631888">
      <w:pPr>
        <w:rPr>
          <w:lang w:val="el-GR"/>
        </w:rPr>
      </w:pPr>
      <w:r w:rsidRPr="001134EB">
        <w:rPr>
          <w:lang w:val="el-GR"/>
        </w:rPr>
        <w:t xml:space="preserve">Πιο συγκεκριμένα, ο Ανάδοχος υποχρεούται να </w:t>
      </w:r>
      <w:r>
        <w:rPr>
          <w:lang w:val="el-GR"/>
        </w:rPr>
        <w:t>διαθέσει</w:t>
      </w:r>
      <w:r w:rsidRPr="001134EB">
        <w:rPr>
          <w:lang w:val="el-GR"/>
        </w:rPr>
        <w:t xml:space="preserve"> τον ακόλουθο εξοπλισμό και λογισμικό:</w:t>
      </w:r>
    </w:p>
    <w:p w14:paraId="197C0DA8" w14:textId="77777777" w:rsidR="00631888" w:rsidRPr="001134EB" w:rsidRDefault="00631888" w:rsidP="00474644">
      <w:pPr>
        <w:numPr>
          <w:ilvl w:val="0"/>
          <w:numId w:val="83"/>
        </w:numPr>
        <w:rPr>
          <w:lang w:val="el-GR"/>
        </w:rPr>
      </w:pPr>
      <w:r w:rsidRPr="001134EB">
        <w:rPr>
          <w:lang w:val="el-GR"/>
        </w:rPr>
        <w:t xml:space="preserve">Εξοπλισμό Γραφείου (έπιπλα, γραφεία, καρέκλες </w:t>
      </w:r>
      <w:proofErr w:type="spellStart"/>
      <w:r w:rsidRPr="001134EB">
        <w:rPr>
          <w:lang w:val="el-GR"/>
        </w:rPr>
        <w:t>κ.α</w:t>
      </w:r>
      <w:proofErr w:type="spellEnd"/>
      <w:r w:rsidRPr="001134EB">
        <w:rPr>
          <w:lang w:val="el-GR"/>
        </w:rPr>
        <w:t>) για όλες τις θέσεις εργασίας</w:t>
      </w:r>
    </w:p>
    <w:p w14:paraId="4724B887" w14:textId="77777777" w:rsidR="00631888" w:rsidRPr="001134EB" w:rsidRDefault="00631888" w:rsidP="00474644">
      <w:pPr>
        <w:numPr>
          <w:ilvl w:val="0"/>
          <w:numId w:val="83"/>
        </w:numPr>
        <w:rPr>
          <w:lang w:val="el-GR"/>
        </w:rPr>
      </w:pPr>
      <w:r w:rsidRPr="001134EB">
        <w:rPr>
          <w:lang w:val="el-GR"/>
        </w:rPr>
        <w:t>Υπολογιστές για την πληκτρολόγηση δεδομένων</w:t>
      </w:r>
    </w:p>
    <w:p w14:paraId="66C7EC5B" w14:textId="77777777" w:rsidR="00631888" w:rsidRPr="001134EB" w:rsidRDefault="00631888" w:rsidP="00474644">
      <w:pPr>
        <w:numPr>
          <w:ilvl w:val="0"/>
          <w:numId w:val="83"/>
        </w:numPr>
        <w:rPr>
          <w:lang w:val="el-GR"/>
        </w:rPr>
      </w:pPr>
      <w:r w:rsidRPr="001134EB">
        <w:rPr>
          <w:lang w:val="el-GR"/>
        </w:rPr>
        <w:t xml:space="preserve">Εξυπηρετητές για τη λειτουργία των υποστηρικτικών εφαρμογών που προδιαγράφονται στην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"_Προδιαγραφές_υποστηρικτικών_εφαρμογ" </w:instrText>
      </w:r>
      <w:r w:rsidR="00162752">
        <w:fldChar w:fldCharType="separate"/>
      </w:r>
      <w:r w:rsidRPr="00FC22A7">
        <w:rPr>
          <w:rStyle w:val="-"/>
          <w:lang w:val="el-GR"/>
        </w:rPr>
        <w:t>Προδιαγραφές υποστηρικτικών εφαρμογών λογισμικού</w:t>
      </w:r>
      <w:r w:rsidR="00162752">
        <w:rPr>
          <w:rStyle w:val="-"/>
          <w:lang w:val="el-GR"/>
        </w:rPr>
        <w:fldChar w:fldCharType="end"/>
      </w:r>
    </w:p>
    <w:p w14:paraId="1EC34CAE" w14:textId="77777777" w:rsidR="00631888" w:rsidRPr="001134EB" w:rsidRDefault="00631888" w:rsidP="00474644">
      <w:pPr>
        <w:numPr>
          <w:ilvl w:val="0"/>
          <w:numId w:val="83"/>
        </w:numPr>
        <w:rPr>
          <w:lang w:val="el-GR"/>
        </w:rPr>
      </w:pPr>
      <w:r w:rsidRPr="001134EB">
        <w:rPr>
          <w:lang w:val="el-GR"/>
        </w:rPr>
        <w:t xml:space="preserve">Λοιπό εξοπλισμό, υλικό ή και λογισμικό το οποίο απαιτείται για την υλοποίηση του Έργου. </w:t>
      </w:r>
    </w:p>
    <w:p w14:paraId="45617F16" w14:textId="77777777" w:rsidR="00631888" w:rsidRPr="001134EB" w:rsidRDefault="00631888" w:rsidP="00631888">
      <w:pPr>
        <w:rPr>
          <w:b/>
          <w:bCs/>
          <w:lang w:val="el-GR"/>
        </w:rPr>
      </w:pPr>
    </w:p>
    <w:p w14:paraId="48553A98" w14:textId="77777777" w:rsidR="00631888" w:rsidRPr="001134EB" w:rsidRDefault="00631888" w:rsidP="00631888">
      <w:pPr>
        <w:rPr>
          <w:lang w:val="el-GR"/>
        </w:rPr>
      </w:pPr>
      <w:r w:rsidRPr="001134EB">
        <w:rPr>
          <w:lang w:val="el-GR"/>
        </w:rPr>
        <w:t xml:space="preserve">Κατά τον σχεδιασμό και την υλοποίηση των απαιτήσεων ασφαλείας και εμπιστευτικότητας του Έργου, ο Ανάδοχος και η Ομάδα Έργου του θα πρέπει να λάβουν υπ’ όψη και να συμμορφωθούν </w:t>
      </w:r>
      <w:r w:rsidRPr="001134EB">
        <w:rPr>
          <w:lang w:val="el-GR"/>
        </w:rPr>
        <w:lastRenderedPageBreak/>
        <w:t>πλήρως με το ισχύον θεσμικό και νομικό πλαίσιο (π.χ. προστασία των προσωπικών δεδομένων - Ν.3979/</w:t>
      </w:r>
      <w:r>
        <w:rPr>
          <w:lang w:val="el-GR"/>
        </w:rPr>
        <w:t>2011, Ν.2472/97 και Ν.3471/2006</w:t>
      </w:r>
      <w:r w:rsidRPr="001134EB">
        <w:rPr>
          <w:lang w:val="el-GR"/>
        </w:rPr>
        <w:t>).</w:t>
      </w:r>
    </w:p>
    <w:p w14:paraId="08B5BDA0" w14:textId="77777777" w:rsidR="00631888" w:rsidRPr="001134EB" w:rsidRDefault="00631888" w:rsidP="00631888">
      <w:pPr>
        <w:rPr>
          <w:lang w:val="el-GR"/>
        </w:rPr>
      </w:pPr>
    </w:p>
    <w:p w14:paraId="3F3865E3" w14:textId="77777777" w:rsidR="00631888" w:rsidRPr="001134EB" w:rsidRDefault="00631888" w:rsidP="00166229">
      <w:pPr>
        <w:pStyle w:val="4"/>
        <w:numPr>
          <w:ilvl w:val="2"/>
          <w:numId w:val="115"/>
        </w:numPr>
        <w:tabs>
          <w:tab w:val="left" w:pos="993"/>
        </w:tabs>
        <w:ind w:left="990" w:hanging="900"/>
        <w:rPr>
          <w:lang w:val="el-GR"/>
        </w:rPr>
      </w:pPr>
      <w:bookmarkStart w:id="605" w:name="_Απαιτήσεις_για_την_1"/>
      <w:bookmarkEnd w:id="605"/>
      <w:r w:rsidRPr="001134EB">
        <w:rPr>
          <w:lang w:val="el-GR"/>
        </w:rPr>
        <w:tab/>
      </w:r>
      <w:bookmarkStart w:id="606" w:name="_Toc76724179"/>
      <w:bookmarkStart w:id="607" w:name="_Toc89441317"/>
      <w:bookmarkStart w:id="608" w:name="_Toc89441835"/>
      <w:r w:rsidRPr="001134EB">
        <w:rPr>
          <w:lang w:val="el-GR"/>
        </w:rPr>
        <w:t>Απαιτήσεις για την ασφάλεια των δεδομένων κατά την καταχώρηση</w:t>
      </w:r>
      <w:bookmarkEnd w:id="606"/>
      <w:bookmarkEnd w:id="607"/>
      <w:bookmarkEnd w:id="608"/>
    </w:p>
    <w:p w14:paraId="71A9893B" w14:textId="77777777" w:rsidR="00631888" w:rsidRPr="001134EB" w:rsidRDefault="00631888" w:rsidP="00631888">
      <w:pPr>
        <w:rPr>
          <w:lang w:val="el-GR"/>
        </w:rPr>
      </w:pPr>
      <w:r w:rsidRPr="001134EB">
        <w:rPr>
          <w:lang w:val="el-GR"/>
        </w:rPr>
        <w:t xml:space="preserve">Όλοι οι ηλεκτρονικοί υπολογιστές των θέσεων εργασίας των </w:t>
      </w:r>
      <w:proofErr w:type="spellStart"/>
      <w:r w:rsidRPr="001134EB">
        <w:rPr>
          <w:lang w:val="el-GR"/>
        </w:rPr>
        <w:t>καταχωρητών</w:t>
      </w:r>
      <w:proofErr w:type="spellEnd"/>
      <w:r w:rsidRPr="001134EB">
        <w:rPr>
          <w:lang w:val="el-GR"/>
        </w:rPr>
        <w:t xml:space="preserve"> δεν θα επιτρέπουν την πρόσβαση σε τοπικές συσκευές αποθήκευσης δεδομένων (</w:t>
      </w:r>
      <w:proofErr w:type="spellStart"/>
      <w:r w:rsidRPr="001134EB">
        <w:rPr>
          <w:lang w:val="el-GR"/>
        </w:rPr>
        <w:t>floppy</w:t>
      </w:r>
      <w:proofErr w:type="spellEnd"/>
      <w:r w:rsidRPr="001134EB">
        <w:rPr>
          <w:lang w:val="el-GR"/>
        </w:rPr>
        <w:t xml:space="preserve"> disk </w:t>
      </w:r>
      <w:proofErr w:type="spellStart"/>
      <w:r w:rsidRPr="001134EB">
        <w:rPr>
          <w:lang w:val="el-GR"/>
        </w:rPr>
        <w:t>drives</w:t>
      </w:r>
      <w:proofErr w:type="spellEnd"/>
      <w:r w:rsidRPr="001134EB">
        <w:rPr>
          <w:lang w:val="el-GR"/>
        </w:rPr>
        <w:t xml:space="preserve">, memory </w:t>
      </w:r>
      <w:proofErr w:type="spellStart"/>
      <w:r w:rsidRPr="001134EB">
        <w:rPr>
          <w:lang w:val="el-GR"/>
        </w:rPr>
        <w:t>sticks</w:t>
      </w:r>
      <w:proofErr w:type="spellEnd"/>
      <w:r w:rsidRPr="001134EB">
        <w:rPr>
          <w:lang w:val="el-GR"/>
        </w:rPr>
        <w:t xml:space="preserve">, </w:t>
      </w:r>
      <w:proofErr w:type="spellStart"/>
      <w:r w:rsidRPr="001134EB">
        <w:rPr>
          <w:lang w:val="el-GR"/>
        </w:rPr>
        <w:t>backup</w:t>
      </w:r>
      <w:proofErr w:type="spellEnd"/>
      <w:r w:rsidRPr="001134EB">
        <w:rPr>
          <w:lang w:val="el-GR"/>
        </w:rPr>
        <w:t xml:space="preserve"> </w:t>
      </w:r>
      <w:proofErr w:type="spellStart"/>
      <w:r w:rsidRPr="001134EB">
        <w:rPr>
          <w:lang w:val="el-GR"/>
        </w:rPr>
        <w:t>drives</w:t>
      </w:r>
      <w:proofErr w:type="spellEnd"/>
      <w:r w:rsidRPr="001134EB">
        <w:rPr>
          <w:lang w:val="el-GR"/>
        </w:rPr>
        <w:t xml:space="preserve">) ή τη μεταφορά δεδομένων μέσω άλλης τεχνολογίας μεταφοράς δεδομένων (Υπέρυθρες ακτίνες, </w:t>
      </w:r>
      <w:proofErr w:type="spellStart"/>
      <w:r w:rsidRPr="001134EB">
        <w:rPr>
          <w:lang w:val="el-GR"/>
        </w:rPr>
        <w:t>Bluetooth</w:t>
      </w:r>
      <w:proofErr w:type="spellEnd"/>
      <w:r w:rsidRPr="001134EB">
        <w:rPr>
          <w:lang w:val="el-GR"/>
        </w:rPr>
        <w:t xml:space="preserve"> κλπ.) πέραν του τοπικού δικτύου που θα εγκατασταθεί. Επιπλέον, οι υπολογιστές </w:t>
      </w:r>
      <w:r w:rsidRPr="001134EB">
        <w:rPr>
          <w:b/>
          <w:lang w:val="el-GR"/>
        </w:rPr>
        <w:t>δεν</w:t>
      </w:r>
      <w:r w:rsidRPr="001134EB">
        <w:rPr>
          <w:lang w:val="el-GR"/>
        </w:rPr>
        <w:t xml:space="preserve"> θα έχουν ενεργοποιημένη τη δυνατότητα σύνδεσης στο Internet. </w:t>
      </w:r>
    </w:p>
    <w:p w14:paraId="10029F7D" w14:textId="77777777" w:rsidR="00631888" w:rsidRPr="001134EB" w:rsidRDefault="00631888" w:rsidP="00631888">
      <w:pPr>
        <w:rPr>
          <w:lang w:val="el-GR"/>
        </w:rPr>
      </w:pPr>
      <w:r w:rsidRPr="001134EB">
        <w:rPr>
          <w:lang w:val="el-GR"/>
        </w:rPr>
        <w:t xml:space="preserve">H εφαρμογή καταχώρησης θα διασφαλίζει ότι </w:t>
      </w:r>
      <w:r w:rsidRPr="001134EB">
        <w:rPr>
          <w:b/>
          <w:lang w:val="el-GR"/>
        </w:rPr>
        <w:t>δεν</w:t>
      </w:r>
      <w:r w:rsidRPr="001134EB">
        <w:rPr>
          <w:lang w:val="el-GR"/>
        </w:rPr>
        <w:t xml:space="preserve"> θα υπάρξει διαρροή προσωπικών δεδομένων κατά την πληκτρολόγηση και τον έλεγχο των δεδομένων από τον Ανάδοχο.</w:t>
      </w:r>
    </w:p>
    <w:p w14:paraId="4FAD260C" w14:textId="77777777" w:rsidR="00631888" w:rsidRPr="001134EB" w:rsidRDefault="00631888" w:rsidP="00631888">
      <w:pPr>
        <w:rPr>
          <w:lang w:val="el-GR"/>
        </w:rPr>
      </w:pPr>
    </w:p>
    <w:p w14:paraId="40997792" w14:textId="77777777" w:rsidR="00631888" w:rsidRPr="001134EB" w:rsidRDefault="00631888" w:rsidP="00166229">
      <w:pPr>
        <w:pStyle w:val="4"/>
        <w:numPr>
          <w:ilvl w:val="2"/>
          <w:numId w:val="115"/>
        </w:numPr>
        <w:tabs>
          <w:tab w:val="left" w:pos="993"/>
        </w:tabs>
        <w:ind w:left="990" w:hanging="900"/>
        <w:rPr>
          <w:lang w:val="el-GR"/>
        </w:rPr>
      </w:pPr>
      <w:r w:rsidRPr="001134EB">
        <w:rPr>
          <w:lang w:val="el-GR"/>
        </w:rPr>
        <w:tab/>
      </w:r>
      <w:bookmarkStart w:id="609" w:name="_Toc76724180"/>
      <w:bookmarkStart w:id="610" w:name="_Toc89441318"/>
      <w:bookmarkStart w:id="611" w:name="_Toc89441836"/>
      <w:r w:rsidRPr="001134EB">
        <w:rPr>
          <w:lang w:val="el-GR"/>
        </w:rPr>
        <w:t>Παραγόμενα προϊόντα καταχώρισης Δανείων</w:t>
      </w:r>
      <w:bookmarkEnd w:id="609"/>
      <w:bookmarkEnd w:id="610"/>
      <w:bookmarkEnd w:id="611"/>
    </w:p>
    <w:p w14:paraId="5A8CF461" w14:textId="77777777" w:rsidR="00631888" w:rsidRPr="00DD7D6B" w:rsidRDefault="00631888" w:rsidP="00631888">
      <w:pPr>
        <w:rPr>
          <w:lang w:val="el-GR"/>
        </w:rPr>
      </w:pPr>
      <w:r w:rsidRPr="001134EB">
        <w:rPr>
          <w:lang w:val="el-GR"/>
        </w:rPr>
        <w:t>Τα παραγόμενα προϊόντα που θα συνοδεύουν την επιτυχή ολοκλήρωση της καταχώρησης των ΦΔ θα είναι εγγραφές σε σχεσιακή βάση δεδομένων ή σε αρχεία δομημένης μορφής. Οι εγγραφές αυτές θα περιλαμβάνουν τόσο την Α’ όσο και τη Β’ καταχώρηση και σε περίπτωση που έχει πραγματοποιηθεί, και τη Γ΄ καταχώρηση.</w:t>
      </w:r>
      <w:r w:rsidRPr="00DD7D6B">
        <w:rPr>
          <w:lang w:val="el-GR"/>
        </w:rPr>
        <w:t xml:space="preserve"> </w:t>
      </w:r>
      <w:r>
        <w:rPr>
          <w:lang w:val="el-GR"/>
        </w:rPr>
        <w:t xml:space="preserve">Διακριτά θα διατηρείται αναφορά εάν τα στοιχεία της Α΄ Καταχώρησης προέρχονται από σύστημα/βάση δεδομένων του ΤΠΔ και το όνομα του συστήματος. </w:t>
      </w:r>
    </w:p>
    <w:p w14:paraId="6C880CFF" w14:textId="77777777" w:rsidR="00631888" w:rsidRPr="001134EB" w:rsidRDefault="00631888" w:rsidP="00631888">
      <w:pPr>
        <w:rPr>
          <w:lang w:val="el-GR"/>
        </w:rPr>
      </w:pPr>
      <w:r w:rsidRPr="001134EB">
        <w:rPr>
          <w:lang w:val="el-GR"/>
        </w:rPr>
        <w:t xml:space="preserve">Ο Ανάδοχος του έργου θα καθορίσει στο Τεύχος Ανάλυσης Απαιτήσεων του έργου του, τις προδιαγραφές που θα ακολουθηθούν και αφορούν στο </w:t>
      </w:r>
      <w:r w:rsidRPr="001134EB">
        <w:rPr>
          <w:lang w:val="en-US"/>
        </w:rPr>
        <w:t>format</w:t>
      </w:r>
      <w:r w:rsidRPr="001134EB">
        <w:rPr>
          <w:lang w:val="el-GR"/>
        </w:rPr>
        <w:t xml:space="preserve"> αποθήκευσης για μετάπτωση, των </w:t>
      </w:r>
      <w:proofErr w:type="spellStart"/>
      <w:r w:rsidRPr="001134EB">
        <w:rPr>
          <w:lang w:val="el-GR"/>
        </w:rPr>
        <w:t>καταχωρηθέντων</w:t>
      </w:r>
      <w:proofErr w:type="spellEnd"/>
      <w:r w:rsidRPr="001134EB">
        <w:rPr>
          <w:lang w:val="el-GR"/>
        </w:rPr>
        <w:t xml:space="preserve"> εγγραφών, αλλά και γενικότερα στον τρόπο μετάπτωσης των </w:t>
      </w:r>
      <w:proofErr w:type="spellStart"/>
      <w:r w:rsidRPr="001134EB">
        <w:rPr>
          <w:lang w:val="el-GR"/>
        </w:rPr>
        <w:t>καταχωρηθέντων</w:t>
      </w:r>
      <w:proofErr w:type="spellEnd"/>
      <w:r w:rsidRPr="001134EB">
        <w:rPr>
          <w:lang w:val="el-GR"/>
        </w:rPr>
        <w:t xml:space="preserve"> στοιχείων στο Πληροφοριακό Σύστημα Διαχείρισης Εγγράφων.</w:t>
      </w:r>
    </w:p>
    <w:p w14:paraId="3A6771B9" w14:textId="77777777" w:rsidR="00631888" w:rsidRPr="001134EB" w:rsidRDefault="00631888" w:rsidP="00631888">
      <w:pPr>
        <w:rPr>
          <w:lang w:val="el-GR"/>
        </w:rPr>
      </w:pPr>
      <w:r w:rsidRPr="001134EB">
        <w:rPr>
          <w:lang w:val="el-GR"/>
        </w:rPr>
        <w:t>Το μέσο αποθήκευσης στο οποίο θα παραδίδονται / μεταφέρονται στην Κεντρική Υποδομή του Ταμείου Παρακαταθηκών και Δανείων τα παραγόμενα ψηφιακά προϊόντα θα είναι οπτικός δίσκος CD/DVD ανάλογα με τις απαιτήσεις χωρητικότητας που θα δημιουργηθούν. Στην εξωτερική πλευρά του οπτικού δίσκου καθώς και στη θήκη του θα πρέπει να υπάρχει κωδικοποιημένη επιγραφή σχετικά με το υλικό που περιέχει.</w:t>
      </w:r>
    </w:p>
    <w:p w14:paraId="2D828D04" w14:textId="77777777" w:rsidR="00631888" w:rsidRPr="001134EB" w:rsidRDefault="00631888" w:rsidP="00631888">
      <w:pPr>
        <w:rPr>
          <w:lang w:val="el-GR"/>
        </w:rPr>
      </w:pPr>
    </w:p>
    <w:p w14:paraId="04689EE2" w14:textId="77777777" w:rsidR="00631888" w:rsidRPr="001134EB" w:rsidRDefault="00631888" w:rsidP="008501C0">
      <w:pPr>
        <w:pStyle w:val="4"/>
        <w:numPr>
          <w:ilvl w:val="2"/>
          <w:numId w:val="115"/>
        </w:numPr>
        <w:tabs>
          <w:tab w:val="left" w:pos="993"/>
        </w:tabs>
        <w:ind w:left="990" w:hanging="900"/>
        <w:rPr>
          <w:lang w:val="el-GR"/>
        </w:rPr>
      </w:pPr>
      <w:bookmarkStart w:id="612" w:name="_Απαιτήσεις_Μετάπτωσης_Υλικού"/>
      <w:bookmarkEnd w:id="612"/>
      <w:r w:rsidRPr="001134EB">
        <w:rPr>
          <w:lang w:val="el-GR"/>
        </w:rPr>
        <w:tab/>
      </w:r>
      <w:bookmarkStart w:id="613" w:name="_Toc76724181"/>
      <w:bookmarkStart w:id="614" w:name="_Toc89441319"/>
      <w:bookmarkStart w:id="615" w:name="_Toc89441837"/>
      <w:r w:rsidRPr="001134EB">
        <w:rPr>
          <w:lang w:val="el-GR"/>
        </w:rPr>
        <w:t xml:space="preserve">Απαιτήσεις Μετάπτωσης Υλικού </w:t>
      </w:r>
      <w:proofErr w:type="spellStart"/>
      <w:r w:rsidRPr="001134EB">
        <w:rPr>
          <w:lang w:val="el-GR"/>
        </w:rPr>
        <w:t>Ψηφιοποίησης</w:t>
      </w:r>
      <w:proofErr w:type="spellEnd"/>
      <w:r w:rsidRPr="001134EB">
        <w:rPr>
          <w:lang w:val="el-GR"/>
        </w:rPr>
        <w:t xml:space="preserve"> και Εισαγωγής Δεδομένων / </w:t>
      </w:r>
      <w:proofErr w:type="spellStart"/>
      <w:r w:rsidRPr="001134EB">
        <w:rPr>
          <w:lang w:val="el-GR"/>
        </w:rPr>
        <w:t>Μεταδεδομένων</w:t>
      </w:r>
      <w:bookmarkEnd w:id="613"/>
      <w:bookmarkEnd w:id="614"/>
      <w:bookmarkEnd w:id="615"/>
      <w:proofErr w:type="spellEnd"/>
    </w:p>
    <w:p w14:paraId="3CA40211" w14:textId="77777777" w:rsidR="00631888" w:rsidRPr="001134EB" w:rsidRDefault="00631888" w:rsidP="00631888">
      <w:pPr>
        <w:rPr>
          <w:lang w:val="el-GR"/>
        </w:rPr>
      </w:pPr>
      <w:r w:rsidRPr="001134EB">
        <w:rPr>
          <w:lang w:val="el-GR"/>
        </w:rPr>
        <w:t>Τα παραγόμενα προϊόντα από τις διαδικασίες :</w:t>
      </w:r>
    </w:p>
    <w:p w14:paraId="7AF02854" w14:textId="77777777" w:rsidR="00631888" w:rsidRPr="001134EB" w:rsidRDefault="00631888" w:rsidP="00474644">
      <w:pPr>
        <w:numPr>
          <w:ilvl w:val="0"/>
          <w:numId w:val="89"/>
        </w:numPr>
        <w:rPr>
          <w:lang w:val="el-GR"/>
        </w:rPr>
      </w:pPr>
      <w:r w:rsidRPr="001134EB">
        <w:rPr>
          <w:lang w:val="el-GR"/>
        </w:rPr>
        <w:t xml:space="preserve">σάρωσης και τεκμηρίωσης από τον Ανάδοχο </w:t>
      </w:r>
    </w:p>
    <w:p w14:paraId="6A481CC4" w14:textId="77777777" w:rsidR="00631888" w:rsidRPr="001134EB" w:rsidRDefault="00631888" w:rsidP="00474644">
      <w:pPr>
        <w:numPr>
          <w:ilvl w:val="0"/>
          <w:numId w:val="89"/>
        </w:numPr>
        <w:rPr>
          <w:lang w:val="el-GR"/>
        </w:rPr>
      </w:pPr>
      <w:r w:rsidRPr="001134EB">
        <w:rPr>
          <w:lang w:val="el-GR"/>
        </w:rPr>
        <w:t xml:space="preserve">καταχώρησης ΦΔ από τον Ανάδοχο </w:t>
      </w:r>
    </w:p>
    <w:p w14:paraId="6B848DF3" w14:textId="77777777" w:rsidR="00631888" w:rsidRPr="001134EB" w:rsidRDefault="00631888" w:rsidP="00631888">
      <w:pPr>
        <w:rPr>
          <w:lang w:val="el-GR"/>
        </w:rPr>
      </w:pPr>
      <w:r w:rsidRPr="001134EB">
        <w:rPr>
          <w:lang w:val="el-GR"/>
        </w:rPr>
        <w:t xml:space="preserve">με μέριμνα από τον Ανάδοχο, θα ενσωματώνονται στο Πληροφοριακό Σύστημα Διαχείρισης Εγγράφων της παρούσας διακήρυξης, με συχνότητα που θα προταθεί στη </w:t>
      </w:r>
      <w:hyperlink w:anchor="_Μελέτη_Εφαρμογής_-" w:history="1">
        <w:r w:rsidRPr="00FC22A7">
          <w:rPr>
            <w:rStyle w:val="-"/>
            <w:lang w:val="el-GR"/>
          </w:rPr>
          <w:t>Μελέτη Εφαρμογής</w:t>
        </w:r>
      </w:hyperlink>
      <w:r w:rsidRPr="001134EB">
        <w:rPr>
          <w:lang w:val="el-GR"/>
        </w:rPr>
        <w:t xml:space="preserve"> και θα γίνει αποδεκτή από την ΕΠΠΕ. </w:t>
      </w:r>
    </w:p>
    <w:p w14:paraId="5746A20E" w14:textId="77777777" w:rsidR="00631888" w:rsidRPr="00896C3A" w:rsidRDefault="00631888" w:rsidP="00631888">
      <w:pPr>
        <w:rPr>
          <w:lang w:val="el-GR"/>
        </w:rPr>
      </w:pPr>
    </w:p>
    <w:p w14:paraId="4BC3D9D0" w14:textId="77777777" w:rsidR="00631888" w:rsidRDefault="00631888" w:rsidP="00EC09D5">
      <w:pPr>
        <w:pStyle w:val="4"/>
        <w:numPr>
          <w:ilvl w:val="1"/>
          <w:numId w:val="115"/>
        </w:numPr>
        <w:tabs>
          <w:tab w:val="left" w:pos="993"/>
        </w:tabs>
        <w:ind w:left="576" w:hanging="576"/>
        <w:rPr>
          <w:rFonts w:cs="Tahoma"/>
          <w:szCs w:val="22"/>
          <w:lang w:val="el-GR"/>
        </w:rPr>
      </w:pPr>
      <w:bookmarkStart w:id="616" w:name="_Υπηρεσίες_Εκπαίδευσης"/>
      <w:bookmarkStart w:id="617" w:name="_Ref68183506"/>
      <w:bookmarkStart w:id="618" w:name="_Ref69333431"/>
      <w:bookmarkStart w:id="619" w:name="_Toc71708228"/>
      <w:bookmarkStart w:id="620" w:name="_Toc76724182"/>
      <w:bookmarkStart w:id="621" w:name="_Toc89441320"/>
      <w:bookmarkStart w:id="622" w:name="_Toc89441838"/>
      <w:bookmarkStart w:id="623" w:name="_Ref71626336"/>
      <w:bookmarkEnd w:id="616"/>
      <w:r>
        <w:rPr>
          <w:rFonts w:cs="Tahoma"/>
          <w:szCs w:val="22"/>
          <w:lang w:val="el-GR"/>
        </w:rPr>
        <w:t>Υπηρεσίες Μετάπτωσης</w:t>
      </w:r>
      <w:bookmarkEnd w:id="617"/>
      <w:bookmarkEnd w:id="618"/>
      <w:bookmarkEnd w:id="619"/>
      <w:bookmarkEnd w:id="620"/>
      <w:bookmarkEnd w:id="621"/>
      <w:bookmarkEnd w:id="622"/>
    </w:p>
    <w:p w14:paraId="3387DB87" w14:textId="77777777" w:rsidR="00631888" w:rsidRDefault="00631888" w:rsidP="00631888">
      <w:pPr>
        <w:rPr>
          <w:lang w:val="el-GR"/>
        </w:rPr>
      </w:pPr>
      <w:r w:rsidRPr="000A1F30">
        <w:rPr>
          <w:lang w:val="el-GR"/>
        </w:rPr>
        <w:t xml:space="preserve">Ο Ανάδοχος υποχρεούται να εκπονήσει Μελέτη μετάπτωσης των δεδομένων και των συστημάτων στην οποία να καταγραφεί η υπάρχουσα φυσική και λογική αρχιτεκτονική, η μεθοδολογία και τα εργαλεία </w:t>
      </w:r>
      <w:r>
        <w:rPr>
          <w:lang w:val="el-GR"/>
        </w:rPr>
        <w:t>εγκατάστασης</w:t>
      </w:r>
      <w:r w:rsidRPr="000A1F30">
        <w:rPr>
          <w:lang w:val="el-GR"/>
        </w:rPr>
        <w:t xml:space="preserve"> στο </w:t>
      </w:r>
      <w:r w:rsidRPr="000A1F30">
        <w:rPr>
          <w:lang w:val="en-US"/>
        </w:rPr>
        <w:t>G</w:t>
      </w:r>
      <w:r w:rsidRPr="000A1F30">
        <w:rPr>
          <w:lang w:val="el-GR"/>
        </w:rPr>
        <w:t>-</w:t>
      </w:r>
      <w:r w:rsidRPr="000A1F30">
        <w:rPr>
          <w:lang w:val="en-US"/>
        </w:rPr>
        <w:t>Cloud</w:t>
      </w:r>
      <w:r w:rsidRPr="000A1F30">
        <w:rPr>
          <w:lang w:val="el-GR"/>
        </w:rPr>
        <w:t>.</w:t>
      </w:r>
    </w:p>
    <w:p w14:paraId="7DFD9125" w14:textId="77777777" w:rsidR="00631888" w:rsidRDefault="00631888" w:rsidP="00631888">
      <w:pPr>
        <w:rPr>
          <w:lang w:val="el-GR"/>
        </w:rPr>
      </w:pPr>
    </w:p>
    <w:p w14:paraId="03B6471C" w14:textId="77777777" w:rsidR="00631888" w:rsidRPr="001305C7" w:rsidRDefault="00631888" w:rsidP="00EC09D5">
      <w:pPr>
        <w:pStyle w:val="4"/>
        <w:numPr>
          <w:ilvl w:val="1"/>
          <w:numId w:val="115"/>
        </w:numPr>
        <w:tabs>
          <w:tab w:val="left" w:pos="993"/>
        </w:tabs>
        <w:ind w:left="576" w:hanging="576"/>
        <w:rPr>
          <w:rFonts w:cs="Tahoma"/>
          <w:szCs w:val="22"/>
          <w:lang w:val="el-GR"/>
        </w:rPr>
      </w:pPr>
      <w:bookmarkStart w:id="624" w:name="_Toc76724183"/>
      <w:bookmarkStart w:id="625" w:name="_Toc89441321"/>
      <w:bookmarkStart w:id="626" w:name="_Toc89441839"/>
      <w:r w:rsidRPr="00EF2204">
        <w:rPr>
          <w:rFonts w:cs="Tahoma"/>
          <w:szCs w:val="22"/>
          <w:lang w:val="el-GR"/>
        </w:rPr>
        <w:lastRenderedPageBreak/>
        <w:t>Υπηρεσίες Εκπαίδευσης</w:t>
      </w:r>
      <w:bookmarkEnd w:id="623"/>
      <w:bookmarkEnd w:id="624"/>
      <w:bookmarkEnd w:id="625"/>
      <w:bookmarkEnd w:id="626"/>
      <w:r w:rsidRPr="00EF2204">
        <w:rPr>
          <w:rFonts w:cs="Tahoma"/>
          <w:szCs w:val="22"/>
          <w:lang w:val="el-GR"/>
        </w:rPr>
        <w:tab/>
      </w:r>
    </w:p>
    <w:p w14:paraId="02D2AAA8" w14:textId="77777777" w:rsidR="00631888" w:rsidRPr="00B4005B" w:rsidRDefault="00631888" w:rsidP="00631888">
      <w:pPr>
        <w:rPr>
          <w:u w:val="single"/>
          <w:lang w:val="el-GR"/>
        </w:rPr>
      </w:pPr>
      <w:r w:rsidRPr="00B4005B">
        <w:rPr>
          <w:lang w:val="el-GR"/>
        </w:rPr>
        <w:t>Ο Ανάδοχος οφείλει να προσφέρει υπηρεσίες εκπαίδευσης – μεταφοράς τεχνογνωσίας στα στελέχη, χρήστες και διαχειριστές του Πληροφοριακού Συστήματος με στόχο την πλήρη αξιοποίηση του Έργου.</w:t>
      </w:r>
    </w:p>
    <w:p w14:paraId="66E9AC52" w14:textId="77777777" w:rsidR="00631888" w:rsidRDefault="00631888" w:rsidP="00631888">
      <w:pPr>
        <w:rPr>
          <w:lang w:val="el-GR"/>
        </w:rPr>
      </w:pPr>
      <w:r w:rsidRPr="00B4005B">
        <w:t>H</w:t>
      </w:r>
      <w:r w:rsidRPr="00B4005B">
        <w:rPr>
          <w:lang w:val="el-GR"/>
        </w:rPr>
        <w:t xml:space="preserve"> εκπαίδευση, που θα παρασχεθεί στο πλαίσιο του Έργου της παρούσας διακήρυξης, θα είναι </w:t>
      </w:r>
      <w:r w:rsidRPr="00B4005B">
        <w:rPr>
          <w:b/>
          <w:bCs/>
          <w:lang w:val="el-GR"/>
        </w:rPr>
        <w:t>δομημένη σε ολοήμερα σεμινάρια των έξι (6) ωρών ανά ημέρα</w:t>
      </w:r>
      <w:r w:rsidRPr="00B4005B">
        <w:rPr>
          <w:lang w:val="el-GR"/>
        </w:rPr>
        <w:t xml:space="preserve">. Ο μέγιστος αριθμός χρηστών ανά τμήμα θα είναι δέκα (10). </w:t>
      </w:r>
    </w:p>
    <w:p w14:paraId="2D84B5F6" w14:textId="77777777" w:rsidR="00631888" w:rsidRPr="00B4005B" w:rsidRDefault="00631888" w:rsidP="00631888">
      <w:pPr>
        <w:rPr>
          <w:lang w:val="el-GR"/>
        </w:rPr>
      </w:pPr>
      <w:r>
        <w:rPr>
          <w:lang w:val="el-GR"/>
        </w:rPr>
        <w:t>Οι υπηρεσίες εκπαίδευσης θα παρασχεθούν σε χώρο του ΤΠΔ που θα υποδειχθεί στον Ανάδοχο, στην Φάση 1 του έργου.</w:t>
      </w:r>
    </w:p>
    <w:p w14:paraId="5745659F" w14:textId="77777777" w:rsidR="00631888" w:rsidRPr="00B4005B" w:rsidRDefault="00631888" w:rsidP="00631888">
      <w:pPr>
        <w:rPr>
          <w:lang w:val="el-GR"/>
        </w:rPr>
      </w:pPr>
      <w:r w:rsidRPr="00B4005B">
        <w:rPr>
          <w:lang w:val="el-GR"/>
        </w:rPr>
        <w:t>Οι υπηρεσίες εκπαίδευσης θα περιλαμβάνουν κατ’ ελάχιστο τα εξής:</w:t>
      </w:r>
    </w:p>
    <w:p w14:paraId="1C587B00" w14:textId="77777777" w:rsidR="00631888" w:rsidRPr="00B4005B" w:rsidRDefault="00631888" w:rsidP="00474644">
      <w:pPr>
        <w:numPr>
          <w:ilvl w:val="0"/>
          <w:numId w:val="70"/>
        </w:numPr>
        <w:rPr>
          <w:lang w:val="el-GR"/>
        </w:rPr>
      </w:pPr>
      <w:r w:rsidRPr="00B4005B">
        <w:rPr>
          <w:lang w:val="el-GR"/>
        </w:rPr>
        <w:t>Οδηγό εκπαίδευσης (</w:t>
      </w:r>
      <w:proofErr w:type="spellStart"/>
      <w:r w:rsidRPr="00B4005B">
        <w:rPr>
          <w:lang w:val="el-GR"/>
        </w:rPr>
        <w:t>σεμιναριακού</w:t>
      </w:r>
      <w:proofErr w:type="spellEnd"/>
      <w:r w:rsidRPr="00B4005B">
        <w:rPr>
          <w:lang w:val="el-GR"/>
        </w:rPr>
        <w:t xml:space="preserve"> τύπου), ο οποίος θα περιλαμβάνει:</w:t>
      </w:r>
    </w:p>
    <w:p w14:paraId="09737A9B" w14:textId="77777777" w:rsidR="00631888" w:rsidRPr="00B4005B" w:rsidRDefault="00631888" w:rsidP="00474644">
      <w:pPr>
        <w:numPr>
          <w:ilvl w:val="1"/>
          <w:numId w:val="71"/>
        </w:numPr>
        <w:rPr>
          <w:lang w:val="el-GR"/>
        </w:rPr>
      </w:pPr>
      <w:r w:rsidRPr="00B4005B">
        <w:rPr>
          <w:lang w:val="el-GR"/>
        </w:rPr>
        <w:t>το αντικείμενο της εκπαίδευσης ανά κατηγορία εκπαιδευομένων</w:t>
      </w:r>
    </w:p>
    <w:p w14:paraId="2E334A5A" w14:textId="77777777" w:rsidR="00631888" w:rsidRPr="00B4005B" w:rsidRDefault="00631888" w:rsidP="00474644">
      <w:pPr>
        <w:numPr>
          <w:ilvl w:val="1"/>
          <w:numId w:val="71"/>
        </w:numPr>
        <w:rPr>
          <w:lang w:val="el-GR"/>
        </w:rPr>
      </w:pPr>
      <w:r w:rsidRPr="00B4005B">
        <w:rPr>
          <w:lang w:val="el-GR"/>
        </w:rPr>
        <w:t>την εκπαιδευτική διαδικασία και τον τρόπο διαχείρισής της</w:t>
      </w:r>
    </w:p>
    <w:p w14:paraId="00B82176" w14:textId="77777777" w:rsidR="00631888" w:rsidRPr="00B4005B" w:rsidRDefault="00631888" w:rsidP="00474644">
      <w:pPr>
        <w:numPr>
          <w:ilvl w:val="1"/>
          <w:numId w:val="71"/>
        </w:numPr>
        <w:rPr>
          <w:lang w:val="el-GR"/>
        </w:rPr>
      </w:pPr>
      <w:r w:rsidRPr="00B4005B">
        <w:rPr>
          <w:lang w:val="el-GR"/>
        </w:rPr>
        <w:t xml:space="preserve">τη μεθοδολογική προσέγγιση, την οργάνωση και προετοιμασία εκπαίδευσης και </w:t>
      </w:r>
    </w:p>
    <w:p w14:paraId="32E85946" w14:textId="77777777" w:rsidR="00631888" w:rsidRPr="00B4005B" w:rsidRDefault="00631888" w:rsidP="00474644">
      <w:pPr>
        <w:numPr>
          <w:ilvl w:val="1"/>
          <w:numId w:val="71"/>
        </w:numPr>
        <w:rPr>
          <w:lang w:val="el-GR"/>
        </w:rPr>
      </w:pPr>
      <w:r w:rsidRPr="00B4005B">
        <w:rPr>
          <w:lang w:val="el-GR"/>
        </w:rPr>
        <w:t>τον αναλυτικό προγραμματισμό εκπαιδευτικών σεμιναρίων, ο οποίος θα συμφωνηθεί με τον Φορέα Λειτουργίας</w:t>
      </w:r>
    </w:p>
    <w:p w14:paraId="16B5AF1F" w14:textId="77777777" w:rsidR="00631888" w:rsidRPr="00B4005B" w:rsidRDefault="00631888" w:rsidP="00474644">
      <w:pPr>
        <w:numPr>
          <w:ilvl w:val="0"/>
          <w:numId w:val="70"/>
        </w:numPr>
        <w:rPr>
          <w:lang w:val="el-GR"/>
        </w:rPr>
      </w:pPr>
      <w:r w:rsidRPr="00B4005B">
        <w:rPr>
          <w:lang w:val="el-GR"/>
        </w:rPr>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Συστήματος.</w:t>
      </w:r>
    </w:p>
    <w:p w14:paraId="530BEB53" w14:textId="77777777" w:rsidR="00631888" w:rsidRPr="00B4005B" w:rsidRDefault="00631888" w:rsidP="00474644">
      <w:pPr>
        <w:numPr>
          <w:ilvl w:val="0"/>
          <w:numId w:val="70"/>
        </w:numPr>
        <w:rPr>
          <w:lang w:val="el-GR"/>
        </w:rPr>
      </w:pPr>
      <w:r w:rsidRPr="00B4005B">
        <w:rPr>
          <w:lang w:val="el-GR"/>
        </w:rPr>
        <w:t>Το σύνολο του εκπαιδευτικού υλικού θα πρέπει να είναι γραμμένο στην ελληνική γλώσσα.</w:t>
      </w:r>
    </w:p>
    <w:p w14:paraId="0B4FB40C" w14:textId="77777777" w:rsidR="00631888" w:rsidRPr="00B4005B" w:rsidRDefault="00631888" w:rsidP="00474644">
      <w:pPr>
        <w:numPr>
          <w:ilvl w:val="0"/>
          <w:numId w:val="70"/>
        </w:numPr>
        <w:rPr>
          <w:lang w:val="el-GR"/>
        </w:rPr>
      </w:pPr>
      <w:r w:rsidRPr="00B4005B">
        <w:rPr>
          <w:lang w:val="el-GR"/>
        </w:rPr>
        <w:t>Διενέργεια εκπαίδευσης των χρηστών με βάση τον ρόλο τους στο Έργο</w:t>
      </w:r>
    </w:p>
    <w:p w14:paraId="0BBAE6E9" w14:textId="77777777" w:rsidR="00631888" w:rsidRPr="00B4005B" w:rsidRDefault="00631888" w:rsidP="00474644">
      <w:pPr>
        <w:numPr>
          <w:ilvl w:val="0"/>
          <w:numId w:val="70"/>
        </w:numPr>
        <w:rPr>
          <w:lang w:val="el-GR"/>
        </w:rPr>
      </w:pPr>
      <w:r w:rsidRPr="00B4005B">
        <w:rPr>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1C39351D" w14:textId="77777777" w:rsidR="00631888" w:rsidRPr="00B4005B" w:rsidRDefault="00631888" w:rsidP="00631888">
      <w:pPr>
        <w:rPr>
          <w:lang w:val="el-GR"/>
        </w:rPr>
      </w:pPr>
      <w:r w:rsidRPr="00B4005B">
        <w:rPr>
          <w:lang w:val="el-GR"/>
        </w:rPr>
        <w:t>Οι κατηγορίες των εκπαιδευομένων που ο Ανάδοχος υποχρεούται να εκπαιδεύσει στο πλαίσιο του Έργου, είναι οι εξής:</w:t>
      </w:r>
    </w:p>
    <w:p w14:paraId="59B7636A" w14:textId="77777777" w:rsidR="00631888" w:rsidRPr="00B4005B" w:rsidRDefault="00631888" w:rsidP="00474644">
      <w:pPr>
        <w:numPr>
          <w:ilvl w:val="0"/>
          <w:numId w:val="72"/>
        </w:numPr>
        <w:rPr>
          <w:b/>
          <w:bCs/>
        </w:rPr>
      </w:pPr>
      <w:proofErr w:type="spellStart"/>
      <w:r w:rsidRPr="00B4005B">
        <w:rPr>
          <w:b/>
          <w:bCs/>
        </w:rPr>
        <w:t>Δι</w:t>
      </w:r>
      <w:proofErr w:type="spellEnd"/>
      <w:r w:rsidRPr="00B4005B">
        <w:rPr>
          <w:b/>
          <w:bCs/>
        </w:rPr>
        <w:t xml:space="preserve">αχειριστές </w:t>
      </w:r>
      <w:proofErr w:type="spellStart"/>
      <w:r w:rsidRPr="00B4005B">
        <w:rPr>
          <w:b/>
          <w:bCs/>
        </w:rPr>
        <w:t>Πληροφορι</w:t>
      </w:r>
      <w:proofErr w:type="spellEnd"/>
      <w:r w:rsidRPr="00B4005B">
        <w:rPr>
          <w:b/>
          <w:bCs/>
        </w:rPr>
        <w:t xml:space="preserve">ακού </w:t>
      </w:r>
      <w:proofErr w:type="spellStart"/>
      <w:r w:rsidRPr="00B4005B">
        <w:rPr>
          <w:b/>
          <w:bCs/>
        </w:rPr>
        <w:t>Συστήμ</w:t>
      </w:r>
      <w:proofErr w:type="spellEnd"/>
      <w:r w:rsidRPr="00B4005B">
        <w:rPr>
          <w:b/>
          <w:bCs/>
        </w:rPr>
        <w:t xml:space="preserve">ατος </w:t>
      </w:r>
    </w:p>
    <w:p w14:paraId="6B6DB717" w14:textId="77777777" w:rsidR="00631888" w:rsidRPr="00B4005B" w:rsidRDefault="00631888" w:rsidP="00631888">
      <w:pPr>
        <w:rPr>
          <w:lang w:val="el-GR"/>
        </w:rPr>
      </w:pPr>
      <w:r w:rsidRPr="00B4005B">
        <w:rPr>
          <w:lang w:val="el-GR"/>
        </w:rPr>
        <w:t>Συνιστούν ένα ικανό</w:t>
      </w:r>
      <w:r>
        <w:rPr>
          <w:lang w:val="el-GR"/>
        </w:rPr>
        <w:t xml:space="preserve"> και ενιαίο πυρήνα στελεχών του Ταμείου Π&amp;Δ</w:t>
      </w:r>
      <w:r w:rsidRPr="00B4005B">
        <w:rPr>
          <w:lang w:val="el-GR"/>
        </w:rPr>
        <w:t xml:space="preserve"> με εξειδικευμένη γνώση του ΠΣ</w:t>
      </w:r>
      <w:r>
        <w:rPr>
          <w:lang w:val="el-GR"/>
        </w:rPr>
        <w:t xml:space="preserve"> Διαχείρισης Εγγράφων</w:t>
      </w:r>
      <w:r w:rsidRPr="00B4005B">
        <w:rPr>
          <w:lang w:val="el-GR"/>
        </w:rPr>
        <w:t xml:space="preserve"> σε τεχνικό επίπεδο. Τα στελέχη αυτά θα αναλάβουν, μετά το πέρας του παρόντος Έργου, τη διαχείριση </w:t>
      </w:r>
      <w:r>
        <w:rPr>
          <w:lang w:val="el-GR"/>
        </w:rPr>
        <w:t>του συστήματος</w:t>
      </w:r>
      <w:r w:rsidRPr="00B4005B">
        <w:rPr>
          <w:lang w:val="el-GR"/>
        </w:rPr>
        <w:t>. Παράλληλα με την εξέλιξη του παρόντος Έργου, θα συμμετάσχουν κατά την υλοποίηση του Έργου με απώτερο σκοπό τη μεταφορά τεχνογνωσίας. Οι συγκεκριμένοι Διαχειριστές έχουν τα ανώτατα δικαιώματα χρηστών (</w:t>
      </w:r>
      <w:r w:rsidRPr="00B4005B">
        <w:t>user</w:t>
      </w:r>
      <w:r w:rsidRPr="00B4005B">
        <w:rPr>
          <w:lang w:val="el-GR"/>
        </w:rPr>
        <w:t xml:space="preserve"> </w:t>
      </w:r>
      <w:r w:rsidRPr="00B4005B">
        <w:t>rights</w:t>
      </w:r>
      <w:r w:rsidRPr="00B4005B">
        <w:rPr>
          <w:lang w:val="el-GR"/>
        </w:rPr>
        <w:t xml:space="preserve">) στο Σύστημα. Η συνεκτική και συντονισμένη λειτουργία τους αποτελεί βασική προϋπόθεση για την ορθή Διαχείριση του Συστήματος. </w:t>
      </w:r>
    </w:p>
    <w:p w14:paraId="6B15E889" w14:textId="77777777" w:rsidR="00631888" w:rsidRPr="00B4005B" w:rsidRDefault="00631888" w:rsidP="00631888">
      <w:pPr>
        <w:rPr>
          <w:lang w:val="el-GR"/>
        </w:rPr>
      </w:pPr>
      <w:r w:rsidRPr="00B4005B">
        <w:rPr>
          <w:lang w:val="el-GR"/>
        </w:rPr>
        <w:t>Ο αριθμός των «Διαχειριστών» ανέρχεται προσεγγιστικά στα πέντε (5) άτομα.</w:t>
      </w:r>
    </w:p>
    <w:p w14:paraId="4286C149" w14:textId="77777777" w:rsidR="00631888" w:rsidRPr="00B4005B" w:rsidRDefault="00631888" w:rsidP="00474644">
      <w:pPr>
        <w:numPr>
          <w:ilvl w:val="0"/>
          <w:numId w:val="72"/>
        </w:numPr>
        <w:rPr>
          <w:b/>
          <w:bCs/>
        </w:rPr>
      </w:pPr>
      <w:r w:rsidRPr="00B4005B">
        <w:rPr>
          <w:b/>
          <w:bCs/>
        </w:rPr>
        <w:t>«Επ</w:t>
      </w:r>
      <w:proofErr w:type="spellStart"/>
      <w:r w:rsidRPr="00B4005B">
        <w:rPr>
          <w:b/>
          <w:bCs/>
        </w:rPr>
        <w:t>ιτελικοί</w:t>
      </w:r>
      <w:proofErr w:type="spellEnd"/>
      <w:r w:rsidRPr="00B4005B">
        <w:rPr>
          <w:b/>
          <w:bCs/>
        </w:rPr>
        <w:t xml:space="preserve">» </w:t>
      </w:r>
      <w:proofErr w:type="spellStart"/>
      <w:r w:rsidRPr="00B4005B">
        <w:rPr>
          <w:b/>
          <w:bCs/>
        </w:rPr>
        <w:t>Χρήστες</w:t>
      </w:r>
      <w:proofErr w:type="spellEnd"/>
    </w:p>
    <w:p w14:paraId="46B1EE8D" w14:textId="77777777" w:rsidR="00631888" w:rsidRPr="00B4005B" w:rsidRDefault="00631888" w:rsidP="00631888">
      <w:pPr>
        <w:rPr>
          <w:lang w:val="el-GR"/>
        </w:rPr>
      </w:pPr>
      <w:r w:rsidRPr="00B4005B">
        <w:rPr>
          <w:lang w:val="el-GR"/>
        </w:rPr>
        <w:t xml:space="preserve">Πρόκειται για ομάδα στελεχών </w:t>
      </w:r>
      <w:r>
        <w:rPr>
          <w:lang w:val="el-GR"/>
        </w:rPr>
        <w:t>του ΤΠΔ</w:t>
      </w:r>
      <w:r w:rsidRPr="00B4005B">
        <w:rPr>
          <w:lang w:val="el-GR"/>
        </w:rPr>
        <w:t>, που προέρχονται από τη διοίκηση</w:t>
      </w:r>
      <w:r>
        <w:rPr>
          <w:lang w:val="el-GR"/>
        </w:rPr>
        <w:t xml:space="preserve"> των Διευθύνσεων Δανείων</w:t>
      </w:r>
      <w:r w:rsidRPr="00B4005B">
        <w:rPr>
          <w:lang w:val="el-GR"/>
        </w:rPr>
        <w:t>.</w:t>
      </w:r>
      <w:r>
        <w:rPr>
          <w:lang w:val="el-GR"/>
        </w:rPr>
        <w:t xml:space="preserve"> </w:t>
      </w:r>
      <w:r w:rsidRPr="00B4005B">
        <w:rPr>
          <w:lang w:val="el-GR"/>
        </w:rPr>
        <w:t>Ο αριθμός των «Επιτελικών» Χρηστών ανέρχεται προσεγγιστικά στα πέντε (5)  άτομα.</w:t>
      </w:r>
    </w:p>
    <w:p w14:paraId="331979AE" w14:textId="77777777" w:rsidR="00631888" w:rsidRPr="00B4005B" w:rsidRDefault="00631888" w:rsidP="00474644">
      <w:pPr>
        <w:numPr>
          <w:ilvl w:val="0"/>
          <w:numId w:val="72"/>
        </w:numPr>
        <w:rPr>
          <w:b/>
          <w:bCs/>
        </w:rPr>
      </w:pPr>
      <w:r w:rsidRPr="00B4005B">
        <w:rPr>
          <w:b/>
          <w:bCs/>
        </w:rPr>
        <w:t>«</w:t>
      </w:r>
      <w:proofErr w:type="spellStart"/>
      <w:r w:rsidRPr="00B4005B">
        <w:rPr>
          <w:b/>
          <w:bCs/>
        </w:rPr>
        <w:t>Τελικοί</w:t>
      </w:r>
      <w:proofErr w:type="spellEnd"/>
      <w:r w:rsidRPr="00B4005B">
        <w:rPr>
          <w:b/>
          <w:bCs/>
        </w:rPr>
        <w:t xml:space="preserve">» </w:t>
      </w:r>
      <w:proofErr w:type="spellStart"/>
      <w:r w:rsidRPr="00B4005B">
        <w:rPr>
          <w:b/>
          <w:bCs/>
        </w:rPr>
        <w:t>Χρήστες</w:t>
      </w:r>
      <w:proofErr w:type="spellEnd"/>
    </w:p>
    <w:p w14:paraId="735DD59C" w14:textId="77777777" w:rsidR="00631888" w:rsidRPr="00B4005B" w:rsidRDefault="00631888" w:rsidP="00631888">
      <w:pPr>
        <w:rPr>
          <w:lang w:val="el-GR"/>
        </w:rPr>
      </w:pPr>
      <w:r w:rsidRPr="00B4005B">
        <w:rPr>
          <w:lang w:val="el-GR"/>
        </w:rPr>
        <w:t xml:space="preserve">Πρόκειται για το σύνολο του προσωπικού </w:t>
      </w:r>
      <w:r>
        <w:rPr>
          <w:lang w:val="el-GR"/>
        </w:rPr>
        <w:t xml:space="preserve">του </w:t>
      </w:r>
      <w:r w:rsidRPr="00B4005B">
        <w:rPr>
          <w:lang w:val="el-GR"/>
        </w:rPr>
        <w:t xml:space="preserve"> </w:t>
      </w:r>
      <w:r>
        <w:rPr>
          <w:lang w:val="el-GR"/>
        </w:rPr>
        <w:t>ΤΠΔ</w:t>
      </w:r>
      <w:r w:rsidRPr="00B4005B">
        <w:rPr>
          <w:lang w:val="el-GR"/>
        </w:rPr>
        <w:t xml:space="preserve">, </w:t>
      </w:r>
      <w:r>
        <w:rPr>
          <w:lang w:val="el-GR"/>
        </w:rPr>
        <w:t xml:space="preserve">που </w:t>
      </w:r>
      <w:r w:rsidRPr="00B4005B">
        <w:rPr>
          <w:lang w:val="el-GR"/>
        </w:rPr>
        <w:t>ασχολ</w:t>
      </w:r>
      <w:r>
        <w:rPr>
          <w:lang w:val="el-GR"/>
        </w:rPr>
        <w:t xml:space="preserve">είται </w:t>
      </w:r>
      <w:r w:rsidRPr="00B4005B">
        <w:rPr>
          <w:lang w:val="el-GR"/>
        </w:rPr>
        <w:t xml:space="preserve">με την διεκπεραίωση των διαδικασιών </w:t>
      </w:r>
      <w:r>
        <w:rPr>
          <w:lang w:val="el-GR"/>
        </w:rPr>
        <w:t xml:space="preserve">που αφορά τα Δάνεια, </w:t>
      </w:r>
      <w:r w:rsidRPr="00B4005B">
        <w:rPr>
          <w:lang w:val="el-GR"/>
        </w:rPr>
        <w:t xml:space="preserve"> μέσα από τη χρήση των εφαρμογών </w:t>
      </w:r>
      <w:r>
        <w:rPr>
          <w:lang w:val="el-GR"/>
        </w:rPr>
        <w:t>του</w:t>
      </w:r>
      <w:r w:rsidRPr="00B4005B">
        <w:rPr>
          <w:lang w:val="el-GR"/>
        </w:rPr>
        <w:t>.</w:t>
      </w:r>
    </w:p>
    <w:p w14:paraId="71D8B3DC" w14:textId="77777777" w:rsidR="00631888" w:rsidRPr="00B4005B" w:rsidRDefault="00631888" w:rsidP="00631888">
      <w:pPr>
        <w:rPr>
          <w:lang w:val="el-GR"/>
        </w:rPr>
      </w:pPr>
      <w:r w:rsidRPr="00B4005B">
        <w:rPr>
          <w:lang w:val="el-GR"/>
        </w:rPr>
        <w:t>Ο αριθμός των «Τελικών» Χρηστών περιλαμβάνει εβδομήντα (70) περίπου άτομα</w:t>
      </w:r>
    </w:p>
    <w:p w14:paraId="2178F83C" w14:textId="77777777" w:rsidR="00631888" w:rsidRPr="00B4005B" w:rsidRDefault="00631888" w:rsidP="00631888">
      <w:pPr>
        <w:rPr>
          <w:lang w:val="el-GR"/>
        </w:rPr>
      </w:pPr>
    </w:p>
    <w:p w14:paraId="38D7CC45" w14:textId="77777777" w:rsidR="00631888" w:rsidRPr="00B4005B" w:rsidRDefault="00631888" w:rsidP="00631888">
      <w:pPr>
        <w:rPr>
          <w:lang w:val="el-GR"/>
        </w:rPr>
      </w:pPr>
      <w:r w:rsidRPr="00B4005B">
        <w:rPr>
          <w:lang w:val="el-GR"/>
        </w:rPr>
        <w:lastRenderedPageBreak/>
        <w:t>Οι ελάχιστες απαιτήσεις του Έργου αναφορικά με την εκπαίδευση του προσωπικού κατ’ ελάχιστον είναι οι εξής:</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6418"/>
        <w:gridCol w:w="3210"/>
      </w:tblGrid>
      <w:tr w:rsidR="00631888" w:rsidRPr="00B4005B" w14:paraId="38416214" w14:textId="77777777" w:rsidTr="003026C0">
        <w:tc>
          <w:tcPr>
            <w:tcW w:w="6418" w:type="dxa"/>
            <w:tcBorders>
              <w:top w:val="single" w:sz="4" w:space="0" w:color="00000A"/>
              <w:left w:val="single" w:sz="4" w:space="0" w:color="00000A"/>
              <w:bottom w:val="single" w:sz="4" w:space="0" w:color="00000A"/>
              <w:right w:val="single" w:sz="4" w:space="0" w:color="00000A"/>
            </w:tcBorders>
            <w:shd w:val="clear" w:color="auto" w:fill="CCCCCC"/>
          </w:tcPr>
          <w:p w14:paraId="49C44EEE" w14:textId="77777777" w:rsidR="00631888" w:rsidRPr="00B4005B" w:rsidRDefault="00631888" w:rsidP="003026C0">
            <w:pPr>
              <w:rPr>
                <w:b/>
                <w:lang w:val="el-GR"/>
              </w:rPr>
            </w:pPr>
            <w:r w:rsidRPr="00B4005B">
              <w:rPr>
                <w:b/>
                <w:lang w:val="el-GR"/>
              </w:rPr>
              <w:t>Εκπαιδευόμενοι</w:t>
            </w:r>
          </w:p>
        </w:tc>
        <w:tc>
          <w:tcPr>
            <w:tcW w:w="3210" w:type="dxa"/>
            <w:tcBorders>
              <w:top w:val="single" w:sz="4" w:space="0" w:color="00000A"/>
              <w:left w:val="single" w:sz="4" w:space="0" w:color="00000A"/>
              <w:bottom w:val="single" w:sz="4" w:space="0" w:color="00000A"/>
              <w:right w:val="single" w:sz="4" w:space="0" w:color="00000A"/>
            </w:tcBorders>
            <w:shd w:val="clear" w:color="auto" w:fill="CCCCCC"/>
          </w:tcPr>
          <w:p w14:paraId="0B14CE77" w14:textId="77777777" w:rsidR="00631888" w:rsidRPr="00B4005B" w:rsidRDefault="00631888" w:rsidP="003026C0">
            <w:pPr>
              <w:rPr>
                <w:b/>
                <w:lang w:val="el-GR"/>
              </w:rPr>
            </w:pPr>
            <w:r w:rsidRPr="00B4005B">
              <w:rPr>
                <w:b/>
                <w:lang w:val="el-GR"/>
              </w:rPr>
              <w:t>Ώρες κατάρτισης</w:t>
            </w:r>
          </w:p>
        </w:tc>
      </w:tr>
      <w:tr w:rsidR="00631888" w:rsidRPr="00B4005B" w14:paraId="210A9643" w14:textId="77777777" w:rsidTr="003026C0">
        <w:tc>
          <w:tcPr>
            <w:tcW w:w="6418" w:type="dxa"/>
            <w:tcBorders>
              <w:top w:val="single" w:sz="4" w:space="0" w:color="00000A"/>
              <w:left w:val="single" w:sz="4" w:space="0" w:color="00000A"/>
              <w:bottom w:val="single" w:sz="4" w:space="0" w:color="00000A"/>
              <w:right w:val="single" w:sz="4" w:space="0" w:color="00000A"/>
            </w:tcBorders>
            <w:shd w:val="clear" w:color="auto" w:fill="auto"/>
          </w:tcPr>
          <w:p w14:paraId="3F5C719B" w14:textId="77777777" w:rsidR="00631888" w:rsidRPr="00B4005B" w:rsidRDefault="00631888" w:rsidP="003026C0">
            <w:pPr>
              <w:rPr>
                <w:lang w:val="el-GR"/>
              </w:rPr>
            </w:pPr>
            <w:r w:rsidRPr="00B4005B">
              <w:rPr>
                <w:lang w:val="el-GR"/>
              </w:rPr>
              <w:t>Διαχειριστές συστήματος (5 εκπαιδευόμενοι)</w:t>
            </w:r>
          </w:p>
        </w:tc>
        <w:tc>
          <w:tcPr>
            <w:tcW w:w="3210" w:type="dxa"/>
            <w:tcBorders>
              <w:top w:val="single" w:sz="4" w:space="0" w:color="00000A"/>
              <w:left w:val="single" w:sz="4" w:space="0" w:color="00000A"/>
              <w:bottom w:val="single" w:sz="4" w:space="0" w:color="00000A"/>
              <w:right w:val="single" w:sz="4" w:space="0" w:color="00000A"/>
            </w:tcBorders>
            <w:shd w:val="clear" w:color="auto" w:fill="auto"/>
          </w:tcPr>
          <w:p w14:paraId="587F2711" w14:textId="77777777" w:rsidR="00631888" w:rsidRPr="00B4005B" w:rsidRDefault="00631888" w:rsidP="003026C0">
            <w:pPr>
              <w:rPr>
                <w:lang w:val="el-GR"/>
              </w:rPr>
            </w:pPr>
            <w:r w:rsidRPr="00B4005B">
              <w:rPr>
                <w:lang w:val="el-GR"/>
              </w:rPr>
              <w:t>≥ 48</w:t>
            </w:r>
          </w:p>
        </w:tc>
      </w:tr>
      <w:tr w:rsidR="00631888" w:rsidRPr="00B4005B" w14:paraId="59D71EDF" w14:textId="77777777" w:rsidTr="003026C0">
        <w:tc>
          <w:tcPr>
            <w:tcW w:w="6418" w:type="dxa"/>
            <w:tcBorders>
              <w:top w:val="single" w:sz="4" w:space="0" w:color="00000A"/>
              <w:left w:val="single" w:sz="4" w:space="0" w:color="00000A"/>
              <w:bottom w:val="single" w:sz="4" w:space="0" w:color="00000A"/>
              <w:right w:val="single" w:sz="4" w:space="0" w:color="00000A"/>
            </w:tcBorders>
            <w:shd w:val="clear" w:color="auto" w:fill="auto"/>
          </w:tcPr>
          <w:p w14:paraId="2E334F13" w14:textId="77777777" w:rsidR="00631888" w:rsidRPr="00B4005B" w:rsidRDefault="00631888" w:rsidP="003026C0">
            <w:pPr>
              <w:rPr>
                <w:lang w:val="el-GR"/>
              </w:rPr>
            </w:pPr>
            <w:r w:rsidRPr="00B4005B">
              <w:rPr>
                <w:lang w:val="el-GR"/>
              </w:rPr>
              <w:t>Επιτελικοί χρήστες (5 εκπαιδευόμενοι)</w:t>
            </w:r>
          </w:p>
        </w:tc>
        <w:tc>
          <w:tcPr>
            <w:tcW w:w="3210" w:type="dxa"/>
            <w:tcBorders>
              <w:top w:val="single" w:sz="4" w:space="0" w:color="00000A"/>
              <w:left w:val="single" w:sz="4" w:space="0" w:color="00000A"/>
              <w:bottom w:val="single" w:sz="4" w:space="0" w:color="00000A"/>
              <w:right w:val="single" w:sz="4" w:space="0" w:color="00000A"/>
            </w:tcBorders>
            <w:shd w:val="clear" w:color="auto" w:fill="auto"/>
          </w:tcPr>
          <w:p w14:paraId="016D515D" w14:textId="77777777" w:rsidR="00631888" w:rsidRPr="00B4005B" w:rsidRDefault="00631888" w:rsidP="003026C0">
            <w:pPr>
              <w:rPr>
                <w:lang w:val="el-GR"/>
              </w:rPr>
            </w:pPr>
            <w:r w:rsidRPr="00B4005B">
              <w:rPr>
                <w:lang w:val="el-GR"/>
              </w:rPr>
              <w:t>≥ 36</w:t>
            </w:r>
          </w:p>
        </w:tc>
      </w:tr>
      <w:tr w:rsidR="00631888" w:rsidRPr="00B4005B" w14:paraId="2C26C8AA" w14:textId="77777777" w:rsidTr="003026C0">
        <w:tc>
          <w:tcPr>
            <w:tcW w:w="6418" w:type="dxa"/>
            <w:tcBorders>
              <w:top w:val="single" w:sz="4" w:space="0" w:color="00000A"/>
              <w:left w:val="single" w:sz="4" w:space="0" w:color="00000A"/>
              <w:bottom w:val="single" w:sz="4" w:space="0" w:color="00000A"/>
              <w:right w:val="single" w:sz="4" w:space="0" w:color="00000A"/>
            </w:tcBorders>
            <w:shd w:val="clear" w:color="auto" w:fill="auto"/>
          </w:tcPr>
          <w:p w14:paraId="2CC832CC" w14:textId="77777777" w:rsidR="00631888" w:rsidRPr="00B4005B" w:rsidRDefault="00631888" w:rsidP="003026C0">
            <w:pPr>
              <w:rPr>
                <w:lang w:val="el-GR"/>
              </w:rPr>
            </w:pPr>
            <w:r w:rsidRPr="00B4005B">
              <w:rPr>
                <w:lang w:val="el-GR"/>
              </w:rPr>
              <w:t>Τελικοί χρήστες (70 εκπαιδευόμενοι)</w:t>
            </w:r>
          </w:p>
        </w:tc>
        <w:tc>
          <w:tcPr>
            <w:tcW w:w="3210" w:type="dxa"/>
            <w:tcBorders>
              <w:top w:val="single" w:sz="4" w:space="0" w:color="00000A"/>
              <w:left w:val="single" w:sz="4" w:space="0" w:color="00000A"/>
              <w:bottom w:val="single" w:sz="4" w:space="0" w:color="00000A"/>
              <w:right w:val="single" w:sz="4" w:space="0" w:color="00000A"/>
            </w:tcBorders>
            <w:shd w:val="clear" w:color="auto" w:fill="auto"/>
          </w:tcPr>
          <w:p w14:paraId="17517CA0" w14:textId="77777777" w:rsidR="00631888" w:rsidRPr="00B4005B" w:rsidRDefault="00631888" w:rsidP="003026C0">
            <w:pPr>
              <w:rPr>
                <w:lang w:val="el-GR"/>
              </w:rPr>
            </w:pPr>
            <w:r w:rsidRPr="00B4005B">
              <w:rPr>
                <w:lang w:val="el-GR"/>
              </w:rPr>
              <w:t>≥ 48</w:t>
            </w:r>
          </w:p>
        </w:tc>
      </w:tr>
    </w:tbl>
    <w:p w14:paraId="66ECE09F" w14:textId="77777777" w:rsidR="00631888" w:rsidRPr="00B4005B" w:rsidRDefault="00631888" w:rsidP="00631888">
      <w:pPr>
        <w:rPr>
          <w:lang w:val="el-GR"/>
        </w:rPr>
      </w:pPr>
    </w:p>
    <w:p w14:paraId="28721CD0" w14:textId="77777777" w:rsidR="00631888" w:rsidRPr="00B4005B" w:rsidRDefault="00631888" w:rsidP="00631888">
      <w:pPr>
        <w:rPr>
          <w:lang w:val="el-GR"/>
        </w:rPr>
      </w:pPr>
      <w:r w:rsidRPr="00B4005B">
        <w:rPr>
          <w:lang w:val="el-GR"/>
        </w:rPr>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p w14:paraId="3CC8245D" w14:textId="77777777" w:rsidR="00631888" w:rsidRPr="00C15D34" w:rsidRDefault="00631888" w:rsidP="00631888">
      <w:pPr>
        <w:rPr>
          <w:lang w:val="el-GR"/>
        </w:rPr>
      </w:pPr>
    </w:p>
    <w:p w14:paraId="6527E497" w14:textId="77777777" w:rsidR="00631888" w:rsidRDefault="00631888" w:rsidP="004137CC">
      <w:pPr>
        <w:pStyle w:val="4"/>
        <w:numPr>
          <w:ilvl w:val="1"/>
          <w:numId w:val="115"/>
        </w:numPr>
        <w:tabs>
          <w:tab w:val="left" w:pos="993"/>
        </w:tabs>
        <w:ind w:left="576" w:hanging="576"/>
        <w:rPr>
          <w:rFonts w:cs="Tahoma"/>
          <w:szCs w:val="22"/>
          <w:lang w:val="el-GR"/>
        </w:rPr>
      </w:pPr>
      <w:bookmarkStart w:id="627" w:name="_Υπηρεσίες_Φάσης_Δοκιμαστικής"/>
      <w:bookmarkStart w:id="628" w:name="_Ref71628759"/>
      <w:bookmarkStart w:id="629" w:name="_Toc76724184"/>
      <w:bookmarkStart w:id="630" w:name="_Toc89441322"/>
      <w:bookmarkStart w:id="631" w:name="_Toc89441840"/>
      <w:bookmarkEnd w:id="627"/>
      <w:r w:rsidRPr="00EF2204">
        <w:rPr>
          <w:rFonts w:cs="Tahoma"/>
          <w:szCs w:val="22"/>
          <w:lang w:val="el-GR"/>
        </w:rPr>
        <w:t xml:space="preserve">Υπηρεσίες </w:t>
      </w:r>
      <w:r>
        <w:rPr>
          <w:rFonts w:cs="Tahoma"/>
          <w:szCs w:val="22"/>
          <w:lang w:val="el-GR"/>
        </w:rPr>
        <w:t>Πιλοτικής</w:t>
      </w:r>
      <w:r w:rsidRPr="00EF2204">
        <w:rPr>
          <w:rFonts w:cs="Tahoma"/>
          <w:szCs w:val="22"/>
          <w:lang w:val="el-GR"/>
        </w:rPr>
        <w:t xml:space="preserve"> Λειτουργίας</w:t>
      </w:r>
      <w:bookmarkEnd w:id="628"/>
      <w:bookmarkEnd w:id="629"/>
      <w:bookmarkEnd w:id="630"/>
      <w:bookmarkEnd w:id="631"/>
      <w:r w:rsidRPr="00EF2204">
        <w:rPr>
          <w:rFonts w:cs="Tahoma"/>
          <w:szCs w:val="22"/>
          <w:lang w:val="el-GR"/>
        </w:rPr>
        <w:tab/>
      </w:r>
    </w:p>
    <w:p w14:paraId="467968C5" w14:textId="77777777" w:rsidR="00631888" w:rsidRPr="00C15D34" w:rsidRDefault="00631888" w:rsidP="00631888">
      <w:pPr>
        <w:rPr>
          <w:lang w:val="el-GR"/>
        </w:rPr>
      </w:pPr>
      <w:r w:rsidRPr="00C15D34">
        <w:rPr>
          <w:lang w:val="el-GR"/>
        </w:rPr>
        <w:t xml:space="preserve">Ο Ανάδοχος υποχρεούται στο πλαίσιο του Έργου να παράσχει υπηρεσίες </w:t>
      </w:r>
      <w:r>
        <w:rPr>
          <w:lang w:val="el-GR"/>
        </w:rPr>
        <w:t>Πιλοτικής</w:t>
      </w:r>
      <w:r w:rsidRPr="00C15D34">
        <w:rPr>
          <w:lang w:val="el-GR"/>
        </w:rPr>
        <w:t xml:space="preserve"> Λειτουργίας του Πληροφοριακού Συστήματος σε μια ομάδα κρίσιμων χρηστών - στελεχών του Φορέα Λειτουργίας, υπό εικονικές συνθήκες λειτουργίας του, με πραγματικά δεδομένα.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3AB52755" w14:textId="77777777" w:rsidR="00631888" w:rsidRPr="00C15D34" w:rsidRDefault="00631888" w:rsidP="00631888">
      <w:pPr>
        <w:rPr>
          <w:lang w:val="el-GR"/>
        </w:rPr>
      </w:pPr>
      <w:r w:rsidRPr="00C15D34">
        <w:rPr>
          <w:lang w:val="el-GR"/>
        </w:rPr>
        <w:t xml:space="preserve">Οι υπηρεσίες </w:t>
      </w:r>
      <w:r>
        <w:rPr>
          <w:lang w:val="el-GR"/>
        </w:rPr>
        <w:t>Πιλοτικής</w:t>
      </w:r>
      <w:r w:rsidRPr="00C15D34">
        <w:rPr>
          <w:lang w:val="el-GR"/>
        </w:rPr>
        <w:t xml:space="preserve"> Λειτουργίας, που θα παρασχεθούν από τον Ανάδοχο κατά την Φάση  </w:t>
      </w:r>
      <w:r>
        <w:rPr>
          <w:lang w:val="el-GR"/>
        </w:rPr>
        <w:t>«</w:t>
      </w:r>
      <w:r w:rsidRPr="00C15D34">
        <w:rPr>
          <w:lang w:val="el-GR"/>
        </w:rPr>
        <w:t xml:space="preserve">Εκπαίδευση - </w:t>
      </w:r>
      <w:r>
        <w:rPr>
          <w:lang w:val="el-GR"/>
        </w:rPr>
        <w:t>Πιλοτική</w:t>
      </w:r>
      <w:r w:rsidRPr="00C15D34">
        <w:rPr>
          <w:lang w:val="el-GR"/>
        </w:rPr>
        <w:t xml:space="preserve"> Λειτουργία</w:t>
      </w:r>
      <w:r>
        <w:rPr>
          <w:lang w:val="el-GR"/>
        </w:rPr>
        <w:t>»</w:t>
      </w:r>
      <w:r w:rsidRPr="00C15D34">
        <w:rPr>
          <w:lang w:val="el-GR"/>
        </w:rPr>
        <w:t>, περιλαμβάνουν:</w:t>
      </w:r>
    </w:p>
    <w:p w14:paraId="52B2B295" w14:textId="77777777" w:rsidR="00631888" w:rsidRPr="00C15D34" w:rsidRDefault="00631888" w:rsidP="00631888">
      <w:pPr>
        <w:rPr>
          <w:lang w:val="el-GR"/>
        </w:rPr>
      </w:pPr>
      <w:r w:rsidRPr="00C15D34">
        <w:rPr>
          <w:lang w:val="el-GR"/>
        </w:rPr>
        <w:t>•</w:t>
      </w:r>
      <w:r w:rsidRPr="00C15D34">
        <w:rPr>
          <w:lang w:val="el-GR"/>
        </w:rPr>
        <w:tab/>
        <w:t xml:space="preserve">Την επιβεβαίωση καλής λειτουργίας, σύμφωνα με τα </w:t>
      </w:r>
      <w:proofErr w:type="spellStart"/>
      <w:r w:rsidRPr="00C15D34">
        <w:rPr>
          <w:lang w:val="el-GR"/>
        </w:rPr>
        <w:t>επικαιροποιημένα</w:t>
      </w:r>
      <w:proofErr w:type="spellEnd"/>
      <w:r w:rsidRPr="00C15D34">
        <w:rPr>
          <w:lang w:val="el-GR"/>
        </w:rPr>
        <w:t xml:space="preserve"> σενάρια ελέγχου, του Συστήματος.</w:t>
      </w:r>
    </w:p>
    <w:p w14:paraId="2C79DBA4" w14:textId="77777777" w:rsidR="00631888" w:rsidRPr="00C15D34" w:rsidRDefault="00631888" w:rsidP="00631888">
      <w:pPr>
        <w:rPr>
          <w:lang w:val="el-GR"/>
        </w:rPr>
      </w:pPr>
      <w:r w:rsidRPr="00C15D34">
        <w:rPr>
          <w:lang w:val="el-GR"/>
        </w:rPr>
        <w:t>•</w:t>
      </w:r>
      <w:r w:rsidRPr="00C15D34">
        <w:rPr>
          <w:lang w:val="el-GR"/>
        </w:rPr>
        <w:tab/>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59EBF06D" w14:textId="77777777" w:rsidR="00631888" w:rsidRPr="00C15D34" w:rsidRDefault="00631888" w:rsidP="00631888">
      <w:pPr>
        <w:rPr>
          <w:lang w:val="el-GR"/>
        </w:rPr>
      </w:pPr>
      <w:r w:rsidRPr="00C15D34">
        <w:rPr>
          <w:lang w:val="el-GR"/>
        </w:rPr>
        <w:t>•</w:t>
      </w:r>
      <w:r w:rsidRPr="00C15D34">
        <w:rPr>
          <w:lang w:val="el-GR"/>
        </w:rPr>
        <w:tab/>
        <w:t>Την πραγματοποίηση δοκιμών υψηλού φόρτου (</w:t>
      </w:r>
      <w:proofErr w:type="spellStart"/>
      <w:r w:rsidRPr="00C15D34">
        <w:rPr>
          <w:lang w:val="el-GR"/>
        </w:rPr>
        <w:t>stress</w:t>
      </w:r>
      <w:proofErr w:type="spellEnd"/>
      <w:r w:rsidRPr="00C15D34">
        <w:rPr>
          <w:lang w:val="el-GR"/>
        </w:rPr>
        <w:t xml:space="preserve"> </w:t>
      </w:r>
      <w:proofErr w:type="spellStart"/>
      <w:r w:rsidRPr="00C15D34">
        <w:rPr>
          <w:lang w:val="el-GR"/>
        </w:rPr>
        <w:t>tests</w:t>
      </w:r>
      <w:proofErr w:type="spellEnd"/>
      <w:r w:rsidRPr="00C15D34">
        <w:rPr>
          <w:lang w:val="el-GR"/>
        </w:rPr>
        <w:t xml:space="preserve">) με χρήση κατάλληλου εργαλείου. Ο υποψήφιος Ανάδοχος θα πρέπει να περιγράψει στην προσφορά του το εργαλείο </w:t>
      </w:r>
      <w:proofErr w:type="spellStart"/>
      <w:r w:rsidRPr="00C15D34">
        <w:rPr>
          <w:lang w:val="el-GR"/>
        </w:rPr>
        <w:t>stress</w:t>
      </w:r>
      <w:proofErr w:type="spellEnd"/>
      <w:r w:rsidRPr="00C15D34">
        <w:rPr>
          <w:lang w:val="el-GR"/>
        </w:rPr>
        <w:t xml:space="preserve"> </w:t>
      </w:r>
      <w:proofErr w:type="spellStart"/>
      <w:r w:rsidRPr="00C15D34">
        <w:rPr>
          <w:lang w:val="el-GR"/>
        </w:rPr>
        <w:t>tests</w:t>
      </w:r>
      <w:proofErr w:type="spellEnd"/>
      <w:r w:rsidRPr="00C15D34">
        <w:rPr>
          <w:lang w:val="el-GR"/>
        </w:rPr>
        <w:t xml:space="preserve"> που θα χρησιμοποιήσει στο πλαίσιο του Έργου.</w:t>
      </w:r>
    </w:p>
    <w:p w14:paraId="4B737B3C" w14:textId="77777777" w:rsidR="00631888" w:rsidRPr="003D6A50" w:rsidRDefault="00631888" w:rsidP="00631888">
      <w:pPr>
        <w:rPr>
          <w:lang w:val="el-GR"/>
        </w:rPr>
      </w:pPr>
      <w:r w:rsidRPr="003D6A50">
        <w:rPr>
          <w:lang w:val="el-GR"/>
        </w:rPr>
        <w:t>•</w:t>
      </w:r>
      <w:r w:rsidRPr="003D6A50">
        <w:rPr>
          <w:lang w:val="el-GR"/>
        </w:rPr>
        <w:tab/>
        <w:t xml:space="preserve">Την επιτόπια υποστήριξη κατά την εργασία (on the </w:t>
      </w:r>
      <w:proofErr w:type="spellStart"/>
      <w:r w:rsidRPr="003D6A50">
        <w:rPr>
          <w:lang w:val="el-GR"/>
        </w:rPr>
        <w:t>job</w:t>
      </w:r>
      <w:proofErr w:type="spellEnd"/>
      <w:r w:rsidRPr="003D6A50">
        <w:rPr>
          <w:lang w:val="el-GR"/>
        </w:rPr>
        <w:t xml:space="preserve"> </w:t>
      </w:r>
      <w:proofErr w:type="spellStart"/>
      <w:r w:rsidRPr="003D6A50">
        <w:rPr>
          <w:lang w:val="el-GR"/>
        </w:rPr>
        <w:t>training</w:t>
      </w:r>
      <w:proofErr w:type="spellEnd"/>
      <w:r w:rsidRPr="003D6A50">
        <w:rPr>
          <w:lang w:val="el-GR"/>
        </w:rPr>
        <w:t xml:space="preserve">) για τη λειτουργία / έλεγχο των Υποσυστημάτων του Φορέα Λειτουργίας για την επίλυση τεχνικών προβλημάτων, την υποστήριξη χρηστών στο χειρισμό και λειτουργία των Υποσυστημάτων και τη διασφάλιση της εύρυθμης λειτουργίας του Πληροφοριακού Συστήματος. </w:t>
      </w:r>
    </w:p>
    <w:p w14:paraId="284B8D62" w14:textId="77777777" w:rsidR="00631888" w:rsidRPr="003D6A50" w:rsidRDefault="00631888" w:rsidP="00631888">
      <w:pPr>
        <w:rPr>
          <w:lang w:val="el-GR"/>
        </w:rPr>
      </w:pPr>
      <w:r w:rsidRPr="003D6A50">
        <w:rPr>
          <w:lang w:val="el-GR"/>
        </w:rPr>
        <w:t>Ο ημερήσιος χρόνος απασχόλησης των στελεχών του Αναδόχου θα είναι οκτώ (8) ώρες, κατά τις ώρες λειτουργίας των αρμόδιων Δ/</w:t>
      </w:r>
      <w:proofErr w:type="spellStart"/>
      <w:r w:rsidRPr="003D6A50">
        <w:rPr>
          <w:lang w:val="el-GR"/>
        </w:rPr>
        <w:t>νσεων</w:t>
      </w:r>
      <w:proofErr w:type="spellEnd"/>
      <w:r w:rsidRPr="003D6A50">
        <w:rPr>
          <w:lang w:val="el-GR"/>
        </w:rPr>
        <w:t xml:space="preserve"> του Φορέα Λειτουργίας.</w:t>
      </w:r>
    </w:p>
    <w:p w14:paraId="757BA13F" w14:textId="77777777" w:rsidR="00631888" w:rsidRPr="003D6A50" w:rsidRDefault="00631888" w:rsidP="00631888">
      <w:pPr>
        <w:rPr>
          <w:lang w:val="el-GR"/>
        </w:rPr>
      </w:pPr>
      <w:r w:rsidRPr="003D6A50">
        <w:rPr>
          <w:lang w:val="el-GR"/>
        </w:rPr>
        <w:t xml:space="preserve">Η αναλωθείσα </w:t>
      </w:r>
      <w:proofErr w:type="spellStart"/>
      <w:r w:rsidRPr="003D6A50">
        <w:rPr>
          <w:lang w:val="el-GR"/>
        </w:rPr>
        <w:t>ανθρωποπροσπάθεια</w:t>
      </w:r>
      <w:proofErr w:type="spellEnd"/>
      <w:r w:rsidRPr="003D6A50">
        <w:rPr>
          <w:lang w:val="el-GR"/>
        </w:rPr>
        <w:t xml:space="preserve"> της επιτόπιας παρουσίας </w:t>
      </w:r>
      <w:r>
        <w:rPr>
          <w:lang w:val="el-GR"/>
        </w:rPr>
        <w:t xml:space="preserve">θα </w:t>
      </w:r>
      <w:r w:rsidRPr="003D6A50">
        <w:rPr>
          <w:lang w:val="el-GR"/>
        </w:rPr>
        <w:t xml:space="preserve">είναι ανάλογα με τις ανάγκες. </w:t>
      </w:r>
    </w:p>
    <w:p w14:paraId="22E5D404" w14:textId="77777777" w:rsidR="00631888" w:rsidRPr="003D6A50" w:rsidRDefault="00631888" w:rsidP="00631888">
      <w:pPr>
        <w:rPr>
          <w:lang w:val="el-GR"/>
        </w:rPr>
      </w:pPr>
      <w:r w:rsidRPr="003D6A50">
        <w:rPr>
          <w:lang w:val="el-GR"/>
        </w:rPr>
        <w:t>Οι υπηρεσίες της περιόδου Πιλοτικής Λειτουργίας περιλαμβάνουν</w:t>
      </w:r>
    </w:p>
    <w:p w14:paraId="6603671B" w14:textId="77777777" w:rsidR="00631888" w:rsidRPr="003D6A50" w:rsidRDefault="00631888" w:rsidP="00631888">
      <w:pPr>
        <w:rPr>
          <w:lang w:val="el-GR"/>
        </w:rPr>
      </w:pPr>
      <w:r w:rsidRPr="003D6A50">
        <w:rPr>
          <w:lang w:val="el-GR"/>
        </w:rPr>
        <w:t>o</w:t>
      </w:r>
      <w:r w:rsidRPr="003D6A50">
        <w:rPr>
          <w:lang w:val="el-GR"/>
        </w:rPr>
        <w:tab/>
        <w:t>Τη συλλογή παρατηρήσεων των χρηστών και καταγραφή τους σ</w:t>
      </w:r>
      <w:r>
        <w:rPr>
          <w:lang w:val="el-GR"/>
        </w:rPr>
        <w:t>ε</w:t>
      </w:r>
      <w:r w:rsidRPr="003D6A50">
        <w:rPr>
          <w:lang w:val="el-GR"/>
        </w:rPr>
        <w:t xml:space="preserve"> Σύστημα Διαχείρισης Αιτημάτων Έργων (</w:t>
      </w:r>
      <w:proofErr w:type="spellStart"/>
      <w:r w:rsidRPr="003D6A50">
        <w:rPr>
          <w:lang w:val="el-GR"/>
        </w:rPr>
        <w:t>Ticket</w:t>
      </w:r>
      <w:proofErr w:type="spellEnd"/>
      <w:r w:rsidRPr="003D6A50">
        <w:rPr>
          <w:lang w:val="el-GR"/>
        </w:rPr>
        <w:t xml:space="preserve"> </w:t>
      </w:r>
      <w:proofErr w:type="spellStart"/>
      <w:r w:rsidRPr="003D6A50">
        <w:rPr>
          <w:lang w:val="el-GR"/>
        </w:rPr>
        <w:t>Management</w:t>
      </w:r>
      <w:proofErr w:type="spellEnd"/>
      <w:r w:rsidRPr="003D6A50">
        <w:rPr>
          <w:lang w:val="el-GR"/>
        </w:rPr>
        <w:t xml:space="preserve"> </w:t>
      </w:r>
      <w:proofErr w:type="spellStart"/>
      <w:r w:rsidRPr="003D6A50">
        <w:rPr>
          <w:lang w:val="el-GR"/>
        </w:rPr>
        <w:t>System</w:t>
      </w:r>
      <w:proofErr w:type="spellEnd"/>
      <w:r w:rsidRPr="003D6A50">
        <w:rPr>
          <w:lang w:val="el-GR"/>
        </w:rPr>
        <w:t>) που θα διατεθεί στον ανάδοχο.</w:t>
      </w:r>
    </w:p>
    <w:p w14:paraId="2B9765DB" w14:textId="77777777" w:rsidR="00631888" w:rsidRPr="003D6A50" w:rsidRDefault="00631888" w:rsidP="00631888">
      <w:pPr>
        <w:rPr>
          <w:lang w:val="el-GR"/>
        </w:rPr>
      </w:pPr>
      <w:r w:rsidRPr="003D6A50">
        <w:rPr>
          <w:lang w:val="el-GR"/>
        </w:rPr>
        <w:t>o</w:t>
      </w:r>
      <w:r w:rsidRPr="003D6A50">
        <w:rPr>
          <w:lang w:val="el-GR"/>
        </w:rPr>
        <w:tab/>
        <w:t>Τις βελτιώσεις και την άμεση επίλυση τεχνικών προβλημάτων και διόρθωση / διαχείριση λαθών.</w:t>
      </w:r>
    </w:p>
    <w:p w14:paraId="6A2B3D60" w14:textId="77777777" w:rsidR="00631888" w:rsidRPr="003D6A50" w:rsidRDefault="00631888" w:rsidP="00631888">
      <w:pPr>
        <w:rPr>
          <w:lang w:val="el-GR"/>
        </w:rPr>
      </w:pPr>
      <w:r w:rsidRPr="003D6A50">
        <w:rPr>
          <w:lang w:val="el-GR"/>
        </w:rPr>
        <w:t>o</w:t>
      </w:r>
      <w:r w:rsidRPr="003D6A50">
        <w:rPr>
          <w:lang w:val="el-GR"/>
        </w:rPr>
        <w:tab/>
        <w:t xml:space="preserve">Τις βελτιώσεις των ρυθμίσεων </w:t>
      </w:r>
      <w:r>
        <w:rPr>
          <w:lang w:val="el-GR"/>
        </w:rPr>
        <w:t>του ΠΣ</w:t>
      </w:r>
      <w:r w:rsidRPr="003D6A50">
        <w:rPr>
          <w:lang w:val="el-GR"/>
        </w:rPr>
        <w:t xml:space="preserve"> με στόχο τη βέλτιστη λειτουργία του.</w:t>
      </w:r>
    </w:p>
    <w:p w14:paraId="17DE7C45" w14:textId="77777777" w:rsidR="00631888" w:rsidRPr="003D6A50" w:rsidRDefault="00631888" w:rsidP="00631888">
      <w:pPr>
        <w:rPr>
          <w:lang w:val="el-GR"/>
        </w:rPr>
      </w:pPr>
      <w:r w:rsidRPr="003D6A50">
        <w:rPr>
          <w:lang w:val="el-GR"/>
        </w:rPr>
        <w:t>o</w:t>
      </w:r>
      <w:r w:rsidRPr="003D6A50">
        <w:rPr>
          <w:lang w:val="el-GR"/>
        </w:rPr>
        <w:tab/>
        <w:t xml:space="preserve">Την </w:t>
      </w:r>
      <w:proofErr w:type="spellStart"/>
      <w:r w:rsidRPr="003D6A50">
        <w:rPr>
          <w:lang w:val="el-GR"/>
        </w:rPr>
        <w:t>επικαιροποίηση</w:t>
      </w:r>
      <w:proofErr w:type="spellEnd"/>
      <w:r w:rsidRPr="003D6A50">
        <w:rPr>
          <w:lang w:val="el-GR"/>
        </w:rPr>
        <w:t xml:space="preserve"> των σεναρίων ελέγχου καθ’ όλη τη διάρκεια της φάσης αυτής (εφόσον πραγματοποιηθούν αλλαγές / προσθήκες που επηρεάζουν τα υφιστάμενα σενάρια ελέγχου)</w:t>
      </w:r>
    </w:p>
    <w:p w14:paraId="4D52283A" w14:textId="77777777" w:rsidR="00631888" w:rsidRDefault="00631888" w:rsidP="00631888">
      <w:pPr>
        <w:rPr>
          <w:lang w:val="el-GR"/>
        </w:rPr>
      </w:pPr>
      <w:r w:rsidRPr="003D6A50">
        <w:rPr>
          <w:lang w:val="el-GR"/>
        </w:rPr>
        <w:lastRenderedPageBreak/>
        <w:t>o</w:t>
      </w:r>
      <w:r w:rsidRPr="003D6A50">
        <w:rPr>
          <w:lang w:val="el-GR"/>
        </w:rPr>
        <w:tab/>
        <w:t xml:space="preserve">Την </w:t>
      </w:r>
      <w:proofErr w:type="spellStart"/>
      <w:r w:rsidRPr="003D6A50">
        <w:rPr>
          <w:lang w:val="el-GR"/>
        </w:rPr>
        <w:t>επικαιροποίηση</w:t>
      </w:r>
      <w:proofErr w:type="spellEnd"/>
      <w:r w:rsidRPr="003D6A50">
        <w:rPr>
          <w:lang w:val="el-GR"/>
        </w:rPr>
        <w:t xml:space="preserve"> της τεχνικής και λειτουργικής τεκμηρίωσης (εφόσον πραγματοποιηθούν αλλαγές / προσθήκες).</w:t>
      </w:r>
    </w:p>
    <w:p w14:paraId="63DE05A5" w14:textId="77777777" w:rsidR="00631888" w:rsidRDefault="00631888" w:rsidP="00631888">
      <w:pPr>
        <w:rPr>
          <w:lang w:val="el-GR"/>
        </w:rPr>
      </w:pPr>
    </w:p>
    <w:p w14:paraId="578B7D35" w14:textId="77777777" w:rsidR="00631888" w:rsidRDefault="00631888" w:rsidP="00474644">
      <w:pPr>
        <w:pStyle w:val="4"/>
        <w:numPr>
          <w:ilvl w:val="1"/>
          <w:numId w:val="115"/>
        </w:numPr>
        <w:tabs>
          <w:tab w:val="left" w:pos="993"/>
        </w:tabs>
        <w:ind w:left="576" w:hanging="576"/>
        <w:rPr>
          <w:rFonts w:cs="Tahoma"/>
          <w:szCs w:val="22"/>
          <w:lang w:val="el-GR"/>
        </w:rPr>
      </w:pPr>
      <w:bookmarkStart w:id="632" w:name="_Ref70516126"/>
      <w:bookmarkStart w:id="633" w:name="_Toc70519657"/>
      <w:bookmarkStart w:id="634" w:name="_Toc76724185"/>
      <w:bookmarkStart w:id="635" w:name="_Toc89441323"/>
      <w:bookmarkStart w:id="636" w:name="_Toc89441841"/>
      <w:r w:rsidRPr="00EF2204">
        <w:rPr>
          <w:rFonts w:cs="Tahoma"/>
          <w:szCs w:val="22"/>
          <w:lang w:val="el-GR"/>
        </w:rPr>
        <w:t>Υπηρεσίες Δοκιμαστικής Λειτουργίας</w:t>
      </w:r>
      <w:bookmarkEnd w:id="632"/>
      <w:bookmarkEnd w:id="633"/>
      <w:bookmarkEnd w:id="634"/>
      <w:bookmarkEnd w:id="635"/>
      <w:bookmarkEnd w:id="636"/>
    </w:p>
    <w:p w14:paraId="1D4F342C" w14:textId="77777777" w:rsidR="00631888" w:rsidRPr="00A23952" w:rsidRDefault="00631888" w:rsidP="00631888">
      <w:pPr>
        <w:spacing w:before="120"/>
        <w:rPr>
          <w:b/>
          <w:bCs/>
          <w:szCs w:val="20"/>
          <w:highlight w:val="yellow"/>
          <w:lang w:val="el-GR"/>
        </w:rPr>
      </w:pPr>
      <w:r w:rsidRPr="000A1F30">
        <w:rPr>
          <w:lang w:val="el-GR"/>
        </w:rPr>
        <w:t>Ο Ανάδοχος οφείλει να προσφέρει υπηρεσίες με στόχο την υποστήριξη στη μετάβαση σε πλήρη επιχειρησιακή λειτουργία του συνόλου του Πληροφοριακού Συστήματος τ</w:t>
      </w:r>
      <w:r>
        <w:rPr>
          <w:lang w:val="el-GR"/>
        </w:rPr>
        <w:t>ου</w:t>
      </w:r>
      <w:r w:rsidRPr="00760EE9">
        <w:rPr>
          <w:lang w:val="el-GR"/>
        </w:rPr>
        <w:t xml:space="preserve"> </w:t>
      </w:r>
      <w:r>
        <w:rPr>
          <w:lang w:val="el-GR"/>
        </w:rPr>
        <w:t>Φορέα</w:t>
      </w:r>
      <w:r w:rsidRPr="000A1F30">
        <w:rPr>
          <w:lang w:val="el-GR"/>
        </w:rPr>
        <w:t>. Οι υπηρεσίες αυτές, που θα παρασχεθούν από τον Ανάδοχο κατά την Φάσ</w:t>
      </w:r>
      <w:r>
        <w:rPr>
          <w:lang w:val="el-GR"/>
        </w:rPr>
        <w:t>η Φ8</w:t>
      </w:r>
      <w:r w:rsidRPr="000A1F30">
        <w:rPr>
          <w:lang w:val="el-GR"/>
        </w:rPr>
        <w:t xml:space="preserve"> Δοκιμαστική Λειτουργία, περιλαμβάνουν:</w:t>
      </w:r>
    </w:p>
    <w:p w14:paraId="02912E44" w14:textId="77777777" w:rsidR="00631888" w:rsidRPr="000A1F30" w:rsidRDefault="00631888" w:rsidP="00474644">
      <w:pPr>
        <w:widowControl w:val="0"/>
        <w:numPr>
          <w:ilvl w:val="0"/>
          <w:numId w:val="109"/>
        </w:numPr>
        <w:suppressAutoHyphens w:val="0"/>
        <w:spacing w:before="120"/>
        <w:rPr>
          <w:lang w:val="el-GR"/>
        </w:rPr>
      </w:pPr>
      <w:r w:rsidRPr="000A1F30">
        <w:rPr>
          <w:lang w:val="el-GR"/>
        </w:rPr>
        <w:t xml:space="preserve">Την υποστήριξη από πλευράς Αναδόχου σε συνθήκες </w:t>
      </w:r>
      <w:r w:rsidRPr="000A1F30">
        <w:rPr>
          <w:b/>
          <w:u w:val="single"/>
          <w:lang w:val="el-GR"/>
        </w:rPr>
        <w:t>Εγγυημένου Επιπέδου Υπηρεσιών</w:t>
      </w:r>
      <w:r w:rsidRPr="000A1F30">
        <w:rPr>
          <w:b/>
          <w:lang w:val="el-GR"/>
        </w:rPr>
        <w:t xml:space="preserve"> </w:t>
      </w:r>
      <w:r w:rsidRPr="000A1F30">
        <w:rPr>
          <w:lang w:val="el-GR"/>
        </w:rPr>
        <w:t>της πλήρους επιχειρησιακής λειτουργίας του Συστήματος (λειτουργία με πραγματικά δεδομένα από το σύνολο των προβλεπόμενων χρηστών)</w:t>
      </w:r>
    </w:p>
    <w:p w14:paraId="16A8959C" w14:textId="77777777" w:rsidR="00631888" w:rsidRPr="000A1F30" w:rsidRDefault="00631888" w:rsidP="00474644">
      <w:pPr>
        <w:widowControl w:val="0"/>
        <w:numPr>
          <w:ilvl w:val="0"/>
          <w:numId w:val="109"/>
        </w:numPr>
        <w:suppressAutoHyphens w:val="0"/>
        <w:spacing w:before="120"/>
        <w:rPr>
          <w:lang w:val="el-GR"/>
        </w:rPr>
      </w:pPr>
      <w:r w:rsidRPr="000A1F30">
        <w:rPr>
          <w:lang w:val="el-GR"/>
        </w:rPr>
        <w:t xml:space="preserve">Τη συντήρηση του έτοιμου λογισμικού και των Υποσυστημάτων του Πληροφοριακού Συστήματος </w:t>
      </w:r>
    </w:p>
    <w:p w14:paraId="5C805046" w14:textId="77777777" w:rsidR="00631888" w:rsidRPr="000A1F30" w:rsidRDefault="00631888" w:rsidP="00631888">
      <w:pPr>
        <w:widowControl w:val="0"/>
        <w:shd w:val="clear" w:color="auto" w:fill="FFFFFF"/>
        <w:suppressAutoHyphens w:val="0"/>
        <w:spacing w:before="120"/>
        <w:rPr>
          <w:lang w:val="el-GR"/>
        </w:rPr>
      </w:pPr>
      <w:r w:rsidRPr="000A1F30">
        <w:rPr>
          <w:lang w:val="el-GR"/>
        </w:rPr>
        <w:t xml:space="preserve">Την </w:t>
      </w:r>
      <w:r w:rsidRPr="000A1F30">
        <w:rPr>
          <w:b/>
          <w:lang w:val="el-GR"/>
        </w:rPr>
        <w:t>επιτόπια υποστήριξη</w:t>
      </w:r>
      <w:r w:rsidRPr="000A1F30">
        <w:rPr>
          <w:lang w:val="el-GR"/>
        </w:rPr>
        <w:t xml:space="preserve"> </w:t>
      </w:r>
      <w:r w:rsidRPr="000A1F30">
        <w:rPr>
          <w:u w:val="single"/>
          <w:lang w:val="el-GR"/>
        </w:rPr>
        <w:t>κατά την εργασία</w:t>
      </w:r>
      <w:r w:rsidRPr="000A1F30">
        <w:rPr>
          <w:lang w:val="el-GR"/>
        </w:rPr>
        <w:t xml:space="preserve"> (</w:t>
      </w:r>
      <w:r w:rsidRPr="000A1F30">
        <w:t>on</w:t>
      </w:r>
      <w:r w:rsidRPr="000A1F30">
        <w:rPr>
          <w:lang w:val="el-GR"/>
        </w:rPr>
        <w:t xml:space="preserve"> </w:t>
      </w:r>
      <w:r w:rsidRPr="000A1F30">
        <w:t>the</w:t>
      </w:r>
      <w:r w:rsidRPr="000A1F30">
        <w:rPr>
          <w:lang w:val="el-GR"/>
        </w:rPr>
        <w:t xml:space="preserve"> </w:t>
      </w:r>
      <w:r w:rsidRPr="000A1F30">
        <w:t>job</w:t>
      </w:r>
      <w:r w:rsidRPr="000A1F30">
        <w:rPr>
          <w:lang w:val="el-GR"/>
        </w:rPr>
        <w:t xml:space="preserve"> </w:t>
      </w:r>
      <w:r w:rsidRPr="000A1F30">
        <w:t>training</w:t>
      </w:r>
      <w:r w:rsidRPr="000A1F30">
        <w:rPr>
          <w:lang w:val="el-GR"/>
        </w:rPr>
        <w:t xml:space="preserve">) για την πλήρη επιχειρησιακή λειτουργία των Υποσυστημάτων του Φορέα Λειτουργίας με την επιτόπια παρουσία του Αναδόχου στις εγκαταστάσεις του Φορέα Λειτουργίας με </w:t>
      </w:r>
      <w:r w:rsidRPr="000A1F30">
        <w:rPr>
          <w:u w:val="single"/>
          <w:lang w:val="el-GR"/>
        </w:rPr>
        <w:t>τουλάχιστον</w:t>
      </w:r>
      <w:r w:rsidRPr="000A1F30">
        <w:rPr>
          <w:lang w:val="el-GR"/>
        </w:rPr>
        <w:t xml:space="preserve"> </w:t>
      </w:r>
      <w:r>
        <w:rPr>
          <w:b/>
          <w:lang w:val="el-GR"/>
        </w:rPr>
        <w:t>δύο</w:t>
      </w:r>
      <w:r w:rsidRPr="000A1F30">
        <w:rPr>
          <w:b/>
          <w:lang w:val="el-GR"/>
        </w:rPr>
        <w:t xml:space="preserve"> (</w:t>
      </w:r>
      <w:r>
        <w:rPr>
          <w:b/>
          <w:lang w:val="el-GR"/>
        </w:rPr>
        <w:t>2</w:t>
      </w:r>
      <w:r w:rsidRPr="000A1F30">
        <w:rPr>
          <w:b/>
          <w:lang w:val="el-GR"/>
        </w:rPr>
        <w:t xml:space="preserve">) </w:t>
      </w:r>
      <w:proofErr w:type="spellStart"/>
      <w:r w:rsidRPr="000A1F30">
        <w:rPr>
          <w:b/>
          <w:color w:val="000000"/>
          <w:lang w:val="el-GR" w:eastAsia="el-GR"/>
        </w:rPr>
        <w:t>στέλεχ</w:t>
      </w:r>
      <w:r>
        <w:rPr>
          <w:b/>
          <w:color w:val="000000"/>
          <w:lang w:val="el-GR" w:eastAsia="el-GR"/>
        </w:rPr>
        <w:t>η</w:t>
      </w:r>
      <w:proofErr w:type="spellEnd"/>
      <w:r w:rsidRPr="000A1F30">
        <w:rPr>
          <w:b/>
          <w:color w:val="000000"/>
          <w:lang w:val="el-GR" w:eastAsia="el-GR"/>
        </w:rPr>
        <w:t xml:space="preserve"> </w:t>
      </w:r>
      <w:r w:rsidRPr="000A1F30">
        <w:rPr>
          <w:color w:val="000000"/>
          <w:lang w:val="el-GR" w:eastAsia="el-GR"/>
        </w:rPr>
        <w:t xml:space="preserve">του, καθ’ όλη τη διάρκεια </w:t>
      </w:r>
      <w:r w:rsidRPr="000A1F30">
        <w:rPr>
          <w:lang w:val="el-GR"/>
        </w:rPr>
        <w:t>της Φάσης, για την υποστήριξη των χρηστών στο χειρισμό και λειτουργία των Υποσυστημάτων και τη διασφάλιση της εύρυθμης λειτουργίας</w:t>
      </w:r>
      <w:r w:rsidRPr="000A1F30">
        <w:rPr>
          <w:color w:val="000000"/>
          <w:lang w:val="el-GR" w:eastAsia="el-GR"/>
        </w:rPr>
        <w:t xml:space="preserve"> του Πληροφοριακού Συστήματος.</w:t>
      </w:r>
    </w:p>
    <w:p w14:paraId="41946CAA" w14:textId="77777777" w:rsidR="00631888" w:rsidRPr="000A1F30" w:rsidRDefault="00631888" w:rsidP="00631888">
      <w:pPr>
        <w:widowControl w:val="0"/>
        <w:shd w:val="clear" w:color="auto" w:fill="FFFFFF"/>
        <w:suppressAutoHyphens w:val="0"/>
        <w:spacing w:before="120"/>
        <w:rPr>
          <w:lang w:val="el-GR"/>
        </w:rPr>
      </w:pPr>
      <w:r w:rsidRPr="000A1F30">
        <w:rPr>
          <w:lang w:val="el-GR"/>
        </w:rPr>
        <w:t xml:space="preserve">Ο ημερήσιος χρόνος απασχόλησης των στελεχών του Αναδόχου θα είναι </w:t>
      </w:r>
      <w:r w:rsidRPr="000A1F30">
        <w:rPr>
          <w:b/>
          <w:lang w:val="el-GR"/>
        </w:rPr>
        <w:t>οκτώ (8)</w:t>
      </w:r>
      <w:r w:rsidRPr="000A1F30">
        <w:rPr>
          <w:lang w:val="el-GR"/>
        </w:rPr>
        <w:t xml:space="preserve"> ώρες, κατά τις ώρες λειτουργίας του Φορέα Λειτουργίας. </w:t>
      </w:r>
    </w:p>
    <w:p w14:paraId="76198A6C" w14:textId="77777777" w:rsidR="00631888" w:rsidRPr="000A1F30" w:rsidRDefault="00631888" w:rsidP="00631888">
      <w:pPr>
        <w:widowControl w:val="0"/>
        <w:shd w:val="clear" w:color="auto" w:fill="FFFFFF"/>
        <w:suppressAutoHyphens w:val="0"/>
        <w:spacing w:before="120"/>
        <w:rPr>
          <w:lang w:val="el-GR"/>
        </w:rPr>
      </w:pPr>
      <w:r w:rsidRPr="000A1F30">
        <w:rPr>
          <w:lang w:val="el-GR"/>
        </w:rPr>
        <w:t>Στο πλαίσιο των Υπηρεσιών Δοκιμαστικής - Παραγωγικής Λειτουργίας, περιλαμβάνονται οι εξής υπηρεσίες</w:t>
      </w:r>
    </w:p>
    <w:p w14:paraId="4CE05B2D" w14:textId="77777777" w:rsidR="00631888" w:rsidRPr="000A1F30" w:rsidRDefault="00631888" w:rsidP="00474644">
      <w:pPr>
        <w:widowControl w:val="0"/>
        <w:numPr>
          <w:ilvl w:val="0"/>
          <w:numId w:val="109"/>
        </w:numPr>
        <w:suppressAutoHyphens w:val="0"/>
        <w:spacing w:before="120"/>
        <w:rPr>
          <w:lang w:val="el-GR"/>
        </w:rPr>
      </w:pPr>
      <w:r w:rsidRPr="000A1F30">
        <w:rPr>
          <w:lang w:val="el-GR"/>
        </w:rPr>
        <w:t xml:space="preserve">Τη συλλογή παρατηρήσεων των χρηστών και καταγραφή τους </w:t>
      </w:r>
      <w:r>
        <w:rPr>
          <w:lang w:val="el-GR"/>
        </w:rPr>
        <w:t>σε</w:t>
      </w:r>
      <w:r w:rsidRPr="000A1F30">
        <w:rPr>
          <w:lang w:val="el-GR"/>
        </w:rPr>
        <w:t xml:space="preserve"> Σύστημα Διαχείρισης Αιτημάτων Έργων (</w:t>
      </w:r>
      <w:r w:rsidRPr="000A1F30">
        <w:t>Ticket</w:t>
      </w:r>
      <w:r w:rsidRPr="000A1F30">
        <w:rPr>
          <w:lang w:val="el-GR"/>
        </w:rPr>
        <w:t xml:space="preserve"> </w:t>
      </w:r>
      <w:r w:rsidRPr="000A1F30">
        <w:t>Management</w:t>
      </w:r>
      <w:r w:rsidRPr="000A1F30">
        <w:rPr>
          <w:lang w:val="el-GR"/>
        </w:rPr>
        <w:t xml:space="preserve"> </w:t>
      </w:r>
      <w:r w:rsidRPr="000A1F30">
        <w:t>System</w:t>
      </w:r>
      <w:r>
        <w:rPr>
          <w:lang w:val="el-GR"/>
        </w:rPr>
        <w:t>)</w:t>
      </w:r>
      <w:r w:rsidRPr="000A1F30">
        <w:rPr>
          <w:lang w:val="el-GR"/>
        </w:rPr>
        <w:t xml:space="preserve"> που θα διατεθεί στον Ανάδοχο.</w:t>
      </w:r>
    </w:p>
    <w:p w14:paraId="5616B69F" w14:textId="77777777" w:rsidR="00631888" w:rsidRPr="000A1F30" w:rsidRDefault="00631888" w:rsidP="00474644">
      <w:pPr>
        <w:widowControl w:val="0"/>
        <w:numPr>
          <w:ilvl w:val="0"/>
          <w:numId w:val="109"/>
        </w:numPr>
        <w:suppressAutoHyphens w:val="0"/>
        <w:spacing w:before="120"/>
        <w:rPr>
          <w:lang w:val="el-GR"/>
        </w:rPr>
      </w:pPr>
      <w:r w:rsidRPr="000A1F30">
        <w:rPr>
          <w:lang w:val="el-GR"/>
        </w:rPr>
        <w:t xml:space="preserve">Τις βελτιώσεις των Υποσυστημάτων και την άμεση επίλυση </w:t>
      </w:r>
      <w:r w:rsidRPr="000A1F30">
        <w:rPr>
          <w:lang w:val="el-GR" w:eastAsia="el-GR"/>
        </w:rPr>
        <w:t>τεχνικών προβλημάτων</w:t>
      </w:r>
      <w:r w:rsidRPr="000A1F30">
        <w:rPr>
          <w:lang w:val="el-GR"/>
        </w:rPr>
        <w:t xml:space="preserve"> και διόρθωση / διαχείριση λαθών</w:t>
      </w:r>
    </w:p>
    <w:p w14:paraId="4068D378" w14:textId="77777777" w:rsidR="00631888" w:rsidRPr="000A1F30" w:rsidRDefault="00631888" w:rsidP="00474644">
      <w:pPr>
        <w:widowControl w:val="0"/>
        <w:numPr>
          <w:ilvl w:val="0"/>
          <w:numId w:val="109"/>
        </w:numPr>
        <w:suppressAutoHyphens w:val="0"/>
        <w:spacing w:before="120"/>
        <w:rPr>
          <w:lang w:val="el-GR"/>
        </w:rPr>
      </w:pPr>
      <w:r w:rsidRPr="000A1F30">
        <w:rPr>
          <w:lang w:val="el-GR"/>
        </w:rPr>
        <w:t>Τις βελτιώσεις των ρυθμίσεων των Υποσυστημάτων με στόχο τη βέλτιστη λειτουργία τους</w:t>
      </w:r>
    </w:p>
    <w:p w14:paraId="1085770B" w14:textId="77777777" w:rsidR="00631888" w:rsidRPr="000A1F30" w:rsidRDefault="00631888" w:rsidP="00474644">
      <w:pPr>
        <w:widowControl w:val="0"/>
        <w:numPr>
          <w:ilvl w:val="0"/>
          <w:numId w:val="109"/>
        </w:numPr>
        <w:suppressAutoHyphens w:val="0"/>
        <w:spacing w:before="120"/>
        <w:rPr>
          <w:lang w:val="el-GR"/>
        </w:rPr>
      </w:pPr>
      <w:r w:rsidRPr="000A1F30">
        <w:rPr>
          <w:lang w:val="el-GR"/>
        </w:rPr>
        <w:t xml:space="preserve">Την </w:t>
      </w:r>
      <w:proofErr w:type="spellStart"/>
      <w:r w:rsidRPr="000A1F30">
        <w:rPr>
          <w:lang w:val="el-GR"/>
        </w:rPr>
        <w:t>επικαιροποίηση</w:t>
      </w:r>
      <w:proofErr w:type="spellEnd"/>
      <w:r w:rsidRPr="000A1F30">
        <w:rPr>
          <w:lang w:val="el-GR"/>
        </w:rPr>
        <w:t xml:space="preserve"> των σεναρίων ελέγχου (εφόσον πραγματοποιηθούν αλλαγές / προσθήκες στα Υποσυστήματα που επηρεάζουν τα υφιστάμενα σενάρια ελέγχου)</w:t>
      </w:r>
    </w:p>
    <w:p w14:paraId="6B34894E" w14:textId="77777777" w:rsidR="00631888" w:rsidRPr="000A1F30" w:rsidRDefault="00631888" w:rsidP="00474644">
      <w:pPr>
        <w:widowControl w:val="0"/>
        <w:numPr>
          <w:ilvl w:val="0"/>
          <w:numId w:val="109"/>
        </w:numPr>
        <w:suppressAutoHyphens w:val="0"/>
        <w:spacing w:before="120"/>
        <w:rPr>
          <w:lang w:val="el-GR"/>
        </w:rPr>
      </w:pPr>
      <w:r w:rsidRPr="000A1F30">
        <w:rPr>
          <w:lang w:val="el-GR"/>
        </w:rPr>
        <w:t xml:space="preserve">Την </w:t>
      </w:r>
      <w:proofErr w:type="spellStart"/>
      <w:r w:rsidRPr="000A1F30">
        <w:rPr>
          <w:lang w:val="el-GR"/>
        </w:rPr>
        <w:t>επικαιροποίηση</w:t>
      </w:r>
      <w:proofErr w:type="spellEnd"/>
      <w:r w:rsidRPr="000A1F30">
        <w:rPr>
          <w:lang w:val="el-GR"/>
        </w:rPr>
        <w:t xml:space="preserve"> της </w:t>
      </w:r>
      <w:r w:rsidRPr="000A1F30">
        <w:rPr>
          <w:lang w:val="el-GR" w:eastAsia="el-GR"/>
        </w:rPr>
        <w:t xml:space="preserve">τεχνικής και λειτουργικής </w:t>
      </w:r>
      <w:r w:rsidRPr="000A1F30">
        <w:rPr>
          <w:lang w:val="el-GR"/>
        </w:rPr>
        <w:t>τεκμηρίωσης των Υποσυστημάτων (εφόσον πραγματοποιηθούν αλλαγές / προσθήκες στα Υποσυστήματα).</w:t>
      </w:r>
    </w:p>
    <w:p w14:paraId="59846AE6" w14:textId="77777777" w:rsidR="00631888" w:rsidRPr="000A1F30" w:rsidRDefault="00631888" w:rsidP="00631888">
      <w:pPr>
        <w:spacing w:before="120"/>
        <w:rPr>
          <w:lang w:val="el-GR"/>
        </w:rPr>
      </w:pPr>
      <w:r w:rsidRPr="000A1F30">
        <w:rPr>
          <w:lang w:val="el-GR"/>
        </w:rPr>
        <w:t>Για την έναρξη παροχής υπηρεσιών Δοκιμαστικής Λειτουργίας απαιτείται να έχουν διασφαλιστεί / ολοκληρωθεί τα παρακάτω:</w:t>
      </w:r>
    </w:p>
    <w:p w14:paraId="4805D33E" w14:textId="77777777" w:rsidR="00631888" w:rsidRPr="000A1F30" w:rsidRDefault="00631888" w:rsidP="00474644">
      <w:pPr>
        <w:pStyle w:val="aff"/>
        <w:numPr>
          <w:ilvl w:val="0"/>
          <w:numId w:val="110"/>
        </w:numPr>
        <w:suppressAutoHyphens w:val="0"/>
        <w:spacing w:before="120"/>
        <w:rPr>
          <w:lang w:val="el-GR"/>
        </w:rPr>
      </w:pPr>
      <w:r w:rsidRPr="000A1F30">
        <w:rPr>
          <w:lang w:val="el-GR"/>
        </w:rPr>
        <w:t xml:space="preserve">Να έχουν εισαχθεί </w:t>
      </w:r>
      <w:r>
        <w:rPr>
          <w:lang w:val="el-GR"/>
        </w:rPr>
        <w:t xml:space="preserve">από τον Ανάδοχο </w:t>
      </w:r>
      <w:r w:rsidRPr="000A1F30">
        <w:rPr>
          <w:lang w:val="el-GR"/>
        </w:rPr>
        <w:t xml:space="preserve">στη βάση δεδομένων, στοιχεία ικανά για να μπορέσουν να λειτουργήσουν </w:t>
      </w:r>
      <w:r w:rsidRPr="000A1F30">
        <w:rPr>
          <w:u w:val="single"/>
          <w:lang w:val="el-GR"/>
        </w:rPr>
        <w:t>πλήρως</w:t>
      </w:r>
      <w:r w:rsidRPr="000A1F30">
        <w:rPr>
          <w:lang w:val="el-GR"/>
        </w:rPr>
        <w:t xml:space="preserve"> τα Υποσυστήματα του Συστήματος. </w:t>
      </w:r>
    </w:p>
    <w:p w14:paraId="2285DBA0" w14:textId="77777777" w:rsidR="00631888" w:rsidRPr="000A1F30" w:rsidRDefault="00631888" w:rsidP="00474644">
      <w:pPr>
        <w:numPr>
          <w:ilvl w:val="0"/>
          <w:numId w:val="110"/>
        </w:numPr>
        <w:suppressAutoHyphens w:val="0"/>
        <w:spacing w:before="120"/>
        <w:rPr>
          <w:lang w:val="el-GR"/>
        </w:rPr>
      </w:pPr>
      <w:r w:rsidRPr="000A1F30">
        <w:rPr>
          <w:lang w:val="el-GR"/>
        </w:rPr>
        <w:t xml:space="preserve">Να έχει ολοκληρωθεί η </w:t>
      </w:r>
      <w:r w:rsidRPr="000A1F30">
        <w:rPr>
          <w:u w:val="single"/>
          <w:lang w:val="el-GR"/>
        </w:rPr>
        <w:t>εκπαίδευση</w:t>
      </w:r>
      <w:r w:rsidRPr="000A1F30">
        <w:rPr>
          <w:lang w:val="el-GR"/>
        </w:rPr>
        <w:t xml:space="preserve"> του συνόλου των χρηστών.</w:t>
      </w:r>
    </w:p>
    <w:p w14:paraId="04474466" w14:textId="77777777" w:rsidR="00631888" w:rsidRPr="003607FA" w:rsidRDefault="00631888" w:rsidP="00631888">
      <w:pPr>
        <w:rPr>
          <w:lang w:val="el-GR"/>
        </w:rPr>
      </w:pPr>
      <w:r w:rsidRPr="000A1F30">
        <w:rPr>
          <w:lang w:val="el-GR"/>
        </w:rPr>
        <w:t xml:space="preserve">Να έχουν οριστεί στο σύστημα </w:t>
      </w:r>
      <w:r>
        <w:rPr>
          <w:lang w:val="el-GR"/>
        </w:rPr>
        <w:t xml:space="preserve">από τον Ανάδοχο </w:t>
      </w:r>
      <w:r w:rsidRPr="000A1F30">
        <w:rPr>
          <w:lang w:val="el-GR"/>
        </w:rPr>
        <w:t>χρήστες και δικαιώματα πρόσβασης για μέρος ή το σύνολο των χρηστών.</w:t>
      </w:r>
    </w:p>
    <w:p w14:paraId="3D17A42B" w14:textId="77777777" w:rsidR="00631888" w:rsidRPr="00C15D34" w:rsidRDefault="00631888" w:rsidP="00631888">
      <w:pPr>
        <w:rPr>
          <w:lang w:val="el-GR"/>
        </w:rPr>
      </w:pPr>
    </w:p>
    <w:p w14:paraId="4F01D86B" w14:textId="77777777" w:rsidR="00631888" w:rsidRPr="00EF2204" w:rsidRDefault="00631888" w:rsidP="004137CC">
      <w:pPr>
        <w:pStyle w:val="4"/>
        <w:numPr>
          <w:ilvl w:val="1"/>
          <w:numId w:val="115"/>
        </w:numPr>
        <w:tabs>
          <w:tab w:val="left" w:pos="993"/>
        </w:tabs>
        <w:ind w:left="576" w:hanging="576"/>
        <w:rPr>
          <w:rFonts w:cs="Tahoma"/>
          <w:szCs w:val="22"/>
          <w:lang w:val="el-GR"/>
        </w:rPr>
      </w:pPr>
      <w:bookmarkStart w:id="637" w:name="_Ref71628773"/>
      <w:bookmarkStart w:id="638" w:name="_Toc76724186"/>
      <w:bookmarkStart w:id="639" w:name="_Toc89441324"/>
      <w:bookmarkStart w:id="640" w:name="_Toc89441842"/>
      <w:r w:rsidRPr="00EF2204">
        <w:rPr>
          <w:rFonts w:cs="Tahoma"/>
          <w:szCs w:val="22"/>
          <w:lang w:val="el-GR"/>
        </w:rPr>
        <w:t>Υπηρεσίες Εγγύησης και Συντήρησης</w:t>
      </w:r>
      <w:bookmarkEnd w:id="637"/>
      <w:bookmarkEnd w:id="638"/>
      <w:bookmarkEnd w:id="639"/>
      <w:bookmarkEnd w:id="640"/>
      <w:r w:rsidRPr="00EF2204">
        <w:rPr>
          <w:rFonts w:cs="Tahoma"/>
          <w:szCs w:val="22"/>
          <w:lang w:val="el-GR"/>
        </w:rPr>
        <w:tab/>
      </w:r>
    </w:p>
    <w:p w14:paraId="14D84FB3" w14:textId="77777777" w:rsidR="00631888" w:rsidRDefault="00631888" w:rsidP="00631888">
      <w:pPr>
        <w:rPr>
          <w:lang w:val="el-GR"/>
        </w:rPr>
      </w:pPr>
    </w:p>
    <w:p w14:paraId="49763CCD" w14:textId="0D0058AB" w:rsidR="00631888" w:rsidRPr="007676DB" w:rsidRDefault="00631888" w:rsidP="00631888">
      <w:pPr>
        <w:spacing w:before="120"/>
        <w:rPr>
          <w:lang w:val="el-GR"/>
        </w:rPr>
      </w:pPr>
      <w:r w:rsidRPr="007676DB">
        <w:rPr>
          <w:lang w:val="el-GR"/>
        </w:rPr>
        <w:t xml:space="preserve">Ο Ανάδοχος οφείλει να παρέχει υπηρεσίες Εγγύησης σύμφωνα με τα απαιτούμενα στην Παρ. </w:t>
      </w:r>
      <w:r>
        <w:rPr>
          <w:lang w:val="el-GR"/>
        </w:rPr>
        <w:fldChar w:fldCharType="begin"/>
      </w:r>
      <w:r>
        <w:rPr>
          <w:lang w:val="el-GR"/>
        </w:rPr>
        <w:instrText xml:space="preserve"> REF _Ref71631809 \r \h </w:instrText>
      </w:r>
      <w:r>
        <w:rPr>
          <w:lang w:val="el-GR"/>
        </w:rPr>
      </w:r>
      <w:r>
        <w:rPr>
          <w:lang w:val="el-GR"/>
        </w:rPr>
        <w:fldChar w:fldCharType="separate"/>
      </w:r>
      <w:r w:rsidR="00693CB6">
        <w:rPr>
          <w:lang w:val="el-GR"/>
        </w:rPr>
        <w:t>7.3.1</w:t>
      </w:r>
      <w:r>
        <w:rPr>
          <w:lang w:val="el-GR"/>
        </w:rPr>
        <w:fldChar w:fldCharType="end"/>
      </w:r>
      <w:r>
        <w:rPr>
          <w:lang w:val="el-GR"/>
        </w:rPr>
        <w:t xml:space="preserve"> </w:t>
      </w:r>
      <w:r w:rsidRPr="007676DB">
        <w:rPr>
          <w:lang w:val="el-GR"/>
        </w:rPr>
        <w:t xml:space="preserve">της παρούσας. </w:t>
      </w:r>
    </w:p>
    <w:p w14:paraId="580755D8" w14:textId="49EEF81A" w:rsidR="00631888" w:rsidRPr="007676DB" w:rsidRDefault="00631888" w:rsidP="00631888">
      <w:pPr>
        <w:spacing w:before="120"/>
        <w:rPr>
          <w:lang w:val="el-GR"/>
        </w:rPr>
      </w:pPr>
      <w:r w:rsidRPr="007676DB">
        <w:rPr>
          <w:lang w:val="el-GR"/>
        </w:rPr>
        <w:lastRenderedPageBreak/>
        <w:t xml:space="preserve">Επιπλέον εφόσον αυτό απαιτηθεί από τον Κύριο του Έργου υποχρεούται να παρέχει υπηρεσίες συντήρησης σύμφωνα με τα απαιτούμενα στην Παρ. </w:t>
      </w:r>
      <w:r w:rsidRPr="007676DB">
        <w:rPr>
          <w:lang w:val="el-GR"/>
        </w:rPr>
        <w:fldChar w:fldCharType="begin"/>
      </w:r>
      <w:r w:rsidRPr="007676DB">
        <w:rPr>
          <w:lang w:val="el-GR"/>
        </w:rPr>
        <w:instrText xml:space="preserve"> REF _Ref236033114 \r \h  \* MERGEFORMAT </w:instrText>
      </w:r>
      <w:r w:rsidRPr="007676DB">
        <w:rPr>
          <w:lang w:val="el-GR"/>
        </w:rPr>
      </w:r>
      <w:r w:rsidRPr="007676DB">
        <w:rPr>
          <w:lang w:val="el-GR"/>
        </w:rPr>
        <w:fldChar w:fldCharType="separate"/>
      </w:r>
      <w:r w:rsidR="00693CB6">
        <w:rPr>
          <w:lang w:val="el-GR"/>
        </w:rPr>
        <w:t>7.3.2</w:t>
      </w:r>
      <w:r w:rsidRPr="007676DB">
        <w:rPr>
          <w:lang w:val="el-GR"/>
        </w:rPr>
        <w:fldChar w:fldCharType="end"/>
      </w:r>
      <w:r w:rsidRPr="007676DB">
        <w:rPr>
          <w:lang w:val="el-GR"/>
        </w:rPr>
        <w:t>.</w:t>
      </w:r>
    </w:p>
    <w:p w14:paraId="2C75235A" w14:textId="58339B62" w:rsidR="00631888" w:rsidRDefault="00631888" w:rsidP="00631888">
      <w:pPr>
        <w:rPr>
          <w:lang w:val="el-GR"/>
        </w:rPr>
      </w:pPr>
      <w:r w:rsidRPr="007676DB">
        <w:rPr>
          <w:lang w:val="el-GR"/>
        </w:rPr>
        <w:t xml:space="preserve">Το κόστος συντήρησης του </w:t>
      </w:r>
      <w:r w:rsidR="0052575A">
        <w:rPr>
          <w:lang w:val="el-GR"/>
        </w:rPr>
        <w:t>Πληροφοριακού</w:t>
      </w:r>
      <w:r>
        <w:rPr>
          <w:lang w:val="el-GR"/>
        </w:rPr>
        <w:t xml:space="preserve"> Συστήματος Ηλεκτρονικής Διαχείρισης Εγγράφων</w:t>
      </w:r>
      <w:r w:rsidRPr="007676DB">
        <w:rPr>
          <w:lang w:val="el-GR"/>
        </w:rPr>
        <w:t xml:space="preserve">, όπως αυτό περιγράφεται στην παράγραφο </w:t>
      </w:r>
      <w:r>
        <w:rPr>
          <w:lang w:val="el-GR"/>
        </w:rPr>
        <w:fldChar w:fldCharType="begin"/>
      </w:r>
      <w:r>
        <w:rPr>
          <w:lang w:val="el-GR"/>
        </w:rPr>
        <w:instrText xml:space="preserve"> REF _Ref236033114 \r \h </w:instrText>
      </w:r>
      <w:r>
        <w:rPr>
          <w:lang w:val="el-GR"/>
        </w:rPr>
      </w:r>
      <w:r>
        <w:rPr>
          <w:lang w:val="el-GR"/>
        </w:rPr>
        <w:fldChar w:fldCharType="separate"/>
      </w:r>
      <w:r w:rsidR="00693CB6">
        <w:rPr>
          <w:lang w:val="el-GR"/>
        </w:rPr>
        <w:t>7.3.2</w:t>
      </w:r>
      <w:r>
        <w:rPr>
          <w:lang w:val="el-GR"/>
        </w:rPr>
        <w:fldChar w:fldCharType="end"/>
      </w:r>
      <w:r w:rsidRPr="007676DB">
        <w:rPr>
          <w:lang w:val="el-GR"/>
        </w:rPr>
        <w:t xml:space="preserve"> , (βλ. </w:t>
      </w:r>
      <w:r>
        <w:rPr>
          <w:lang w:val="el-GR"/>
        </w:rPr>
        <w:fldChar w:fldCharType="begin"/>
      </w:r>
      <w:r>
        <w:rPr>
          <w:lang w:val="el-GR"/>
        </w:rPr>
        <w:instrText xml:space="preserve"> REF _Ref46148857 \h </w:instrText>
      </w:r>
      <w:r>
        <w:rPr>
          <w:lang w:val="el-GR"/>
        </w:rPr>
      </w:r>
      <w:r>
        <w:rPr>
          <w:lang w:val="el-GR"/>
        </w:rPr>
        <w:fldChar w:fldCharType="separate"/>
      </w:r>
      <w:r w:rsidR="00693CB6" w:rsidRPr="00C4217E">
        <w:rPr>
          <w:lang w:val="el-GR"/>
        </w:rPr>
        <w:t>Συγκεντρωτικός Πίνακας Οικονομικής Προσφοράς Συντήρησης</w:t>
      </w:r>
      <w:r>
        <w:rPr>
          <w:lang w:val="el-GR"/>
        </w:rPr>
        <w:fldChar w:fldCharType="end"/>
      </w:r>
      <w:r>
        <w:rPr>
          <w:lang w:val="el-GR"/>
        </w:rPr>
        <w:t xml:space="preserve"> </w:t>
      </w:r>
      <w:r w:rsidRPr="007676DB">
        <w:rPr>
          <w:lang w:val="el-GR"/>
        </w:rPr>
        <w:t xml:space="preserve">/ στήλη «ΣΥΝΟΛΙΚΗ ΕΤΗΣΙΑ ΑΞΙΑ ΣΥΝΤΗΡΗΣΗΣ (ΧΩΡΙΣ ΦΠΑ)») </w:t>
      </w:r>
      <w:r w:rsidRPr="007676DB">
        <w:rPr>
          <w:b/>
          <w:lang w:val="el-GR"/>
        </w:rPr>
        <w:t>για κάθε έτος μετά την προσφερόμενη Περίοδο Εγγύησης και έως τη λήξη της ΠΕΣ</w:t>
      </w:r>
      <w:r w:rsidRPr="007676DB">
        <w:rPr>
          <w:lang w:val="el-GR"/>
        </w:rPr>
        <w:t>, δεν μπορεί να</w:t>
      </w:r>
      <w:r w:rsidRPr="007676DB">
        <w:rPr>
          <w:b/>
          <w:lang w:val="el-GR"/>
        </w:rPr>
        <w:t xml:space="preserve"> </w:t>
      </w:r>
      <w:r w:rsidRPr="007676DB">
        <w:rPr>
          <w:lang w:val="el-GR"/>
        </w:rPr>
        <w:t xml:space="preserve">είναι μικρότερο του </w:t>
      </w:r>
      <w:r>
        <w:rPr>
          <w:b/>
          <w:lang w:val="el-GR"/>
        </w:rPr>
        <w:t>7</w:t>
      </w:r>
      <w:r w:rsidRPr="007676DB">
        <w:rPr>
          <w:b/>
          <w:lang w:val="el-GR"/>
        </w:rPr>
        <w:t>%</w:t>
      </w:r>
      <w:r w:rsidRPr="007676DB">
        <w:rPr>
          <w:lang w:val="el-GR"/>
        </w:rPr>
        <w:t xml:space="preserve"> ή μεγαλύτερο του </w:t>
      </w:r>
      <w:r>
        <w:rPr>
          <w:b/>
          <w:lang w:val="el-GR"/>
        </w:rPr>
        <w:t>12</w:t>
      </w:r>
      <w:r w:rsidRPr="007676DB">
        <w:rPr>
          <w:b/>
          <w:lang w:val="el-GR"/>
        </w:rPr>
        <w:t>%</w:t>
      </w:r>
      <w:r w:rsidRPr="007676DB">
        <w:rPr>
          <w:lang w:val="el-GR"/>
        </w:rPr>
        <w:t xml:space="preserve"> της Οικονομικής Προσφοράς του υποψηφίου Αναδόχου για το </w:t>
      </w:r>
      <w:r>
        <w:rPr>
          <w:lang w:val="el-GR"/>
        </w:rPr>
        <w:t>Πληροφοριακό Σύστημα Ηλεκτρονικής Διαχείρισης Εγγράφων</w:t>
      </w:r>
      <w:r w:rsidRPr="007676DB">
        <w:rPr>
          <w:lang w:val="el-GR"/>
        </w:rPr>
        <w:t xml:space="preserve"> (βλ. </w:t>
      </w:r>
      <w:r>
        <w:rPr>
          <w:lang w:val="el-GR"/>
        </w:rPr>
        <w:fldChar w:fldCharType="begin"/>
      </w:r>
      <w:r>
        <w:rPr>
          <w:lang w:val="el-GR"/>
        </w:rPr>
        <w:instrText xml:space="preserve"> REF _Ref52978018 \h </w:instrText>
      </w:r>
      <w:r>
        <w:rPr>
          <w:lang w:val="el-GR"/>
        </w:rPr>
      </w:r>
      <w:r>
        <w:rPr>
          <w:lang w:val="el-GR"/>
        </w:rPr>
        <w:fldChar w:fldCharType="separate"/>
      </w:r>
      <w:r w:rsidR="00693CB6" w:rsidRPr="00C4217E">
        <w:rPr>
          <w:lang w:val="el-GR"/>
        </w:rPr>
        <w:t>Συγκεντρωτικός Πίνακας Οικονομικής Προσφοράς Έργου</w:t>
      </w:r>
      <w:r>
        <w:rPr>
          <w:lang w:val="el-GR"/>
        </w:rPr>
        <w:fldChar w:fldCharType="end"/>
      </w:r>
      <w:r>
        <w:rPr>
          <w:lang w:val="el-GR"/>
        </w:rPr>
        <w:t xml:space="preserve"> </w:t>
      </w:r>
      <w:r w:rsidRPr="007676DB">
        <w:rPr>
          <w:lang w:val="el-GR"/>
        </w:rPr>
        <w:t xml:space="preserve">/ </w:t>
      </w:r>
      <w:r>
        <w:rPr>
          <w:lang w:val="el-GR"/>
        </w:rPr>
        <w:t>γραμμή «Έτοιμο Λογισμικό (Πίνακας 1) και γραμμή «Εφαρμογές (Πίνακας 2)</w:t>
      </w:r>
      <w:r w:rsidRPr="007676DB">
        <w:rPr>
          <w:lang w:val="el-GR"/>
        </w:rPr>
        <w:t xml:space="preserve"> στήλη «ΣΥΝΟΛΙΚΗ ΑΞΙΑ ΕΡΓΟΥ (ΧΩΡΙΣ ΦΠΑ)»).</w:t>
      </w:r>
    </w:p>
    <w:p w14:paraId="24D9EC0B" w14:textId="77777777" w:rsidR="00631888" w:rsidRDefault="00631888" w:rsidP="00631888">
      <w:pPr>
        <w:rPr>
          <w:lang w:val="el-GR"/>
        </w:rPr>
      </w:pPr>
    </w:p>
    <w:p w14:paraId="57412C40" w14:textId="77777777" w:rsidR="00631888" w:rsidRPr="009E0780" w:rsidRDefault="00631888" w:rsidP="00474644">
      <w:pPr>
        <w:numPr>
          <w:ilvl w:val="2"/>
          <w:numId w:val="115"/>
        </w:numPr>
        <w:rPr>
          <w:b/>
          <w:lang w:val="el-GR"/>
        </w:rPr>
      </w:pPr>
      <w:bookmarkStart w:id="641" w:name="_Toc45711977"/>
      <w:bookmarkStart w:id="642" w:name="_Toc58512425"/>
      <w:bookmarkStart w:id="643" w:name="_Toc515972687"/>
      <w:r w:rsidRPr="009E0780">
        <w:rPr>
          <w:b/>
          <w:lang w:val="el-GR"/>
        </w:rPr>
        <w:t>Εμπιστευτικότητα</w:t>
      </w:r>
      <w:bookmarkEnd w:id="641"/>
      <w:bookmarkEnd w:id="642"/>
    </w:p>
    <w:p w14:paraId="7A4B6D50" w14:textId="77777777" w:rsidR="00631888" w:rsidRPr="009E0780" w:rsidRDefault="00631888" w:rsidP="00631888">
      <w:pPr>
        <w:rPr>
          <w:lang w:val="el-GR"/>
        </w:rPr>
      </w:pPr>
      <w:r w:rsidRPr="009E0780">
        <w:rPr>
          <w:lang w:val="el-GR"/>
        </w:rPr>
        <w:t xml:space="preserve">Μετά την ολοκλήρωση της αξιολόγησης των προφορών που θα υποβληθούν και με την ανάδειξη του Αναδόχου που θα κληθεί να υλοποιήσει το Έργο, θα υπογραφεί η Σύμβαση, σύμφωνα με τις ισχύουσες διατάξεις. Επισημαίνεται, ότι </w:t>
      </w:r>
      <w:r w:rsidRPr="003668E8">
        <w:rPr>
          <w:lang w:val="el-GR"/>
        </w:rPr>
        <w:t>καθ’ όλη τη διάρκεια της Σύμβασης, αλλά και μετά τη λήξη ή λύση αυτής και για διάρκεια τουλάχιστον δέκα πέντε (15) ετών, ο Ανάδοχος θα αναλάβει την υποχρέωση να τηρήσει εμπιστευτικές και να μη γνωστοποιήσει σε οποιοδήποτε</w:t>
      </w:r>
      <w:r w:rsidRPr="009E0780">
        <w:rPr>
          <w:lang w:val="el-GR"/>
        </w:rPr>
        <w:t xml:space="preserve"> τρίτο, οποιαδήποτε έγγραφα ή πληροφορίες που θα περιέλθουν σε γνώση του κατά την εκτέλεση των υπηρεσιών και την εκπλήρωση των υποχρεώσεων του. Επίσης, θα αναλάβει την υποχρέωση να μη γνωστοποιήσει μέρος ή το σύνολο του Έργου που θα εκτελέσει, χωρίς την προηγούμενη έγγραφη έγκριση της Αναθέτουσας Αρχής. </w:t>
      </w:r>
    </w:p>
    <w:p w14:paraId="3AAD7CA4" w14:textId="77777777" w:rsidR="00631888" w:rsidRPr="009E0780" w:rsidRDefault="00631888" w:rsidP="00631888">
      <w:pPr>
        <w:rPr>
          <w:lang w:val="el-GR"/>
        </w:rPr>
      </w:pPr>
      <w:r w:rsidRPr="009E0780">
        <w:rPr>
          <w:lang w:val="el-GR"/>
        </w:rPr>
        <w:t xml:space="preserve">Ειδικότερα: </w:t>
      </w:r>
    </w:p>
    <w:p w14:paraId="2C936CAE" w14:textId="77777777" w:rsidR="00631888" w:rsidRPr="009E0780" w:rsidRDefault="00631888" w:rsidP="00631888">
      <w:pPr>
        <w:rPr>
          <w:lang w:val="el-GR"/>
        </w:rPr>
      </w:pPr>
      <w:r w:rsidRPr="009E0780">
        <w:rPr>
          <w:lang w:val="el-GR"/>
        </w:rPr>
        <w:t>•</w:t>
      </w:r>
      <w:r w:rsidRPr="009E0780">
        <w:rPr>
          <w:lang w:val="el-GR"/>
        </w:rPr>
        <w:tab/>
        <w:t xml:space="preserve">Ο Ανάδοχος υποχρεούται να τηρεί εχεμύθεια ως προς τις εμπιστευτικές πληροφορίες και τα στοιχεία που σχετίζονται με τις δραστηριότητες του Αγοραστή. Ως εμπιστευτικές πληροφορίες και στοιχεία νοούνται όσα δεν είναι γνωστά στους τρίτους, ακόμα και αν δεν έχουν χαρακτηρισθεί από την Αναθέτουσα Αρχή ως εμπιστευτικά. Η τήρηση εμπιστευτικών πληροφοριών από τον Ανάδοχο </w:t>
      </w:r>
      <w:proofErr w:type="spellStart"/>
      <w:r w:rsidRPr="009E0780">
        <w:rPr>
          <w:lang w:val="el-GR"/>
        </w:rPr>
        <w:t>διέπεται</w:t>
      </w:r>
      <w:proofErr w:type="spellEnd"/>
      <w:r w:rsidRPr="009E0780">
        <w:rPr>
          <w:lang w:val="el-GR"/>
        </w:rPr>
        <w:t xml:space="preserve"> από τις κείμενες διατάξεις και το νομοθετικό πλαίσιο και πρέπει να είναι εφάμιλλο της εμπιστευτικότητας που τηρεί ο Ανάδοχος για το δικό του Οργανισμό και για τις δικές του πληροφορίες εμπιστευτικού χαρακτήρα.</w:t>
      </w:r>
    </w:p>
    <w:p w14:paraId="2EBD2588" w14:textId="77777777" w:rsidR="00631888" w:rsidRPr="009E0780" w:rsidRDefault="00631888" w:rsidP="00631888">
      <w:pPr>
        <w:rPr>
          <w:lang w:val="el-GR"/>
        </w:rPr>
      </w:pPr>
      <w:r w:rsidRPr="009E0780">
        <w:rPr>
          <w:lang w:val="el-GR"/>
        </w:rPr>
        <w:t>•</w:t>
      </w:r>
      <w:r w:rsidRPr="009E0780">
        <w:rPr>
          <w:lang w:val="el-GR"/>
        </w:rPr>
        <w:tab/>
        <w:t xml:space="preserve">Ο Ανάδοχος υποχρεούται να αποφεύγει οποιαδήποτε εμπλοκή των συμφερόντων του με τα συμφέροντα της Αναθέτουσας Αρχής, να παραδώσει με τη λήξη της Σύμβασης όλα τα στοιχεία, έγγραφα κ.λπ. που έχει στην κατοχή του και αφορούν τον Αγοραστή,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w:t>
      </w:r>
    </w:p>
    <w:p w14:paraId="29558F79" w14:textId="77777777" w:rsidR="00631888" w:rsidRPr="009E0780" w:rsidRDefault="00631888" w:rsidP="00631888">
      <w:pPr>
        <w:rPr>
          <w:lang w:val="el-GR"/>
        </w:rPr>
      </w:pPr>
      <w:r w:rsidRPr="009E0780">
        <w:rPr>
          <w:lang w:val="el-GR"/>
        </w:rPr>
        <w:t>•</w:t>
      </w:r>
      <w:r w:rsidRPr="009E0780">
        <w:rPr>
          <w:lang w:val="el-GR"/>
        </w:rPr>
        <w:tab/>
        <w:t xml:space="preserve">Ο Ανάδοχος υποχρεούται να προστατεύει το απόρρητο και τα αρχεία που αφορούν σε προσωπικά δεδομένα ατόμων και που τυχόν έχει στην κατοχή του για την υλοποίηση και παραγωγική λειτουργία του Έργου, ακόμη και μετά τη λήξη του, με βάση τα αναφερόμενα στη Σύμβαση. Ο Ανάδοχος οφείλει να λάβει όλα τα αναγκαία μέτρα, προκειμένου να διασφαλίσει ότι και οι υπάλληλοι/ συνεργάτες/ υπεργολάβοι του γνωρίζουν και συμμορφώνονται με τις παραπάνω υποχρεώσεις. Τα συμβαλλόμενα μέρη συμφωνούν ότι, σε περίπτωση υπαιτιότητας του Αναδόχου μη τήρησης των παραπάνω υποχρεώσεων εχεμύθειας, ο Ανάδοχος θα καταβάλει στον Αγοραστή ποινική ρήτρα ίση με το ποσό της αμοιβής του από τη Σύμβαση. Επίσης, η Αναθέτουσα Αρχή διατηρεί το δικαίωμα να απαιτήσει από τον Ανάδοχο την αποκατάσταση κάθε τυχόν περαιτέρω ζημίας. </w:t>
      </w:r>
    </w:p>
    <w:p w14:paraId="526DF038" w14:textId="77777777" w:rsidR="00631888" w:rsidRPr="009E0780" w:rsidRDefault="00631888" w:rsidP="00631888">
      <w:pPr>
        <w:rPr>
          <w:lang w:val="el-GR"/>
        </w:rPr>
      </w:pPr>
      <w:r w:rsidRPr="009E0780">
        <w:rPr>
          <w:lang w:val="el-GR"/>
        </w:rPr>
        <w:t>•</w:t>
      </w:r>
      <w:r w:rsidRPr="009E0780">
        <w:rPr>
          <w:lang w:val="el-GR"/>
        </w:rPr>
        <w:tab/>
        <w:t>Σημειώνεται, ότι όλο το προσωπικό του Αναδόχου που θα έχει εμπλοκή στην υλοποίηση του έργου θα υπογράψει «Υπεύθυνη Δήλωση Ενημερώσεως Απορρεουσών Υποχρεώσεων από την Εξουσιοδότηση».</w:t>
      </w:r>
    </w:p>
    <w:p w14:paraId="484763DC" w14:textId="77777777" w:rsidR="0002349F" w:rsidRDefault="0002349F" w:rsidP="0002349F">
      <w:pPr>
        <w:pStyle w:val="4"/>
        <w:numPr>
          <w:ilvl w:val="1"/>
          <w:numId w:val="115"/>
        </w:numPr>
        <w:tabs>
          <w:tab w:val="left" w:pos="993"/>
          <w:tab w:val="num" w:pos="1440"/>
        </w:tabs>
        <w:ind w:left="576" w:hanging="576"/>
        <w:rPr>
          <w:rFonts w:cs="Tahoma"/>
          <w:szCs w:val="22"/>
          <w:lang w:val="el-GR"/>
        </w:rPr>
      </w:pPr>
      <w:bookmarkStart w:id="644" w:name="_Ref89075678"/>
      <w:bookmarkStart w:id="645" w:name="_Toc89441325"/>
      <w:bookmarkStart w:id="646" w:name="_Toc89441843"/>
      <w:r w:rsidRPr="00E41FE4">
        <w:rPr>
          <w:rFonts w:cs="Tahoma"/>
          <w:szCs w:val="22"/>
          <w:lang w:val="el-GR"/>
        </w:rPr>
        <w:lastRenderedPageBreak/>
        <w:t>Υπηρεσίες Υποστήριξης ΟΠΣ ΤΑ</w:t>
      </w:r>
      <w:bookmarkEnd w:id="644"/>
      <w:bookmarkEnd w:id="645"/>
      <w:bookmarkEnd w:id="646"/>
    </w:p>
    <w:p w14:paraId="75CEBBB8" w14:textId="77777777" w:rsidR="0002349F" w:rsidRPr="00E41FE4" w:rsidRDefault="0002349F" w:rsidP="0002349F">
      <w:pPr>
        <w:spacing w:line="276" w:lineRule="auto"/>
        <w:rPr>
          <w:lang w:val="el-GR"/>
        </w:rPr>
      </w:pPr>
      <w:r w:rsidRPr="00E41FE4">
        <w:rPr>
          <w:lang w:val="el-GR"/>
        </w:rPr>
        <w:t>Σύμφωνα με τις Οδηγίες του ΣΔΕ (Συστήματος Διαχείρισης Ελέγχου) του Ταμείου Ανάκαμψης και Ανθεκτικότητας, από το οποίο γίνεται η χρηματοδότηση του έργου</w:t>
      </w:r>
      <w:r w:rsidRPr="00E41FE4">
        <w:rPr>
          <w:b/>
          <w:lang w:val="el-GR"/>
        </w:rPr>
        <w:t xml:space="preserve">, ο Ανάδοχος της παρούσας σύμβασης θα υποχρεούται να ενημερώνει το ΟΠΣ ΤΑ (Ολοκληρωμένο Πληροφοριακό Σύστημα Ταμεία Ανάκαμψης) </w:t>
      </w:r>
      <w:r w:rsidRPr="0014064C">
        <w:rPr>
          <w:b/>
          <w:lang w:val="el-GR"/>
        </w:rPr>
        <w:t>για την</w:t>
      </w:r>
      <w:r w:rsidRPr="00334FCA">
        <w:rPr>
          <w:b/>
          <w:lang w:val="el-GR"/>
        </w:rPr>
        <w:t xml:space="preserve"> πρόοδο υλοποίησης της σύμβασης</w:t>
      </w:r>
      <w:r w:rsidRPr="00E41FE4">
        <w:rPr>
          <w:lang w:val="el-GR"/>
        </w:rPr>
        <w:t xml:space="preserve"> και την τήρηση των συμβατικών του υποχρεώσεων αναφορικά με τις φάσεις, τα πακέτα έργου και τα παραδοτέα, όπως αυτά αποτυπώνονται στο Τεχνικό Δελτίο Σύμβασης. </w:t>
      </w:r>
    </w:p>
    <w:p w14:paraId="17048904" w14:textId="77777777" w:rsidR="0002349F" w:rsidRPr="00E41FE4" w:rsidRDefault="0002349F" w:rsidP="0002349F">
      <w:pPr>
        <w:spacing w:line="276" w:lineRule="auto"/>
        <w:rPr>
          <w:lang w:val="el-GR"/>
        </w:rPr>
      </w:pPr>
      <w:r w:rsidRPr="00E41FE4">
        <w:rPr>
          <w:lang w:val="el-GR"/>
        </w:rPr>
        <w:t xml:space="preserve">Η ενημέρωση της προόδου της σύμβασης </w:t>
      </w:r>
      <w:r w:rsidRPr="00E41FE4">
        <w:rPr>
          <w:b/>
          <w:lang w:val="el-GR"/>
        </w:rPr>
        <w:t>γίνεται με συμπλήρωση από τον Ανάδοχο του Εντύπου Δ6_Δελτίο Παρακολούθησης Υλοποίησης Σύμβασης.</w:t>
      </w:r>
      <w:r w:rsidRPr="00E41FE4">
        <w:rPr>
          <w:lang w:val="el-GR"/>
        </w:rPr>
        <w:t xml:space="preserve"> </w:t>
      </w:r>
    </w:p>
    <w:p w14:paraId="24092C02" w14:textId="77777777" w:rsidR="0002349F" w:rsidRPr="00E41FE4" w:rsidRDefault="0002349F" w:rsidP="0002349F">
      <w:pPr>
        <w:spacing w:line="276" w:lineRule="auto"/>
        <w:rPr>
          <w:lang w:val="el-GR"/>
        </w:rPr>
      </w:pPr>
      <w:r w:rsidRPr="00E41FE4">
        <w:rPr>
          <w:lang w:val="el-GR"/>
        </w:rPr>
        <w:t xml:space="preserve">Το Δελτίο Παρακολούθησης Υλοποίησης Σύμβασης συνιστά μία εποπτική καταγραφή των βασικών συνιστωσών υλοποίησης του φυσικού και οικονομικού αντικειμένου του έργου και παρέχει πληροφορίες ως προς την πρόοδο των επιμέρους ενεργειών και τυχόν αποκλίσεις από τον αρχικό προγραμματισμό, καθώς και ως προς τη </w:t>
      </w:r>
      <w:proofErr w:type="spellStart"/>
      <w:r w:rsidRPr="00E41FE4">
        <w:rPr>
          <w:lang w:val="el-GR"/>
        </w:rPr>
        <w:t>ρεαλιστικότητα</w:t>
      </w:r>
      <w:proofErr w:type="spellEnd"/>
      <w:r w:rsidRPr="00E41FE4">
        <w:rPr>
          <w:lang w:val="el-GR"/>
        </w:rPr>
        <w:t xml:space="preserve"> των προβλέψεων ολοκλήρωσης των επιμέρους σταδίων και την έγκαιρη ολοκλήρωση του. Περιλαμβάνει επιπλέον στοιχεία για τις ενέργειες ωρίμανσης που υπολείπονται κατά το χρόνο υπογραφής της σύμβασης. </w:t>
      </w:r>
    </w:p>
    <w:p w14:paraId="0EE9FC21" w14:textId="77777777" w:rsidR="0002349F" w:rsidRPr="00E41FE4" w:rsidRDefault="0002349F" w:rsidP="0002349F">
      <w:pPr>
        <w:spacing w:line="276" w:lineRule="auto"/>
        <w:rPr>
          <w:lang w:val="el-GR"/>
        </w:rPr>
      </w:pPr>
      <w:r w:rsidRPr="003957A0">
        <w:rPr>
          <w:b/>
          <w:lang w:val="el-GR"/>
        </w:rPr>
        <w:t>Ο Ανάδοχος ενημερώνει το Δελτίο Παρακολούθησης Υλοποίησης Σύμβασης μια φορά ανά μήνα,</w:t>
      </w:r>
      <w:r w:rsidRPr="00E41FE4">
        <w:rPr>
          <w:lang w:val="el-GR"/>
        </w:rPr>
        <w:t xml:space="preserve"> καθώς και κάθε φορά που: </w:t>
      </w:r>
    </w:p>
    <w:p w14:paraId="417A48B1" w14:textId="77777777" w:rsidR="0002349F" w:rsidRPr="00E41FE4" w:rsidRDefault="0002349F" w:rsidP="0002349F">
      <w:pPr>
        <w:pStyle w:val="aff"/>
        <w:numPr>
          <w:ilvl w:val="0"/>
          <w:numId w:val="6"/>
        </w:numPr>
        <w:spacing w:line="276" w:lineRule="auto"/>
        <w:ind w:left="714" w:hanging="357"/>
        <w:contextualSpacing w:val="0"/>
        <w:rPr>
          <w:lang w:val="el-GR"/>
        </w:rPr>
      </w:pPr>
      <w:r w:rsidRPr="00E41FE4">
        <w:rPr>
          <w:lang w:val="el-GR"/>
        </w:rPr>
        <w:t xml:space="preserve">μία ενέργεια δεν επιτυγχάνεται εντός της προβλεπόμενης χρονικής προθεσμίας, προκειμένου να δηλωθεί η νέα εκτιμώμενη ημερομηνία ολοκλήρωσής της (εφόσον δεν επιφέρει αλλαγές στο συνολικό χρονοδιάγραμμα του έργου στο ΕΣΑΑ, αλλιώς υποβάλλει αίτημα τροποποίησης του ΤΔΕ), ή παρουσιάζεται πρόβλημα ή εμπλοκή στην υλοποίησή της. </w:t>
      </w:r>
    </w:p>
    <w:p w14:paraId="0B438BD1" w14:textId="77777777" w:rsidR="0002349F" w:rsidRPr="00E41FE4" w:rsidRDefault="0002349F" w:rsidP="0002349F">
      <w:pPr>
        <w:pStyle w:val="aff"/>
        <w:numPr>
          <w:ilvl w:val="0"/>
          <w:numId w:val="6"/>
        </w:numPr>
        <w:spacing w:line="276" w:lineRule="auto"/>
        <w:ind w:left="714" w:hanging="357"/>
        <w:contextualSpacing w:val="0"/>
        <w:rPr>
          <w:lang w:val="el-GR"/>
        </w:rPr>
      </w:pPr>
      <w:r w:rsidRPr="0014064C">
        <w:rPr>
          <w:lang w:val="el-GR"/>
        </w:rPr>
        <w:t>επιτυγχάνεται ένα Ορόσημο/Στόχος, κα</w:t>
      </w:r>
      <w:r w:rsidRPr="00334FCA">
        <w:rPr>
          <w:lang w:val="el-GR"/>
        </w:rPr>
        <w:t xml:space="preserve">ι πριν την ανάθεση του ελέγχου της επίτευξής του, σύμφωνα με οριζόμενα στη Διαδικασία Δ7_Δήλωση Επίτευξης Οροσήμων/Στόχων. </w:t>
      </w:r>
    </w:p>
    <w:p w14:paraId="3957786A" w14:textId="77777777" w:rsidR="0002349F" w:rsidRPr="00E41FE4" w:rsidRDefault="0002349F" w:rsidP="0002349F">
      <w:pPr>
        <w:rPr>
          <w:lang w:val="el-GR"/>
        </w:rPr>
      </w:pPr>
      <w:r w:rsidRPr="00E41FE4">
        <w:rPr>
          <w:lang w:val="el-GR"/>
        </w:rPr>
        <w:t xml:space="preserve">Μετά τη συμπλήρωση του Δελτίου Παρακολούθησης στο ΟΠΣ, </w:t>
      </w:r>
      <w:r w:rsidRPr="00E41FE4">
        <w:rPr>
          <w:b/>
          <w:lang w:val="el-GR"/>
        </w:rPr>
        <w:t xml:space="preserve">ο Ανάδοχος ενημερώνει μέσω ΟΠΣ ΤΑ </w:t>
      </w:r>
      <w:r w:rsidRPr="00E41FE4">
        <w:rPr>
          <w:lang w:val="el-GR"/>
        </w:rPr>
        <w:t>τον Φορέα Υλοποίησης – Κοινωνία της Πληροφορίας ΜΑΕ.</w:t>
      </w:r>
    </w:p>
    <w:p w14:paraId="5EA57753" w14:textId="77777777" w:rsidR="00631888" w:rsidRPr="009E0780" w:rsidRDefault="00631888" w:rsidP="00631888">
      <w:pPr>
        <w:rPr>
          <w:lang w:val="el-GR"/>
        </w:rPr>
      </w:pPr>
      <w:r w:rsidRPr="009E0780">
        <w:rPr>
          <w:lang w:val="el-GR"/>
        </w:rPr>
        <w:br w:type="page"/>
      </w:r>
    </w:p>
    <w:bookmarkEnd w:id="643"/>
    <w:p w14:paraId="0CDF82F9" w14:textId="77777777" w:rsidR="00631888" w:rsidRPr="00C77D57" w:rsidRDefault="00631888" w:rsidP="00631888">
      <w:pPr>
        <w:rPr>
          <w:lang w:val="el-GR"/>
        </w:rPr>
      </w:pPr>
    </w:p>
    <w:p w14:paraId="75B0396F" w14:textId="6DAD0F9C" w:rsidR="00631888" w:rsidRPr="00EF2204" w:rsidRDefault="00631888" w:rsidP="002A0D70">
      <w:pPr>
        <w:pStyle w:val="3"/>
        <w:numPr>
          <w:ilvl w:val="0"/>
          <w:numId w:val="25"/>
        </w:numPr>
        <w:rPr>
          <w:lang w:val="el-GR"/>
        </w:rPr>
      </w:pPr>
      <w:bookmarkStart w:id="647" w:name="_Ref71628724"/>
      <w:bookmarkStart w:id="648" w:name="_Ref71628999"/>
      <w:bookmarkStart w:id="649" w:name="_Ref71629012"/>
      <w:bookmarkStart w:id="650" w:name="_Toc76724187"/>
      <w:bookmarkStart w:id="651" w:name="_Toc89441326"/>
      <w:bookmarkStart w:id="652" w:name="_Toc89441844"/>
      <w:r w:rsidRPr="00EF2204">
        <w:rPr>
          <w:lang w:val="el-GR"/>
        </w:rPr>
        <w:t xml:space="preserve">Μεθοδολογία </w:t>
      </w:r>
      <w:r>
        <w:rPr>
          <w:lang w:val="el-GR"/>
        </w:rPr>
        <w:t>Υ</w:t>
      </w:r>
      <w:r w:rsidRPr="00EF2204">
        <w:rPr>
          <w:lang w:val="el-GR"/>
        </w:rPr>
        <w:t>λοποίησης</w:t>
      </w:r>
      <w:bookmarkEnd w:id="647"/>
      <w:bookmarkEnd w:id="648"/>
      <w:bookmarkEnd w:id="649"/>
      <w:bookmarkEnd w:id="650"/>
      <w:bookmarkEnd w:id="651"/>
      <w:bookmarkEnd w:id="652"/>
    </w:p>
    <w:p w14:paraId="04985342" w14:textId="77777777" w:rsidR="00631888" w:rsidRPr="00025B9C" w:rsidRDefault="00631888" w:rsidP="00474644">
      <w:pPr>
        <w:pStyle w:val="aff"/>
        <w:keepNext/>
        <w:numPr>
          <w:ilvl w:val="0"/>
          <w:numId w:val="115"/>
        </w:numPr>
        <w:tabs>
          <w:tab w:val="left" w:pos="993"/>
        </w:tabs>
        <w:spacing w:before="240" w:after="60"/>
        <w:contextualSpacing w:val="0"/>
        <w:outlineLvl w:val="3"/>
        <w:rPr>
          <w:b/>
          <w:bCs/>
          <w:vanish/>
          <w:lang w:val="el-GR"/>
        </w:rPr>
      </w:pPr>
    </w:p>
    <w:p w14:paraId="62BECF3C" w14:textId="77777777" w:rsidR="00631888" w:rsidRDefault="00631888" w:rsidP="004137CC">
      <w:pPr>
        <w:pStyle w:val="4"/>
        <w:numPr>
          <w:ilvl w:val="1"/>
          <w:numId w:val="115"/>
        </w:numPr>
        <w:tabs>
          <w:tab w:val="left" w:pos="540"/>
        </w:tabs>
        <w:ind w:left="993" w:hanging="993"/>
        <w:rPr>
          <w:rFonts w:cs="Tahoma"/>
          <w:szCs w:val="22"/>
          <w:lang w:val="el-GR"/>
        </w:rPr>
      </w:pPr>
      <w:bookmarkStart w:id="653" w:name="_Ref71628791"/>
      <w:bookmarkStart w:id="654" w:name="_Toc76724188"/>
      <w:bookmarkStart w:id="655" w:name="_Toc89441327"/>
      <w:bookmarkStart w:id="656" w:name="_Toc89441845"/>
      <w:r w:rsidRPr="00EF2204">
        <w:rPr>
          <w:rFonts w:cs="Tahoma"/>
          <w:szCs w:val="22"/>
          <w:lang w:val="el-GR"/>
        </w:rPr>
        <w:t>Χρονοδιάγραμμα</w:t>
      </w:r>
      <w:bookmarkEnd w:id="653"/>
      <w:bookmarkEnd w:id="654"/>
      <w:bookmarkEnd w:id="655"/>
      <w:bookmarkEnd w:id="656"/>
      <w:r w:rsidRPr="00EF2204">
        <w:rPr>
          <w:rFonts w:cs="Tahoma"/>
          <w:szCs w:val="22"/>
          <w:lang w:val="el-GR"/>
        </w:rPr>
        <w:tab/>
      </w:r>
    </w:p>
    <w:p w14:paraId="4D211CD8" w14:textId="77777777" w:rsidR="00631888" w:rsidRPr="00FC0BE5" w:rsidRDefault="00631888" w:rsidP="00631888">
      <w:pPr>
        <w:rPr>
          <w:rFonts w:eastAsia="SimSun"/>
          <w:lang w:val="el-GR"/>
        </w:rPr>
      </w:pPr>
      <w:r w:rsidRPr="00FC0BE5">
        <w:rPr>
          <w:rFonts w:eastAsia="SimSun"/>
          <w:lang w:val="el-GR"/>
        </w:rPr>
        <w:t xml:space="preserve">Η συνολική </w:t>
      </w:r>
      <w:r w:rsidRPr="00FC0BE5">
        <w:rPr>
          <w:rFonts w:eastAsia="SimSun"/>
          <w:b/>
          <w:lang w:val="el-GR"/>
        </w:rPr>
        <w:t>διάρκεια</w:t>
      </w:r>
      <w:r w:rsidRPr="00FC0BE5">
        <w:rPr>
          <w:rFonts w:eastAsia="SimSun"/>
          <w:lang w:val="el-GR"/>
        </w:rPr>
        <w:t xml:space="preserve"> της σύμβασης ορίζεται σε</w:t>
      </w:r>
      <w:r w:rsidRPr="00FC0BE5">
        <w:rPr>
          <w:rFonts w:eastAsia="SimSun"/>
          <w:b/>
          <w:bCs/>
          <w:lang w:val="el-GR"/>
        </w:rPr>
        <w:t xml:space="preserve"> δέκα </w:t>
      </w:r>
      <w:r>
        <w:rPr>
          <w:rFonts w:eastAsia="SimSun"/>
          <w:b/>
          <w:bCs/>
          <w:lang w:val="el-GR"/>
        </w:rPr>
        <w:t>επτά</w:t>
      </w:r>
      <w:r w:rsidRPr="00FC0BE5">
        <w:rPr>
          <w:rFonts w:eastAsia="SimSun"/>
          <w:b/>
          <w:bCs/>
          <w:lang w:val="el-GR"/>
        </w:rPr>
        <w:t xml:space="preserve"> (1</w:t>
      </w:r>
      <w:r>
        <w:rPr>
          <w:rFonts w:eastAsia="SimSun"/>
          <w:b/>
          <w:bCs/>
          <w:lang w:val="el-GR"/>
        </w:rPr>
        <w:t>7</w:t>
      </w:r>
      <w:r w:rsidRPr="00FC0BE5">
        <w:rPr>
          <w:rFonts w:eastAsia="SimSun"/>
          <w:b/>
          <w:bCs/>
          <w:lang w:val="el-GR"/>
        </w:rPr>
        <w:t>) μήνες</w:t>
      </w:r>
      <w:r w:rsidRPr="00FC0BE5">
        <w:rPr>
          <w:rFonts w:eastAsia="SimSun"/>
          <w:lang w:val="el-GR"/>
        </w:rPr>
        <w:t xml:space="preserve"> και νοείται το χρονι</w:t>
      </w:r>
      <w:r w:rsidRPr="00FC0BE5">
        <w:rPr>
          <w:rFonts w:eastAsia="SimSun"/>
          <w:lang w:val="el-GR"/>
        </w:rPr>
        <w:softHyphen/>
        <w:t>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0A5C6177" w14:textId="77777777" w:rsidR="00631888" w:rsidRPr="00FC0BE5" w:rsidRDefault="00631888" w:rsidP="00631888">
      <w:pPr>
        <w:rPr>
          <w:rFonts w:eastAsia="SimSun"/>
          <w:lang w:val="el-GR"/>
        </w:rPr>
      </w:pPr>
      <w:r w:rsidRPr="00FC0BE5">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FC0BE5">
        <w:rPr>
          <w:rFonts w:eastAsia="SimSun"/>
          <w:u w:val="single"/>
          <w:lang w:val="el-GR"/>
        </w:rPr>
        <w:t>μέχρι την παράδοση και του τελευταίου παραδοτέου που ορίζει την λήξη της σύμβαση</w:t>
      </w:r>
      <w:r w:rsidRPr="00FC0BE5">
        <w:rPr>
          <w:rFonts w:eastAsia="SimSun"/>
          <w:lang w:val="el-GR"/>
        </w:rPr>
        <w:t xml:space="preserve">ς και την έναρξη της διαδικασίας για την  οριστική παραλαβή του έργου. </w:t>
      </w:r>
    </w:p>
    <w:p w14:paraId="1513C14A" w14:textId="77777777" w:rsidR="00631888" w:rsidRPr="00FC0BE5" w:rsidRDefault="00631888" w:rsidP="00631888">
      <w:pPr>
        <w:tabs>
          <w:tab w:val="left" w:pos="412"/>
        </w:tabs>
        <w:rPr>
          <w:lang w:val="el-GR"/>
        </w:rPr>
      </w:pPr>
    </w:p>
    <w:tbl>
      <w:tblPr>
        <w:tblW w:w="5000" w:type="pct"/>
        <w:jc w:val="center"/>
        <w:tblLook w:val="04A0" w:firstRow="1" w:lastRow="0" w:firstColumn="1" w:lastColumn="0" w:noHBand="0" w:noVBand="1"/>
      </w:tblPr>
      <w:tblGrid>
        <w:gridCol w:w="987"/>
        <w:gridCol w:w="2551"/>
        <w:gridCol w:w="1406"/>
        <w:gridCol w:w="1485"/>
        <w:gridCol w:w="1223"/>
        <w:gridCol w:w="1976"/>
      </w:tblGrid>
      <w:tr w:rsidR="00631888" w:rsidRPr="00FC0BE5" w14:paraId="1C220171" w14:textId="77777777" w:rsidTr="003026C0">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31EAEA0F" w14:textId="77777777" w:rsidR="00631888" w:rsidRPr="00FC0BE5" w:rsidRDefault="00631888" w:rsidP="003026C0">
            <w:pPr>
              <w:tabs>
                <w:tab w:val="left" w:pos="412"/>
              </w:tabs>
              <w:jc w:val="center"/>
              <w:rPr>
                <w:b/>
                <w:bCs/>
                <w:sz w:val="20"/>
                <w:szCs w:val="20"/>
              </w:rPr>
            </w:pPr>
            <w:r w:rsidRPr="00FC0BE5">
              <w:rPr>
                <w:b/>
                <w:bCs/>
                <w:sz w:val="20"/>
                <w:szCs w:val="20"/>
              </w:rPr>
              <w:t>ΧΡΟΝΟΔΙΑΓΡΑΜΜΑ ΕΡΓΟΥ</w:t>
            </w:r>
          </w:p>
        </w:tc>
      </w:tr>
      <w:tr w:rsidR="00631888" w:rsidRPr="00FC0BE5" w14:paraId="06083602" w14:textId="77777777" w:rsidTr="003026C0">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5F9E042C" w14:textId="77777777" w:rsidR="00631888" w:rsidRPr="00FC0BE5" w:rsidRDefault="00631888" w:rsidP="003026C0">
            <w:pPr>
              <w:tabs>
                <w:tab w:val="left" w:pos="412"/>
              </w:tabs>
              <w:rPr>
                <w:b/>
                <w:bCs/>
                <w:sz w:val="20"/>
                <w:szCs w:val="20"/>
              </w:rPr>
            </w:pPr>
            <w:proofErr w:type="spellStart"/>
            <w:r w:rsidRPr="00FC0BE5">
              <w:rPr>
                <w:b/>
                <w:bCs/>
                <w:sz w:val="20"/>
                <w:szCs w:val="20"/>
              </w:rPr>
              <w:t>Φάση</w:t>
            </w:r>
            <w:proofErr w:type="spellEnd"/>
          </w:p>
        </w:tc>
        <w:tc>
          <w:tcPr>
            <w:tcW w:w="1325" w:type="pct"/>
            <w:tcBorders>
              <w:top w:val="nil"/>
              <w:left w:val="nil"/>
              <w:bottom w:val="single" w:sz="4" w:space="0" w:color="auto"/>
              <w:right w:val="single" w:sz="4" w:space="0" w:color="auto"/>
            </w:tcBorders>
            <w:shd w:val="clear" w:color="000000" w:fill="E2EFDA"/>
            <w:vAlign w:val="center"/>
            <w:hideMark/>
          </w:tcPr>
          <w:p w14:paraId="4C12E7B2" w14:textId="77777777" w:rsidR="00631888" w:rsidRPr="00FC0BE5" w:rsidRDefault="00631888" w:rsidP="003026C0">
            <w:pPr>
              <w:tabs>
                <w:tab w:val="left" w:pos="412"/>
              </w:tabs>
              <w:rPr>
                <w:b/>
                <w:bCs/>
                <w:sz w:val="20"/>
                <w:szCs w:val="20"/>
              </w:rPr>
            </w:pPr>
            <w:proofErr w:type="spellStart"/>
            <w:r w:rsidRPr="00FC0BE5">
              <w:rPr>
                <w:b/>
                <w:bCs/>
                <w:sz w:val="20"/>
                <w:szCs w:val="20"/>
              </w:rPr>
              <w:t>Τίτλος</w:t>
            </w:r>
            <w:proofErr w:type="spellEnd"/>
            <w:r w:rsidRPr="00FC0BE5">
              <w:rPr>
                <w:b/>
                <w:bCs/>
                <w:sz w:val="20"/>
                <w:szCs w:val="20"/>
              </w:rPr>
              <w:t xml:space="preserve"> </w:t>
            </w:r>
            <w:proofErr w:type="spellStart"/>
            <w:r w:rsidRPr="00FC0BE5">
              <w:rPr>
                <w:b/>
                <w:bCs/>
                <w:sz w:val="20"/>
                <w:szCs w:val="20"/>
              </w:rPr>
              <w:t>Φάσης</w:t>
            </w:r>
            <w:proofErr w:type="spellEnd"/>
          </w:p>
        </w:tc>
        <w:tc>
          <w:tcPr>
            <w:tcW w:w="730" w:type="pct"/>
            <w:tcBorders>
              <w:top w:val="nil"/>
              <w:left w:val="nil"/>
              <w:bottom w:val="single" w:sz="4" w:space="0" w:color="auto"/>
              <w:right w:val="single" w:sz="4" w:space="0" w:color="auto"/>
            </w:tcBorders>
            <w:shd w:val="clear" w:color="000000" w:fill="E2EFDA"/>
            <w:vAlign w:val="center"/>
            <w:hideMark/>
          </w:tcPr>
          <w:p w14:paraId="0C4F7E18" w14:textId="77777777" w:rsidR="00631888" w:rsidRPr="00FC0BE5" w:rsidRDefault="00631888" w:rsidP="003026C0">
            <w:pPr>
              <w:tabs>
                <w:tab w:val="left" w:pos="412"/>
              </w:tabs>
              <w:jc w:val="center"/>
              <w:rPr>
                <w:b/>
                <w:bCs/>
                <w:sz w:val="20"/>
                <w:szCs w:val="20"/>
              </w:rPr>
            </w:pPr>
            <w:proofErr w:type="spellStart"/>
            <w:r w:rsidRPr="00FC0BE5">
              <w:rPr>
                <w:b/>
                <w:bCs/>
                <w:sz w:val="20"/>
                <w:szCs w:val="20"/>
              </w:rPr>
              <w:t>Διάρκει</w:t>
            </w:r>
            <w:proofErr w:type="spellEnd"/>
            <w:r w:rsidRPr="00FC0BE5">
              <w:rPr>
                <w:b/>
                <w:bCs/>
                <w:sz w:val="20"/>
                <w:szCs w:val="20"/>
              </w:rPr>
              <w:t xml:space="preserve">α </w:t>
            </w:r>
            <w:proofErr w:type="spellStart"/>
            <w:r w:rsidRPr="00FC0BE5">
              <w:rPr>
                <w:b/>
                <w:bCs/>
                <w:sz w:val="20"/>
                <w:szCs w:val="20"/>
              </w:rPr>
              <w:t>υλο</w:t>
            </w:r>
            <w:proofErr w:type="spellEnd"/>
            <w:r w:rsidRPr="00FC0BE5">
              <w:rPr>
                <w:b/>
                <w:bCs/>
                <w:sz w:val="20"/>
                <w:szCs w:val="20"/>
              </w:rPr>
              <w:t>ποίησης (ΜΗΝΕΣ)</w:t>
            </w:r>
          </w:p>
        </w:tc>
        <w:tc>
          <w:tcPr>
            <w:tcW w:w="771" w:type="pct"/>
            <w:tcBorders>
              <w:top w:val="nil"/>
              <w:left w:val="nil"/>
              <w:bottom w:val="single" w:sz="4" w:space="0" w:color="auto"/>
              <w:right w:val="single" w:sz="4" w:space="0" w:color="auto"/>
            </w:tcBorders>
            <w:shd w:val="clear" w:color="000000" w:fill="E2EFDA"/>
            <w:vAlign w:val="center"/>
            <w:hideMark/>
          </w:tcPr>
          <w:p w14:paraId="60A51DCF" w14:textId="77777777" w:rsidR="00631888" w:rsidRPr="00FC0BE5" w:rsidRDefault="00631888" w:rsidP="003026C0">
            <w:pPr>
              <w:tabs>
                <w:tab w:val="left" w:pos="412"/>
              </w:tabs>
              <w:jc w:val="center"/>
              <w:rPr>
                <w:b/>
                <w:bCs/>
                <w:sz w:val="20"/>
                <w:szCs w:val="20"/>
              </w:rPr>
            </w:pPr>
            <w:proofErr w:type="spellStart"/>
            <w:r w:rsidRPr="00FC0BE5">
              <w:rPr>
                <w:b/>
                <w:bCs/>
                <w:sz w:val="20"/>
                <w:szCs w:val="20"/>
              </w:rPr>
              <w:t>Διάρκει</w:t>
            </w:r>
            <w:proofErr w:type="spellEnd"/>
            <w:r w:rsidRPr="00FC0BE5">
              <w:rPr>
                <w:b/>
                <w:bCs/>
                <w:sz w:val="20"/>
                <w:szCs w:val="20"/>
              </w:rPr>
              <w:t xml:space="preserve">α </w:t>
            </w:r>
            <w:r>
              <w:rPr>
                <w:b/>
                <w:bCs/>
                <w:sz w:val="20"/>
                <w:szCs w:val="20"/>
                <w:lang w:val="el-GR"/>
              </w:rPr>
              <w:t>Ελέγχου Παραδοτέων</w:t>
            </w:r>
            <w:r w:rsidRPr="00FC0BE5">
              <w:rPr>
                <w:b/>
                <w:bCs/>
                <w:sz w:val="20"/>
                <w:szCs w:val="20"/>
              </w:rPr>
              <w:t xml:space="preserve"> (ΜΗΝΕΣ)</w:t>
            </w:r>
          </w:p>
        </w:tc>
        <w:tc>
          <w:tcPr>
            <w:tcW w:w="635" w:type="pct"/>
            <w:tcBorders>
              <w:top w:val="nil"/>
              <w:left w:val="nil"/>
              <w:bottom w:val="single" w:sz="4" w:space="0" w:color="auto"/>
              <w:right w:val="single" w:sz="4" w:space="0" w:color="auto"/>
            </w:tcBorders>
            <w:shd w:val="clear" w:color="000000" w:fill="E2EFDA"/>
            <w:vAlign w:val="center"/>
            <w:hideMark/>
          </w:tcPr>
          <w:p w14:paraId="397565CB" w14:textId="77777777" w:rsidR="00631888" w:rsidRPr="00FC0BE5" w:rsidRDefault="00631888" w:rsidP="003026C0">
            <w:pPr>
              <w:tabs>
                <w:tab w:val="left" w:pos="412"/>
              </w:tabs>
              <w:jc w:val="center"/>
              <w:rPr>
                <w:b/>
                <w:bCs/>
                <w:sz w:val="20"/>
                <w:szCs w:val="20"/>
              </w:rPr>
            </w:pPr>
            <w:proofErr w:type="spellStart"/>
            <w:r w:rsidRPr="00FC0BE5">
              <w:rPr>
                <w:b/>
                <w:bCs/>
                <w:sz w:val="20"/>
                <w:szCs w:val="20"/>
              </w:rPr>
              <w:t>Διάρκει</w:t>
            </w:r>
            <w:proofErr w:type="spellEnd"/>
            <w:r w:rsidRPr="00FC0BE5">
              <w:rPr>
                <w:b/>
                <w:bCs/>
                <w:sz w:val="20"/>
                <w:szCs w:val="20"/>
              </w:rPr>
              <w:t xml:space="preserve">α </w:t>
            </w:r>
            <w:proofErr w:type="spellStart"/>
            <w:r w:rsidRPr="00FC0BE5">
              <w:rPr>
                <w:b/>
                <w:bCs/>
                <w:sz w:val="20"/>
                <w:szCs w:val="20"/>
              </w:rPr>
              <w:t>Σύμ</w:t>
            </w:r>
            <w:proofErr w:type="spellEnd"/>
            <w:r w:rsidRPr="00FC0BE5">
              <w:rPr>
                <w:b/>
                <w:bCs/>
                <w:sz w:val="20"/>
                <w:szCs w:val="20"/>
              </w:rPr>
              <w:t>βασης (ΜΗΝΕΣ)</w:t>
            </w:r>
          </w:p>
        </w:tc>
        <w:tc>
          <w:tcPr>
            <w:tcW w:w="1026" w:type="pct"/>
            <w:tcBorders>
              <w:top w:val="nil"/>
              <w:left w:val="nil"/>
              <w:bottom w:val="single" w:sz="4" w:space="0" w:color="auto"/>
              <w:right w:val="single" w:sz="4" w:space="0" w:color="auto"/>
            </w:tcBorders>
            <w:shd w:val="clear" w:color="000000" w:fill="E2EFDA"/>
            <w:vAlign w:val="center"/>
            <w:hideMark/>
          </w:tcPr>
          <w:p w14:paraId="67CEDD2F" w14:textId="77777777" w:rsidR="00631888" w:rsidRPr="00FC0BE5" w:rsidRDefault="00631888" w:rsidP="003026C0">
            <w:pPr>
              <w:tabs>
                <w:tab w:val="left" w:pos="412"/>
              </w:tabs>
              <w:jc w:val="center"/>
              <w:rPr>
                <w:b/>
                <w:bCs/>
                <w:sz w:val="20"/>
                <w:szCs w:val="20"/>
              </w:rPr>
            </w:pPr>
            <w:r>
              <w:rPr>
                <w:b/>
                <w:bCs/>
                <w:sz w:val="20"/>
                <w:szCs w:val="20"/>
                <w:lang w:val="el-GR"/>
              </w:rPr>
              <w:t>Έ</w:t>
            </w:r>
            <w:r w:rsidRPr="00FC0BE5">
              <w:rPr>
                <w:b/>
                <w:bCs/>
                <w:sz w:val="20"/>
                <w:szCs w:val="20"/>
              </w:rPr>
              <w:t>να</w:t>
            </w:r>
            <w:proofErr w:type="spellStart"/>
            <w:r w:rsidRPr="00FC0BE5">
              <w:rPr>
                <w:b/>
                <w:bCs/>
                <w:sz w:val="20"/>
                <w:szCs w:val="20"/>
              </w:rPr>
              <w:t>ρξη</w:t>
            </w:r>
            <w:proofErr w:type="spellEnd"/>
          </w:p>
        </w:tc>
      </w:tr>
      <w:tr w:rsidR="00631888" w:rsidRPr="002505A1" w14:paraId="78641B4B" w14:textId="77777777" w:rsidTr="003026C0">
        <w:trPr>
          <w:trHeight w:val="199"/>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040CADB7" w14:textId="77777777" w:rsidR="00631888" w:rsidRPr="00FC0BE5" w:rsidRDefault="00631888" w:rsidP="003026C0">
            <w:pPr>
              <w:tabs>
                <w:tab w:val="left" w:pos="412"/>
              </w:tabs>
              <w:rPr>
                <w:b/>
                <w:bCs/>
                <w:sz w:val="20"/>
                <w:szCs w:val="20"/>
              </w:rPr>
            </w:pPr>
            <w:r w:rsidRPr="00FC0BE5">
              <w:rPr>
                <w:b/>
                <w:bCs/>
                <w:sz w:val="20"/>
                <w:szCs w:val="20"/>
              </w:rPr>
              <w:t>ΦΑΣΗ 1</w:t>
            </w:r>
          </w:p>
        </w:tc>
        <w:tc>
          <w:tcPr>
            <w:tcW w:w="1325" w:type="pct"/>
            <w:tcBorders>
              <w:top w:val="nil"/>
              <w:left w:val="nil"/>
              <w:bottom w:val="single" w:sz="4" w:space="0" w:color="auto"/>
              <w:right w:val="single" w:sz="4" w:space="0" w:color="auto"/>
            </w:tcBorders>
            <w:shd w:val="clear" w:color="auto" w:fill="auto"/>
            <w:vAlign w:val="center"/>
            <w:hideMark/>
          </w:tcPr>
          <w:p w14:paraId="757107CA" w14:textId="77777777" w:rsidR="00631888" w:rsidRPr="00FC0BE5" w:rsidRDefault="00631888" w:rsidP="003026C0">
            <w:pPr>
              <w:tabs>
                <w:tab w:val="left" w:pos="412"/>
              </w:tabs>
              <w:jc w:val="left"/>
              <w:rPr>
                <w:sz w:val="20"/>
                <w:szCs w:val="20"/>
                <w:lang w:val="el-GR"/>
              </w:rPr>
            </w:pPr>
            <w:r>
              <w:rPr>
                <w:sz w:val="20"/>
                <w:szCs w:val="20"/>
                <w:lang w:val="el-GR"/>
              </w:rPr>
              <w:t>Μελέτη</w:t>
            </w:r>
            <w:r w:rsidRPr="00FC0BE5">
              <w:rPr>
                <w:sz w:val="20"/>
                <w:szCs w:val="20"/>
                <w:lang w:val="el-GR"/>
              </w:rPr>
              <w:t xml:space="preserve"> Εφαρμογής </w:t>
            </w:r>
            <w:r>
              <w:rPr>
                <w:sz w:val="20"/>
                <w:szCs w:val="20"/>
                <w:lang w:val="en-US"/>
              </w:rPr>
              <w:t>-</w:t>
            </w:r>
            <w:r>
              <w:rPr>
                <w:sz w:val="20"/>
                <w:szCs w:val="20"/>
                <w:lang w:val="el-GR"/>
              </w:rPr>
              <w:t>Ανάλυση</w:t>
            </w:r>
            <w:r w:rsidRPr="00FC0BE5">
              <w:rPr>
                <w:sz w:val="20"/>
                <w:szCs w:val="20"/>
                <w:lang w:val="el-GR"/>
              </w:rPr>
              <w:t xml:space="preserve"> Απαιτήσεων </w:t>
            </w:r>
          </w:p>
        </w:tc>
        <w:tc>
          <w:tcPr>
            <w:tcW w:w="730" w:type="pct"/>
            <w:tcBorders>
              <w:top w:val="nil"/>
              <w:left w:val="nil"/>
              <w:bottom w:val="single" w:sz="4" w:space="0" w:color="auto"/>
              <w:right w:val="single" w:sz="4" w:space="0" w:color="auto"/>
            </w:tcBorders>
            <w:shd w:val="clear" w:color="auto" w:fill="auto"/>
            <w:vAlign w:val="center"/>
            <w:hideMark/>
          </w:tcPr>
          <w:p w14:paraId="0C44C713" w14:textId="77777777" w:rsidR="00631888" w:rsidRPr="00FC0BE5" w:rsidRDefault="00631888" w:rsidP="003026C0">
            <w:pPr>
              <w:tabs>
                <w:tab w:val="left" w:pos="412"/>
              </w:tabs>
              <w:jc w:val="center"/>
              <w:rPr>
                <w:b/>
                <w:sz w:val="20"/>
                <w:szCs w:val="20"/>
              </w:rPr>
            </w:pPr>
            <w:r>
              <w:rPr>
                <w:b/>
                <w:sz w:val="20"/>
                <w:szCs w:val="20"/>
                <w:lang w:val="el-GR"/>
              </w:rPr>
              <w:t>2</w:t>
            </w:r>
          </w:p>
        </w:tc>
        <w:tc>
          <w:tcPr>
            <w:tcW w:w="771" w:type="pct"/>
            <w:tcBorders>
              <w:top w:val="nil"/>
              <w:left w:val="nil"/>
              <w:bottom w:val="single" w:sz="4" w:space="0" w:color="auto"/>
              <w:right w:val="single" w:sz="4" w:space="0" w:color="auto"/>
            </w:tcBorders>
            <w:shd w:val="clear" w:color="auto" w:fill="auto"/>
            <w:vAlign w:val="center"/>
            <w:hideMark/>
          </w:tcPr>
          <w:p w14:paraId="4595CC97" w14:textId="77777777" w:rsidR="00631888" w:rsidRPr="00FC0BE5" w:rsidRDefault="00631888" w:rsidP="003026C0">
            <w:pPr>
              <w:tabs>
                <w:tab w:val="left" w:pos="412"/>
              </w:tabs>
              <w:jc w:val="center"/>
              <w:rPr>
                <w:b/>
                <w:sz w:val="20"/>
                <w:szCs w:val="20"/>
              </w:rPr>
            </w:pPr>
            <w:r w:rsidRPr="00FC0BE5">
              <w:rPr>
                <w:b/>
                <w:sz w:val="20"/>
                <w:szCs w:val="20"/>
              </w:rPr>
              <w:t>1</w:t>
            </w:r>
          </w:p>
        </w:tc>
        <w:tc>
          <w:tcPr>
            <w:tcW w:w="635" w:type="pct"/>
            <w:tcBorders>
              <w:top w:val="nil"/>
              <w:left w:val="nil"/>
              <w:bottom w:val="single" w:sz="4" w:space="0" w:color="auto"/>
              <w:right w:val="single" w:sz="4" w:space="0" w:color="auto"/>
            </w:tcBorders>
            <w:shd w:val="clear" w:color="auto" w:fill="auto"/>
            <w:vAlign w:val="center"/>
            <w:hideMark/>
          </w:tcPr>
          <w:p w14:paraId="1ED68889" w14:textId="77777777" w:rsidR="00631888" w:rsidRPr="00FC0BE5" w:rsidRDefault="00631888" w:rsidP="003026C0">
            <w:pPr>
              <w:tabs>
                <w:tab w:val="left" w:pos="412"/>
              </w:tabs>
              <w:jc w:val="center"/>
              <w:rPr>
                <w:b/>
                <w:sz w:val="20"/>
                <w:szCs w:val="20"/>
              </w:rPr>
            </w:pPr>
            <w:r>
              <w:rPr>
                <w:b/>
                <w:sz w:val="20"/>
                <w:szCs w:val="20"/>
                <w:lang w:val="el-GR"/>
              </w:rPr>
              <w:t>3</w:t>
            </w:r>
          </w:p>
        </w:tc>
        <w:tc>
          <w:tcPr>
            <w:tcW w:w="1026" w:type="pct"/>
            <w:tcBorders>
              <w:top w:val="nil"/>
              <w:left w:val="nil"/>
              <w:bottom w:val="single" w:sz="4" w:space="0" w:color="auto"/>
              <w:right w:val="single" w:sz="4" w:space="0" w:color="auto"/>
            </w:tcBorders>
            <w:shd w:val="clear" w:color="auto" w:fill="auto"/>
            <w:vAlign w:val="center"/>
            <w:hideMark/>
          </w:tcPr>
          <w:p w14:paraId="2740B4C8" w14:textId="77777777" w:rsidR="00631888" w:rsidRPr="00FC0BE5" w:rsidRDefault="00631888" w:rsidP="003026C0">
            <w:pPr>
              <w:tabs>
                <w:tab w:val="left" w:pos="412"/>
              </w:tabs>
              <w:rPr>
                <w:sz w:val="20"/>
                <w:szCs w:val="20"/>
                <w:lang w:val="el-GR"/>
              </w:rPr>
            </w:pPr>
            <w:r w:rsidRPr="00980A28">
              <w:rPr>
                <w:sz w:val="18"/>
                <w:szCs w:val="18"/>
              </w:rPr>
              <w:t>Υπ</w:t>
            </w:r>
            <w:proofErr w:type="spellStart"/>
            <w:r w:rsidRPr="00980A28">
              <w:rPr>
                <w:sz w:val="18"/>
                <w:szCs w:val="18"/>
              </w:rPr>
              <w:t>ογρ</w:t>
            </w:r>
            <w:proofErr w:type="spellEnd"/>
            <w:r w:rsidRPr="00980A28">
              <w:rPr>
                <w:sz w:val="18"/>
                <w:szCs w:val="18"/>
              </w:rPr>
              <w:t xml:space="preserve">αφή </w:t>
            </w:r>
            <w:proofErr w:type="spellStart"/>
            <w:r w:rsidRPr="00980A28">
              <w:rPr>
                <w:sz w:val="18"/>
                <w:szCs w:val="18"/>
              </w:rPr>
              <w:t>της</w:t>
            </w:r>
            <w:proofErr w:type="spellEnd"/>
            <w:r w:rsidRPr="00980A28">
              <w:rPr>
                <w:sz w:val="18"/>
                <w:szCs w:val="18"/>
              </w:rPr>
              <w:t xml:space="preserve"> </w:t>
            </w:r>
            <w:proofErr w:type="spellStart"/>
            <w:r w:rsidRPr="00980A28">
              <w:rPr>
                <w:sz w:val="18"/>
                <w:szCs w:val="18"/>
              </w:rPr>
              <w:t>Σύμ</w:t>
            </w:r>
            <w:proofErr w:type="spellEnd"/>
            <w:r w:rsidRPr="00980A28">
              <w:rPr>
                <w:sz w:val="18"/>
                <w:szCs w:val="18"/>
              </w:rPr>
              <w:t>βασης</w:t>
            </w:r>
          </w:p>
        </w:tc>
      </w:tr>
      <w:tr w:rsidR="00631888" w:rsidRPr="00A9667F" w14:paraId="16A5E6A6" w14:textId="77777777" w:rsidTr="003026C0">
        <w:trPr>
          <w:trHeight w:val="199"/>
          <w:jc w:val="center"/>
        </w:trPr>
        <w:tc>
          <w:tcPr>
            <w:tcW w:w="513" w:type="pct"/>
            <w:tcBorders>
              <w:top w:val="nil"/>
              <w:left w:val="single" w:sz="4" w:space="0" w:color="auto"/>
              <w:bottom w:val="single" w:sz="4" w:space="0" w:color="auto"/>
              <w:right w:val="single" w:sz="4" w:space="0" w:color="auto"/>
            </w:tcBorders>
            <w:shd w:val="clear" w:color="auto" w:fill="auto"/>
            <w:vAlign w:val="center"/>
          </w:tcPr>
          <w:p w14:paraId="337806C1" w14:textId="77777777" w:rsidR="00631888" w:rsidRPr="00FC0BE5" w:rsidRDefault="00631888" w:rsidP="003026C0">
            <w:pPr>
              <w:tabs>
                <w:tab w:val="left" w:pos="412"/>
              </w:tabs>
              <w:rPr>
                <w:b/>
                <w:bCs/>
                <w:sz w:val="20"/>
                <w:szCs w:val="20"/>
              </w:rPr>
            </w:pPr>
            <w:r w:rsidRPr="00FC0BE5">
              <w:rPr>
                <w:b/>
                <w:bCs/>
                <w:sz w:val="20"/>
                <w:szCs w:val="20"/>
              </w:rPr>
              <w:t>ΦΑΣΗ 2</w:t>
            </w:r>
          </w:p>
        </w:tc>
        <w:tc>
          <w:tcPr>
            <w:tcW w:w="1325" w:type="pct"/>
            <w:tcBorders>
              <w:top w:val="nil"/>
              <w:left w:val="nil"/>
              <w:bottom w:val="single" w:sz="4" w:space="0" w:color="auto"/>
              <w:right w:val="single" w:sz="4" w:space="0" w:color="auto"/>
            </w:tcBorders>
            <w:shd w:val="clear" w:color="auto" w:fill="auto"/>
            <w:vAlign w:val="center"/>
          </w:tcPr>
          <w:p w14:paraId="1EA7F35B" w14:textId="77777777" w:rsidR="00631888" w:rsidRPr="00FC0BE5" w:rsidRDefault="00631888" w:rsidP="003026C0">
            <w:pPr>
              <w:tabs>
                <w:tab w:val="left" w:pos="412"/>
              </w:tabs>
              <w:jc w:val="left"/>
              <w:rPr>
                <w:sz w:val="20"/>
                <w:szCs w:val="20"/>
                <w:lang w:val="el-GR"/>
              </w:rPr>
            </w:pPr>
            <w:bookmarkStart w:id="657" w:name="_Hlk68093572"/>
            <w:r w:rsidRPr="00FC0BE5">
              <w:rPr>
                <w:sz w:val="20"/>
                <w:szCs w:val="20"/>
                <w:lang w:val="el-GR"/>
              </w:rPr>
              <w:t xml:space="preserve">Προμήθεια και εγκατάσταση έτοιμου Λογισμικού - Ανάπτυξη Εφαρμογών </w:t>
            </w:r>
            <w:bookmarkEnd w:id="657"/>
            <w:r w:rsidRPr="00E24839">
              <w:rPr>
                <w:sz w:val="20"/>
                <w:szCs w:val="20"/>
                <w:lang w:val="el-GR"/>
              </w:rPr>
              <w:t>- Εγκατάσταση στο G-</w:t>
            </w:r>
            <w:proofErr w:type="spellStart"/>
            <w:r w:rsidRPr="00E24839">
              <w:rPr>
                <w:sz w:val="20"/>
                <w:szCs w:val="20"/>
                <w:lang w:val="el-GR"/>
              </w:rPr>
              <w:t>Cloud</w:t>
            </w:r>
            <w:proofErr w:type="spellEnd"/>
          </w:p>
        </w:tc>
        <w:tc>
          <w:tcPr>
            <w:tcW w:w="730" w:type="pct"/>
            <w:tcBorders>
              <w:top w:val="nil"/>
              <w:left w:val="nil"/>
              <w:bottom w:val="single" w:sz="4" w:space="0" w:color="auto"/>
              <w:right w:val="single" w:sz="4" w:space="0" w:color="auto"/>
            </w:tcBorders>
            <w:shd w:val="clear" w:color="auto" w:fill="auto"/>
            <w:vAlign w:val="center"/>
          </w:tcPr>
          <w:p w14:paraId="2C2FAA59" w14:textId="77777777" w:rsidR="00631888" w:rsidRDefault="00631888" w:rsidP="003026C0">
            <w:pPr>
              <w:tabs>
                <w:tab w:val="left" w:pos="412"/>
              </w:tabs>
              <w:jc w:val="center"/>
              <w:rPr>
                <w:b/>
                <w:sz w:val="20"/>
                <w:szCs w:val="20"/>
                <w:lang w:val="el-GR"/>
              </w:rPr>
            </w:pPr>
            <w:r>
              <w:rPr>
                <w:b/>
                <w:sz w:val="20"/>
                <w:szCs w:val="20"/>
                <w:lang w:val="el-GR"/>
              </w:rPr>
              <w:t>3</w:t>
            </w:r>
          </w:p>
        </w:tc>
        <w:tc>
          <w:tcPr>
            <w:tcW w:w="771" w:type="pct"/>
            <w:tcBorders>
              <w:top w:val="nil"/>
              <w:left w:val="nil"/>
              <w:bottom w:val="single" w:sz="4" w:space="0" w:color="auto"/>
              <w:right w:val="single" w:sz="4" w:space="0" w:color="auto"/>
            </w:tcBorders>
            <w:shd w:val="clear" w:color="auto" w:fill="auto"/>
            <w:vAlign w:val="center"/>
          </w:tcPr>
          <w:p w14:paraId="3BA6EC54" w14:textId="77777777" w:rsidR="00631888" w:rsidRPr="006767C4" w:rsidRDefault="00631888" w:rsidP="003026C0">
            <w:pPr>
              <w:tabs>
                <w:tab w:val="left" w:pos="412"/>
              </w:tabs>
              <w:jc w:val="center"/>
              <w:rPr>
                <w:b/>
                <w:sz w:val="20"/>
                <w:szCs w:val="20"/>
                <w:lang w:val="el-GR"/>
              </w:rPr>
            </w:pPr>
            <w:r>
              <w:rPr>
                <w:b/>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tcPr>
          <w:p w14:paraId="0DC51DBF" w14:textId="77777777" w:rsidR="00631888" w:rsidRDefault="00631888" w:rsidP="003026C0">
            <w:pPr>
              <w:tabs>
                <w:tab w:val="left" w:pos="412"/>
              </w:tabs>
              <w:jc w:val="center"/>
              <w:rPr>
                <w:b/>
                <w:sz w:val="20"/>
                <w:szCs w:val="20"/>
                <w:lang w:val="el-GR"/>
              </w:rPr>
            </w:pPr>
            <w:r>
              <w:rPr>
                <w:b/>
                <w:sz w:val="20"/>
                <w:szCs w:val="20"/>
                <w:lang w:val="el-GR"/>
              </w:rPr>
              <w:t>4</w:t>
            </w:r>
          </w:p>
        </w:tc>
        <w:tc>
          <w:tcPr>
            <w:tcW w:w="1026" w:type="pct"/>
            <w:tcBorders>
              <w:top w:val="nil"/>
              <w:left w:val="nil"/>
              <w:bottom w:val="single" w:sz="4" w:space="0" w:color="auto"/>
              <w:right w:val="single" w:sz="4" w:space="0" w:color="auto"/>
            </w:tcBorders>
            <w:shd w:val="clear" w:color="auto" w:fill="auto"/>
            <w:vAlign w:val="center"/>
          </w:tcPr>
          <w:p w14:paraId="5E12E9F3" w14:textId="77777777" w:rsidR="00631888" w:rsidRPr="00FC0BE5" w:rsidRDefault="00631888" w:rsidP="003026C0">
            <w:pPr>
              <w:tabs>
                <w:tab w:val="left" w:pos="412"/>
              </w:tabs>
              <w:rPr>
                <w:sz w:val="20"/>
                <w:szCs w:val="20"/>
                <w:lang w:val="el-GR"/>
              </w:rPr>
            </w:pPr>
            <w:r>
              <w:rPr>
                <w:sz w:val="18"/>
                <w:szCs w:val="18"/>
                <w:lang w:val="el-GR"/>
              </w:rPr>
              <w:t>Με την</w:t>
            </w:r>
            <w:r w:rsidRPr="002D418B">
              <w:rPr>
                <w:sz w:val="18"/>
                <w:szCs w:val="18"/>
                <w:lang w:val="el-GR"/>
              </w:rPr>
              <w:t xml:space="preserve"> </w:t>
            </w:r>
            <w:r>
              <w:rPr>
                <w:sz w:val="18"/>
                <w:szCs w:val="18"/>
                <w:lang w:val="el-GR"/>
              </w:rPr>
              <w:t>ολοκλήρωση</w:t>
            </w:r>
            <w:r w:rsidRPr="002D418B">
              <w:rPr>
                <w:sz w:val="18"/>
                <w:szCs w:val="18"/>
                <w:lang w:val="el-GR"/>
              </w:rPr>
              <w:t xml:space="preserve"> της </w:t>
            </w:r>
            <w:r w:rsidRPr="00980A28">
              <w:rPr>
                <w:rFonts w:eastAsia="SimSun"/>
                <w:sz w:val="18"/>
                <w:szCs w:val="18"/>
                <w:lang w:val="el-GR"/>
              </w:rPr>
              <w:t>Φάσης 1</w:t>
            </w:r>
          </w:p>
        </w:tc>
      </w:tr>
      <w:tr w:rsidR="00631888" w:rsidRPr="00A9667F" w14:paraId="18774468" w14:textId="77777777" w:rsidTr="003026C0">
        <w:trPr>
          <w:trHeight w:val="291"/>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758E19D6" w14:textId="77777777" w:rsidR="00631888" w:rsidRPr="006767C4" w:rsidRDefault="00631888" w:rsidP="003026C0">
            <w:pPr>
              <w:tabs>
                <w:tab w:val="left" w:pos="412"/>
              </w:tabs>
              <w:rPr>
                <w:b/>
                <w:bCs/>
                <w:sz w:val="20"/>
                <w:szCs w:val="20"/>
                <w:lang w:val="el-GR"/>
              </w:rPr>
            </w:pPr>
            <w:r w:rsidRPr="00FC0BE5">
              <w:rPr>
                <w:b/>
                <w:bCs/>
                <w:sz w:val="20"/>
                <w:szCs w:val="20"/>
              </w:rPr>
              <w:t xml:space="preserve">ΦΑΣΗ </w:t>
            </w:r>
            <w:r>
              <w:rPr>
                <w:b/>
                <w:bCs/>
                <w:sz w:val="20"/>
                <w:szCs w:val="20"/>
                <w:lang w:val="el-GR"/>
              </w:rPr>
              <w:t>3</w:t>
            </w:r>
          </w:p>
        </w:tc>
        <w:tc>
          <w:tcPr>
            <w:tcW w:w="1325" w:type="pct"/>
            <w:tcBorders>
              <w:top w:val="nil"/>
              <w:left w:val="nil"/>
              <w:bottom w:val="single" w:sz="4" w:space="0" w:color="auto"/>
              <w:right w:val="single" w:sz="4" w:space="0" w:color="auto"/>
            </w:tcBorders>
            <w:shd w:val="clear" w:color="auto" w:fill="auto"/>
            <w:vAlign w:val="center"/>
            <w:hideMark/>
          </w:tcPr>
          <w:p w14:paraId="67821509" w14:textId="77777777" w:rsidR="00631888" w:rsidRPr="00FC0BE5" w:rsidRDefault="00631888" w:rsidP="003026C0">
            <w:pPr>
              <w:tabs>
                <w:tab w:val="left" w:pos="412"/>
              </w:tabs>
              <w:jc w:val="left"/>
              <w:rPr>
                <w:sz w:val="20"/>
                <w:szCs w:val="20"/>
                <w:lang w:val="el-GR"/>
              </w:rPr>
            </w:pPr>
            <w:proofErr w:type="spellStart"/>
            <w:r w:rsidRPr="00FC0BE5">
              <w:rPr>
                <w:sz w:val="20"/>
                <w:szCs w:val="20"/>
                <w:lang w:val="el-GR"/>
              </w:rPr>
              <w:t>Ψηφιοποίηση</w:t>
            </w:r>
            <w:proofErr w:type="spellEnd"/>
            <w:r w:rsidRPr="00FC0BE5">
              <w:rPr>
                <w:sz w:val="20"/>
                <w:szCs w:val="20"/>
                <w:lang w:val="el-GR"/>
              </w:rPr>
              <w:t xml:space="preserve"> υλικού</w:t>
            </w:r>
          </w:p>
        </w:tc>
        <w:tc>
          <w:tcPr>
            <w:tcW w:w="730" w:type="pct"/>
            <w:tcBorders>
              <w:top w:val="nil"/>
              <w:left w:val="nil"/>
              <w:bottom w:val="single" w:sz="4" w:space="0" w:color="auto"/>
              <w:right w:val="single" w:sz="4" w:space="0" w:color="auto"/>
            </w:tcBorders>
            <w:shd w:val="clear" w:color="auto" w:fill="auto"/>
            <w:vAlign w:val="center"/>
            <w:hideMark/>
          </w:tcPr>
          <w:p w14:paraId="046DE280" w14:textId="77777777" w:rsidR="00631888" w:rsidRPr="00FC0BE5" w:rsidRDefault="00631888" w:rsidP="003026C0">
            <w:pPr>
              <w:tabs>
                <w:tab w:val="left" w:pos="412"/>
              </w:tabs>
              <w:jc w:val="center"/>
              <w:rPr>
                <w:b/>
                <w:sz w:val="20"/>
                <w:szCs w:val="20"/>
              </w:rPr>
            </w:pPr>
            <w:r>
              <w:rPr>
                <w:b/>
                <w:sz w:val="20"/>
                <w:szCs w:val="20"/>
                <w:lang w:val="el-GR"/>
              </w:rPr>
              <w:t>6</w:t>
            </w:r>
          </w:p>
        </w:tc>
        <w:tc>
          <w:tcPr>
            <w:tcW w:w="771" w:type="pct"/>
            <w:tcBorders>
              <w:top w:val="nil"/>
              <w:left w:val="nil"/>
              <w:bottom w:val="single" w:sz="4" w:space="0" w:color="auto"/>
              <w:right w:val="single" w:sz="4" w:space="0" w:color="auto"/>
            </w:tcBorders>
            <w:shd w:val="clear" w:color="auto" w:fill="auto"/>
            <w:vAlign w:val="center"/>
            <w:hideMark/>
          </w:tcPr>
          <w:p w14:paraId="0696EF04" w14:textId="77777777" w:rsidR="00631888" w:rsidRPr="00FC0BE5" w:rsidRDefault="00631888" w:rsidP="003026C0">
            <w:pPr>
              <w:tabs>
                <w:tab w:val="left" w:pos="412"/>
              </w:tabs>
              <w:jc w:val="center"/>
              <w:rPr>
                <w:b/>
                <w:sz w:val="20"/>
                <w:szCs w:val="20"/>
              </w:rPr>
            </w:pPr>
            <w:r w:rsidRPr="00FC0BE5">
              <w:rPr>
                <w:b/>
                <w:sz w:val="20"/>
                <w:szCs w:val="20"/>
              </w:rPr>
              <w:t>1</w:t>
            </w:r>
          </w:p>
        </w:tc>
        <w:tc>
          <w:tcPr>
            <w:tcW w:w="635" w:type="pct"/>
            <w:tcBorders>
              <w:top w:val="nil"/>
              <w:left w:val="nil"/>
              <w:bottom w:val="single" w:sz="4" w:space="0" w:color="auto"/>
              <w:right w:val="single" w:sz="4" w:space="0" w:color="auto"/>
            </w:tcBorders>
            <w:shd w:val="clear" w:color="auto" w:fill="auto"/>
            <w:vAlign w:val="center"/>
            <w:hideMark/>
          </w:tcPr>
          <w:p w14:paraId="675C2DDD" w14:textId="77777777" w:rsidR="00631888" w:rsidRPr="00FC0BE5" w:rsidRDefault="00631888" w:rsidP="003026C0">
            <w:pPr>
              <w:tabs>
                <w:tab w:val="left" w:pos="412"/>
              </w:tabs>
              <w:jc w:val="center"/>
              <w:rPr>
                <w:b/>
                <w:sz w:val="20"/>
                <w:szCs w:val="20"/>
              </w:rPr>
            </w:pPr>
            <w:r>
              <w:rPr>
                <w:b/>
                <w:sz w:val="20"/>
                <w:szCs w:val="20"/>
                <w:lang w:val="el-GR"/>
              </w:rPr>
              <w:t>7</w:t>
            </w:r>
          </w:p>
        </w:tc>
        <w:tc>
          <w:tcPr>
            <w:tcW w:w="1026" w:type="pct"/>
            <w:tcBorders>
              <w:top w:val="nil"/>
              <w:left w:val="nil"/>
              <w:bottom w:val="single" w:sz="4" w:space="0" w:color="auto"/>
              <w:right w:val="single" w:sz="4" w:space="0" w:color="auto"/>
            </w:tcBorders>
            <w:shd w:val="clear" w:color="auto" w:fill="auto"/>
            <w:vAlign w:val="center"/>
            <w:hideMark/>
          </w:tcPr>
          <w:p w14:paraId="56586714" w14:textId="71E4DEC5" w:rsidR="00631888" w:rsidRPr="00FC0BE5" w:rsidRDefault="00DB2AC0" w:rsidP="003026C0">
            <w:pPr>
              <w:tabs>
                <w:tab w:val="left" w:pos="412"/>
              </w:tabs>
              <w:rPr>
                <w:sz w:val="20"/>
                <w:szCs w:val="20"/>
                <w:lang w:val="el-GR"/>
              </w:rPr>
            </w:pPr>
            <w:r>
              <w:rPr>
                <w:sz w:val="18"/>
                <w:szCs w:val="18"/>
                <w:lang w:val="el-GR"/>
              </w:rPr>
              <w:t>1</w:t>
            </w:r>
            <w:r w:rsidRPr="00C97EE5">
              <w:rPr>
                <w:sz w:val="18"/>
                <w:szCs w:val="18"/>
                <w:lang w:val="el-GR"/>
              </w:rPr>
              <w:t xml:space="preserve"> μήν</w:t>
            </w:r>
            <w:r>
              <w:rPr>
                <w:sz w:val="18"/>
                <w:szCs w:val="18"/>
                <w:lang w:val="el-GR"/>
              </w:rPr>
              <w:t xml:space="preserve">α </w:t>
            </w:r>
            <w:r w:rsidRPr="00C97EE5">
              <w:rPr>
                <w:sz w:val="18"/>
                <w:szCs w:val="18"/>
                <w:lang w:val="el-GR"/>
              </w:rPr>
              <w:t>μετά την</w:t>
            </w:r>
            <w:r w:rsidRPr="00081737">
              <w:rPr>
                <w:sz w:val="18"/>
                <w:szCs w:val="18"/>
                <w:lang w:val="el-GR"/>
              </w:rPr>
              <w:t xml:space="preserve"> </w:t>
            </w:r>
            <w:r>
              <w:rPr>
                <w:sz w:val="18"/>
                <w:szCs w:val="18"/>
                <w:lang w:val="el-GR"/>
              </w:rPr>
              <w:t>έναρξη της Φάσης 2</w:t>
            </w:r>
          </w:p>
        </w:tc>
      </w:tr>
      <w:tr w:rsidR="00631888" w:rsidRPr="00A9667F" w14:paraId="24C23635" w14:textId="77777777" w:rsidTr="003026C0">
        <w:trPr>
          <w:trHeight w:val="291"/>
          <w:jc w:val="center"/>
        </w:trPr>
        <w:tc>
          <w:tcPr>
            <w:tcW w:w="513" w:type="pct"/>
            <w:tcBorders>
              <w:top w:val="nil"/>
              <w:left w:val="single" w:sz="4" w:space="0" w:color="auto"/>
              <w:bottom w:val="single" w:sz="4" w:space="0" w:color="auto"/>
              <w:right w:val="single" w:sz="4" w:space="0" w:color="auto"/>
            </w:tcBorders>
            <w:shd w:val="clear" w:color="auto" w:fill="auto"/>
            <w:vAlign w:val="center"/>
          </w:tcPr>
          <w:p w14:paraId="328810F7" w14:textId="77777777" w:rsidR="00631888" w:rsidRPr="00FC0BE5" w:rsidRDefault="00631888" w:rsidP="003026C0">
            <w:pPr>
              <w:tabs>
                <w:tab w:val="left" w:pos="412"/>
              </w:tabs>
              <w:rPr>
                <w:b/>
                <w:bCs/>
                <w:sz w:val="20"/>
                <w:szCs w:val="20"/>
              </w:rPr>
            </w:pPr>
            <w:r w:rsidRPr="00FC0BE5">
              <w:rPr>
                <w:b/>
                <w:bCs/>
                <w:sz w:val="20"/>
                <w:szCs w:val="20"/>
              </w:rPr>
              <w:t xml:space="preserve">ΦΑΣΗ </w:t>
            </w:r>
            <w:r>
              <w:rPr>
                <w:b/>
                <w:bCs/>
                <w:sz w:val="20"/>
                <w:szCs w:val="20"/>
                <w:lang w:val="el-GR"/>
              </w:rPr>
              <w:t>4</w:t>
            </w:r>
          </w:p>
        </w:tc>
        <w:tc>
          <w:tcPr>
            <w:tcW w:w="1325" w:type="pct"/>
            <w:tcBorders>
              <w:top w:val="nil"/>
              <w:left w:val="nil"/>
              <w:bottom w:val="single" w:sz="4" w:space="0" w:color="auto"/>
              <w:right w:val="single" w:sz="4" w:space="0" w:color="auto"/>
            </w:tcBorders>
            <w:shd w:val="clear" w:color="auto" w:fill="auto"/>
            <w:vAlign w:val="center"/>
          </w:tcPr>
          <w:p w14:paraId="28FF9CA3" w14:textId="77777777" w:rsidR="00631888" w:rsidRPr="00FC0BE5" w:rsidRDefault="00631888" w:rsidP="003026C0">
            <w:pPr>
              <w:tabs>
                <w:tab w:val="left" w:pos="412"/>
              </w:tabs>
              <w:jc w:val="left"/>
              <w:rPr>
                <w:sz w:val="20"/>
                <w:szCs w:val="20"/>
                <w:lang w:val="el-GR"/>
              </w:rPr>
            </w:pPr>
            <w:r>
              <w:rPr>
                <w:sz w:val="20"/>
                <w:szCs w:val="20"/>
                <w:lang w:val="el-GR"/>
              </w:rPr>
              <w:t>Εισαγωγή Δεδομένων</w:t>
            </w:r>
          </w:p>
        </w:tc>
        <w:tc>
          <w:tcPr>
            <w:tcW w:w="730" w:type="pct"/>
            <w:tcBorders>
              <w:top w:val="nil"/>
              <w:left w:val="nil"/>
              <w:bottom w:val="single" w:sz="4" w:space="0" w:color="auto"/>
              <w:right w:val="single" w:sz="4" w:space="0" w:color="auto"/>
            </w:tcBorders>
            <w:shd w:val="clear" w:color="auto" w:fill="auto"/>
            <w:vAlign w:val="center"/>
          </w:tcPr>
          <w:p w14:paraId="7128E8F0" w14:textId="744313F0" w:rsidR="00631888" w:rsidRPr="00081737" w:rsidRDefault="00DB2AC0" w:rsidP="003026C0">
            <w:pPr>
              <w:tabs>
                <w:tab w:val="left" w:pos="412"/>
              </w:tabs>
              <w:jc w:val="center"/>
              <w:rPr>
                <w:b/>
                <w:sz w:val="20"/>
                <w:szCs w:val="20"/>
                <w:lang w:val="el-GR"/>
              </w:rPr>
            </w:pPr>
            <w:r>
              <w:rPr>
                <w:b/>
                <w:sz w:val="20"/>
                <w:szCs w:val="20"/>
                <w:lang w:val="el-GR"/>
              </w:rPr>
              <w:t>7</w:t>
            </w:r>
          </w:p>
        </w:tc>
        <w:tc>
          <w:tcPr>
            <w:tcW w:w="771" w:type="pct"/>
            <w:tcBorders>
              <w:top w:val="nil"/>
              <w:left w:val="nil"/>
              <w:bottom w:val="single" w:sz="4" w:space="0" w:color="auto"/>
              <w:right w:val="single" w:sz="4" w:space="0" w:color="auto"/>
            </w:tcBorders>
            <w:shd w:val="clear" w:color="auto" w:fill="auto"/>
            <w:vAlign w:val="center"/>
          </w:tcPr>
          <w:p w14:paraId="497D2337" w14:textId="77777777" w:rsidR="00631888" w:rsidRPr="0001542C" w:rsidRDefault="00631888" w:rsidP="003026C0">
            <w:pPr>
              <w:tabs>
                <w:tab w:val="left" w:pos="412"/>
              </w:tabs>
              <w:jc w:val="center"/>
              <w:rPr>
                <w:b/>
                <w:sz w:val="20"/>
                <w:szCs w:val="20"/>
                <w:lang w:val="el-GR"/>
              </w:rPr>
            </w:pPr>
            <w:r>
              <w:rPr>
                <w:b/>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tcPr>
          <w:p w14:paraId="60BCE1B3" w14:textId="4C60DF70" w:rsidR="00631888" w:rsidRPr="00081737" w:rsidRDefault="00DB2AC0" w:rsidP="003026C0">
            <w:pPr>
              <w:tabs>
                <w:tab w:val="left" w:pos="412"/>
              </w:tabs>
              <w:jc w:val="center"/>
              <w:rPr>
                <w:b/>
                <w:sz w:val="20"/>
                <w:szCs w:val="20"/>
                <w:lang w:val="el-GR"/>
              </w:rPr>
            </w:pPr>
            <w:r>
              <w:rPr>
                <w:b/>
                <w:sz w:val="20"/>
                <w:szCs w:val="20"/>
                <w:lang w:val="el-GR"/>
              </w:rPr>
              <w:t>8</w:t>
            </w:r>
          </w:p>
        </w:tc>
        <w:tc>
          <w:tcPr>
            <w:tcW w:w="1026" w:type="pct"/>
            <w:tcBorders>
              <w:top w:val="nil"/>
              <w:left w:val="nil"/>
              <w:bottom w:val="single" w:sz="4" w:space="0" w:color="auto"/>
              <w:right w:val="single" w:sz="4" w:space="0" w:color="auto"/>
            </w:tcBorders>
            <w:shd w:val="clear" w:color="auto" w:fill="auto"/>
            <w:vAlign w:val="center"/>
          </w:tcPr>
          <w:p w14:paraId="492B7F5F" w14:textId="77777777" w:rsidR="00631888" w:rsidRPr="00FC0BE5" w:rsidRDefault="00631888" w:rsidP="003026C0">
            <w:pPr>
              <w:tabs>
                <w:tab w:val="left" w:pos="412"/>
              </w:tabs>
              <w:rPr>
                <w:sz w:val="20"/>
                <w:szCs w:val="20"/>
                <w:lang w:val="el-GR"/>
              </w:rPr>
            </w:pPr>
            <w:r>
              <w:rPr>
                <w:sz w:val="18"/>
                <w:szCs w:val="18"/>
                <w:lang w:val="el-GR"/>
              </w:rPr>
              <w:t>1</w:t>
            </w:r>
            <w:r w:rsidRPr="00C97EE5">
              <w:rPr>
                <w:sz w:val="18"/>
                <w:szCs w:val="18"/>
                <w:lang w:val="el-GR"/>
              </w:rPr>
              <w:t xml:space="preserve"> μήν</w:t>
            </w:r>
            <w:r>
              <w:rPr>
                <w:sz w:val="18"/>
                <w:szCs w:val="18"/>
                <w:lang w:val="el-GR"/>
              </w:rPr>
              <w:t xml:space="preserve">α </w:t>
            </w:r>
            <w:r w:rsidRPr="00C97EE5">
              <w:rPr>
                <w:sz w:val="18"/>
                <w:szCs w:val="18"/>
                <w:lang w:val="el-GR"/>
              </w:rPr>
              <w:t>μετά την έναρξη της Φάσης</w:t>
            </w:r>
            <w:r>
              <w:rPr>
                <w:sz w:val="18"/>
                <w:szCs w:val="18"/>
                <w:lang w:val="el-GR"/>
              </w:rPr>
              <w:t xml:space="preserve"> 3</w:t>
            </w:r>
          </w:p>
        </w:tc>
      </w:tr>
      <w:tr w:rsidR="00631888" w:rsidRPr="00A9667F" w14:paraId="13FF4919" w14:textId="77777777" w:rsidTr="003026C0">
        <w:trPr>
          <w:trHeight w:val="450"/>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49A648CC" w14:textId="77777777" w:rsidR="00631888" w:rsidRPr="006767C4" w:rsidRDefault="00631888" w:rsidP="003026C0">
            <w:pPr>
              <w:tabs>
                <w:tab w:val="left" w:pos="412"/>
              </w:tabs>
              <w:rPr>
                <w:b/>
                <w:bCs/>
                <w:sz w:val="20"/>
                <w:szCs w:val="20"/>
                <w:lang w:val="el-GR"/>
              </w:rPr>
            </w:pPr>
            <w:r w:rsidRPr="00FC0BE5">
              <w:rPr>
                <w:b/>
                <w:bCs/>
                <w:sz w:val="20"/>
                <w:szCs w:val="20"/>
              </w:rPr>
              <w:t xml:space="preserve">ΦΑΣΗ </w:t>
            </w:r>
            <w:r>
              <w:rPr>
                <w:b/>
                <w:bCs/>
                <w:sz w:val="20"/>
                <w:szCs w:val="20"/>
                <w:lang w:val="el-GR"/>
              </w:rPr>
              <w:t>5</w:t>
            </w:r>
          </w:p>
        </w:tc>
        <w:tc>
          <w:tcPr>
            <w:tcW w:w="1325" w:type="pct"/>
            <w:tcBorders>
              <w:top w:val="nil"/>
              <w:left w:val="nil"/>
              <w:bottom w:val="single" w:sz="4" w:space="0" w:color="auto"/>
              <w:right w:val="single" w:sz="4" w:space="0" w:color="auto"/>
            </w:tcBorders>
            <w:shd w:val="clear" w:color="auto" w:fill="auto"/>
            <w:vAlign w:val="center"/>
            <w:hideMark/>
          </w:tcPr>
          <w:p w14:paraId="0B43A722" w14:textId="77777777" w:rsidR="00631888" w:rsidRPr="00FC0BE5" w:rsidRDefault="00631888" w:rsidP="003026C0">
            <w:pPr>
              <w:tabs>
                <w:tab w:val="left" w:pos="412"/>
              </w:tabs>
              <w:jc w:val="left"/>
              <w:rPr>
                <w:sz w:val="20"/>
                <w:szCs w:val="20"/>
              </w:rPr>
            </w:pPr>
            <w:r>
              <w:rPr>
                <w:sz w:val="20"/>
                <w:szCs w:val="20"/>
                <w:lang w:val="el-GR"/>
              </w:rPr>
              <w:t>Πιλοτική</w:t>
            </w:r>
            <w:r w:rsidRPr="00FC0BE5">
              <w:rPr>
                <w:sz w:val="20"/>
                <w:szCs w:val="20"/>
              </w:rPr>
              <w:t xml:space="preserve"> </w:t>
            </w:r>
            <w:proofErr w:type="spellStart"/>
            <w:r w:rsidRPr="00FC0BE5">
              <w:rPr>
                <w:sz w:val="20"/>
                <w:szCs w:val="20"/>
              </w:rPr>
              <w:t>λειτουργί</w:t>
            </w:r>
            <w:proofErr w:type="spellEnd"/>
            <w:r w:rsidRPr="00FC0BE5">
              <w:rPr>
                <w:sz w:val="20"/>
                <w:szCs w:val="20"/>
              </w:rPr>
              <w:t>α</w:t>
            </w:r>
          </w:p>
        </w:tc>
        <w:tc>
          <w:tcPr>
            <w:tcW w:w="730" w:type="pct"/>
            <w:tcBorders>
              <w:top w:val="nil"/>
              <w:left w:val="nil"/>
              <w:bottom w:val="single" w:sz="4" w:space="0" w:color="auto"/>
              <w:right w:val="single" w:sz="4" w:space="0" w:color="auto"/>
            </w:tcBorders>
            <w:shd w:val="clear" w:color="auto" w:fill="auto"/>
            <w:vAlign w:val="center"/>
            <w:hideMark/>
          </w:tcPr>
          <w:p w14:paraId="3D6F81D8" w14:textId="77777777" w:rsidR="00631888" w:rsidRPr="001305C7" w:rsidRDefault="00631888" w:rsidP="003026C0">
            <w:pPr>
              <w:tabs>
                <w:tab w:val="left" w:pos="412"/>
              </w:tabs>
              <w:jc w:val="center"/>
              <w:rPr>
                <w:b/>
                <w:bCs/>
                <w:sz w:val="20"/>
                <w:szCs w:val="20"/>
                <w:lang w:val="el-GR"/>
              </w:rPr>
            </w:pPr>
            <w:r>
              <w:rPr>
                <w:b/>
                <w:bCs/>
                <w:sz w:val="20"/>
                <w:szCs w:val="20"/>
                <w:lang w:val="el-GR"/>
              </w:rPr>
              <w:t>2</w:t>
            </w:r>
          </w:p>
        </w:tc>
        <w:tc>
          <w:tcPr>
            <w:tcW w:w="771" w:type="pct"/>
            <w:tcBorders>
              <w:top w:val="nil"/>
              <w:left w:val="nil"/>
              <w:bottom w:val="single" w:sz="4" w:space="0" w:color="auto"/>
              <w:right w:val="single" w:sz="4" w:space="0" w:color="auto"/>
            </w:tcBorders>
            <w:shd w:val="clear" w:color="auto" w:fill="auto"/>
            <w:vAlign w:val="center"/>
            <w:hideMark/>
          </w:tcPr>
          <w:p w14:paraId="79D501AC" w14:textId="77777777" w:rsidR="00631888" w:rsidRPr="00FC0BE5" w:rsidRDefault="00631888" w:rsidP="003026C0">
            <w:pPr>
              <w:tabs>
                <w:tab w:val="left" w:pos="412"/>
              </w:tabs>
              <w:jc w:val="center"/>
              <w:rPr>
                <w:b/>
                <w:bCs/>
                <w:sz w:val="20"/>
                <w:szCs w:val="20"/>
              </w:rPr>
            </w:pPr>
            <w:r w:rsidRPr="00FC0BE5">
              <w:rPr>
                <w:b/>
                <w:bCs/>
                <w:sz w:val="20"/>
                <w:szCs w:val="20"/>
              </w:rPr>
              <w:t>1</w:t>
            </w:r>
          </w:p>
        </w:tc>
        <w:tc>
          <w:tcPr>
            <w:tcW w:w="635" w:type="pct"/>
            <w:tcBorders>
              <w:top w:val="nil"/>
              <w:left w:val="nil"/>
              <w:bottom w:val="single" w:sz="4" w:space="0" w:color="auto"/>
              <w:right w:val="single" w:sz="4" w:space="0" w:color="auto"/>
            </w:tcBorders>
            <w:shd w:val="clear" w:color="auto" w:fill="auto"/>
            <w:vAlign w:val="center"/>
            <w:hideMark/>
          </w:tcPr>
          <w:p w14:paraId="7BAE2B40" w14:textId="77777777" w:rsidR="00631888" w:rsidRPr="001305C7" w:rsidRDefault="00631888" w:rsidP="003026C0">
            <w:pPr>
              <w:tabs>
                <w:tab w:val="left" w:pos="412"/>
              </w:tabs>
              <w:jc w:val="center"/>
              <w:rPr>
                <w:b/>
                <w:sz w:val="20"/>
                <w:szCs w:val="20"/>
                <w:lang w:val="el-GR"/>
              </w:rPr>
            </w:pPr>
            <w:r>
              <w:rPr>
                <w:b/>
                <w:sz w:val="20"/>
                <w:szCs w:val="20"/>
                <w:lang w:val="el-GR"/>
              </w:rPr>
              <w:t>3</w:t>
            </w:r>
          </w:p>
        </w:tc>
        <w:tc>
          <w:tcPr>
            <w:tcW w:w="1026" w:type="pct"/>
            <w:tcBorders>
              <w:top w:val="nil"/>
              <w:left w:val="nil"/>
              <w:bottom w:val="single" w:sz="4" w:space="0" w:color="auto"/>
              <w:right w:val="single" w:sz="4" w:space="0" w:color="auto"/>
            </w:tcBorders>
            <w:shd w:val="clear" w:color="auto" w:fill="auto"/>
            <w:vAlign w:val="center"/>
            <w:hideMark/>
          </w:tcPr>
          <w:p w14:paraId="63BE3B8C" w14:textId="77777777" w:rsidR="00631888" w:rsidRPr="00FC0BE5" w:rsidRDefault="00631888" w:rsidP="003026C0">
            <w:pPr>
              <w:tabs>
                <w:tab w:val="left" w:pos="412"/>
              </w:tabs>
              <w:rPr>
                <w:sz w:val="20"/>
                <w:szCs w:val="20"/>
                <w:lang w:val="el-GR"/>
              </w:rPr>
            </w:pPr>
            <w:r>
              <w:rPr>
                <w:sz w:val="18"/>
                <w:szCs w:val="18"/>
                <w:lang w:val="el-GR"/>
              </w:rPr>
              <w:t>Με την</w:t>
            </w:r>
            <w:r w:rsidRPr="002D418B">
              <w:rPr>
                <w:sz w:val="18"/>
                <w:szCs w:val="18"/>
                <w:lang w:val="el-GR"/>
              </w:rPr>
              <w:t xml:space="preserve"> παραλαβή της </w:t>
            </w:r>
            <w:r w:rsidRPr="00980A28">
              <w:rPr>
                <w:rFonts w:eastAsia="SimSun"/>
                <w:sz w:val="18"/>
                <w:szCs w:val="18"/>
                <w:lang w:val="el-GR"/>
              </w:rPr>
              <w:t xml:space="preserve">Φάσης </w:t>
            </w:r>
            <w:r>
              <w:rPr>
                <w:rFonts w:eastAsia="SimSun"/>
                <w:sz w:val="18"/>
                <w:szCs w:val="18"/>
                <w:lang w:val="el-GR"/>
              </w:rPr>
              <w:t>4</w:t>
            </w:r>
          </w:p>
        </w:tc>
      </w:tr>
      <w:tr w:rsidR="00631888" w:rsidRPr="00A9667F" w14:paraId="64AD9A8D" w14:textId="77777777" w:rsidTr="003026C0">
        <w:trPr>
          <w:trHeight w:val="450"/>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43A3F263" w14:textId="77777777" w:rsidR="00631888" w:rsidRPr="006767C4" w:rsidRDefault="00631888" w:rsidP="003026C0">
            <w:pPr>
              <w:tabs>
                <w:tab w:val="left" w:pos="412"/>
              </w:tabs>
              <w:rPr>
                <w:b/>
                <w:bCs/>
                <w:sz w:val="20"/>
                <w:szCs w:val="20"/>
                <w:lang w:val="el-GR"/>
              </w:rPr>
            </w:pPr>
            <w:r w:rsidRPr="00FC0BE5">
              <w:rPr>
                <w:b/>
                <w:bCs/>
                <w:sz w:val="20"/>
                <w:szCs w:val="20"/>
              </w:rPr>
              <w:t xml:space="preserve">ΦΑΣΗ </w:t>
            </w:r>
            <w:r>
              <w:rPr>
                <w:b/>
                <w:bCs/>
                <w:sz w:val="20"/>
                <w:szCs w:val="20"/>
                <w:lang w:val="el-GR"/>
              </w:rPr>
              <w:t>6</w:t>
            </w:r>
          </w:p>
        </w:tc>
        <w:tc>
          <w:tcPr>
            <w:tcW w:w="1325" w:type="pct"/>
            <w:tcBorders>
              <w:top w:val="nil"/>
              <w:left w:val="nil"/>
              <w:bottom w:val="single" w:sz="4" w:space="0" w:color="auto"/>
              <w:right w:val="single" w:sz="4" w:space="0" w:color="auto"/>
            </w:tcBorders>
            <w:shd w:val="clear" w:color="auto" w:fill="auto"/>
            <w:vAlign w:val="center"/>
            <w:hideMark/>
          </w:tcPr>
          <w:p w14:paraId="0396A38C" w14:textId="77777777" w:rsidR="00631888" w:rsidRPr="00FC0BE5" w:rsidRDefault="00631888" w:rsidP="003026C0">
            <w:pPr>
              <w:tabs>
                <w:tab w:val="left" w:pos="412"/>
              </w:tabs>
              <w:jc w:val="left"/>
              <w:rPr>
                <w:sz w:val="20"/>
                <w:szCs w:val="20"/>
              </w:rPr>
            </w:pPr>
            <w:r>
              <w:rPr>
                <w:sz w:val="20"/>
                <w:szCs w:val="20"/>
                <w:lang w:val="el-GR"/>
              </w:rPr>
              <w:t xml:space="preserve">Δοκιμαστική </w:t>
            </w:r>
            <w:proofErr w:type="spellStart"/>
            <w:r w:rsidRPr="00FC0BE5">
              <w:rPr>
                <w:sz w:val="20"/>
                <w:szCs w:val="20"/>
              </w:rPr>
              <w:t>λειτουργί</w:t>
            </w:r>
            <w:proofErr w:type="spellEnd"/>
            <w:r w:rsidRPr="00FC0BE5">
              <w:rPr>
                <w:sz w:val="20"/>
                <w:szCs w:val="20"/>
              </w:rPr>
              <w:t>α</w:t>
            </w:r>
          </w:p>
        </w:tc>
        <w:tc>
          <w:tcPr>
            <w:tcW w:w="730" w:type="pct"/>
            <w:tcBorders>
              <w:top w:val="nil"/>
              <w:left w:val="nil"/>
              <w:bottom w:val="single" w:sz="4" w:space="0" w:color="auto"/>
              <w:right w:val="single" w:sz="4" w:space="0" w:color="auto"/>
            </w:tcBorders>
            <w:shd w:val="clear" w:color="auto" w:fill="auto"/>
            <w:vAlign w:val="center"/>
            <w:hideMark/>
          </w:tcPr>
          <w:p w14:paraId="450CF4B2" w14:textId="77777777" w:rsidR="00631888" w:rsidRPr="001305C7" w:rsidRDefault="00631888" w:rsidP="003026C0">
            <w:pPr>
              <w:tabs>
                <w:tab w:val="left" w:pos="412"/>
              </w:tabs>
              <w:jc w:val="center"/>
              <w:rPr>
                <w:b/>
                <w:bCs/>
                <w:sz w:val="20"/>
                <w:szCs w:val="20"/>
                <w:lang w:val="el-GR"/>
              </w:rPr>
            </w:pPr>
            <w:r>
              <w:rPr>
                <w:b/>
                <w:bCs/>
                <w:sz w:val="20"/>
                <w:szCs w:val="20"/>
                <w:lang w:val="el-GR"/>
              </w:rPr>
              <w:t>1</w:t>
            </w:r>
          </w:p>
        </w:tc>
        <w:tc>
          <w:tcPr>
            <w:tcW w:w="771" w:type="pct"/>
            <w:tcBorders>
              <w:top w:val="nil"/>
              <w:left w:val="nil"/>
              <w:bottom w:val="single" w:sz="4" w:space="0" w:color="auto"/>
              <w:right w:val="single" w:sz="4" w:space="0" w:color="auto"/>
            </w:tcBorders>
            <w:shd w:val="clear" w:color="auto" w:fill="auto"/>
            <w:vAlign w:val="center"/>
            <w:hideMark/>
          </w:tcPr>
          <w:p w14:paraId="1D142B68" w14:textId="77777777" w:rsidR="00631888" w:rsidRPr="00FC0BE5" w:rsidRDefault="00631888" w:rsidP="003026C0">
            <w:pPr>
              <w:tabs>
                <w:tab w:val="left" w:pos="412"/>
              </w:tabs>
              <w:jc w:val="center"/>
              <w:rPr>
                <w:b/>
                <w:bCs/>
                <w:sz w:val="20"/>
                <w:szCs w:val="20"/>
              </w:rPr>
            </w:pPr>
            <w:r w:rsidRPr="00FC0BE5">
              <w:rPr>
                <w:b/>
                <w:bCs/>
                <w:sz w:val="20"/>
                <w:szCs w:val="20"/>
              </w:rPr>
              <w:t>1</w:t>
            </w:r>
          </w:p>
        </w:tc>
        <w:tc>
          <w:tcPr>
            <w:tcW w:w="635" w:type="pct"/>
            <w:tcBorders>
              <w:top w:val="nil"/>
              <w:left w:val="nil"/>
              <w:bottom w:val="single" w:sz="4" w:space="0" w:color="auto"/>
              <w:right w:val="single" w:sz="4" w:space="0" w:color="auto"/>
            </w:tcBorders>
            <w:shd w:val="clear" w:color="auto" w:fill="auto"/>
            <w:vAlign w:val="center"/>
            <w:hideMark/>
          </w:tcPr>
          <w:p w14:paraId="29D1E6FC" w14:textId="77777777" w:rsidR="00631888" w:rsidRPr="001305C7" w:rsidRDefault="00631888" w:rsidP="003026C0">
            <w:pPr>
              <w:tabs>
                <w:tab w:val="left" w:pos="412"/>
              </w:tabs>
              <w:jc w:val="center"/>
              <w:rPr>
                <w:b/>
                <w:sz w:val="20"/>
                <w:szCs w:val="20"/>
                <w:lang w:val="el-GR"/>
              </w:rPr>
            </w:pPr>
            <w:r>
              <w:rPr>
                <w:b/>
                <w:sz w:val="20"/>
                <w:szCs w:val="20"/>
                <w:lang w:val="el-GR"/>
              </w:rPr>
              <w:t>2</w:t>
            </w:r>
          </w:p>
        </w:tc>
        <w:tc>
          <w:tcPr>
            <w:tcW w:w="1026" w:type="pct"/>
            <w:tcBorders>
              <w:top w:val="nil"/>
              <w:left w:val="nil"/>
              <w:bottom w:val="single" w:sz="4" w:space="0" w:color="auto"/>
              <w:right w:val="single" w:sz="4" w:space="0" w:color="auto"/>
            </w:tcBorders>
            <w:shd w:val="clear" w:color="auto" w:fill="auto"/>
            <w:vAlign w:val="center"/>
            <w:hideMark/>
          </w:tcPr>
          <w:p w14:paraId="74971FD8" w14:textId="77777777" w:rsidR="00631888" w:rsidRPr="00FC0BE5" w:rsidRDefault="00631888" w:rsidP="003026C0">
            <w:pPr>
              <w:tabs>
                <w:tab w:val="left" w:pos="412"/>
              </w:tabs>
              <w:rPr>
                <w:sz w:val="20"/>
                <w:szCs w:val="20"/>
                <w:lang w:val="el-GR"/>
              </w:rPr>
            </w:pPr>
            <w:r>
              <w:rPr>
                <w:sz w:val="18"/>
                <w:szCs w:val="18"/>
                <w:lang w:val="el-GR"/>
              </w:rPr>
              <w:t>Με την</w:t>
            </w:r>
            <w:r w:rsidRPr="002D418B">
              <w:rPr>
                <w:sz w:val="18"/>
                <w:szCs w:val="18"/>
                <w:lang w:val="el-GR"/>
              </w:rPr>
              <w:t xml:space="preserve"> παραλαβή της </w:t>
            </w:r>
            <w:r w:rsidRPr="00980A28">
              <w:rPr>
                <w:rFonts w:eastAsia="SimSun"/>
                <w:sz w:val="18"/>
                <w:szCs w:val="18"/>
                <w:lang w:val="el-GR"/>
              </w:rPr>
              <w:t xml:space="preserve">Φάσης </w:t>
            </w:r>
            <w:r>
              <w:rPr>
                <w:rFonts w:eastAsia="SimSun"/>
                <w:sz w:val="18"/>
                <w:szCs w:val="18"/>
                <w:lang w:val="el-GR"/>
              </w:rPr>
              <w:t>5</w:t>
            </w:r>
          </w:p>
        </w:tc>
      </w:tr>
      <w:tr w:rsidR="00631888" w:rsidRPr="00A9667F" w14:paraId="4583078F" w14:textId="77777777" w:rsidTr="003026C0">
        <w:trPr>
          <w:trHeight w:val="450"/>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730F0170" w14:textId="77777777" w:rsidR="00631888" w:rsidRPr="006767C4" w:rsidRDefault="00631888" w:rsidP="003026C0">
            <w:pPr>
              <w:tabs>
                <w:tab w:val="left" w:pos="412"/>
              </w:tabs>
              <w:rPr>
                <w:b/>
                <w:bCs/>
                <w:sz w:val="20"/>
                <w:szCs w:val="20"/>
                <w:lang w:val="el-GR"/>
              </w:rPr>
            </w:pPr>
            <w:r w:rsidRPr="00FC0BE5">
              <w:rPr>
                <w:b/>
                <w:bCs/>
                <w:sz w:val="20"/>
                <w:szCs w:val="20"/>
              </w:rPr>
              <w:t xml:space="preserve">ΦΑΣΗ </w:t>
            </w:r>
            <w:r>
              <w:rPr>
                <w:b/>
                <w:bCs/>
                <w:sz w:val="20"/>
                <w:szCs w:val="20"/>
                <w:lang w:val="el-GR"/>
              </w:rPr>
              <w:t>7</w:t>
            </w:r>
          </w:p>
        </w:tc>
        <w:tc>
          <w:tcPr>
            <w:tcW w:w="1325" w:type="pct"/>
            <w:tcBorders>
              <w:top w:val="nil"/>
              <w:left w:val="nil"/>
              <w:bottom w:val="single" w:sz="4" w:space="0" w:color="auto"/>
              <w:right w:val="single" w:sz="4" w:space="0" w:color="auto"/>
            </w:tcBorders>
            <w:shd w:val="clear" w:color="auto" w:fill="auto"/>
            <w:vAlign w:val="center"/>
            <w:hideMark/>
          </w:tcPr>
          <w:p w14:paraId="21B72D4F" w14:textId="77777777" w:rsidR="00631888" w:rsidRPr="00FC0BE5" w:rsidRDefault="00631888" w:rsidP="003026C0">
            <w:pPr>
              <w:tabs>
                <w:tab w:val="left" w:pos="412"/>
              </w:tabs>
              <w:jc w:val="left"/>
              <w:rPr>
                <w:sz w:val="20"/>
                <w:szCs w:val="20"/>
              </w:rPr>
            </w:pPr>
            <w:proofErr w:type="spellStart"/>
            <w:r w:rsidRPr="00FC0BE5">
              <w:rPr>
                <w:sz w:val="20"/>
                <w:szCs w:val="20"/>
              </w:rPr>
              <w:t>Εκ</w:t>
            </w:r>
            <w:proofErr w:type="spellEnd"/>
            <w:r w:rsidRPr="00FC0BE5">
              <w:rPr>
                <w:sz w:val="20"/>
                <w:szCs w:val="20"/>
              </w:rPr>
              <w:t>παίδευση</w:t>
            </w:r>
          </w:p>
        </w:tc>
        <w:tc>
          <w:tcPr>
            <w:tcW w:w="730" w:type="pct"/>
            <w:tcBorders>
              <w:top w:val="nil"/>
              <w:left w:val="nil"/>
              <w:bottom w:val="single" w:sz="4" w:space="0" w:color="auto"/>
              <w:right w:val="single" w:sz="4" w:space="0" w:color="auto"/>
            </w:tcBorders>
            <w:shd w:val="clear" w:color="auto" w:fill="auto"/>
            <w:vAlign w:val="center"/>
            <w:hideMark/>
          </w:tcPr>
          <w:p w14:paraId="0B5200DA" w14:textId="77777777" w:rsidR="00631888" w:rsidRPr="001305C7" w:rsidRDefault="00631888" w:rsidP="003026C0">
            <w:pPr>
              <w:tabs>
                <w:tab w:val="left" w:pos="412"/>
              </w:tabs>
              <w:jc w:val="center"/>
              <w:rPr>
                <w:b/>
                <w:bCs/>
                <w:sz w:val="20"/>
                <w:szCs w:val="20"/>
                <w:lang w:val="el-GR"/>
              </w:rPr>
            </w:pPr>
            <w:r>
              <w:rPr>
                <w:b/>
                <w:bCs/>
                <w:sz w:val="20"/>
                <w:szCs w:val="20"/>
                <w:lang w:val="el-GR"/>
              </w:rPr>
              <w:t>2</w:t>
            </w:r>
          </w:p>
        </w:tc>
        <w:tc>
          <w:tcPr>
            <w:tcW w:w="771" w:type="pct"/>
            <w:tcBorders>
              <w:top w:val="nil"/>
              <w:left w:val="nil"/>
              <w:bottom w:val="single" w:sz="4" w:space="0" w:color="auto"/>
              <w:right w:val="single" w:sz="4" w:space="0" w:color="auto"/>
            </w:tcBorders>
            <w:shd w:val="clear" w:color="auto" w:fill="auto"/>
            <w:vAlign w:val="center"/>
            <w:hideMark/>
          </w:tcPr>
          <w:p w14:paraId="63F753CE" w14:textId="77777777" w:rsidR="00631888" w:rsidRPr="00FC0BE5" w:rsidRDefault="00631888" w:rsidP="003026C0">
            <w:pPr>
              <w:tabs>
                <w:tab w:val="left" w:pos="412"/>
              </w:tabs>
              <w:jc w:val="center"/>
              <w:rPr>
                <w:b/>
                <w:bCs/>
                <w:sz w:val="20"/>
                <w:szCs w:val="20"/>
              </w:rPr>
            </w:pPr>
            <w:r w:rsidRPr="00FC0BE5">
              <w:rPr>
                <w:b/>
                <w:bCs/>
                <w:sz w:val="20"/>
                <w:szCs w:val="20"/>
              </w:rPr>
              <w:t>1</w:t>
            </w:r>
          </w:p>
        </w:tc>
        <w:tc>
          <w:tcPr>
            <w:tcW w:w="635" w:type="pct"/>
            <w:tcBorders>
              <w:top w:val="nil"/>
              <w:left w:val="nil"/>
              <w:bottom w:val="single" w:sz="4" w:space="0" w:color="auto"/>
              <w:right w:val="single" w:sz="4" w:space="0" w:color="auto"/>
            </w:tcBorders>
            <w:shd w:val="clear" w:color="auto" w:fill="auto"/>
            <w:vAlign w:val="center"/>
            <w:hideMark/>
          </w:tcPr>
          <w:p w14:paraId="2256F0E9" w14:textId="77777777" w:rsidR="00631888" w:rsidRPr="001305C7" w:rsidRDefault="00631888" w:rsidP="003026C0">
            <w:pPr>
              <w:tabs>
                <w:tab w:val="left" w:pos="412"/>
              </w:tabs>
              <w:jc w:val="center"/>
              <w:rPr>
                <w:b/>
                <w:sz w:val="20"/>
                <w:szCs w:val="20"/>
                <w:lang w:val="el-GR"/>
              </w:rPr>
            </w:pPr>
            <w:r>
              <w:rPr>
                <w:b/>
                <w:sz w:val="20"/>
                <w:szCs w:val="20"/>
                <w:lang w:val="el-GR"/>
              </w:rPr>
              <w:t>3</w:t>
            </w:r>
          </w:p>
        </w:tc>
        <w:tc>
          <w:tcPr>
            <w:tcW w:w="1026" w:type="pct"/>
            <w:tcBorders>
              <w:top w:val="nil"/>
              <w:left w:val="nil"/>
              <w:bottom w:val="single" w:sz="4" w:space="0" w:color="auto"/>
              <w:right w:val="single" w:sz="4" w:space="0" w:color="auto"/>
            </w:tcBorders>
            <w:shd w:val="clear" w:color="auto" w:fill="auto"/>
            <w:vAlign w:val="center"/>
            <w:hideMark/>
          </w:tcPr>
          <w:p w14:paraId="7C64E3C5" w14:textId="77777777" w:rsidR="00631888" w:rsidRPr="00FC0BE5" w:rsidRDefault="00631888" w:rsidP="003026C0">
            <w:pPr>
              <w:tabs>
                <w:tab w:val="left" w:pos="412"/>
              </w:tabs>
              <w:rPr>
                <w:sz w:val="20"/>
                <w:szCs w:val="20"/>
                <w:lang w:val="el-GR"/>
              </w:rPr>
            </w:pPr>
            <w:r>
              <w:rPr>
                <w:sz w:val="18"/>
                <w:szCs w:val="18"/>
                <w:lang w:val="el-GR"/>
              </w:rPr>
              <w:t xml:space="preserve">1 μήνα πριν την ολοκλήρωση της </w:t>
            </w:r>
            <w:r w:rsidRPr="00980A28">
              <w:rPr>
                <w:rFonts w:eastAsia="SimSun"/>
                <w:sz w:val="18"/>
                <w:szCs w:val="18"/>
                <w:lang w:val="el-GR"/>
              </w:rPr>
              <w:t xml:space="preserve">Φάσης </w:t>
            </w:r>
            <w:r>
              <w:rPr>
                <w:rFonts w:eastAsia="SimSun"/>
                <w:sz w:val="18"/>
                <w:szCs w:val="18"/>
                <w:lang w:val="el-GR"/>
              </w:rPr>
              <w:t>5</w:t>
            </w:r>
          </w:p>
        </w:tc>
      </w:tr>
    </w:tbl>
    <w:p w14:paraId="4EC5D0B1" w14:textId="77777777" w:rsidR="00631888" w:rsidRDefault="00631888" w:rsidP="00631888">
      <w:pPr>
        <w:pStyle w:val="aff"/>
        <w:tabs>
          <w:tab w:val="left" w:pos="-32"/>
          <w:tab w:val="left" w:pos="0"/>
        </w:tabs>
        <w:ind w:hanging="34"/>
        <w:rPr>
          <w:lang w:val="el-GR"/>
        </w:rPr>
      </w:pPr>
    </w:p>
    <w:p w14:paraId="15E3E4AE" w14:textId="77777777" w:rsidR="00631888" w:rsidRDefault="00631888" w:rsidP="00631888">
      <w:pPr>
        <w:suppressAutoHyphens w:val="0"/>
        <w:spacing w:after="0"/>
        <w:jc w:val="left"/>
        <w:rPr>
          <w:lang w:val="el-GR"/>
        </w:rPr>
      </w:pPr>
      <w:r>
        <w:rPr>
          <w:lang w:val="el-GR"/>
        </w:rPr>
        <w:br w:type="page"/>
      </w:r>
    </w:p>
    <w:p w14:paraId="62C89A89" w14:textId="77777777" w:rsidR="00631888" w:rsidRDefault="00631888" w:rsidP="00631888">
      <w:pPr>
        <w:pStyle w:val="aff"/>
        <w:tabs>
          <w:tab w:val="left" w:pos="-32"/>
          <w:tab w:val="left" w:pos="0"/>
        </w:tabs>
        <w:ind w:hanging="34"/>
        <w:rPr>
          <w:lang w:val="el-GR"/>
        </w:rPr>
      </w:pPr>
    </w:p>
    <w:p w14:paraId="44DD63DE" w14:textId="77777777" w:rsidR="00631888" w:rsidRPr="00271677" w:rsidRDefault="00631888" w:rsidP="00631888">
      <w:pPr>
        <w:rPr>
          <w:lang w:val="el-GR"/>
        </w:rPr>
      </w:pPr>
      <w:r w:rsidRPr="00271677">
        <w:rPr>
          <w:lang w:val="el-GR"/>
        </w:rPr>
        <w:t>Στη συνέχεια παρατίθεται το ενδεικτικό χρονοδιάγραμμα υλοποίησης του Έργου:</w:t>
      </w:r>
    </w:p>
    <w:tbl>
      <w:tblPr>
        <w:tblStyle w:val="aff0"/>
        <w:tblW w:w="5000" w:type="pct"/>
        <w:jc w:val="center"/>
        <w:tblLook w:val="04A0" w:firstRow="1" w:lastRow="0" w:firstColumn="1" w:lastColumn="0" w:noHBand="0" w:noVBand="1"/>
      </w:tblPr>
      <w:tblGrid>
        <w:gridCol w:w="708"/>
        <w:gridCol w:w="2183"/>
        <w:gridCol w:w="385"/>
        <w:gridCol w:w="356"/>
        <w:gridCol w:w="356"/>
        <w:gridCol w:w="356"/>
        <w:gridCol w:w="356"/>
        <w:gridCol w:w="356"/>
        <w:gridCol w:w="356"/>
        <w:gridCol w:w="356"/>
        <w:gridCol w:w="356"/>
        <w:gridCol w:w="439"/>
        <w:gridCol w:w="439"/>
        <w:gridCol w:w="439"/>
        <w:gridCol w:w="439"/>
        <w:gridCol w:w="439"/>
        <w:gridCol w:w="439"/>
        <w:gridCol w:w="439"/>
        <w:gridCol w:w="431"/>
      </w:tblGrid>
      <w:tr w:rsidR="00631888" w:rsidRPr="003B5CF3" w14:paraId="6585A3DE" w14:textId="77777777" w:rsidTr="003026C0">
        <w:trPr>
          <w:trHeight w:val="553"/>
          <w:jc w:val="center"/>
        </w:trPr>
        <w:tc>
          <w:tcPr>
            <w:tcW w:w="367" w:type="pct"/>
            <w:vMerge w:val="restart"/>
            <w:shd w:val="clear" w:color="auto" w:fill="FBE4D5" w:themeFill="accent2" w:themeFillTint="33"/>
            <w:vAlign w:val="center"/>
          </w:tcPr>
          <w:p w14:paraId="7C4D1D47" w14:textId="77777777" w:rsidR="00631888" w:rsidRPr="003B5CF3" w:rsidRDefault="00631888" w:rsidP="003026C0">
            <w:pPr>
              <w:suppressAutoHyphens w:val="0"/>
              <w:spacing w:after="160" w:line="259" w:lineRule="auto"/>
              <w:jc w:val="center"/>
              <w:rPr>
                <w:b/>
                <w:sz w:val="16"/>
                <w:szCs w:val="16"/>
                <w:lang w:eastAsia="en-US"/>
              </w:rPr>
            </w:pPr>
            <w:bookmarkStart w:id="658" w:name="_Hlk45639215"/>
            <w:proofErr w:type="spellStart"/>
            <w:r w:rsidRPr="003B5CF3">
              <w:rPr>
                <w:b/>
                <w:sz w:val="16"/>
                <w:szCs w:val="16"/>
                <w:lang w:eastAsia="en-US"/>
              </w:rPr>
              <w:t>Φ</w:t>
            </w:r>
            <w:r>
              <w:rPr>
                <w:b/>
                <w:sz w:val="16"/>
                <w:szCs w:val="16"/>
                <w:lang w:eastAsia="en-US"/>
              </w:rPr>
              <w:t>άση</w:t>
            </w:r>
            <w:proofErr w:type="spellEnd"/>
          </w:p>
        </w:tc>
        <w:tc>
          <w:tcPr>
            <w:tcW w:w="1133" w:type="pct"/>
            <w:vMerge w:val="restart"/>
            <w:shd w:val="clear" w:color="auto" w:fill="FBE4D5" w:themeFill="accent2" w:themeFillTint="33"/>
            <w:vAlign w:val="center"/>
          </w:tcPr>
          <w:p w14:paraId="356920A2" w14:textId="77777777" w:rsidR="00631888" w:rsidRPr="003B5CF3" w:rsidRDefault="00631888" w:rsidP="003026C0">
            <w:pPr>
              <w:suppressAutoHyphens w:val="0"/>
              <w:spacing w:after="160" w:line="259" w:lineRule="auto"/>
              <w:jc w:val="center"/>
              <w:rPr>
                <w:b/>
                <w:sz w:val="16"/>
                <w:szCs w:val="16"/>
                <w:lang w:eastAsia="en-US"/>
              </w:rPr>
            </w:pPr>
            <w:proofErr w:type="gramStart"/>
            <w:r w:rsidRPr="003B5CF3">
              <w:rPr>
                <w:b/>
                <w:sz w:val="16"/>
                <w:szCs w:val="16"/>
                <w:lang w:eastAsia="en-US"/>
              </w:rPr>
              <w:t>Π</w:t>
            </w:r>
            <w:proofErr w:type="spellStart"/>
            <w:r>
              <w:rPr>
                <w:b/>
                <w:sz w:val="16"/>
                <w:szCs w:val="16"/>
                <w:lang w:val="el-GR" w:eastAsia="en-US"/>
              </w:rPr>
              <w:t>εριγραφή</w:t>
            </w:r>
            <w:proofErr w:type="spellEnd"/>
            <w:r>
              <w:rPr>
                <w:b/>
                <w:sz w:val="16"/>
                <w:szCs w:val="16"/>
                <w:lang w:val="el-GR" w:eastAsia="en-US"/>
              </w:rPr>
              <w:t xml:space="preserve"> </w:t>
            </w:r>
            <w:r w:rsidRPr="003B5CF3">
              <w:rPr>
                <w:b/>
                <w:sz w:val="16"/>
                <w:szCs w:val="16"/>
                <w:lang w:eastAsia="en-US"/>
              </w:rPr>
              <w:t xml:space="preserve"> </w:t>
            </w:r>
            <w:proofErr w:type="spellStart"/>
            <w:r w:rsidRPr="003B5CF3">
              <w:rPr>
                <w:b/>
                <w:sz w:val="16"/>
                <w:szCs w:val="16"/>
                <w:lang w:eastAsia="en-US"/>
              </w:rPr>
              <w:t>Φ</w:t>
            </w:r>
            <w:r>
              <w:rPr>
                <w:b/>
                <w:sz w:val="16"/>
                <w:szCs w:val="16"/>
                <w:lang w:eastAsia="en-US"/>
              </w:rPr>
              <w:t>άσης</w:t>
            </w:r>
            <w:proofErr w:type="spellEnd"/>
            <w:proofErr w:type="gramEnd"/>
          </w:p>
        </w:tc>
        <w:tc>
          <w:tcPr>
            <w:tcW w:w="3501" w:type="pct"/>
            <w:gridSpan w:val="17"/>
            <w:shd w:val="clear" w:color="auto" w:fill="FBE4D5" w:themeFill="accent2" w:themeFillTint="33"/>
            <w:vAlign w:val="center"/>
          </w:tcPr>
          <w:p w14:paraId="1D15B9CD" w14:textId="77777777" w:rsidR="00631888" w:rsidRPr="003B5CF3" w:rsidRDefault="00631888" w:rsidP="003026C0">
            <w:pPr>
              <w:tabs>
                <w:tab w:val="left" w:pos="5460"/>
              </w:tabs>
              <w:suppressAutoHyphens w:val="0"/>
              <w:spacing w:after="160" w:line="259" w:lineRule="auto"/>
              <w:jc w:val="center"/>
              <w:rPr>
                <w:b/>
                <w:sz w:val="16"/>
                <w:szCs w:val="16"/>
                <w:lang w:eastAsia="en-US"/>
              </w:rPr>
            </w:pPr>
            <w:r w:rsidRPr="003B5CF3">
              <w:rPr>
                <w:b/>
                <w:sz w:val="16"/>
                <w:szCs w:val="16"/>
                <w:lang w:eastAsia="en-US"/>
              </w:rPr>
              <w:t>ΜΗΝ</w:t>
            </w:r>
            <w:r>
              <w:rPr>
                <w:b/>
                <w:sz w:val="16"/>
                <w:szCs w:val="16"/>
                <w:lang w:eastAsia="en-US"/>
              </w:rPr>
              <w:t>Α</w:t>
            </w:r>
            <w:r w:rsidRPr="003B5CF3">
              <w:rPr>
                <w:b/>
                <w:sz w:val="16"/>
                <w:szCs w:val="16"/>
                <w:lang w:eastAsia="en-US"/>
              </w:rPr>
              <w:t>Σ ΥΛΟΠΟΙΗΣΗΣ</w:t>
            </w:r>
          </w:p>
        </w:tc>
      </w:tr>
      <w:tr w:rsidR="00631888" w:rsidRPr="003B5CF3" w14:paraId="09E2820F" w14:textId="77777777" w:rsidTr="003026C0">
        <w:trPr>
          <w:trHeight w:val="359"/>
          <w:jc w:val="center"/>
        </w:trPr>
        <w:tc>
          <w:tcPr>
            <w:tcW w:w="367" w:type="pct"/>
            <w:vMerge/>
            <w:shd w:val="clear" w:color="auto" w:fill="FBE4D5" w:themeFill="accent2" w:themeFillTint="33"/>
            <w:vAlign w:val="center"/>
          </w:tcPr>
          <w:p w14:paraId="52EC76E8" w14:textId="77777777" w:rsidR="00631888" w:rsidRPr="003B5CF3" w:rsidRDefault="00631888" w:rsidP="003026C0">
            <w:pPr>
              <w:suppressAutoHyphens w:val="0"/>
              <w:spacing w:after="160" w:line="259" w:lineRule="auto"/>
              <w:jc w:val="center"/>
              <w:rPr>
                <w:sz w:val="16"/>
                <w:szCs w:val="16"/>
                <w:lang w:eastAsia="en-US"/>
              </w:rPr>
            </w:pPr>
          </w:p>
        </w:tc>
        <w:tc>
          <w:tcPr>
            <w:tcW w:w="1133" w:type="pct"/>
            <w:vMerge/>
            <w:shd w:val="clear" w:color="auto" w:fill="FBE4D5" w:themeFill="accent2" w:themeFillTint="33"/>
            <w:vAlign w:val="center"/>
          </w:tcPr>
          <w:p w14:paraId="549A7467" w14:textId="77777777" w:rsidR="00631888" w:rsidRPr="003B5CF3" w:rsidRDefault="00631888" w:rsidP="003026C0">
            <w:pPr>
              <w:suppressAutoHyphens w:val="0"/>
              <w:spacing w:after="160" w:line="259" w:lineRule="auto"/>
              <w:jc w:val="center"/>
              <w:rPr>
                <w:sz w:val="16"/>
                <w:szCs w:val="16"/>
                <w:lang w:eastAsia="en-US"/>
              </w:rPr>
            </w:pPr>
          </w:p>
        </w:tc>
        <w:tc>
          <w:tcPr>
            <w:tcW w:w="200" w:type="pct"/>
            <w:tcBorders>
              <w:bottom w:val="single" w:sz="4" w:space="0" w:color="auto"/>
            </w:tcBorders>
            <w:shd w:val="clear" w:color="auto" w:fill="DEEAF6" w:themeFill="accent1" w:themeFillTint="33"/>
            <w:vAlign w:val="center"/>
          </w:tcPr>
          <w:p w14:paraId="44707041" w14:textId="77777777" w:rsidR="00631888" w:rsidRPr="003B5CF3" w:rsidRDefault="00631888" w:rsidP="003026C0">
            <w:pPr>
              <w:suppressAutoHyphens w:val="0"/>
              <w:spacing w:after="160" w:line="259" w:lineRule="auto"/>
              <w:jc w:val="center"/>
              <w:rPr>
                <w:sz w:val="16"/>
                <w:szCs w:val="16"/>
                <w:lang w:eastAsia="en-US"/>
              </w:rPr>
            </w:pPr>
            <w:r w:rsidRPr="003B5CF3">
              <w:rPr>
                <w:sz w:val="16"/>
                <w:szCs w:val="16"/>
                <w:lang w:eastAsia="en-US"/>
              </w:rPr>
              <w:t>1</w:t>
            </w:r>
          </w:p>
        </w:tc>
        <w:tc>
          <w:tcPr>
            <w:tcW w:w="185" w:type="pct"/>
            <w:tcBorders>
              <w:bottom w:val="single" w:sz="4" w:space="0" w:color="auto"/>
            </w:tcBorders>
            <w:shd w:val="clear" w:color="auto" w:fill="DEEAF6" w:themeFill="accent1" w:themeFillTint="33"/>
            <w:vAlign w:val="center"/>
          </w:tcPr>
          <w:p w14:paraId="288F497A" w14:textId="77777777" w:rsidR="00631888" w:rsidRPr="003B5CF3" w:rsidRDefault="00631888" w:rsidP="003026C0">
            <w:pPr>
              <w:suppressAutoHyphens w:val="0"/>
              <w:spacing w:after="160" w:line="259" w:lineRule="auto"/>
              <w:jc w:val="center"/>
              <w:rPr>
                <w:sz w:val="16"/>
                <w:szCs w:val="16"/>
                <w:lang w:eastAsia="en-US"/>
              </w:rPr>
            </w:pPr>
            <w:r w:rsidRPr="003B5CF3">
              <w:rPr>
                <w:sz w:val="16"/>
                <w:szCs w:val="16"/>
                <w:lang w:eastAsia="en-US"/>
              </w:rPr>
              <w:t>2</w:t>
            </w:r>
          </w:p>
        </w:tc>
        <w:tc>
          <w:tcPr>
            <w:tcW w:w="185" w:type="pct"/>
            <w:tcBorders>
              <w:bottom w:val="single" w:sz="4" w:space="0" w:color="auto"/>
            </w:tcBorders>
            <w:shd w:val="clear" w:color="auto" w:fill="DEEAF6" w:themeFill="accent1" w:themeFillTint="33"/>
            <w:vAlign w:val="center"/>
          </w:tcPr>
          <w:p w14:paraId="1C029B53" w14:textId="77777777" w:rsidR="00631888" w:rsidRPr="003B5CF3" w:rsidRDefault="00631888" w:rsidP="003026C0">
            <w:pPr>
              <w:suppressAutoHyphens w:val="0"/>
              <w:spacing w:after="160" w:line="259" w:lineRule="auto"/>
              <w:jc w:val="center"/>
              <w:rPr>
                <w:sz w:val="16"/>
                <w:szCs w:val="16"/>
                <w:lang w:eastAsia="en-US"/>
              </w:rPr>
            </w:pPr>
            <w:r w:rsidRPr="003B5CF3">
              <w:rPr>
                <w:sz w:val="16"/>
                <w:szCs w:val="16"/>
                <w:lang w:eastAsia="en-US"/>
              </w:rPr>
              <w:t>3</w:t>
            </w:r>
          </w:p>
        </w:tc>
        <w:tc>
          <w:tcPr>
            <w:tcW w:w="185" w:type="pct"/>
            <w:tcBorders>
              <w:bottom w:val="single" w:sz="4" w:space="0" w:color="auto"/>
            </w:tcBorders>
            <w:shd w:val="clear" w:color="auto" w:fill="DEEAF6" w:themeFill="accent1" w:themeFillTint="33"/>
            <w:vAlign w:val="center"/>
          </w:tcPr>
          <w:p w14:paraId="2B0D7600" w14:textId="77777777" w:rsidR="00631888" w:rsidRPr="003B5CF3" w:rsidRDefault="00631888" w:rsidP="003026C0">
            <w:pPr>
              <w:suppressAutoHyphens w:val="0"/>
              <w:spacing w:after="160" w:line="259" w:lineRule="auto"/>
              <w:jc w:val="center"/>
              <w:rPr>
                <w:sz w:val="16"/>
                <w:szCs w:val="16"/>
                <w:lang w:eastAsia="en-US"/>
              </w:rPr>
            </w:pPr>
            <w:r w:rsidRPr="003B5CF3">
              <w:rPr>
                <w:sz w:val="16"/>
                <w:szCs w:val="16"/>
                <w:lang w:eastAsia="en-US"/>
              </w:rPr>
              <w:t>4</w:t>
            </w:r>
          </w:p>
        </w:tc>
        <w:tc>
          <w:tcPr>
            <w:tcW w:w="185" w:type="pct"/>
            <w:tcBorders>
              <w:bottom w:val="single" w:sz="4" w:space="0" w:color="auto"/>
            </w:tcBorders>
            <w:shd w:val="clear" w:color="auto" w:fill="DEEAF6" w:themeFill="accent1" w:themeFillTint="33"/>
            <w:vAlign w:val="center"/>
          </w:tcPr>
          <w:p w14:paraId="3E74B657" w14:textId="77777777" w:rsidR="00631888" w:rsidRPr="003B5CF3" w:rsidRDefault="00631888" w:rsidP="003026C0">
            <w:pPr>
              <w:suppressAutoHyphens w:val="0"/>
              <w:spacing w:after="160" w:line="259" w:lineRule="auto"/>
              <w:jc w:val="center"/>
              <w:rPr>
                <w:sz w:val="16"/>
                <w:szCs w:val="16"/>
                <w:lang w:eastAsia="en-US"/>
              </w:rPr>
            </w:pPr>
            <w:r w:rsidRPr="003B5CF3">
              <w:rPr>
                <w:sz w:val="16"/>
                <w:szCs w:val="16"/>
                <w:lang w:eastAsia="en-US"/>
              </w:rPr>
              <w:t>5</w:t>
            </w:r>
          </w:p>
        </w:tc>
        <w:tc>
          <w:tcPr>
            <w:tcW w:w="185" w:type="pct"/>
            <w:tcBorders>
              <w:bottom w:val="single" w:sz="4" w:space="0" w:color="auto"/>
            </w:tcBorders>
            <w:shd w:val="clear" w:color="auto" w:fill="DEEAF6" w:themeFill="accent1" w:themeFillTint="33"/>
            <w:vAlign w:val="center"/>
          </w:tcPr>
          <w:p w14:paraId="1E84075E" w14:textId="77777777" w:rsidR="00631888" w:rsidRPr="003B5CF3" w:rsidRDefault="00631888" w:rsidP="003026C0">
            <w:pPr>
              <w:suppressAutoHyphens w:val="0"/>
              <w:spacing w:after="160" w:line="259" w:lineRule="auto"/>
              <w:jc w:val="center"/>
              <w:rPr>
                <w:sz w:val="16"/>
                <w:szCs w:val="16"/>
                <w:lang w:eastAsia="en-US"/>
              </w:rPr>
            </w:pPr>
            <w:r w:rsidRPr="003B5CF3">
              <w:rPr>
                <w:sz w:val="16"/>
                <w:szCs w:val="16"/>
                <w:lang w:eastAsia="en-US"/>
              </w:rPr>
              <w:t>6</w:t>
            </w:r>
          </w:p>
        </w:tc>
        <w:tc>
          <w:tcPr>
            <w:tcW w:w="185" w:type="pct"/>
            <w:tcBorders>
              <w:bottom w:val="single" w:sz="4" w:space="0" w:color="auto"/>
            </w:tcBorders>
            <w:shd w:val="clear" w:color="auto" w:fill="DEEAF6" w:themeFill="accent1" w:themeFillTint="33"/>
            <w:vAlign w:val="center"/>
          </w:tcPr>
          <w:p w14:paraId="4A1B59DE" w14:textId="77777777" w:rsidR="00631888" w:rsidRPr="003B5CF3" w:rsidRDefault="00631888" w:rsidP="003026C0">
            <w:pPr>
              <w:suppressAutoHyphens w:val="0"/>
              <w:spacing w:after="160" w:line="259" w:lineRule="auto"/>
              <w:jc w:val="center"/>
              <w:rPr>
                <w:sz w:val="16"/>
                <w:szCs w:val="16"/>
                <w:lang w:eastAsia="en-US"/>
              </w:rPr>
            </w:pPr>
            <w:r w:rsidRPr="003B5CF3">
              <w:rPr>
                <w:sz w:val="16"/>
                <w:szCs w:val="16"/>
                <w:lang w:eastAsia="en-US"/>
              </w:rPr>
              <w:t>7</w:t>
            </w:r>
          </w:p>
        </w:tc>
        <w:tc>
          <w:tcPr>
            <w:tcW w:w="185" w:type="pct"/>
            <w:tcBorders>
              <w:bottom w:val="single" w:sz="4" w:space="0" w:color="auto"/>
            </w:tcBorders>
            <w:shd w:val="clear" w:color="auto" w:fill="DEEAF6" w:themeFill="accent1" w:themeFillTint="33"/>
            <w:vAlign w:val="center"/>
          </w:tcPr>
          <w:p w14:paraId="165386BF" w14:textId="77777777" w:rsidR="00631888" w:rsidRPr="003B5CF3" w:rsidRDefault="00631888" w:rsidP="003026C0">
            <w:pPr>
              <w:suppressAutoHyphens w:val="0"/>
              <w:spacing w:after="160" w:line="259" w:lineRule="auto"/>
              <w:jc w:val="center"/>
              <w:rPr>
                <w:sz w:val="16"/>
                <w:szCs w:val="16"/>
                <w:lang w:eastAsia="en-US"/>
              </w:rPr>
            </w:pPr>
            <w:r w:rsidRPr="003B5CF3">
              <w:rPr>
                <w:sz w:val="16"/>
                <w:szCs w:val="16"/>
                <w:lang w:eastAsia="en-US"/>
              </w:rPr>
              <w:t>8</w:t>
            </w:r>
          </w:p>
        </w:tc>
        <w:tc>
          <w:tcPr>
            <w:tcW w:w="185" w:type="pct"/>
            <w:tcBorders>
              <w:bottom w:val="single" w:sz="4" w:space="0" w:color="auto"/>
            </w:tcBorders>
            <w:shd w:val="clear" w:color="auto" w:fill="DEEAF6" w:themeFill="accent1" w:themeFillTint="33"/>
            <w:vAlign w:val="center"/>
          </w:tcPr>
          <w:p w14:paraId="1D6512D9" w14:textId="77777777" w:rsidR="00631888" w:rsidRPr="003B5CF3" w:rsidRDefault="00631888" w:rsidP="003026C0">
            <w:pPr>
              <w:suppressAutoHyphens w:val="0"/>
              <w:spacing w:after="160" w:line="259" w:lineRule="auto"/>
              <w:jc w:val="center"/>
              <w:rPr>
                <w:sz w:val="16"/>
                <w:szCs w:val="16"/>
                <w:lang w:eastAsia="en-US"/>
              </w:rPr>
            </w:pPr>
            <w:r w:rsidRPr="003B5CF3">
              <w:rPr>
                <w:sz w:val="16"/>
                <w:szCs w:val="16"/>
                <w:lang w:eastAsia="en-US"/>
              </w:rPr>
              <w:t>9</w:t>
            </w:r>
          </w:p>
        </w:tc>
        <w:tc>
          <w:tcPr>
            <w:tcW w:w="228" w:type="pct"/>
            <w:tcBorders>
              <w:bottom w:val="single" w:sz="4" w:space="0" w:color="auto"/>
            </w:tcBorders>
            <w:shd w:val="clear" w:color="auto" w:fill="DEEAF6" w:themeFill="accent1" w:themeFillTint="33"/>
            <w:vAlign w:val="center"/>
          </w:tcPr>
          <w:p w14:paraId="4990D0EB" w14:textId="77777777" w:rsidR="00631888" w:rsidRPr="003B5CF3" w:rsidRDefault="00631888" w:rsidP="003026C0">
            <w:pPr>
              <w:suppressAutoHyphens w:val="0"/>
              <w:spacing w:after="160" w:line="259" w:lineRule="auto"/>
              <w:jc w:val="center"/>
              <w:rPr>
                <w:sz w:val="16"/>
                <w:szCs w:val="16"/>
                <w:lang w:eastAsia="en-US"/>
              </w:rPr>
            </w:pPr>
            <w:r w:rsidRPr="003B5CF3">
              <w:rPr>
                <w:sz w:val="16"/>
                <w:szCs w:val="16"/>
                <w:lang w:eastAsia="en-US"/>
              </w:rPr>
              <w:t>10</w:t>
            </w:r>
          </w:p>
        </w:tc>
        <w:tc>
          <w:tcPr>
            <w:tcW w:w="228" w:type="pct"/>
            <w:tcBorders>
              <w:bottom w:val="single" w:sz="4" w:space="0" w:color="auto"/>
            </w:tcBorders>
            <w:shd w:val="clear" w:color="auto" w:fill="DEEAF6" w:themeFill="accent1" w:themeFillTint="33"/>
            <w:vAlign w:val="center"/>
          </w:tcPr>
          <w:p w14:paraId="53ABA927" w14:textId="77777777" w:rsidR="00631888" w:rsidRPr="003B5CF3" w:rsidRDefault="00631888" w:rsidP="003026C0">
            <w:pPr>
              <w:suppressAutoHyphens w:val="0"/>
              <w:spacing w:after="160" w:line="259" w:lineRule="auto"/>
              <w:jc w:val="center"/>
              <w:rPr>
                <w:sz w:val="16"/>
                <w:szCs w:val="16"/>
                <w:lang w:eastAsia="en-US"/>
              </w:rPr>
            </w:pPr>
            <w:r w:rsidRPr="003B5CF3">
              <w:rPr>
                <w:sz w:val="16"/>
                <w:szCs w:val="16"/>
                <w:lang w:eastAsia="en-US"/>
              </w:rPr>
              <w:t>11</w:t>
            </w:r>
          </w:p>
        </w:tc>
        <w:tc>
          <w:tcPr>
            <w:tcW w:w="228" w:type="pct"/>
            <w:tcBorders>
              <w:bottom w:val="single" w:sz="4" w:space="0" w:color="auto"/>
            </w:tcBorders>
            <w:shd w:val="clear" w:color="auto" w:fill="DEEAF6" w:themeFill="accent1" w:themeFillTint="33"/>
          </w:tcPr>
          <w:p w14:paraId="7B851894" w14:textId="77777777" w:rsidR="00631888" w:rsidRPr="00271677" w:rsidRDefault="00631888" w:rsidP="003026C0">
            <w:pPr>
              <w:suppressAutoHyphens w:val="0"/>
              <w:spacing w:after="160" w:line="259" w:lineRule="auto"/>
              <w:jc w:val="center"/>
              <w:rPr>
                <w:sz w:val="16"/>
                <w:szCs w:val="16"/>
                <w:lang w:val="el-GR" w:eastAsia="en-US"/>
              </w:rPr>
            </w:pPr>
            <w:r>
              <w:rPr>
                <w:sz w:val="16"/>
                <w:szCs w:val="16"/>
                <w:lang w:val="el-GR" w:eastAsia="en-US"/>
              </w:rPr>
              <w:t>12</w:t>
            </w:r>
          </w:p>
        </w:tc>
        <w:tc>
          <w:tcPr>
            <w:tcW w:w="228" w:type="pct"/>
            <w:tcBorders>
              <w:bottom w:val="single" w:sz="4" w:space="0" w:color="auto"/>
            </w:tcBorders>
            <w:shd w:val="clear" w:color="auto" w:fill="DEEAF6" w:themeFill="accent1" w:themeFillTint="33"/>
          </w:tcPr>
          <w:p w14:paraId="3C0CD6AF" w14:textId="77777777" w:rsidR="00631888" w:rsidRPr="00271677" w:rsidRDefault="00631888" w:rsidP="003026C0">
            <w:pPr>
              <w:suppressAutoHyphens w:val="0"/>
              <w:spacing w:after="160" w:line="259" w:lineRule="auto"/>
              <w:jc w:val="center"/>
              <w:rPr>
                <w:sz w:val="16"/>
                <w:szCs w:val="16"/>
                <w:lang w:val="el-GR" w:eastAsia="en-US"/>
              </w:rPr>
            </w:pPr>
            <w:r>
              <w:rPr>
                <w:sz w:val="16"/>
                <w:szCs w:val="16"/>
                <w:lang w:val="el-GR" w:eastAsia="en-US"/>
              </w:rPr>
              <w:t>13</w:t>
            </w:r>
          </w:p>
        </w:tc>
        <w:tc>
          <w:tcPr>
            <w:tcW w:w="228" w:type="pct"/>
            <w:tcBorders>
              <w:bottom w:val="single" w:sz="4" w:space="0" w:color="auto"/>
            </w:tcBorders>
            <w:shd w:val="clear" w:color="auto" w:fill="DEEAF6" w:themeFill="accent1" w:themeFillTint="33"/>
          </w:tcPr>
          <w:p w14:paraId="5394C739" w14:textId="77777777" w:rsidR="00631888" w:rsidRPr="00271677" w:rsidRDefault="00631888" w:rsidP="003026C0">
            <w:pPr>
              <w:suppressAutoHyphens w:val="0"/>
              <w:spacing w:after="160" w:line="259" w:lineRule="auto"/>
              <w:jc w:val="center"/>
              <w:rPr>
                <w:sz w:val="16"/>
                <w:szCs w:val="16"/>
                <w:lang w:val="el-GR" w:eastAsia="en-US"/>
              </w:rPr>
            </w:pPr>
            <w:r>
              <w:rPr>
                <w:sz w:val="16"/>
                <w:szCs w:val="16"/>
                <w:lang w:val="el-GR" w:eastAsia="en-US"/>
              </w:rPr>
              <w:t>14</w:t>
            </w:r>
          </w:p>
        </w:tc>
        <w:tc>
          <w:tcPr>
            <w:tcW w:w="228" w:type="pct"/>
            <w:tcBorders>
              <w:bottom w:val="single" w:sz="4" w:space="0" w:color="auto"/>
            </w:tcBorders>
            <w:shd w:val="clear" w:color="auto" w:fill="DEEAF6" w:themeFill="accent1" w:themeFillTint="33"/>
          </w:tcPr>
          <w:p w14:paraId="0DABB2C5" w14:textId="77777777" w:rsidR="00631888" w:rsidRPr="00271677" w:rsidRDefault="00631888" w:rsidP="003026C0">
            <w:pPr>
              <w:suppressAutoHyphens w:val="0"/>
              <w:spacing w:after="160" w:line="259" w:lineRule="auto"/>
              <w:jc w:val="center"/>
              <w:rPr>
                <w:sz w:val="16"/>
                <w:szCs w:val="16"/>
                <w:lang w:val="el-GR" w:eastAsia="en-US"/>
              </w:rPr>
            </w:pPr>
            <w:r>
              <w:rPr>
                <w:sz w:val="16"/>
                <w:szCs w:val="16"/>
                <w:lang w:val="el-GR" w:eastAsia="en-US"/>
              </w:rPr>
              <w:t>15</w:t>
            </w:r>
          </w:p>
        </w:tc>
        <w:tc>
          <w:tcPr>
            <w:tcW w:w="228" w:type="pct"/>
            <w:tcBorders>
              <w:bottom w:val="single" w:sz="4" w:space="0" w:color="auto"/>
            </w:tcBorders>
            <w:shd w:val="clear" w:color="auto" w:fill="DEEAF6" w:themeFill="accent1" w:themeFillTint="33"/>
          </w:tcPr>
          <w:p w14:paraId="0EF5F9F9" w14:textId="77777777" w:rsidR="00631888" w:rsidRPr="00271677" w:rsidRDefault="00631888" w:rsidP="003026C0">
            <w:pPr>
              <w:suppressAutoHyphens w:val="0"/>
              <w:spacing w:after="160" w:line="259" w:lineRule="auto"/>
              <w:jc w:val="center"/>
              <w:rPr>
                <w:sz w:val="16"/>
                <w:szCs w:val="16"/>
                <w:lang w:val="el-GR" w:eastAsia="en-US"/>
              </w:rPr>
            </w:pPr>
            <w:r>
              <w:rPr>
                <w:sz w:val="16"/>
                <w:szCs w:val="16"/>
                <w:lang w:val="el-GR" w:eastAsia="en-US"/>
              </w:rPr>
              <w:t>16</w:t>
            </w:r>
          </w:p>
        </w:tc>
        <w:tc>
          <w:tcPr>
            <w:tcW w:w="226" w:type="pct"/>
            <w:tcBorders>
              <w:bottom w:val="single" w:sz="4" w:space="0" w:color="auto"/>
            </w:tcBorders>
            <w:shd w:val="clear" w:color="auto" w:fill="DEEAF6" w:themeFill="accent1" w:themeFillTint="33"/>
          </w:tcPr>
          <w:p w14:paraId="0D838719" w14:textId="77777777" w:rsidR="00631888" w:rsidRPr="00271677" w:rsidRDefault="00631888" w:rsidP="003026C0">
            <w:pPr>
              <w:suppressAutoHyphens w:val="0"/>
              <w:spacing w:after="160" w:line="259" w:lineRule="auto"/>
              <w:jc w:val="center"/>
              <w:rPr>
                <w:sz w:val="16"/>
                <w:szCs w:val="16"/>
                <w:lang w:val="el-GR" w:eastAsia="en-US"/>
              </w:rPr>
            </w:pPr>
            <w:r>
              <w:rPr>
                <w:sz w:val="16"/>
                <w:szCs w:val="16"/>
                <w:lang w:val="el-GR" w:eastAsia="en-US"/>
              </w:rPr>
              <w:t>17</w:t>
            </w:r>
          </w:p>
        </w:tc>
      </w:tr>
      <w:tr w:rsidR="00631888" w:rsidRPr="002D6A3B" w14:paraId="16AA7AE0" w14:textId="77777777" w:rsidTr="003026C0">
        <w:trPr>
          <w:trHeight w:val="369"/>
          <w:jc w:val="center"/>
        </w:trPr>
        <w:tc>
          <w:tcPr>
            <w:tcW w:w="367" w:type="pct"/>
            <w:tcBorders>
              <w:top w:val="nil"/>
              <w:left w:val="single" w:sz="4" w:space="0" w:color="auto"/>
              <w:bottom w:val="single" w:sz="4" w:space="0" w:color="auto"/>
              <w:right w:val="single" w:sz="4" w:space="0" w:color="auto"/>
            </w:tcBorders>
            <w:shd w:val="clear" w:color="000000" w:fill="F2F2F2"/>
            <w:vAlign w:val="center"/>
          </w:tcPr>
          <w:p w14:paraId="51A420DC" w14:textId="77777777" w:rsidR="00631888" w:rsidRPr="0006510B" w:rsidRDefault="00631888" w:rsidP="003026C0">
            <w:pPr>
              <w:suppressAutoHyphens w:val="0"/>
              <w:spacing w:after="0"/>
              <w:jc w:val="center"/>
              <w:rPr>
                <w:b/>
                <w:sz w:val="16"/>
                <w:szCs w:val="16"/>
                <w:lang w:eastAsia="en-US"/>
              </w:rPr>
            </w:pPr>
            <w:r w:rsidRPr="0006510B">
              <w:rPr>
                <w:b/>
                <w:bCs/>
                <w:sz w:val="16"/>
                <w:szCs w:val="16"/>
              </w:rPr>
              <w:t>ΦΑΣΗ 1</w:t>
            </w:r>
          </w:p>
        </w:tc>
        <w:tc>
          <w:tcPr>
            <w:tcW w:w="1133" w:type="pct"/>
            <w:tcBorders>
              <w:top w:val="nil"/>
              <w:left w:val="nil"/>
              <w:bottom w:val="single" w:sz="4" w:space="0" w:color="auto"/>
              <w:right w:val="single" w:sz="4" w:space="0" w:color="auto"/>
            </w:tcBorders>
            <w:shd w:val="clear" w:color="000000" w:fill="F2F2F2"/>
            <w:vAlign w:val="center"/>
          </w:tcPr>
          <w:p w14:paraId="208D8698" w14:textId="77777777" w:rsidR="00631888" w:rsidRPr="0006510B" w:rsidRDefault="00631888" w:rsidP="003026C0">
            <w:pPr>
              <w:suppressAutoHyphens w:val="0"/>
              <w:spacing w:after="0"/>
              <w:jc w:val="center"/>
              <w:rPr>
                <w:sz w:val="16"/>
                <w:szCs w:val="16"/>
                <w:lang w:val="el-GR" w:eastAsia="en-US"/>
              </w:rPr>
            </w:pPr>
            <w:r w:rsidRPr="0006510B">
              <w:rPr>
                <w:sz w:val="16"/>
                <w:szCs w:val="16"/>
                <w:lang w:val="el-GR"/>
              </w:rPr>
              <w:t>Μελέτη Εφαρμογής</w:t>
            </w:r>
          </w:p>
        </w:tc>
        <w:tc>
          <w:tcPr>
            <w:tcW w:w="200" w:type="pct"/>
            <w:shd w:val="clear" w:color="auto" w:fill="D0CECE" w:themeFill="background2" w:themeFillShade="E6"/>
            <w:vAlign w:val="center"/>
          </w:tcPr>
          <w:p w14:paraId="7071338E"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shd w:val="clear" w:color="auto" w:fill="D0CECE" w:themeFill="background2" w:themeFillShade="E6"/>
            <w:vAlign w:val="center"/>
          </w:tcPr>
          <w:p w14:paraId="41D3D395"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shd w:val="clear" w:color="auto" w:fill="BDD6EE" w:themeFill="accent1" w:themeFillTint="66"/>
            <w:vAlign w:val="center"/>
          </w:tcPr>
          <w:p w14:paraId="7668E4DA"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shd w:val="clear" w:color="auto" w:fill="auto"/>
            <w:vAlign w:val="center"/>
          </w:tcPr>
          <w:p w14:paraId="3120645A"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vAlign w:val="center"/>
          </w:tcPr>
          <w:p w14:paraId="42B68C90"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vAlign w:val="center"/>
          </w:tcPr>
          <w:p w14:paraId="703B4F2B"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vAlign w:val="center"/>
          </w:tcPr>
          <w:p w14:paraId="2E59232D"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vAlign w:val="center"/>
          </w:tcPr>
          <w:p w14:paraId="2CA7473F"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vAlign w:val="center"/>
          </w:tcPr>
          <w:p w14:paraId="286503D2"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vAlign w:val="center"/>
          </w:tcPr>
          <w:p w14:paraId="46505127"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vAlign w:val="center"/>
          </w:tcPr>
          <w:p w14:paraId="1246120C"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tcPr>
          <w:p w14:paraId="252F17C6"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tcPr>
          <w:p w14:paraId="1AAFD05D"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tcPr>
          <w:p w14:paraId="65D9338F"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tcPr>
          <w:p w14:paraId="589BE27E"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tcPr>
          <w:p w14:paraId="6F4CEB0A" w14:textId="77777777" w:rsidR="00631888" w:rsidRPr="00271677" w:rsidRDefault="00631888" w:rsidP="003026C0">
            <w:pPr>
              <w:suppressAutoHyphens w:val="0"/>
              <w:spacing w:after="160" w:line="259" w:lineRule="auto"/>
              <w:jc w:val="center"/>
              <w:rPr>
                <w:b/>
                <w:sz w:val="16"/>
                <w:szCs w:val="16"/>
                <w:lang w:val="el-GR" w:eastAsia="en-US"/>
              </w:rPr>
            </w:pPr>
          </w:p>
        </w:tc>
        <w:tc>
          <w:tcPr>
            <w:tcW w:w="226" w:type="pct"/>
            <w:tcBorders>
              <w:bottom w:val="single" w:sz="4" w:space="0" w:color="auto"/>
            </w:tcBorders>
          </w:tcPr>
          <w:p w14:paraId="74E1D4B8" w14:textId="77777777" w:rsidR="00631888" w:rsidRPr="00271677" w:rsidRDefault="00631888" w:rsidP="003026C0">
            <w:pPr>
              <w:suppressAutoHyphens w:val="0"/>
              <w:spacing w:after="160" w:line="259" w:lineRule="auto"/>
              <w:jc w:val="center"/>
              <w:rPr>
                <w:b/>
                <w:sz w:val="16"/>
                <w:szCs w:val="16"/>
                <w:lang w:val="el-GR" w:eastAsia="en-US"/>
              </w:rPr>
            </w:pPr>
          </w:p>
        </w:tc>
      </w:tr>
      <w:tr w:rsidR="00631888" w:rsidRPr="00A9667F" w14:paraId="224D21D9" w14:textId="77777777" w:rsidTr="003026C0">
        <w:trPr>
          <w:trHeight w:val="775"/>
          <w:jc w:val="center"/>
        </w:trPr>
        <w:tc>
          <w:tcPr>
            <w:tcW w:w="367" w:type="pct"/>
            <w:tcBorders>
              <w:top w:val="nil"/>
              <w:left w:val="single" w:sz="4" w:space="0" w:color="auto"/>
              <w:bottom w:val="single" w:sz="4" w:space="0" w:color="auto"/>
              <w:right w:val="single" w:sz="4" w:space="0" w:color="auto"/>
            </w:tcBorders>
            <w:shd w:val="clear" w:color="000000" w:fill="F2F2F2"/>
            <w:vAlign w:val="center"/>
          </w:tcPr>
          <w:p w14:paraId="2538A9BC" w14:textId="77777777" w:rsidR="00631888" w:rsidRPr="0006510B" w:rsidRDefault="00631888" w:rsidP="003026C0">
            <w:pPr>
              <w:suppressAutoHyphens w:val="0"/>
              <w:spacing w:after="0"/>
              <w:jc w:val="center"/>
              <w:rPr>
                <w:b/>
                <w:sz w:val="16"/>
                <w:szCs w:val="16"/>
                <w:lang w:eastAsia="en-US"/>
              </w:rPr>
            </w:pPr>
            <w:r w:rsidRPr="0006510B">
              <w:rPr>
                <w:b/>
                <w:bCs/>
                <w:sz w:val="16"/>
                <w:szCs w:val="16"/>
              </w:rPr>
              <w:t>ΦΑΣΗ 2</w:t>
            </w:r>
          </w:p>
        </w:tc>
        <w:tc>
          <w:tcPr>
            <w:tcW w:w="1133" w:type="pct"/>
            <w:tcBorders>
              <w:top w:val="nil"/>
              <w:left w:val="nil"/>
              <w:bottom w:val="single" w:sz="4" w:space="0" w:color="auto"/>
              <w:right w:val="single" w:sz="4" w:space="0" w:color="auto"/>
            </w:tcBorders>
            <w:shd w:val="clear" w:color="000000" w:fill="F2F2F2"/>
            <w:vAlign w:val="center"/>
          </w:tcPr>
          <w:p w14:paraId="09D45A48" w14:textId="77777777" w:rsidR="00631888" w:rsidRPr="0006510B" w:rsidRDefault="00631888" w:rsidP="003026C0">
            <w:pPr>
              <w:suppressAutoHyphens w:val="0"/>
              <w:spacing w:after="0"/>
              <w:jc w:val="center"/>
              <w:rPr>
                <w:sz w:val="16"/>
                <w:szCs w:val="16"/>
                <w:lang w:val="el-GR" w:eastAsia="en-US"/>
              </w:rPr>
            </w:pPr>
            <w:r w:rsidRPr="0006510B">
              <w:rPr>
                <w:sz w:val="16"/>
                <w:szCs w:val="16"/>
                <w:lang w:val="el-GR"/>
              </w:rPr>
              <w:t>Προμήθεια και εγκατάσταση έτοιμου Λογισμικού - Ανάπτυξη Εφαρμογών</w:t>
            </w:r>
            <w:r w:rsidRPr="00E24839">
              <w:rPr>
                <w:sz w:val="16"/>
                <w:szCs w:val="16"/>
                <w:lang w:val="el-GR"/>
              </w:rPr>
              <w:t>- Εγκατάσταση στο G-</w:t>
            </w:r>
            <w:proofErr w:type="spellStart"/>
            <w:r w:rsidRPr="00E24839">
              <w:rPr>
                <w:sz w:val="16"/>
                <w:szCs w:val="16"/>
                <w:lang w:val="el-GR"/>
              </w:rPr>
              <w:t>Cloud</w:t>
            </w:r>
            <w:proofErr w:type="spellEnd"/>
          </w:p>
        </w:tc>
        <w:tc>
          <w:tcPr>
            <w:tcW w:w="200" w:type="pct"/>
            <w:shd w:val="clear" w:color="auto" w:fill="FFFFFF" w:themeFill="background1"/>
            <w:vAlign w:val="center"/>
          </w:tcPr>
          <w:p w14:paraId="32982C7C"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shd w:val="clear" w:color="auto" w:fill="FFFFFF" w:themeFill="background1"/>
            <w:vAlign w:val="center"/>
          </w:tcPr>
          <w:p w14:paraId="12EF70F5"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shd w:val="clear" w:color="auto" w:fill="D9D9D9" w:themeFill="background1" w:themeFillShade="D9"/>
            <w:vAlign w:val="center"/>
          </w:tcPr>
          <w:p w14:paraId="06CD2DAA"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shd w:val="clear" w:color="auto" w:fill="D0CECE" w:themeFill="background2" w:themeFillShade="E6"/>
            <w:vAlign w:val="center"/>
          </w:tcPr>
          <w:p w14:paraId="085D9140"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shd w:val="clear" w:color="auto" w:fill="D9D9D9" w:themeFill="background1" w:themeFillShade="D9"/>
            <w:vAlign w:val="center"/>
          </w:tcPr>
          <w:p w14:paraId="089A0A76"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shd w:val="clear" w:color="auto" w:fill="BDD6EE" w:themeFill="accent1" w:themeFillTint="66"/>
            <w:vAlign w:val="center"/>
          </w:tcPr>
          <w:p w14:paraId="18900BEA"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shd w:val="clear" w:color="auto" w:fill="FFFFFF" w:themeFill="background1"/>
            <w:vAlign w:val="center"/>
          </w:tcPr>
          <w:p w14:paraId="6925C894"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shd w:val="clear" w:color="auto" w:fill="auto"/>
            <w:vAlign w:val="center"/>
          </w:tcPr>
          <w:p w14:paraId="698CB4EC"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bottom w:val="single" w:sz="4" w:space="0" w:color="auto"/>
            </w:tcBorders>
            <w:shd w:val="clear" w:color="auto" w:fill="auto"/>
            <w:vAlign w:val="center"/>
          </w:tcPr>
          <w:p w14:paraId="5605B5CC"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bottom w:val="single" w:sz="4" w:space="0" w:color="auto"/>
            </w:tcBorders>
            <w:shd w:val="clear" w:color="auto" w:fill="auto"/>
            <w:vAlign w:val="center"/>
          </w:tcPr>
          <w:p w14:paraId="341C3AD0"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auto"/>
            <w:vAlign w:val="center"/>
          </w:tcPr>
          <w:p w14:paraId="3A090006"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auto"/>
          </w:tcPr>
          <w:p w14:paraId="0652C471"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auto"/>
          </w:tcPr>
          <w:p w14:paraId="3046E9DC"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FFFFFF" w:themeFill="background1"/>
          </w:tcPr>
          <w:p w14:paraId="2B86695A"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FFFFFF" w:themeFill="background1"/>
          </w:tcPr>
          <w:p w14:paraId="5E845FA9" w14:textId="77777777" w:rsidR="00631888" w:rsidRPr="00D048E6"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FFFFFF" w:themeFill="background1"/>
          </w:tcPr>
          <w:p w14:paraId="1756B88E" w14:textId="77777777" w:rsidR="00631888" w:rsidRPr="00271677" w:rsidRDefault="00631888" w:rsidP="003026C0">
            <w:pPr>
              <w:suppressAutoHyphens w:val="0"/>
              <w:spacing w:after="160" w:line="259" w:lineRule="auto"/>
              <w:jc w:val="center"/>
              <w:rPr>
                <w:b/>
                <w:sz w:val="16"/>
                <w:szCs w:val="16"/>
                <w:lang w:val="el-GR" w:eastAsia="en-US"/>
              </w:rPr>
            </w:pPr>
          </w:p>
        </w:tc>
        <w:tc>
          <w:tcPr>
            <w:tcW w:w="226" w:type="pct"/>
            <w:tcBorders>
              <w:bottom w:val="single" w:sz="4" w:space="0" w:color="auto"/>
            </w:tcBorders>
            <w:shd w:val="clear" w:color="auto" w:fill="FFFFFF" w:themeFill="background1"/>
          </w:tcPr>
          <w:p w14:paraId="74F2D11C" w14:textId="77777777" w:rsidR="00631888" w:rsidRPr="00271677" w:rsidRDefault="00631888" w:rsidP="003026C0">
            <w:pPr>
              <w:suppressAutoHyphens w:val="0"/>
              <w:spacing w:after="160" w:line="259" w:lineRule="auto"/>
              <w:jc w:val="center"/>
              <w:rPr>
                <w:b/>
                <w:sz w:val="16"/>
                <w:szCs w:val="16"/>
                <w:lang w:val="el-GR" w:eastAsia="en-US"/>
              </w:rPr>
            </w:pPr>
          </w:p>
        </w:tc>
      </w:tr>
      <w:tr w:rsidR="00631888" w:rsidRPr="002D6A3B" w14:paraId="1CF7FCA4" w14:textId="77777777" w:rsidTr="00081737">
        <w:trPr>
          <w:trHeight w:val="589"/>
          <w:jc w:val="center"/>
        </w:trPr>
        <w:tc>
          <w:tcPr>
            <w:tcW w:w="367" w:type="pct"/>
            <w:tcBorders>
              <w:top w:val="nil"/>
              <w:left w:val="single" w:sz="4" w:space="0" w:color="auto"/>
              <w:bottom w:val="single" w:sz="4" w:space="0" w:color="auto"/>
              <w:right w:val="single" w:sz="4" w:space="0" w:color="auto"/>
            </w:tcBorders>
            <w:shd w:val="clear" w:color="000000" w:fill="F2F2F2"/>
            <w:vAlign w:val="center"/>
          </w:tcPr>
          <w:p w14:paraId="04185348" w14:textId="77777777" w:rsidR="00631888" w:rsidRPr="0006510B" w:rsidRDefault="00631888" w:rsidP="003026C0">
            <w:pPr>
              <w:suppressAutoHyphens w:val="0"/>
              <w:spacing w:after="0"/>
              <w:jc w:val="center"/>
              <w:rPr>
                <w:b/>
                <w:bCs/>
                <w:sz w:val="16"/>
                <w:szCs w:val="16"/>
              </w:rPr>
            </w:pPr>
            <w:r w:rsidRPr="001958FC">
              <w:rPr>
                <w:b/>
                <w:bCs/>
                <w:sz w:val="16"/>
                <w:szCs w:val="16"/>
              </w:rPr>
              <w:t>ΦΑΣΗ 3</w:t>
            </w:r>
          </w:p>
        </w:tc>
        <w:tc>
          <w:tcPr>
            <w:tcW w:w="1133" w:type="pct"/>
            <w:tcBorders>
              <w:top w:val="nil"/>
              <w:left w:val="nil"/>
              <w:bottom w:val="single" w:sz="4" w:space="0" w:color="auto"/>
              <w:right w:val="single" w:sz="4" w:space="0" w:color="auto"/>
            </w:tcBorders>
            <w:shd w:val="clear" w:color="000000" w:fill="F2F2F2"/>
            <w:vAlign w:val="center"/>
          </w:tcPr>
          <w:p w14:paraId="343FB5A4" w14:textId="77777777" w:rsidR="00631888" w:rsidRPr="0006510B" w:rsidRDefault="00631888" w:rsidP="003026C0">
            <w:pPr>
              <w:suppressAutoHyphens w:val="0"/>
              <w:spacing w:after="0"/>
              <w:jc w:val="center"/>
              <w:rPr>
                <w:sz w:val="16"/>
                <w:szCs w:val="16"/>
                <w:lang w:val="el-GR"/>
              </w:rPr>
            </w:pPr>
            <w:proofErr w:type="spellStart"/>
            <w:r w:rsidRPr="0006510B">
              <w:rPr>
                <w:sz w:val="16"/>
                <w:szCs w:val="16"/>
                <w:lang w:val="el-GR"/>
              </w:rPr>
              <w:t>Ψηφιοποίηση</w:t>
            </w:r>
            <w:proofErr w:type="spellEnd"/>
          </w:p>
        </w:tc>
        <w:tc>
          <w:tcPr>
            <w:tcW w:w="200" w:type="pct"/>
            <w:vAlign w:val="center"/>
          </w:tcPr>
          <w:p w14:paraId="0B282F2C"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shd w:val="clear" w:color="auto" w:fill="auto"/>
            <w:vAlign w:val="center"/>
          </w:tcPr>
          <w:p w14:paraId="1FA64F41"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shd w:val="clear" w:color="auto" w:fill="auto"/>
            <w:vAlign w:val="center"/>
          </w:tcPr>
          <w:p w14:paraId="4A3B20CB"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shd w:val="clear" w:color="auto" w:fill="D0CECE" w:themeFill="background2" w:themeFillShade="E6"/>
            <w:vAlign w:val="center"/>
          </w:tcPr>
          <w:p w14:paraId="5965DDB7"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shd w:val="clear" w:color="auto" w:fill="D0CECE" w:themeFill="background2" w:themeFillShade="E6"/>
            <w:vAlign w:val="center"/>
          </w:tcPr>
          <w:p w14:paraId="33F7AABF"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shd w:val="clear" w:color="auto" w:fill="D0CECE" w:themeFill="background2" w:themeFillShade="E6"/>
            <w:vAlign w:val="center"/>
          </w:tcPr>
          <w:p w14:paraId="3F5E1F21"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shd w:val="clear" w:color="auto" w:fill="D0CECE" w:themeFill="background2" w:themeFillShade="E6"/>
            <w:vAlign w:val="center"/>
          </w:tcPr>
          <w:p w14:paraId="18DD023E"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shd w:val="clear" w:color="auto" w:fill="D0CECE" w:themeFill="background2" w:themeFillShade="E6"/>
            <w:vAlign w:val="center"/>
          </w:tcPr>
          <w:p w14:paraId="71ABC269"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bottom w:val="single" w:sz="4" w:space="0" w:color="auto"/>
            </w:tcBorders>
            <w:shd w:val="clear" w:color="auto" w:fill="D0CECE" w:themeFill="background2" w:themeFillShade="E6"/>
            <w:vAlign w:val="center"/>
          </w:tcPr>
          <w:p w14:paraId="654E37B2"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bottom w:val="single" w:sz="4" w:space="0" w:color="auto"/>
            </w:tcBorders>
            <w:shd w:val="clear" w:color="auto" w:fill="BDD6EE" w:themeFill="accent1" w:themeFillTint="66"/>
            <w:vAlign w:val="center"/>
          </w:tcPr>
          <w:p w14:paraId="04BB83C1"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auto"/>
            <w:vAlign w:val="center"/>
          </w:tcPr>
          <w:p w14:paraId="28BA3FA8"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auto"/>
          </w:tcPr>
          <w:p w14:paraId="0C28E0E2" w14:textId="77777777" w:rsidR="00631888" w:rsidRPr="0001542C"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auto"/>
          </w:tcPr>
          <w:p w14:paraId="1747F135" w14:textId="77777777" w:rsidR="00631888" w:rsidRPr="0001542C" w:rsidRDefault="00631888" w:rsidP="003026C0">
            <w:pPr>
              <w:rPr>
                <w:sz w:val="16"/>
                <w:szCs w:val="16"/>
                <w:lang w:val="el-GR" w:eastAsia="en-US"/>
              </w:rPr>
            </w:pPr>
          </w:p>
        </w:tc>
        <w:tc>
          <w:tcPr>
            <w:tcW w:w="228" w:type="pct"/>
            <w:tcBorders>
              <w:bottom w:val="single" w:sz="4" w:space="0" w:color="auto"/>
            </w:tcBorders>
            <w:shd w:val="clear" w:color="auto" w:fill="FFFFFF" w:themeFill="background1"/>
          </w:tcPr>
          <w:p w14:paraId="3DFD2D16" w14:textId="77777777" w:rsidR="00631888" w:rsidRPr="0001542C" w:rsidRDefault="00631888" w:rsidP="003026C0">
            <w:pPr>
              <w:rPr>
                <w:sz w:val="16"/>
                <w:szCs w:val="16"/>
                <w:lang w:val="el-GR" w:eastAsia="en-US"/>
              </w:rPr>
            </w:pPr>
          </w:p>
        </w:tc>
        <w:tc>
          <w:tcPr>
            <w:tcW w:w="228" w:type="pct"/>
            <w:tcBorders>
              <w:bottom w:val="single" w:sz="4" w:space="0" w:color="auto"/>
            </w:tcBorders>
            <w:shd w:val="clear" w:color="auto" w:fill="FFFFFF" w:themeFill="background1"/>
          </w:tcPr>
          <w:p w14:paraId="34B76CA0" w14:textId="77777777" w:rsidR="00631888" w:rsidRPr="0001542C" w:rsidRDefault="00631888" w:rsidP="003026C0">
            <w:pPr>
              <w:suppressAutoHyphens w:val="0"/>
              <w:spacing w:after="160" w:line="259" w:lineRule="auto"/>
              <w:jc w:val="left"/>
              <w:rPr>
                <w:b/>
                <w:sz w:val="16"/>
                <w:szCs w:val="16"/>
                <w:lang w:val="el-GR" w:eastAsia="en-US"/>
              </w:rPr>
            </w:pPr>
          </w:p>
        </w:tc>
        <w:tc>
          <w:tcPr>
            <w:tcW w:w="228" w:type="pct"/>
            <w:tcBorders>
              <w:bottom w:val="single" w:sz="4" w:space="0" w:color="auto"/>
            </w:tcBorders>
            <w:shd w:val="clear" w:color="auto" w:fill="FFFFFF" w:themeFill="background1"/>
          </w:tcPr>
          <w:p w14:paraId="7BCF0279" w14:textId="77777777" w:rsidR="00631888" w:rsidRPr="00271677" w:rsidRDefault="00631888" w:rsidP="003026C0">
            <w:pPr>
              <w:suppressAutoHyphens w:val="0"/>
              <w:spacing w:after="160" w:line="259" w:lineRule="auto"/>
              <w:jc w:val="center"/>
              <w:rPr>
                <w:b/>
                <w:sz w:val="16"/>
                <w:szCs w:val="16"/>
                <w:lang w:val="el-GR" w:eastAsia="en-US"/>
              </w:rPr>
            </w:pPr>
          </w:p>
        </w:tc>
        <w:tc>
          <w:tcPr>
            <w:tcW w:w="226" w:type="pct"/>
            <w:tcBorders>
              <w:bottom w:val="single" w:sz="4" w:space="0" w:color="auto"/>
            </w:tcBorders>
            <w:shd w:val="clear" w:color="auto" w:fill="FFFFFF" w:themeFill="background1"/>
          </w:tcPr>
          <w:p w14:paraId="4F9EDFAE" w14:textId="77777777" w:rsidR="00631888" w:rsidRPr="00271677" w:rsidRDefault="00631888" w:rsidP="003026C0">
            <w:pPr>
              <w:suppressAutoHyphens w:val="0"/>
              <w:spacing w:after="160" w:line="259" w:lineRule="auto"/>
              <w:jc w:val="center"/>
              <w:rPr>
                <w:b/>
                <w:sz w:val="16"/>
                <w:szCs w:val="16"/>
                <w:lang w:val="el-GR" w:eastAsia="en-US"/>
              </w:rPr>
            </w:pPr>
          </w:p>
        </w:tc>
      </w:tr>
      <w:tr w:rsidR="00631888" w:rsidRPr="002D6A3B" w14:paraId="7C7E31C0" w14:textId="77777777" w:rsidTr="00081737">
        <w:trPr>
          <w:trHeight w:val="613"/>
          <w:jc w:val="center"/>
        </w:trPr>
        <w:tc>
          <w:tcPr>
            <w:tcW w:w="367" w:type="pct"/>
            <w:tcBorders>
              <w:top w:val="nil"/>
              <w:left w:val="single" w:sz="4" w:space="0" w:color="auto"/>
              <w:bottom w:val="single" w:sz="4" w:space="0" w:color="auto"/>
              <w:right w:val="single" w:sz="4" w:space="0" w:color="auto"/>
            </w:tcBorders>
            <w:shd w:val="clear" w:color="000000" w:fill="F2F2F2"/>
            <w:vAlign w:val="center"/>
          </w:tcPr>
          <w:p w14:paraId="70A3DEAA" w14:textId="77777777" w:rsidR="00631888" w:rsidRPr="00255B23" w:rsidRDefault="00631888" w:rsidP="003026C0">
            <w:pPr>
              <w:suppressAutoHyphens w:val="0"/>
              <w:spacing w:after="0"/>
              <w:jc w:val="center"/>
              <w:rPr>
                <w:b/>
                <w:bCs/>
                <w:sz w:val="16"/>
                <w:szCs w:val="16"/>
                <w:lang w:val="el-GR"/>
              </w:rPr>
            </w:pPr>
            <w:r w:rsidRPr="00255B23">
              <w:rPr>
                <w:b/>
                <w:bCs/>
                <w:sz w:val="16"/>
                <w:szCs w:val="16"/>
              </w:rPr>
              <w:t xml:space="preserve">ΦΑΣΗ </w:t>
            </w:r>
            <w:r w:rsidRPr="00255B23">
              <w:rPr>
                <w:b/>
                <w:bCs/>
                <w:sz w:val="16"/>
                <w:szCs w:val="16"/>
                <w:lang w:val="el-GR"/>
              </w:rPr>
              <w:t>4</w:t>
            </w:r>
          </w:p>
        </w:tc>
        <w:tc>
          <w:tcPr>
            <w:tcW w:w="1133" w:type="pct"/>
            <w:tcBorders>
              <w:top w:val="nil"/>
              <w:left w:val="nil"/>
              <w:bottom w:val="single" w:sz="4" w:space="0" w:color="auto"/>
              <w:right w:val="single" w:sz="4" w:space="0" w:color="auto"/>
            </w:tcBorders>
            <w:shd w:val="clear" w:color="000000" w:fill="F2F2F2"/>
            <w:vAlign w:val="center"/>
          </w:tcPr>
          <w:p w14:paraId="59A21DB6" w14:textId="77777777" w:rsidR="00631888" w:rsidRPr="00255B23" w:rsidRDefault="00631888" w:rsidP="003026C0">
            <w:pPr>
              <w:suppressAutoHyphens w:val="0"/>
              <w:spacing w:after="0"/>
              <w:jc w:val="center"/>
              <w:rPr>
                <w:sz w:val="16"/>
                <w:szCs w:val="16"/>
                <w:lang w:val="el-GR"/>
              </w:rPr>
            </w:pPr>
            <w:r w:rsidRPr="00255B23">
              <w:rPr>
                <w:sz w:val="16"/>
                <w:szCs w:val="16"/>
                <w:lang w:val="el-GR"/>
              </w:rPr>
              <w:t>Εισαγωγή Δεδομένων</w:t>
            </w:r>
          </w:p>
        </w:tc>
        <w:tc>
          <w:tcPr>
            <w:tcW w:w="200" w:type="pct"/>
            <w:tcBorders>
              <w:bottom w:val="single" w:sz="4" w:space="0" w:color="auto"/>
            </w:tcBorders>
            <w:vAlign w:val="center"/>
          </w:tcPr>
          <w:p w14:paraId="3B5AB5FF"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bottom w:val="single" w:sz="4" w:space="0" w:color="auto"/>
            </w:tcBorders>
            <w:shd w:val="clear" w:color="auto" w:fill="auto"/>
            <w:vAlign w:val="center"/>
          </w:tcPr>
          <w:p w14:paraId="2204BA2D"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bottom w:val="single" w:sz="4" w:space="0" w:color="auto"/>
            </w:tcBorders>
            <w:shd w:val="clear" w:color="auto" w:fill="auto"/>
            <w:vAlign w:val="center"/>
          </w:tcPr>
          <w:p w14:paraId="2A670F37"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bottom w:val="single" w:sz="4" w:space="0" w:color="auto"/>
            </w:tcBorders>
            <w:shd w:val="clear" w:color="auto" w:fill="auto"/>
            <w:vAlign w:val="center"/>
          </w:tcPr>
          <w:p w14:paraId="4EBF73AB"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bottom w:val="single" w:sz="4" w:space="0" w:color="auto"/>
            </w:tcBorders>
            <w:shd w:val="clear" w:color="auto" w:fill="D0CECE" w:themeFill="background2" w:themeFillShade="E6"/>
            <w:vAlign w:val="center"/>
          </w:tcPr>
          <w:p w14:paraId="21C533ED"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bottom w:val="single" w:sz="4" w:space="0" w:color="auto"/>
            </w:tcBorders>
            <w:shd w:val="clear" w:color="auto" w:fill="D0CECE" w:themeFill="background2" w:themeFillShade="E6"/>
            <w:vAlign w:val="center"/>
          </w:tcPr>
          <w:p w14:paraId="2565C58B"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bottom w:val="single" w:sz="4" w:space="0" w:color="auto"/>
            </w:tcBorders>
            <w:shd w:val="clear" w:color="auto" w:fill="D0CECE" w:themeFill="background2" w:themeFillShade="E6"/>
            <w:vAlign w:val="center"/>
          </w:tcPr>
          <w:p w14:paraId="4C58330C"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bottom w:val="single" w:sz="4" w:space="0" w:color="auto"/>
            </w:tcBorders>
            <w:shd w:val="clear" w:color="auto" w:fill="D0CECE" w:themeFill="background2" w:themeFillShade="E6"/>
            <w:vAlign w:val="center"/>
          </w:tcPr>
          <w:p w14:paraId="6EAB2D1F"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bottom w:val="single" w:sz="4" w:space="0" w:color="auto"/>
            </w:tcBorders>
            <w:shd w:val="clear" w:color="auto" w:fill="D0CECE" w:themeFill="background2" w:themeFillShade="E6"/>
            <w:vAlign w:val="center"/>
          </w:tcPr>
          <w:p w14:paraId="37EEEF54"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bottom w:val="single" w:sz="4" w:space="0" w:color="auto"/>
            </w:tcBorders>
            <w:shd w:val="clear" w:color="auto" w:fill="D0CECE" w:themeFill="background2" w:themeFillShade="E6"/>
            <w:vAlign w:val="center"/>
          </w:tcPr>
          <w:p w14:paraId="64604719"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D0CECE" w:themeFill="background2" w:themeFillShade="E6"/>
            <w:vAlign w:val="center"/>
          </w:tcPr>
          <w:p w14:paraId="5C948543"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BDD6EE" w:themeFill="accent1" w:themeFillTint="66"/>
          </w:tcPr>
          <w:p w14:paraId="48C94CDB" w14:textId="77777777" w:rsidR="00631888" w:rsidRPr="00271677"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auto"/>
          </w:tcPr>
          <w:p w14:paraId="6D964E83" w14:textId="77777777" w:rsidR="00631888" w:rsidRDefault="00631888" w:rsidP="003026C0">
            <w:pPr>
              <w:suppressAutoHyphens w:val="0"/>
              <w:spacing w:after="160" w:line="259" w:lineRule="auto"/>
              <w:jc w:val="center"/>
              <w:rPr>
                <w:b/>
                <w:sz w:val="16"/>
                <w:szCs w:val="16"/>
                <w:lang w:val="el-GR" w:eastAsia="en-US"/>
              </w:rPr>
            </w:pPr>
          </w:p>
        </w:tc>
        <w:tc>
          <w:tcPr>
            <w:tcW w:w="228" w:type="pct"/>
            <w:tcBorders>
              <w:bottom w:val="single" w:sz="4" w:space="0" w:color="auto"/>
            </w:tcBorders>
            <w:shd w:val="clear" w:color="auto" w:fill="auto"/>
          </w:tcPr>
          <w:p w14:paraId="3A4EF971" w14:textId="77777777" w:rsidR="00631888" w:rsidRDefault="00631888" w:rsidP="003026C0">
            <w:pPr>
              <w:suppressAutoHyphens w:val="0"/>
              <w:spacing w:after="160" w:line="259" w:lineRule="auto"/>
              <w:jc w:val="left"/>
              <w:rPr>
                <w:b/>
                <w:sz w:val="16"/>
                <w:szCs w:val="16"/>
                <w:lang w:val="el-GR" w:eastAsia="en-US"/>
              </w:rPr>
            </w:pPr>
          </w:p>
        </w:tc>
        <w:tc>
          <w:tcPr>
            <w:tcW w:w="228" w:type="pct"/>
            <w:tcBorders>
              <w:bottom w:val="single" w:sz="4" w:space="0" w:color="auto"/>
            </w:tcBorders>
            <w:shd w:val="clear" w:color="auto" w:fill="auto"/>
          </w:tcPr>
          <w:p w14:paraId="02C435A7" w14:textId="77777777" w:rsidR="00631888" w:rsidRPr="00271677" w:rsidRDefault="00631888" w:rsidP="003026C0">
            <w:pPr>
              <w:suppressAutoHyphens w:val="0"/>
              <w:spacing w:after="160" w:line="259" w:lineRule="auto"/>
              <w:jc w:val="left"/>
              <w:rPr>
                <w:b/>
                <w:sz w:val="16"/>
                <w:szCs w:val="16"/>
                <w:lang w:val="el-GR" w:eastAsia="en-US"/>
              </w:rPr>
            </w:pPr>
          </w:p>
        </w:tc>
        <w:tc>
          <w:tcPr>
            <w:tcW w:w="228" w:type="pct"/>
            <w:tcBorders>
              <w:bottom w:val="single" w:sz="4" w:space="0" w:color="auto"/>
            </w:tcBorders>
            <w:shd w:val="clear" w:color="auto" w:fill="auto"/>
          </w:tcPr>
          <w:p w14:paraId="3C4AF3BA" w14:textId="77777777" w:rsidR="00631888" w:rsidRPr="00271677" w:rsidRDefault="00631888" w:rsidP="003026C0">
            <w:pPr>
              <w:suppressAutoHyphens w:val="0"/>
              <w:spacing w:after="160" w:line="259" w:lineRule="auto"/>
              <w:jc w:val="center"/>
              <w:rPr>
                <w:b/>
                <w:sz w:val="16"/>
                <w:szCs w:val="16"/>
                <w:lang w:val="el-GR" w:eastAsia="en-US"/>
              </w:rPr>
            </w:pPr>
          </w:p>
        </w:tc>
        <w:tc>
          <w:tcPr>
            <w:tcW w:w="226" w:type="pct"/>
            <w:tcBorders>
              <w:bottom w:val="single" w:sz="4" w:space="0" w:color="auto"/>
            </w:tcBorders>
            <w:shd w:val="clear" w:color="auto" w:fill="auto"/>
          </w:tcPr>
          <w:p w14:paraId="2274F8EC" w14:textId="77777777" w:rsidR="00631888" w:rsidRPr="00271677" w:rsidRDefault="00631888" w:rsidP="003026C0">
            <w:pPr>
              <w:suppressAutoHyphens w:val="0"/>
              <w:spacing w:after="160" w:line="259" w:lineRule="auto"/>
              <w:jc w:val="center"/>
              <w:rPr>
                <w:b/>
                <w:sz w:val="16"/>
                <w:szCs w:val="16"/>
                <w:lang w:val="el-GR" w:eastAsia="en-US"/>
              </w:rPr>
            </w:pPr>
          </w:p>
        </w:tc>
      </w:tr>
      <w:tr w:rsidR="00631888" w:rsidRPr="00271677" w14:paraId="1C2D618D" w14:textId="77777777" w:rsidTr="003026C0">
        <w:trPr>
          <w:trHeight w:val="534"/>
          <w:jc w:val="center"/>
        </w:trPr>
        <w:tc>
          <w:tcPr>
            <w:tcW w:w="3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477F8D" w14:textId="77777777" w:rsidR="00631888" w:rsidRPr="00255B23" w:rsidRDefault="00631888" w:rsidP="003026C0">
            <w:pPr>
              <w:suppressAutoHyphens w:val="0"/>
              <w:spacing w:after="0"/>
              <w:jc w:val="center"/>
              <w:rPr>
                <w:b/>
                <w:sz w:val="16"/>
                <w:szCs w:val="16"/>
                <w:lang w:val="el-GR" w:eastAsia="en-US"/>
              </w:rPr>
            </w:pPr>
            <w:r w:rsidRPr="00255B23">
              <w:rPr>
                <w:b/>
                <w:bCs/>
                <w:sz w:val="16"/>
                <w:szCs w:val="16"/>
              </w:rPr>
              <w:t xml:space="preserve">ΦΑΣΗ </w:t>
            </w:r>
            <w:r w:rsidRPr="00255B23">
              <w:rPr>
                <w:b/>
                <w:bCs/>
                <w:sz w:val="16"/>
                <w:szCs w:val="16"/>
                <w:lang w:val="el-GR"/>
              </w:rPr>
              <w:t>5</w:t>
            </w:r>
          </w:p>
        </w:tc>
        <w:tc>
          <w:tcPr>
            <w:tcW w:w="1133"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1F4EDCF" w14:textId="77777777" w:rsidR="00631888" w:rsidRPr="00255B23" w:rsidRDefault="00631888" w:rsidP="003026C0">
            <w:pPr>
              <w:suppressAutoHyphens w:val="0"/>
              <w:spacing w:after="0"/>
              <w:jc w:val="center"/>
              <w:rPr>
                <w:sz w:val="16"/>
                <w:szCs w:val="16"/>
                <w:lang w:val="el-GR"/>
              </w:rPr>
            </w:pPr>
            <w:r w:rsidRPr="00255B23">
              <w:rPr>
                <w:sz w:val="16"/>
                <w:szCs w:val="16"/>
                <w:lang w:val="el-GR"/>
              </w:rPr>
              <w:t>Πιλοτική</w:t>
            </w:r>
            <w:r w:rsidRPr="00255B23">
              <w:rPr>
                <w:sz w:val="16"/>
                <w:szCs w:val="16"/>
              </w:rPr>
              <w:t xml:space="preserve"> </w:t>
            </w:r>
            <w:proofErr w:type="spellStart"/>
            <w:r w:rsidRPr="00255B23">
              <w:rPr>
                <w:sz w:val="16"/>
                <w:szCs w:val="16"/>
              </w:rPr>
              <w:t>λειτουργί</w:t>
            </w:r>
            <w:proofErr w:type="spellEnd"/>
            <w:r w:rsidRPr="00255B23">
              <w:rPr>
                <w:sz w:val="16"/>
                <w:szCs w:val="16"/>
              </w:rPr>
              <w:t>α</w:t>
            </w:r>
          </w:p>
        </w:tc>
        <w:tc>
          <w:tcPr>
            <w:tcW w:w="200" w:type="pct"/>
            <w:tcBorders>
              <w:top w:val="single" w:sz="4" w:space="0" w:color="auto"/>
              <w:bottom w:val="single" w:sz="4" w:space="0" w:color="auto"/>
            </w:tcBorders>
            <w:vAlign w:val="center"/>
          </w:tcPr>
          <w:p w14:paraId="4C53F0C5"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top w:val="single" w:sz="4" w:space="0" w:color="auto"/>
              <w:bottom w:val="single" w:sz="4" w:space="0" w:color="auto"/>
            </w:tcBorders>
            <w:vAlign w:val="center"/>
          </w:tcPr>
          <w:p w14:paraId="4B4895D9"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top w:val="single" w:sz="4" w:space="0" w:color="auto"/>
              <w:bottom w:val="single" w:sz="4" w:space="0" w:color="auto"/>
            </w:tcBorders>
            <w:vAlign w:val="center"/>
          </w:tcPr>
          <w:p w14:paraId="3AA98F55"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top w:val="single" w:sz="4" w:space="0" w:color="auto"/>
              <w:bottom w:val="single" w:sz="4" w:space="0" w:color="auto"/>
            </w:tcBorders>
            <w:shd w:val="clear" w:color="auto" w:fill="auto"/>
            <w:vAlign w:val="center"/>
          </w:tcPr>
          <w:p w14:paraId="15EC8021"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top w:val="single" w:sz="4" w:space="0" w:color="auto"/>
              <w:bottom w:val="single" w:sz="4" w:space="0" w:color="auto"/>
            </w:tcBorders>
            <w:shd w:val="clear" w:color="auto" w:fill="auto"/>
            <w:vAlign w:val="center"/>
          </w:tcPr>
          <w:p w14:paraId="2CFC3A12"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top w:val="single" w:sz="4" w:space="0" w:color="auto"/>
              <w:bottom w:val="single" w:sz="4" w:space="0" w:color="auto"/>
            </w:tcBorders>
            <w:shd w:val="clear" w:color="auto" w:fill="auto"/>
            <w:vAlign w:val="center"/>
          </w:tcPr>
          <w:p w14:paraId="634C9456"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top w:val="single" w:sz="4" w:space="0" w:color="auto"/>
              <w:bottom w:val="single" w:sz="4" w:space="0" w:color="auto"/>
            </w:tcBorders>
            <w:shd w:val="clear" w:color="auto" w:fill="auto"/>
            <w:vAlign w:val="center"/>
          </w:tcPr>
          <w:p w14:paraId="0BE3923E"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top w:val="single" w:sz="4" w:space="0" w:color="auto"/>
              <w:bottom w:val="single" w:sz="4" w:space="0" w:color="auto"/>
            </w:tcBorders>
            <w:shd w:val="clear" w:color="auto" w:fill="auto"/>
            <w:vAlign w:val="center"/>
          </w:tcPr>
          <w:p w14:paraId="346E16B0"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top w:val="single" w:sz="4" w:space="0" w:color="auto"/>
              <w:bottom w:val="single" w:sz="4" w:space="0" w:color="auto"/>
            </w:tcBorders>
            <w:shd w:val="clear" w:color="auto" w:fill="auto"/>
            <w:vAlign w:val="center"/>
          </w:tcPr>
          <w:p w14:paraId="7E692052"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auto"/>
            <w:vAlign w:val="center"/>
          </w:tcPr>
          <w:p w14:paraId="2209E772"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auto"/>
            <w:vAlign w:val="center"/>
          </w:tcPr>
          <w:p w14:paraId="7100CB6A"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FFFFFF" w:themeFill="background1"/>
          </w:tcPr>
          <w:p w14:paraId="46889AE4"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D9D9D9" w:themeFill="background1" w:themeFillShade="D9"/>
          </w:tcPr>
          <w:p w14:paraId="01AB0090"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D9D9D9" w:themeFill="background1" w:themeFillShade="D9"/>
          </w:tcPr>
          <w:p w14:paraId="18413EBA"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BDD6EE" w:themeFill="accent1" w:themeFillTint="66"/>
          </w:tcPr>
          <w:p w14:paraId="1A1011B5"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auto"/>
          </w:tcPr>
          <w:p w14:paraId="758416B5"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6" w:type="pct"/>
            <w:tcBorders>
              <w:top w:val="single" w:sz="4" w:space="0" w:color="auto"/>
              <w:bottom w:val="single" w:sz="4" w:space="0" w:color="auto"/>
            </w:tcBorders>
            <w:shd w:val="clear" w:color="auto" w:fill="auto"/>
          </w:tcPr>
          <w:p w14:paraId="6768024E"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r>
      <w:tr w:rsidR="00631888" w:rsidRPr="00271677" w14:paraId="1CC24F8D" w14:textId="77777777" w:rsidTr="003026C0">
        <w:trPr>
          <w:trHeight w:val="534"/>
          <w:jc w:val="center"/>
        </w:trPr>
        <w:tc>
          <w:tcPr>
            <w:tcW w:w="3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041154" w14:textId="77777777" w:rsidR="00631888" w:rsidRPr="00255B23" w:rsidRDefault="00631888" w:rsidP="003026C0">
            <w:pPr>
              <w:suppressAutoHyphens w:val="0"/>
              <w:spacing w:after="0"/>
              <w:jc w:val="center"/>
              <w:rPr>
                <w:b/>
                <w:bCs/>
                <w:sz w:val="16"/>
                <w:szCs w:val="16"/>
              </w:rPr>
            </w:pPr>
            <w:r w:rsidRPr="00255B23">
              <w:rPr>
                <w:b/>
                <w:bCs/>
                <w:sz w:val="16"/>
                <w:szCs w:val="16"/>
              </w:rPr>
              <w:t xml:space="preserve">ΦΑΣΗ </w:t>
            </w:r>
            <w:r w:rsidRPr="00255B23">
              <w:rPr>
                <w:b/>
                <w:bCs/>
                <w:sz w:val="16"/>
                <w:szCs w:val="16"/>
                <w:lang w:val="el-GR"/>
              </w:rPr>
              <w:t>6</w:t>
            </w:r>
          </w:p>
        </w:tc>
        <w:tc>
          <w:tcPr>
            <w:tcW w:w="1133"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B197258" w14:textId="77777777" w:rsidR="00631888" w:rsidRPr="00255B23" w:rsidRDefault="00631888" w:rsidP="003026C0">
            <w:pPr>
              <w:suppressAutoHyphens w:val="0"/>
              <w:spacing w:after="0"/>
              <w:jc w:val="center"/>
              <w:rPr>
                <w:sz w:val="16"/>
                <w:szCs w:val="16"/>
              </w:rPr>
            </w:pPr>
            <w:r w:rsidRPr="00255B23">
              <w:rPr>
                <w:sz w:val="16"/>
                <w:szCs w:val="16"/>
                <w:lang w:val="el-GR"/>
              </w:rPr>
              <w:t xml:space="preserve">Δοκιμαστική </w:t>
            </w:r>
            <w:proofErr w:type="spellStart"/>
            <w:r w:rsidRPr="00255B23">
              <w:rPr>
                <w:sz w:val="16"/>
                <w:szCs w:val="16"/>
              </w:rPr>
              <w:t>λειτουργί</w:t>
            </w:r>
            <w:proofErr w:type="spellEnd"/>
            <w:r w:rsidRPr="00255B23">
              <w:rPr>
                <w:sz w:val="16"/>
                <w:szCs w:val="16"/>
              </w:rPr>
              <w:t>α</w:t>
            </w:r>
          </w:p>
        </w:tc>
        <w:tc>
          <w:tcPr>
            <w:tcW w:w="200" w:type="pct"/>
            <w:tcBorders>
              <w:top w:val="single" w:sz="4" w:space="0" w:color="auto"/>
              <w:bottom w:val="single" w:sz="4" w:space="0" w:color="auto"/>
            </w:tcBorders>
            <w:vAlign w:val="center"/>
          </w:tcPr>
          <w:p w14:paraId="1A4487F7"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top w:val="single" w:sz="4" w:space="0" w:color="auto"/>
              <w:bottom w:val="single" w:sz="4" w:space="0" w:color="auto"/>
            </w:tcBorders>
            <w:vAlign w:val="center"/>
          </w:tcPr>
          <w:p w14:paraId="5220DB15"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top w:val="single" w:sz="4" w:space="0" w:color="auto"/>
              <w:bottom w:val="single" w:sz="4" w:space="0" w:color="auto"/>
            </w:tcBorders>
            <w:vAlign w:val="center"/>
          </w:tcPr>
          <w:p w14:paraId="518191FD"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top w:val="single" w:sz="4" w:space="0" w:color="auto"/>
              <w:bottom w:val="single" w:sz="4" w:space="0" w:color="auto"/>
            </w:tcBorders>
            <w:shd w:val="clear" w:color="auto" w:fill="auto"/>
            <w:vAlign w:val="center"/>
          </w:tcPr>
          <w:p w14:paraId="72CA7D2F"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top w:val="single" w:sz="4" w:space="0" w:color="auto"/>
              <w:bottom w:val="single" w:sz="4" w:space="0" w:color="auto"/>
            </w:tcBorders>
            <w:shd w:val="clear" w:color="auto" w:fill="auto"/>
            <w:vAlign w:val="center"/>
          </w:tcPr>
          <w:p w14:paraId="5D3171F4"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top w:val="single" w:sz="4" w:space="0" w:color="auto"/>
              <w:bottom w:val="single" w:sz="4" w:space="0" w:color="auto"/>
            </w:tcBorders>
            <w:shd w:val="clear" w:color="auto" w:fill="auto"/>
            <w:vAlign w:val="center"/>
          </w:tcPr>
          <w:p w14:paraId="4CED7D79"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top w:val="single" w:sz="4" w:space="0" w:color="auto"/>
              <w:bottom w:val="single" w:sz="4" w:space="0" w:color="auto"/>
            </w:tcBorders>
            <w:shd w:val="clear" w:color="auto" w:fill="auto"/>
            <w:vAlign w:val="center"/>
          </w:tcPr>
          <w:p w14:paraId="4DF37102"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top w:val="single" w:sz="4" w:space="0" w:color="auto"/>
              <w:bottom w:val="single" w:sz="4" w:space="0" w:color="auto"/>
            </w:tcBorders>
            <w:shd w:val="clear" w:color="auto" w:fill="auto"/>
            <w:vAlign w:val="center"/>
          </w:tcPr>
          <w:p w14:paraId="0F4342B4"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top w:val="single" w:sz="4" w:space="0" w:color="auto"/>
              <w:bottom w:val="single" w:sz="4" w:space="0" w:color="auto"/>
            </w:tcBorders>
            <w:shd w:val="clear" w:color="auto" w:fill="auto"/>
            <w:vAlign w:val="center"/>
          </w:tcPr>
          <w:p w14:paraId="2262B93A"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auto"/>
            <w:vAlign w:val="center"/>
          </w:tcPr>
          <w:p w14:paraId="4068A4A3"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auto"/>
            <w:vAlign w:val="center"/>
          </w:tcPr>
          <w:p w14:paraId="0980CE65"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FFFFFF" w:themeFill="background1"/>
          </w:tcPr>
          <w:p w14:paraId="2D7AAF9E"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FFFFFF" w:themeFill="background1"/>
          </w:tcPr>
          <w:p w14:paraId="56AFF958"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auto"/>
          </w:tcPr>
          <w:p w14:paraId="37FD809B"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auto"/>
          </w:tcPr>
          <w:p w14:paraId="133B99C5"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top w:val="single" w:sz="4" w:space="0" w:color="auto"/>
              <w:bottom w:val="single" w:sz="4" w:space="0" w:color="auto"/>
            </w:tcBorders>
            <w:shd w:val="clear" w:color="auto" w:fill="D0CECE" w:themeFill="background2" w:themeFillShade="E6"/>
          </w:tcPr>
          <w:p w14:paraId="7086DDC6"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6" w:type="pct"/>
            <w:tcBorders>
              <w:top w:val="single" w:sz="4" w:space="0" w:color="auto"/>
              <w:bottom w:val="single" w:sz="4" w:space="0" w:color="auto"/>
            </w:tcBorders>
            <w:shd w:val="clear" w:color="auto" w:fill="BDD6EE" w:themeFill="accent1" w:themeFillTint="66"/>
          </w:tcPr>
          <w:p w14:paraId="00F6F284"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r>
      <w:tr w:rsidR="00631888" w:rsidRPr="00271677" w14:paraId="618652F9" w14:textId="77777777" w:rsidTr="003026C0">
        <w:trPr>
          <w:trHeight w:val="534"/>
          <w:jc w:val="center"/>
        </w:trPr>
        <w:tc>
          <w:tcPr>
            <w:tcW w:w="3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6572A465" w14:textId="77777777" w:rsidR="00631888" w:rsidRPr="00255B23" w:rsidRDefault="00631888" w:rsidP="003026C0">
            <w:pPr>
              <w:suppressAutoHyphens w:val="0"/>
              <w:spacing w:after="0"/>
              <w:jc w:val="center"/>
              <w:rPr>
                <w:b/>
                <w:bCs/>
                <w:sz w:val="16"/>
                <w:szCs w:val="16"/>
              </w:rPr>
            </w:pPr>
            <w:r w:rsidRPr="00255B23">
              <w:rPr>
                <w:b/>
                <w:bCs/>
                <w:sz w:val="16"/>
                <w:szCs w:val="16"/>
              </w:rPr>
              <w:t xml:space="preserve">ΦΑΣΗ </w:t>
            </w:r>
            <w:r w:rsidRPr="00255B23">
              <w:rPr>
                <w:b/>
                <w:bCs/>
                <w:sz w:val="16"/>
                <w:szCs w:val="16"/>
                <w:lang w:val="el-GR"/>
              </w:rPr>
              <w:t>7</w:t>
            </w:r>
          </w:p>
        </w:tc>
        <w:tc>
          <w:tcPr>
            <w:tcW w:w="1133" w:type="pct"/>
            <w:tcBorders>
              <w:top w:val="nil"/>
              <w:left w:val="nil"/>
              <w:bottom w:val="single" w:sz="4" w:space="0" w:color="auto"/>
              <w:right w:val="single" w:sz="4" w:space="0" w:color="auto"/>
            </w:tcBorders>
            <w:shd w:val="clear" w:color="auto" w:fill="F2F2F2" w:themeFill="background1" w:themeFillShade="F2"/>
            <w:vAlign w:val="center"/>
          </w:tcPr>
          <w:p w14:paraId="7A19A9AA" w14:textId="77777777" w:rsidR="00631888" w:rsidRPr="00255B23" w:rsidRDefault="00631888" w:rsidP="003026C0">
            <w:pPr>
              <w:suppressAutoHyphens w:val="0"/>
              <w:spacing w:after="0"/>
              <w:jc w:val="center"/>
              <w:rPr>
                <w:sz w:val="16"/>
                <w:szCs w:val="16"/>
              </w:rPr>
            </w:pPr>
            <w:proofErr w:type="spellStart"/>
            <w:r w:rsidRPr="00255B23">
              <w:rPr>
                <w:sz w:val="16"/>
                <w:szCs w:val="16"/>
              </w:rPr>
              <w:t>Εκ</w:t>
            </w:r>
            <w:proofErr w:type="spellEnd"/>
            <w:r w:rsidRPr="00255B23">
              <w:rPr>
                <w:sz w:val="16"/>
                <w:szCs w:val="16"/>
              </w:rPr>
              <w:t>παίδευση</w:t>
            </w:r>
          </w:p>
        </w:tc>
        <w:tc>
          <w:tcPr>
            <w:tcW w:w="200" w:type="pct"/>
            <w:tcBorders>
              <w:bottom w:val="single" w:sz="4" w:space="0" w:color="auto"/>
            </w:tcBorders>
            <w:vAlign w:val="center"/>
          </w:tcPr>
          <w:p w14:paraId="458EE7BA"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bottom w:val="single" w:sz="4" w:space="0" w:color="auto"/>
            </w:tcBorders>
            <w:vAlign w:val="center"/>
          </w:tcPr>
          <w:p w14:paraId="165CA5E9"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bottom w:val="single" w:sz="4" w:space="0" w:color="auto"/>
            </w:tcBorders>
            <w:vAlign w:val="center"/>
          </w:tcPr>
          <w:p w14:paraId="7B559F3A"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bottom w:val="single" w:sz="4" w:space="0" w:color="auto"/>
            </w:tcBorders>
            <w:shd w:val="clear" w:color="auto" w:fill="auto"/>
            <w:vAlign w:val="center"/>
          </w:tcPr>
          <w:p w14:paraId="1ECA6E21"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bottom w:val="single" w:sz="4" w:space="0" w:color="auto"/>
            </w:tcBorders>
            <w:shd w:val="clear" w:color="auto" w:fill="auto"/>
            <w:vAlign w:val="center"/>
          </w:tcPr>
          <w:p w14:paraId="56EFBDC8"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bottom w:val="single" w:sz="4" w:space="0" w:color="auto"/>
            </w:tcBorders>
            <w:shd w:val="clear" w:color="auto" w:fill="auto"/>
            <w:vAlign w:val="center"/>
          </w:tcPr>
          <w:p w14:paraId="46507AAC"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185" w:type="pct"/>
            <w:tcBorders>
              <w:bottom w:val="single" w:sz="4" w:space="0" w:color="auto"/>
            </w:tcBorders>
            <w:shd w:val="clear" w:color="auto" w:fill="auto"/>
            <w:vAlign w:val="center"/>
          </w:tcPr>
          <w:p w14:paraId="187EEA3C"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bottom w:val="single" w:sz="4" w:space="0" w:color="auto"/>
            </w:tcBorders>
            <w:shd w:val="clear" w:color="auto" w:fill="auto"/>
            <w:vAlign w:val="center"/>
          </w:tcPr>
          <w:p w14:paraId="57ECB9CA" w14:textId="77777777" w:rsidR="00631888" w:rsidRPr="00271677" w:rsidRDefault="00631888" w:rsidP="003026C0">
            <w:pPr>
              <w:suppressAutoHyphens w:val="0"/>
              <w:spacing w:after="160" w:line="259" w:lineRule="auto"/>
              <w:jc w:val="center"/>
              <w:rPr>
                <w:b/>
                <w:sz w:val="16"/>
                <w:szCs w:val="16"/>
                <w:lang w:val="el-GR" w:eastAsia="en-US"/>
              </w:rPr>
            </w:pPr>
          </w:p>
        </w:tc>
        <w:tc>
          <w:tcPr>
            <w:tcW w:w="185" w:type="pct"/>
            <w:tcBorders>
              <w:bottom w:val="single" w:sz="4" w:space="0" w:color="auto"/>
            </w:tcBorders>
            <w:shd w:val="clear" w:color="auto" w:fill="auto"/>
            <w:vAlign w:val="center"/>
          </w:tcPr>
          <w:p w14:paraId="2FA06ADA"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bottom w:val="single" w:sz="4" w:space="0" w:color="auto"/>
            </w:tcBorders>
            <w:shd w:val="clear" w:color="auto" w:fill="auto"/>
            <w:vAlign w:val="center"/>
          </w:tcPr>
          <w:p w14:paraId="382FF953"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bottom w:val="single" w:sz="4" w:space="0" w:color="auto"/>
            </w:tcBorders>
            <w:shd w:val="clear" w:color="auto" w:fill="auto"/>
            <w:vAlign w:val="center"/>
          </w:tcPr>
          <w:p w14:paraId="237CAD9C"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bottom w:val="single" w:sz="4" w:space="0" w:color="auto"/>
            </w:tcBorders>
            <w:shd w:val="clear" w:color="auto" w:fill="FFFFFF" w:themeFill="background1"/>
          </w:tcPr>
          <w:p w14:paraId="011D05F4"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bottom w:val="single" w:sz="4" w:space="0" w:color="auto"/>
            </w:tcBorders>
            <w:shd w:val="clear" w:color="auto" w:fill="FFFFFF" w:themeFill="background1"/>
          </w:tcPr>
          <w:p w14:paraId="517A11AB"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bottom w:val="single" w:sz="4" w:space="0" w:color="auto"/>
            </w:tcBorders>
            <w:shd w:val="clear" w:color="auto" w:fill="FFFFFF" w:themeFill="background1"/>
          </w:tcPr>
          <w:p w14:paraId="5304B785"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bottom w:val="single" w:sz="4" w:space="0" w:color="auto"/>
            </w:tcBorders>
            <w:shd w:val="clear" w:color="auto" w:fill="D0CECE" w:themeFill="background2" w:themeFillShade="E6"/>
          </w:tcPr>
          <w:p w14:paraId="77014BEB"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8" w:type="pct"/>
            <w:tcBorders>
              <w:bottom w:val="single" w:sz="4" w:space="0" w:color="auto"/>
            </w:tcBorders>
            <w:shd w:val="clear" w:color="auto" w:fill="D0CECE" w:themeFill="background2" w:themeFillShade="E6"/>
          </w:tcPr>
          <w:p w14:paraId="07CA7813"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c>
          <w:tcPr>
            <w:tcW w:w="226" w:type="pct"/>
            <w:tcBorders>
              <w:bottom w:val="single" w:sz="4" w:space="0" w:color="auto"/>
            </w:tcBorders>
            <w:shd w:val="clear" w:color="auto" w:fill="BDD6EE" w:themeFill="accent1" w:themeFillTint="66"/>
          </w:tcPr>
          <w:p w14:paraId="7D6D348F" w14:textId="77777777" w:rsidR="00631888" w:rsidRPr="00271677" w:rsidRDefault="00631888" w:rsidP="003026C0">
            <w:pPr>
              <w:suppressAutoHyphens w:val="0"/>
              <w:spacing w:after="160" w:line="259" w:lineRule="auto"/>
              <w:jc w:val="center"/>
              <w:rPr>
                <w:b/>
                <w:sz w:val="16"/>
                <w:szCs w:val="16"/>
                <w:highlight w:val="lightGray"/>
                <w:lang w:val="el-GR" w:eastAsia="en-US"/>
              </w:rPr>
            </w:pPr>
          </w:p>
        </w:tc>
      </w:tr>
      <w:bookmarkEnd w:id="658"/>
    </w:tbl>
    <w:p w14:paraId="792A1290" w14:textId="77777777" w:rsidR="00631888" w:rsidRPr="00592603" w:rsidRDefault="00631888" w:rsidP="00631888">
      <w:pPr>
        <w:tabs>
          <w:tab w:val="left" w:pos="-32"/>
          <w:tab w:val="left" w:pos="0"/>
        </w:tabs>
        <w:rPr>
          <w:lang w:val="el-GR"/>
        </w:rPr>
      </w:pPr>
    </w:p>
    <w:p w14:paraId="5E172508" w14:textId="77777777" w:rsidR="00631888" w:rsidRPr="00EF2204" w:rsidRDefault="00631888" w:rsidP="00631888">
      <w:pPr>
        <w:rPr>
          <w:lang w:val="el-GR"/>
        </w:rPr>
      </w:pPr>
    </w:p>
    <w:p w14:paraId="38F49486" w14:textId="77777777" w:rsidR="00631888" w:rsidRPr="00EF2204" w:rsidRDefault="00631888" w:rsidP="00423279">
      <w:pPr>
        <w:pStyle w:val="4"/>
        <w:numPr>
          <w:ilvl w:val="1"/>
          <w:numId w:val="115"/>
        </w:numPr>
        <w:tabs>
          <w:tab w:val="left" w:pos="540"/>
        </w:tabs>
        <w:ind w:left="993" w:hanging="993"/>
        <w:rPr>
          <w:rFonts w:cs="Tahoma"/>
          <w:szCs w:val="22"/>
          <w:lang w:val="el-GR"/>
        </w:rPr>
      </w:pPr>
      <w:bookmarkStart w:id="659" w:name="_Ref71628797"/>
      <w:bookmarkStart w:id="660" w:name="_Toc76724189"/>
      <w:bookmarkStart w:id="661" w:name="_Toc89441328"/>
      <w:bookmarkStart w:id="662" w:name="_Toc89441846"/>
      <w:r w:rsidRPr="00EF2204">
        <w:rPr>
          <w:rFonts w:cs="Tahoma"/>
          <w:szCs w:val="22"/>
          <w:lang w:val="el-GR"/>
        </w:rPr>
        <w:t>Φάσεις – Παραδοτέα</w:t>
      </w:r>
      <w:bookmarkEnd w:id="659"/>
      <w:bookmarkEnd w:id="660"/>
      <w:bookmarkEnd w:id="661"/>
      <w:bookmarkEnd w:id="662"/>
      <w:r w:rsidRPr="00EF2204">
        <w:rPr>
          <w:rFonts w:cs="Tahoma"/>
          <w:szCs w:val="22"/>
          <w:lang w:val="el-GR"/>
        </w:rPr>
        <w:tab/>
      </w:r>
    </w:p>
    <w:p w14:paraId="19F2B2BF" w14:textId="77777777" w:rsidR="00631888" w:rsidRPr="00B03AEE" w:rsidRDefault="00631888" w:rsidP="003E4E8C">
      <w:pPr>
        <w:pStyle w:val="5"/>
        <w:numPr>
          <w:ilvl w:val="0"/>
          <w:numId w:val="28"/>
        </w:numPr>
        <w:tabs>
          <w:tab w:val="num" w:pos="810"/>
        </w:tabs>
        <w:ind w:left="1080"/>
        <w:rPr>
          <w:rFonts w:eastAsia="SimSun" w:cs="Tahoma"/>
          <w:lang w:val="el-GR"/>
        </w:rPr>
      </w:pPr>
      <w:bookmarkStart w:id="663" w:name="_Φάση_1:_Μελέτη"/>
      <w:bookmarkStart w:id="664" w:name="_Ref85030262"/>
      <w:bookmarkEnd w:id="663"/>
      <w:r w:rsidRPr="005B5FDA">
        <w:rPr>
          <w:rFonts w:eastAsia="SimSun" w:cs="Tahoma"/>
          <w:lang w:val="el-GR"/>
        </w:rPr>
        <w:t>Φ</w:t>
      </w:r>
      <w:r>
        <w:rPr>
          <w:rFonts w:eastAsia="SimSun" w:cs="Tahoma"/>
          <w:lang w:val="el-GR"/>
        </w:rPr>
        <w:t>άση 1: Μελέτη Εφαρμογής</w:t>
      </w:r>
      <w:bookmarkEnd w:id="66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6372"/>
      </w:tblGrid>
      <w:tr w:rsidR="00631888" w:rsidRPr="00202FF8" w14:paraId="783D25F8" w14:textId="77777777" w:rsidTr="003026C0">
        <w:trPr>
          <w:trHeight w:val="495"/>
          <w:jc w:val="center"/>
        </w:trPr>
        <w:tc>
          <w:tcPr>
            <w:tcW w:w="5000" w:type="pct"/>
            <w:gridSpan w:val="2"/>
            <w:shd w:val="clear" w:color="auto" w:fill="FBE4D5"/>
            <w:vAlign w:val="center"/>
          </w:tcPr>
          <w:p w14:paraId="0EC0099B" w14:textId="77777777" w:rsidR="00631888" w:rsidRPr="00202FF8" w:rsidRDefault="00631888" w:rsidP="003026C0">
            <w:pPr>
              <w:rPr>
                <w:rFonts w:eastAsia="SimSun"/>
                <w:lang w:val="el-GR"/>
              </w:rPr>
            </w:pPr>
            <w:r w:rsidRPr="00202FF8">
              <w:rPr>
                <w:rFonts w:eastAsia="SimSun"/>
                <w:b/>
                <w:lang w:val="el-GR"/>
              </w:rPr>
              <w:t>Φάση Φ1: Μελέτη Εφαρμογής</w:t>
            </w:r>
          </w:p>
        </w:tc>
      </w:tr>
      <w:tr w:rsidR="00631888" w:rsidRPr="00A9667F" w14:paraId="657174BB" w14:textId="77777777" w:rsidTr="003026C0">
        <w:trPr>
          <w:jc w:val="center"/>
        </w:trPr>
        <w:tc>
          <w:tcPr>
            <w:tcW w:w="5000" w:type="pct"/>
            <w:gridSpan w:val="2"/>
          </w:tcPr>
          <w:p w14:paraId="5CE690CE" w14:textId="77777777" w:rsidR="00631888" w:rsidRPr="00C145D0" w:rsidRDefault="00631888" w:rsidP="003026C0">
            <w:pPr>
              <w:rPr>
                <w:rFonts w:eastAsia="SimSun"/>
                <w:lang w:val="el-GR"/>
              </w:rPr>
            </w:pPr>
            <w:r w:rsidRPr="00C145D0">
              <w:rPr>
                <w:rFonts w:eastAsia="SimSun"/>
                <w:lang w:val="el-GR"/>
              </w:rPr>
              <w:t xml:space="preserve">Στη συγκεκριμένη φάση, ο Ανάδοχος θα καταρτίσει το πλάνο υλοποίησης του έργου, θα αποσαφηνίσει όλες τις πτυχές του έργου και θα οριστικοποιήσει τις προδιαγραφές του λογισμικού και του εξοπλισμού που θα παραδώσει, τις υπηρεσίες </w:t>
            </w:r>
            <w:proofErr w:type="spellStart"/>
            <w:r w:rsidRPr="00C145D0">
              <w:rPr>
                <w:rFonts w:eastAsia="SimSun"/>
                <w:lang w:val="el-GR"/>
              </w:rPr>
              <w:t>ψηφιοποίησης</w:t>
            </w:r>
            <w:proofErr w:type="spellEnd"/>
            <w:r w:rsidRPr="00C145D0">
              <w:rPr>
                <w:rFonts w:eastAsia="SimSun"/>
                <w:lang w:val="el-GR"/>
              </w:rPr>
              <w:t xml:space="preserve"> και καταγραφής/καταχώρησης </w:t>
            </w:r>
            <w:proofErr w:type="spellStart"/>
            <w:r w:rsidRPr="00C145D0">
              <w:rPr>
                <w:rFonts w:eastAsia="SimSun"/>
                <w:lang w:val="el-GR"/>
              </w:rPr>
              <w:t>μεταδεδομένων</w:t>
            </w:r>
            <w:proofErr w:type="spellEnd"/>
            <w:r w:rsidRPr="00C145D0">
              <w:rPr>
                <w:rFonts w:eastAsia="SimSun"/>
                <w:lang w:val="el-GR"/>
              </w:rPr>
              <w:t xml:space="preserve">, καθώς και το περιεχόμενο των υπηρεσιών που θα παρέχει. Επιπλέον, θα προσδιορίσει λεπτομερώς τις απαιτήσεις </w:t>
            </w:r>
            <w:proofErr w:type="spellStart"/>
            <w:r w:rsidRPr="00C145D0">
              <w:rPr>
                <w:rFonts w:eastAsia="SimSun"/>
                <w:lang w:val="el-GR"/>
              </w:rPr>
              <w:t>διαλειτουργικότητας</w:t>
            </w:r>
            <w:proofErr w:type="spellEnd"/>
            <w:r w:rsidRPr="00C145D0">
              <w:rPr>
                <w:rFonts w:eastAsia="SimSun"/>
                <w:lang w:val="el-GR"/>
              </w:rPr>
              <w:t xml:space="preserve"> και ασφάλειας του πληροφοριακού συστήματος.</w:t>
            </w:r>
          </w:p>
          <w:p w14:paraId="144E1677" w14:textId="77777777" w:rsidR="00631888" w:rsidRDefault="00631888" w:rsidP="003026C0">
            <w:pPr>
              <w:rPr>
                <w:rFonts w:eastAsia="SimSun"/>
                <w:lang w:val="el-GR"/>
              </w:rPr>
            </w:pPr>
            <w:r w:rsidRPr="00D20AC5">
              <w:rPr>
                <w:rFonts w:eastAsia="SimSun"/>
                <w:lang w:val="el-GR"/>
              </w:rPr>
              <w:t xml:space="preserve">Η Φάση </w:t>
            </w:r>
            <w:r>
              <w:rPr>
                <w:rFonts w:eastAsia="SimSun"/>
                <w:lang w:val="el-GR"/>
              </w:rPr>
              <w:t>1</w:t>
            </w:r>
            <w:r w:rsidRPr="00D20AC5">
              <w:rPr>
                <w:rFonts w:eastAsia="SimSun"/>
                <w:lang w:val="el-GR"/>
              </w:rPr>
              <w:t xml:space="preserve"> θα ξεκινήσει με την υπογραφή της σύμβασης του έργου. Οι ενέργειες του Αναδόχου κατά τη Φάση </w:t>
            </w:r>
            <w:r>
              <w:rPr>
                <w:rFonts w:eastAsia="SimSun"/>
                <w:lang w:val="el-GR"/>
              </w:rPr>
              <w:t>1</w:t>
            </w:r>
            <w:r w:rsidRPr="00D20AC5">
              <w:rPr>
                <w:rFonts w:eastAsia="SimSun"/>
                <w:lang w:val="el-GR"/>
              </w:rPr>
              <w:t xml:space="preserve"> θα έχουν ολοκληρωθεί σε χρονικό διάστημα </w:t>
            </w:r>
            <w:r>
              <w:rPr>
                <w:rFonts w:eastAsia="SimSun"/>
                <w:lang w:val="el-GR"/>
              </w:rPr>
              <w:t>δύο</w:t>
            </w:r>
            <w:r w:rsidRPr="00D20AC5">
              <w:rPr>
                <w:rFonts w:eastAsia="SimSun"/>
                <w:lang w:val="el-GR"/>
              </w:rPr>
              <w:t xml:space="preserve"> (</w:t>
            </w:r>
            <w:r>
              <w:rPr>
                <w:rFonts w:eastAsia="SimSun"/>
                <w:lang w:val="el-GR"/>
              </w:rPr>
              <w:t>2</w:t>
            </w:r>
            <w:r w:rsidRPr="00D20AC5">
              <w:rPr>
                <w:rFonts w:eastAsia="SimSun"/>
                <w:lang w:val="el-GR"/>
              </w:rPr>
              <w:t xml:space="preserve">) μηνών από την υπογραφή της σύμβασης. Η ολοκλήρωση της Φάσης </w:t>
            </w:r>
            <w:r>
              <w:rPr>
                <w:rFonts w:eastAsia="SimSun"/>
                <w:lang w:val="el-GR"/>
              </w:rPr>
              <w:t>1</w:t>
            </w:r>
            <w:r w:rsidRPr="00D20AC5">
              <w:rPr>
                <w:rFonts w:eastAsia="SimSun"/>
                <w:lang w:val="el-GR"/>
              </w:rPr>
              <w:t xml:space="preserve"> σηματοδοτείται με την παραλαβή του συνόλου των παραδοτέων της Φάσης από την ΕΠΠΕ.</w:t>
            </w:r>
          </w:p>
          <w:p w14:paraId="12C08EBA" w14:textId="77777777" w:rsidR="00631888" w:rsidRPr="00202FF8" w:rsidRDefault="00631888" w:rsidP="003026C0">
            <w:pPr>
              <w:rPr>
                <w:rFonts w:eastAsia="SimSun"/>
                <w:lang w:val="el-GR"/>
              </w:rPr>
            </w:pPr>
            <w:r w:rsidRPr="00202FF8">
              <w:rPr>
                <w:rFonts w:eastAsia="SimSun"/>
                <w:lang w:val="el-GR"/>
              </w:rPr>
              <w:t>Η Φάση 1 αποτελεί το βασικό οδηγό υλοποίησης του Έργου και περιλαμβάνει:</w:t>
            </w:r>
          </w:p>
          <w:p w14:paraId="00303198" w14:textId="77777777" w:rsidR="00631888" w:rsidRDefault="00631888" w:rsidP="00474644">
            <w:pPr>
              <w:numPr>
                <w:ilvl w:val="0"/>
                <w:numId w:val="91"/>
              </w:numPr>
              <w:rPr>
                <w:rFonts w:eastAsia="SimSun"/>
                <w:lang w:val="el-GR"/>
              </w:rPr>
            </w:pPr>
            <w:r>
              <w:rPr>
                <w:rFonts w:eastAsia="SimSun"/>
                <w:lang w:val="el-GR"/>
              </w:rPr>
              <w:t xml:space="preserve">Το </w:t>
            </w:r>
            <w:hyperlink w:anchor="_Πλάνο_Υλοποίησης_Έργου" w:history="1">
              <w:r w:rsidRPr="00496DBF">
                <w:rPr>
                  <w:rStyle w:val="-"/>
                  <w:rFonts w:eastAsia="SimSun"/>
                  <w:lang w:val="el-GR"/>
                </w:rPr>
                <w:t>Πλάνο Υλοποίησης Έργου</w:t>
              </w:r>
            </w:hyperlink>
            <w:r>
              <w:rPr>
                <w:rFonts w:eastAsia="SimSun"/>
                <w:lang w:val="el-GR"/>
              </w:rPr>
              <w:t xml:space="preserve"> (αρχικό), με παράδοση το Μ1.</w:t>
            </w:r>
          </w:p>
          <w:p w14:paraId="53EB344A" w14:textId="0C9893FF" w:rsidR="00631888" w:rsidRPr="00DB5EE9" w:rsidRDefault="00631888" w:rsidP="00474644">
            <w:pPr>
              <w:numPr>
                <w:ilvl w:val="0"/>
                <w:numId w:val="91"/>
              </w:numPr>
              <w:rPr>
                <w:rFonts w:eastAsia="SimSun"/>
                <w:lang w:val="el-GR"/>
              </w:rPr>
            </w:pPr>
            <w:r w:rsidRPr="00202FF8">
              <w:rPr>
                <w:rFonts w:eastAsia="SimSun"/>
                <w:lang w:val="el-GR"/>
              </w:rPr>
              <w:t xml:space="preserve">Την Μελέτη </w:t>
            </w:r>
            <w:r>
              <w:rPr>
                <w:rFonts w:eastAsia="SimSun"/>
                <w:lang w:val="el-GR"/>
              </w:rPr>
              <w:t>Εφαρμογής</w:t>
            </w:r>
            <w:r w:rsidRPr="00202FF8">
              <w:rPr>
                <w:rFonts w:eastAsia="SimSun"/>
                <w:lang w:val="el-GR"/>
              </w:rPr>
              <w:t xml:space="preserve">, όπως αυτές αναλύονται στην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"_Μελέτη_Εφαρμογής_-" </w:instrText>
            </w:r>
            <w:r w:rsidR="00162752">
              <w:fldChar w:fldCharType="separate"/>
            </w:r>
            <w:r w:rsidRPr="00496DBF">
              <w:rPr>
                <w:rStyle w:val="-"/>
                <w:rFonts w:eastAsia="SimSun"/>
                <w:lang w:val="el-GR"/>
              </w:rPr>
              <w:t>Μελέτη Εφαρμογής - Ανάλυση Απαιτήσεων</w:t>
            </w:r>
            <w:r w:rsidR="00162752">
              <w:rPr>
                <w:rStyle w:val="-"/>
                <w:rFonts w:eastAsia="SimSun"/>
                <w:lang w:val="el-GR"/>
              </w:rPr>
              <w:fldChar w:fldCharType="end"/>
            </w:r>
            <w:r>
              <w:rPr>
                <w:rFonts w:eastAsia="SimSun"/>
                <w:lang w:val="el-GR"/>
              </w:rPr>
              <w:t xml:space="preserve">, η οποία περιλαμβάνει μεταξύ άλλων το </w:t>
            </w:r>
            <w:proofErr w:type="spellStart"/>
            <w:r w:rsidRPr="00434AC8">
              <w:rPr>
                <w:rFonts w:eastAsia="SimSun"/>
                <w:b/>
                <w:bCs/>
                <w:lang w:val="el-GR"/>
              </w:rPr>
              <w:t>επικαιροποιημένο</w:t>
            </w:r>
            <w:proofErr w:type="spellEnd"/>
            <w:r>
              <w:rPr>
                <w:rFonts w:eastAsia="SimSun"/>
                <w:lang w:val="el-GR"/>
              </w:rPr>
              <w:t xml:space="preserve"> </w:t>
            </w:r>
            <w:hyperlink w:anchor="_Πλάνο_Υλοποίησης_Έργου" w:history="1">
              <w:r w:rsidRPr="00496DBF">
                <w:rPr>
                  <w:rStyle w:val="-"/>
                  <w:rFonts w:eastAsia="SimSun"/>
                  <w:lang w:val="el-GR"/>
                </w:rPr>
                <w:t>Πλάνο Υλοποίησης Έργου</w:t>
              </w:r>
            </w:hyperlink>
            <w:r>
              <w:rPr>
                <w:rFonts w:eastAsia="SimSun"/>
                <w:lang w:val="el-GR"/>
              </w:rPr>
              <w:t xml:space="preserve">, το </w:t>
            </w:r>
            <w:hyperlink w:anchor="_Τεύχος_Ανάλυσης_Απαιτήσεων" w:history="1">
              <w:r w:rsidRPr="00496DBF">
                <w:rPr>
                  <w:rStyle w:val="-"/>
                  <w:rFonts w:eastAsia="SimSun"/>
                  <w:lang w:val="el-GR"/>
                </w:rPr>
                <w:t>Τεύχος Ανάλυση</w:t>
              </w:r>
              <w:r>
                <w:rPr>
                  <w:rStyle w:val="-"/>
                  <w:rFonts w:eastAsia="SimSun"/>
                  <w:lang w:val="el-GR"/>
                </w:rPr>
                <w:t>ς</w:t>
              </w:r>
              <w:r w:rsidRPr="00496DBF">
                <w:rPr>
                  <w:rStyle w:val="-"/>
                  <w:rFonts w:eastAsia="SimSun"/>
                  <w:lang w:val="el-GR"/>
                </w:rPr>
                <w:t xml:space="preserve"> Απαιτήσεων</w:t>
              </w:r>
            </w:hyperlink>
            <w:r w:rsidRPr="00DB5EE9">
              <w:rPr>
                <w:rFonts w:eastAsia="SimSun"/>
                <w:lang w:val="el-GR"/>
              </w:rPr>
              <w:t xml:space="preserve"> </w:t>
            </w:r>
            <w:r>
              <w:rPr>
                <w:rFonts w:eastAsia="SimSun"/>
                <w:lang w:val="el-GR"/>
              </w:rPr>
              <w:t>(</w:t>
            </w:r>
            <w:r w:rsidRPr="00DB5EE9">
              <w:rPr>
                <w:rFonts w:eastAsia="SimSun"/>
                <w:lang w:val="el-GR"/>
              </w:rPr>
              <w:t xml:space="preserve">και τα Σχέδια Ποιότητας </w:t>
            </w:r>
            <w:proofErr w:type="spellStart"/>
            <w:r w:rsidRPr="00DB5EE9">
              <w:rPr>
                <w:rFonts w:eastAsia="SimSun"/>
                <w:lang w:val="el-GR"/>
              </w:rPr>
              <w:t>Ψηφιοποίησης</w:t>
            </w:r>
            <w:proofErr w:type="spellEnd"/>
            <w:r w:rsidRPr="00DB5EE9">
              <w:rPr>
                <w:rFonts w:eastAsia="SimSun"/>
                <w:lang w:val="el-GR"/>
              </w:rPr>
              <w:t xml:space="preserve"> και Καταχώρησης</w:t>
            </w:r>
            <w:r>
              <w:rPr>
                <w:rFonts w:eastAsia="SimSun"/>
                <w:lang w:val="el-GR"/>
              </w:rPr>
              <w:t xml:space="preserve">) τη </w:t>
            </w:r>
            <w:hyperlink w:anchor="_Μελέτη_Διαλειτουργικότητας_και" w:history="1">
              <w:r w:rsidRPr="00496DBF">
                <w:rPr>
                  <w:rStyle w:val="-"/>
                  <w:rFonts w:eastAsia="SimSun"/>
                  <w:lang w:val="el-GR"/>
                </w:rPr>
                <w:t xml:space="preserve">Μελέτη </w:t>
              </w:r>
              <w:proofErr w:type="spellStart"/>
              <w:r w:rsidRPr="00496DBF">
                <w:rPr>
                  <w:rStyle w:val="-"/>
                  <w:rFonts w:eastAsia="SimSun"/>
                  <w:lang w:val="el-GR"/>
                </w:rPr>
                <w:t>Διαλειτουργικότητας</w:t>
              </w:r>
              <w:proofErr w:type="spellEnd"/>
              <w:r w:rsidRPr="00496DBF">
                <w:rPr>
                  <w:rStyle w:val="-"/>
                  <w:rFonts w:eastAsia="SimSun"/>
                  <w:lang w:val="el-GR"/>
                </w:rPr>
                <w:t xml:space="preserve"> &amp; Διασύνδεσης</w:t>
              </w:r>
            </w:hyperlink>
            <w:r>
              <w:rPr>
                <w:lang w:val="el-GR"/>
              </w:rPr>
              <w:t xml:space="preserve"> και τη μ</w:t>
            </w:r>
            <w:r w:rsidRPr="008C2703">
              <w:rPr>
                <w:lang w:val="el-GR"/>
              </w:rPr>
              <w:t xml:space="preserve">ελέτη </w:t>
            </w:r>
            <w:r>
              <w:rPr>
                <w:lang w:val="el-GR"/>
              </w:rPr>
              <w:t>Εγκατάστασης</w:t>
            </w:r>
            <w:r w:rsidRPr="008C2703">
              <w:rPr>
                <w:lang w:val="el-GR"/>
              </w:rPr>
              <w:t xml:space="preserve"> του συστήματος στο </w:t>
            </w:r>
            <w:r w:rsidRPr="008C2703">
              <w:rPr>
                <w:lang w:val="en-US"/>
              </w:rPr>
              <w:t>G</w:t>
            </w:r>
            <w:r w:rsidRPr="008C2703">
              <w:rPr>
                <w:lang w:val="el-GR"/>
              </w:rPr>
              <w:t>-</w:t>
            </w:r>
            <w:r w:rsidRPr="008C2703">
              <w:rPr>
                <w:lang w:val="en-US"/>
              </w:rPr>
              <w:t>C</w:t>
            </w:r>
            <w:r>
              <w:rPr>
                <w:lang w:val="en-US"/>
              </w:rPr>
              <w:t>l</w:t>
            </w:r>
            <w:r w:rsidRPr="008C2703">
              <w:rPr>
                <w:lang w:val="en-US"/>
              </w:rPr>
              <w:t>oud</w:t>
            </w:r>
            <w:r w:rsidRPr="008C2703">
              <w:rPr>
                <w:lang w:val="el-GR"/>
              </w:rPr>
              <w:t xml:space="preserve">, όπως αυτή αναλύεται στην Παρ. </w:t>
            </w:r>
            <w:r>
              <w:rPr>
                <w:lang w:val="el-GR"/>
              </w:rPr>
              <w:fldChar w:fldCharType="begin"/>
            </w:r>
            <w:r>
              <w:rPr>
                <w:lang w:val="el-GR"/>
              </w:rPr>
              <w:instrText xml:space="preserve"> REF _Ref68183506 \r \h </w:instrText>
            </w:r>
            <w:r>
              <w:rPr>
                <w:lang w:val="el-GR"/>
              </w:rPr>
            </w:r>
            <w:r>
              <w:rPr>
                <w:lang w:val="el-GR"/>
              </w:rPr>
              <w:fldChar w:fldCharType="separate"/>
            </w:r>
            <w:r w:rsidR="00693CB6">
              <w:rPr>
                <w:lang w:val="el-GR"/>
              </w:rPr>
              <w:t>6.6</w:t>
            </w:r>
            <w:r>
              <w:rPr>
                <w:lang w:val="el-GR"/>
              </w:rPr>
              <w:fldChar w:fldCharType="end"/>
            </w:r>
          </w:p>
          <w:p w14:paraId="0141CAD6" w14:textId="77777777" w:rsidR="00631888" w:rsidRPr="00D71189" w:rsidRDefault="00631888" w:rsidP="00474644">
            <w:pPr>
              <w:numPr>
                <w:ilvl w:val="0"/>
                <w:numId w:val="91"/>
              </w:numPr>
              <w:rPr>
                <w:rFonts w:eastAsia="SimSun"/>
                <w:lang w:val="el-GR"/>
              </w:rPr>
            </w:pPr>
            <w:r w:rsidRPr="00202FF8">
              <w:rPr>
                <w:rFonts w:eastAsia="SimSun"/>
                <w:lang w:val="el-GR"/>
              </w:rPr>
              <w:t>Την</w:t>
            </w:r>
            <w:r>
              <w:rPr>
                <w:rFonts w:eastAsia="SimSun"/>
                <w:lang w:val="el-GR"/>
              </w:rPr>
              <w:t xml:space="preserve"> </w:t>
            </w:r>
            <w:hyperlink w:anchor="_Μελέτη_Ασφαλείας" w:history="1">
              <w:r w:rsidRPr="00394216">
                <w:rPr>
                  <w:rStyle w:val="-"/>
                  <w:rFonts w:eastAsia="SimSun"/>
                  <w:lang w:val="el-GR"/>
                </w:rPr>
                <w:t>Μελέτη Ασφαλείας</w:t>
              </w:r>
            </w:hyperlink>
            <w:r w:rsidRPr="00202FF8">
              <w:rPr>
                <w:rFonts w:eastAsia="SimSun"/>
                <w:lang w:val="el-GR"/>
              </w:rPr>
              <w:t>.</w:t>
            </w:r>
          </w:p>
          <w:p w14:paraId="540F2E56" w14:textId="77777777" w:rsidR="00631888" w:rsidRPr="00202FF8" w:rsidRDefault="00631888" w:rsidP="003026C0">
            <w:pPr>
              <w:rPr>
                <w:rFonts w:eastAsia="SimSun"/>
                <w:lang w:val="el-GR"/>
              </w:rPr>
            </w:pPr>
            <w:r w:rsidRPr="00202FF8">
              <w:rPr>
                <w:rFonts w:eastAsia="SimSun"/>
                <w:lang w:val="el-GR"/>
              </w:rPr>
              <w:lastRenderedPageBreak/>
              <w:t>Τα αναμενόμενα αποτελέσματα της Φάσης 1 συνοψίζονται σε παραδοτέα στον ακόλουθο Πίνακα:</w:t>
            </w:r>
          </w:p>
        </w:tc>
      </w:tr>
      <w:tr w:rsidR="00631888" w:rsidRPr="00202FF8" w14:paraId="7A4010BD"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91" w:type="pct"/>
            <w:shd w:val="clear" w:color="auto" w:fill="E6E6E6"/>
            <w:vAlign w:val="center"/>
          </w:tcPr>
          <w:p w14:paraId="4C9806EB" w14:textId="77777777" w:rsidR="00631888" w:rsidRPr="00202FF8" w:rsidRDefault="00631888" w:rsidP="003026C0">
            <w:pPr>
              <w:rPr>
                <w:rFonts w:eastAsia="SimSun"/>
                <w:b/>
                <w:lang w:val="el-GR"/>
              </w:rPr>
            </w:pPr>
            <w:r w:rsidRPr="00202FF8">
              <w:rPr>
                <w:rFonts w:eastAsia="SimSun"/>
                <w:b/>
                <w:lang w:val="el-GR"/>
              </w:rPr>
              <w:lastRenderedPageBreak/>
              <w:t>Τίτλος Παραδοτέου</w:t>
            </w:r>
          </w:p>
        </w:tc>
        <w:tc>
          <w:tcPr>
            <w:tcW w:w="3309" w:type="pct"/>
            <w:shd w:val="clear" w:color="auto" w:fill="E6E6E6"/>
            <w:vAlign w:val="center"/>
          </w:tcPr>
          <w:p w14:paraId="7F4E4F2B" w14:textId="77777777" w:rsidR="00631888" w:rsidRPr="00202FF8" w:rsidRDefault="00631888" w:rsidP="003026C0">
            <w:pPr>
              <w:rPr>
                <w:rFonts w:eastAsia="SimSun"/>
                <w:b/>
                <w:lang w:val="el-GR"/>
              </w:rPr>
            </w:pPr>
            <w:r w:rsidRPr="00202FF8">
              <w:rPr>
                <w:rFonts w:eastAsia="SimSun"/>
                <w:b/>
                <w:lang w:val="el-GR"/>
              </w:rPr>
              <w:t xml:space="preserve">Περιγραφή Παραδοτέου </w:t>
            </w:r>
          </w:p>
        </w:tc>
      </w:tr>
      <w:tr w:rsidR="00631888" w:rsidRPr="00064A52" w14:paraId="0E811F25"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91" w:type="pct"/>
            <w:shd w:val="clear" w:color="auto" w:fill="FFFFFF" w:themeFill="background1"/>
            <w:vAlign w:val="center"/>
          </w:tcPr>
          <w:p w14:paraId="06CF2710" w14:textId="77777777" w:rsidR="00631888" w:rsidRPr="002A371E" w:rsidRDefault="00631888" w:rsidP="00474644">
            <w:pPr>
              <w:numPr>
                <w:ilvl w:val="0"/>
                <w:numId w:val="90"/>
              </w:numPr>
              <w:ind w:left="454" w:hanging="454"/>
              <w:rPr>
                <w:rFonts w:eastAsia="SimSun"/>
                <w:b/>
                <w:lang w:val="el-GR"/>
              </w:rPr>
            </w:pPr>
            <w:r w:rsidRPr="002A371E">
              <w:rPr>
                <w:rFonts w:eastAsia="SimSun"/>
                <w:b/>
                <w:lang w:val="el-GR"/>
              </w:rPr>
              <w:t>Πλάνο Υλοποίησης Έργου</w:t>
            </w:r>
          </w:p>
        </w:tc>
        <w:tc>
          <w:tcPr>
            <w:tcW w:w="3309" w:type="pct"/>
            <w:shd w:val="clear" w:color="auto" w:fill="FFFFFF" w:themeFill="background1"/>
            <w:vAlign w:val="center"/>
          </w:tcPr>
          <w:p w14:paraId="541A42CA" w14:textId="77777777" w:rsidR="00631888" w:rsidRPr="00202FF8" w:rsidRDefault="00631888" w:rsidP="003026C0">
            <w:pPr>
              <w:rPr>
                <w:rFonts w:eastAsia="SimSun"/>
                <w:b/>
                <w:lang w:val="el-GR"/>
              </w:rPr>
            </w:pPr>
            <w:r w:rsidRPr="00202FF8">
              <w:rPr>
                <w:rFonts w:eastAsia="SimSun"/>
                <w:lang w:val="el-GR"/>
              </w:rPr>
              <w:t>Περιλαμβάνει κατ’ ελάχιστο τα αναφερόμενα στην Παρ.</w:t>
            </w:r>
            <w:r>
              <w:rPr>
                <w:rFonts w:eastAsia="SimSun"/>
                <w:lang w:val="el-GR"/>
              </w:rPr>
              <w:t xml:space="preserve">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"_Πλάνο_Υλοποίησης_Έργου" </w:instrText>
            </w:r>
            <w:r w:rsidR="00162752">
              <w:fldChar w:fldCharType="separate"/>
            </w:r>
            <w:r w:rsidRPr="00496DBF">
              <w:rPr>
                <w:rStyle w:val="-"/>
                <w:rFonts w:eastAsia="SimSun"/>
                <w:lang w:val="el-GR"/>
              </w:rPr>
              <w:t>Πλάνο Υλοποίησης Έργου</w:t>
            </w:r>
            <w:r w:rsidR="00162752">
              <w:rPr>
                <w:rStyle w:val="-"/>
                <w:rFonts w:eastAsia="SimSun"/>
                <w:lang w:val="el-GR"/>
              </w:rPr>
              <w:fldChar w:fldCharType="end"/>
            </w:r>
            <w:r>
              <w:rPr>
                <w:rFonts w:eastAsia="SimSun"/>
                <w:lang w:val="el-GR"/>
              </w:rPr>
              <w:t>, με παράδοση το Μ1.</w:t>
            </w:r>
          </w:p>
        </w:tc>
      </w:tr>
      <w:tr w:rsidR="00631888" w:rsidRPr="00A9667F" w14:paraId="34ECCAF3"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1691" w:type="pct"/>
            <w:vAlign w:val="center"/>
          </w:tcPr>
          <w:p w14:paraId="0A94872A" w14:textId="77777777" w:rsidR="00631888" w:rsidRPr="002A371E" w:rsidRDefault="00631888" w:rsidP="00474644">
            <w:pPr>
              <w:numPr>
                <w:ilvl w:val="0"/>
                <w:numId w:val="90"/>
              </w:numPr>
              <w:ind w:left="454" w:hanging="454"/>
              <w:rPr>
                <w:rFonts w:eastAsia="SimSun"/>
                <w:b/>
                <w:lang w:val="el-GR"/>
              </w:rPr>
            </w:pPr>
            <w:bookmarkStart w:id="665" w:name="_Ref508113662"/>
            <w:bookmarkStart w:id="666" w:name="_Ref508113466"/>
            <w:r w:rsidRPr="002A371E">
              <w:rPr>
                <w:rFonts w:eastAsia="SimSun"/>
                <w:b/>
                <w:lang w:val="el-GR"/>
              </w:rPr>
              <w:t xml:space="preserve">Μελέτη Εφαρμογής - Ανάλυση </w:t>
            </w:r>
            <w:bookmarkEnd w:id="665"/>
            <w:bookmarkEnd w:id="666"/>
            <w:r w:rsidRPr="002A371E">
              <w:rPr>
                <w:rFonts w:eastAsia="SimSun"/>
                <w:b/>
                <w:lang w:val="el-GR"/>
              </w:rPr>
              <w:t>Απαιτήσεων</w:t>
            </w:r>
          </w:p>
        </w:tc>
        <w:tc>
          <w:tcPr>
            <w:tcW w:w="3309" w:type="pct"/>
            <w:vAlign w:val="center"/>
          </w:tcPr>
          <w:p w14:paraId="7F121CFD" w14:textId="77777777" w:rsidR="00631888" w:rsidRPr="00D50DA1" w:rsidRDefault="00631888" w:rsidP="003026C0">
            <w:pPr>
              <w:rPr>
                <w:rFonts w:eastAsia="SimSun"/>
                <w:lang w:val="el-GR"/>
              </w:rPr>
            </w:pPr>
            <w:r w:rsidRPr="00202FF8">
              <w:rPr>
                <w:rFonts w:eastAsia="SimSun"/>
                <w:lang w:val="el-GR"/>
              </w:rPr>
              <w:t xml:space="preserve">Περιλαμβάνει κατ’ ελάχιστο τα αναφερόμενα στην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"_Μελέτη_Εφαρμογής_-" </w:instrText>
            </w:r>
            <w:r w:rsidR="00162752">
              <w:fldChar w:fldCharType="separate"/>
            </w:r>
            <w:r w:rsidRPr="00496DBF">
              <w:rPr>
                <w:rStyle w:val="-"/>
                <w:rFonts w:eastAsia="SimSun"/>
                <w:lang w:val="el-GR"/>
              </w:rPr>
              <w:t>Μελέτη Εφαρμογής - Ανάλυση Απαιτήσεων</w:t>
            </w:r>
            <w:r w:rsidR="00162752">
              <w:rPr>
                <w:rStyle w:val="-"/>
                <w:rFonts w:eastAsia="SimSun"/>
                <w:lang w:val="el-GR"/>
              </w:rPr>
              <w:fldChar w:fldCharType="end"/>
            </w:r>
            <w:r w:rsidRPr="00D50DA1">
              <w:rPr>
                <w:rFonts w:eastAsia="SimSun"/>
                <w:lang w:val="el-GR"/>
              </w:rPr>
              <w:t>:</w:t>
            </w:r>
          </w:p>
          <w:p w14:paraId="74EF01BB" w14:textId="77777777" w:rsidR="00631888" w:rsidRPr="00434AC8" w:rsidRDefault="00631888" w:rsidP="003026C0">
            <w:pPr>
              <w:spacing w:after="0"/>
              <w:rPr>
                <w:rFonts w:eastAsia="SimSun"/>
                <w:lang w:val="el-GR"/>
              </w:rPr>
            </w:pPr>
            <w:r w:rsidRPr="00D71189">
              <w:rPr>
                <w:rFonts w:eastAsia="SimSun"/>
                <w:lang w:val="el-GR"/>
              </w:rPr>
              <w:t xml:space="preserve">- </w:t>
            </w:r>
            <w:r w:rsidRPr="00434AC8">
              <w:rPr>
                <w:rFonts w:eastAsia="SimSun"/>
                <w:lang w:val="el-GR"/>
              </w:rPr>
              <w:t xml:space="preserve">Πλάνο Υλοποίησης Έργου </w:t>
            </w:r>
            <w:r w:rsidRPr="00D50DA1">
              <w:rPr>
                <w:rFonts w:eastAsia="SimSun"/>
                <w:lang w:val="el-GR"/>
              </w:rPr>
              <w:t>(</w:t>
            </w:r>
            <w:proofErr w:type="spellStart"/>
            <w:r>
              <w:rPr>
                <w:rFonts w:eastAsia="SimSun"/>
                <w:lang w:val="el-GR"/>
              </w:rPr>
              <w:t>επικαιροποιημένο</w:t>
            </w:r>
            <w:proofErr w:type="spellEnd"/>
            <w:r>
              <w:rPr>
                <w:rFonts w:eastAsia="SimSun"/>
                <w:lang w:val="el-GR"/>
              </w:rPr>
              <w:t>)</w:t>
            </w:r>
          </w:p>
          <w:p w14:paraId="10224B76" w14:textId="77777777" w:rsidR="00631888" w:rsidRPr="00434AC8" w:rsidRDefault="00631888" w:rsidP="003026C0">
            <w:pPr>
              <w:spacing w:after="0"/>
              <w:rPr>
                <w:rFonts w:eastAsia="SimSun"/>
                <w:lang w:val="el-GR"/>
              </w:rPr>
            </w:pPr>
            <w:r w:rsidRPr="00D71189">
              <w:rPr>
                <w:rFonts w:eastAsia="SimSun"/>
                <w:lang w:val="el-GR"/>
              </w:rPr>
              <w:t xml:space="preserve">- </w:t>
            </w:r>
            <w:r w:rsidRPr="00434AC8">
              <w:rPr>
                <w:rFonts w:eastAsia="SimSun"/>
                <w:lang w:val="el-GR"/>
              </w:rPr>
              <w:t>Τεύχος Ανάλυσης Απαιτήσεων</w:t>
            </w:r>
          </w:p>
          <w:p w14:paraId="0EB5B055" w14:textId="77777777" w:rsidR="00631888" w:rsidRPr="00D50DA1" w:rsidRDefault="00631888" w:rsidP="003026C0">
            <w:pPr>
              <w:spacing w:after="0"/>
              <w:rPr>
                <w:rFonts w:eastAsia="SimSun"/>
                <w:lang w:val="el-GR"/>
              </w:rPr>
            </w:pPr>
            <w:r>
              <w:rPr>
                <w:rFonts w:eastAsia="SimSun"/>
                <w:lang w:val="el-GR"/>
              </w:rPr>
              <w:t xml:space="preserve">- </w:t>
            </w:r>
            <w:r w:rsidRPr="00D50DA1">
              <w:rPr>
                <w:rFonts w:eastAsia="SimSun"/>
                <w:lang w:val="el-GR"/>
              </w:rPr>
              <w:t>Μεθοδολογία Έργου</w:t>
            </w:r>
          </w:p>
          <w:p w14:paraId="6B3A64C6" w14:textId="77777777" w:rsidR="00631888" w:rsidRDefault="00631888" w:rsidP="003026C0">
            <w:pPr>
              <w:spacing w:after="0"/>
              <w:rPr>
                <w:rFonts w:eastAsia="SimSun"/>
                <w:lang w:val="el-GR"/>
              </w:rPr>
            </w:pPr>
            <w:r>
              <w:rPr>
                <w:rFonts w:eastAsia="SimSun"/>
                <w:lang w:val="el-GR"/>
              </w:rPr>
              <w:t xml:space="preserve">- </w:t>
            </w:r>
            <w:r w:rsidRPr="00D50DA1">
              <w:rPr>
                <w:rFonts w:eastAsia="SimSun"/>
                <w:lang w:val="el-GR"/>
              </w:rPr>
              <w:t xml:space="preserve">Μελέτη </w:t>
            </w:r>
            <w:proofErr w:type="spellStart"/>
            <w:r w:rsidRPr="00D50DA1">
              <w:rPr>
                <w:rFonts w:eastAsia="SimSun"/>
                <w:lang w:val="el-GR"/>
              </w:rPr>
              <w:t>Διαλειτουργικότητας</w:t>
            </w:r>
            <w:proofErr w:type="spellEnd"/>
            <w:r w:rsidRPr="00D50DA1">
              <w:rPr>
                <w:rFonts w:eastAsia="SimSun"/>
                <w:lang w:val="el-GR"/>
              </w:rPr>
              <w:t xml:space="preserve"> και Διασύνδεσης</w:t>
            </w:r>
          </w:p>
          <w:p w14:paraId="3A38ED1A" w14:textId="77777777" w:rsidR="00631888" w:rsidRPr="00D71189" w:rsidRDefault="00631888" w:rsidP="003026C0">
            <w:pPr>
              <w:spacing w:after="0"/>
              <w:rPr>
                <w:rFonts w:eastAsia="SimSun"/>
                <w:lang w:val="el-GR"/>
              </w:rPr>
            </w:pPr>
            <w:r w:rsidRPr="00D71189">
              <w:rPr>
                <w:rFonts w:eastAsia="SimSun"/>
                <w:lang w:val="el-GR"/>
              </w:rPr>
              <w:t xml:space="preserve">- </w:t>
            </w:r>
            <w:r>
              <w:rPr>
                <w:rFonts w:eastAsia="SimSun"/>
                <w:lang w:val="el-GR"/>
              </w:rPr>
              <w:t>Με</w:t>
            </w:r>
            <w:r w:rsidRPr="008C2703">
              <w:rPr>
                <w:lang w:val="el-GR"/>
              </w:rPr>
              <w:t xml:space="preserve">λέτη </w:t>
            </w:r>
            <w:r>
              <w:rPr>
                <w:lang w:val="el-GR"/>
              </w:rPr>
              <w:t>Εγκατάστασης</w:t>
            </w:r>
            <w:r w:rsidRPr="008C2703">
              <w:rPr>
                <w:lang w:val="el-GR"/>
              </w:rPr>
              <w:t xml:space="preserve"> του συστήματος στο </w:t>
            </w:r>
            <w:r w:rsidRPr="008C2703">
              <w:rPr>
                <w:lang w:val="en-US"/>
              </w:rPr>
              <w:t>G</w:t>
            </w:r>
            <w:r w:rsidRPr="008C2703">
              <w:rPr>
                <w:lang w:val="el-GR"/>
              </w:rPr>
              <w:t>-</w:t>
            </w:r>
            <w:r w:rsidRPr="008C2703">
              <w:rPr>
                <w:lang w:val="en-US"/>
              </w:rPr>
              <w:t>C</w:t>
            </w:r>
            <w:r>
              <w:rPr>
                <w:lang w:val="en-US"/>
              </w:rPr>
              <w:t>l</w:t>
            </w:r>
            <w:r w:rsidRPr="008C2703">
              <w:rPr>
                <w:lang w:val="en-US"/>
              </w:rPr>
              <w:t>oud</w:t>
            </w:r>
          </w:p>
        </w:tc>
      </w:tr>
      <w:tr w:rsidR="00631888" w:rsidRPr="002A371E" w14:paraId="4CE1B902"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1691" w:type="pct"/>
            <w:vAlign w:val="center"/>
          </w:tcPr>
          <w:p w14:paraId="7B329135" w14:textId="77777777" w:rsidR="00631888" w:rsidRPr="002A371E" w:rsidRDefault="00631888" w:rsidP="00474644">
            <w:pPr>
              <w:numPr>
                <w:ilvl w:val="0"/>
                <w:numId w:val="90"/>
              </w:numPr>
              <w:ind w:left="454" w:hanging="454"/>
              <w:rPr>
                <w:rFonts w:eastAsia="SimSun"/>
                <w:b/>
                <w:lang w:val="el-GR"/>
              </w:rPr>
            </w:pPr>
            <w:r w:rsidRPr="002A371E">
              <w:rPr>
                <w:rFonts w:eastAsia="SimSun"/>
                <w:b/>
                <w:lang w:val="el-GR"/>
              </w:rPr>
              <w:t>Μελέτη Ασφαλείας</w:t>
            </w:r>
          </w:p>
        </w:tc>
        <w:tc>
          <w:tcPr>
            <w:tcW w:w="3309" w:type="pct"/>
            <w:vAlign w:val="center"/>
          </w:tcPr>
          <w:p w14:paraId="5DF9A2A7" w14:textId="77777777" w:rsidR="00631888" w:rsidRPr="00202FF8" w:rsidRDefault="00631888" w:rsidP="003026C0">
            <w:pPr>
              <w:rPr>
                <w:rFonts w:eastAsia="SimSun"/>
                <w:lang w:val="el-GR"/>
              </w:rPr>
            </w:pPr>
            <w:r w:rsidRPr="00202FF8">
              <w:rPr>
                <w:rFonts w:eastAsia="SimSun"/>
                <w:lang w:val="el-GR"/>
              </w:rPr>
              <w:t>Περιλαμβάνει κατ’ ελάχιστο τα αναφερόμενα στην Παρ.</w:t>
            </w:r>
            <w:r>
              <w:rPr>
                <w:rFonts w:eastAsia="SimSun"/>
                <w:lang w:val="el-GR"/>
              </w:rPr>
              <w:t xml:space="preserve">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"_Μελέτη_Ασφαλείας" </w:instrText>
            </w:r>
            <w:r w:rsidR="00162752">
              <w:fldChar w:fldCharType="separate"/>
            </w:r>
            <w:r w:rsidRPr="00496DBF">
              <w:rPr>
                <w:rStyle w:val="-"/>
                <w:rFonts w:eastAsia="SimSun"/>
                <w:lang w:val="el-GR"/>
              </w:rPr>
              <w:t>Μελέτη Ασφαλείας</w:t>
            </w:r>
            <w:r w:rsidR="00162752">
              <w:rPr>
                <w:rStyle w:val="-"/>
                <w:rFonts w:eastAsia="SimSun"/>
                <w:lang w:val="el-GR"/>
              </w:rPr>
              <w:fldChar w:fldCharType="end"/>
            </w:r>
          </w:p>
        </w:tc>
      </w:tr>
      <w:tr w:rsidR="00631888" w:rsidRPr="003F3C9D" w14:paraId="3F7B2C16"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41"/>
          <w:jc w:val="center"/>
        </w:trPr>
        <w:tc>
          <w:tcPr>
            <w:tcW w:w="1691" w:type="pct"/>
            <w:vAlign w:val="center"/>
          </w:tcPr>
          <w:p w14:paraId="0A83617D" w14:textId="77777777" w:rsidR="00631888" w:rsidRPr="002A371E" w:rsidRDefault="00631888" w:rsidP="00474644">
            <w:pPr>
              <w:numPr>
                <w:ilvl w:val="0"/>
                <w:numId w:val="90"/>
              </w:numPr>
              <w:ind w:left="454" w:hanging="454"/>
              <w:jc w:val="left"/>
              <w:rPr>
                <w:b/>
                <w:lang w:val="el-GR"/>
              </w:rPr>
            </w:pPr>
            <w:r w:rsidRPr="002A371E">
              <w:rPr>
                <w:b/>
                <w:lang w:val="el-GR"/>
              </w:rPr>
              <w:t>Σχέδιο Εκπαίδευσης Κεντρικών Διαχειριστών Συστήματος και Χρηστών Φορέα</w:t>
            </w:r>
          </w:p>
        </w:tc>
        <w:tc>
          <w:tcPr>
            <w:tcW w:w="3309" w:type="pct"/>
            <w:vAlign w:val="center"/>
          </w:tcPr>
          <w:p w14:paraId="6D3FB121" w14:textId="4361B765" w:rsidR="00631888" w:rsidRPr="008C2703" w:rsidRDefault="00631888" w:rsidP="003026C0">
            <w:pPr>
              <w:widowControl w:val="0"/>
              <w:suppressAutoHyphens w:val="0"/>
              <w:jc w:val="left"/>
              <w:rPr>
                <w:lang w:val="el-GR"/>
              </w:rPr>
            </w:pPr>
            <w:r w:rsidRPr="008C2703">
              <w:rPr>
                <w:lang w:val="el-GR"/>
              </w:rPr>
              <w:t xml:space="preserve">Περιλαμβάνει κατ’ ελάχιστο τα αναφερόμενα στην Παρ. </w:t>
            </w:r>
            <w:r>
              <w:rPr>
                <w:lang w:val="el-GR"/>
              </w:rPr>
              <w:fldChar w:fldCharType="begin"/>
            </w:r>
            <w:r>
              <w:rPr>
                <w:lang w:val="el-GR"/>
              </w:rPr>
              <w:instrText xml:space="preserve"> REF _Ref71626336 \r \h </w:instrText>
            </w:r>
            <w:r>
              <w:rPr>
                <w:lang w:val="el-GR"/>
              </w:rPr>
            </w:r>
            <w:r>
              <w:rPr>
                <w:lang w:val="el-GR"/>
              </w:rPr>
              <w:fldChar w:fldCharType="separate"/>
            </w:r>
            <w:r w:rsidR="00693CB6">
              <w:rPr>
                <w:lang w:val="el-GR"/>
              </w:rPr>
              <w:t>6.6</w:t>
            </w:r>
            <w:r>
              <w:rPr>
                <w:lang w:val="el-GR"/>
              </w:rPr>
              <w:fldChar w:fldCharType="end"/>
            </w:r>
          </w:p>
        </w:tc>
      </w:tr>
    </w:tbl>
    <w:p w14:paraId="73570D73" w14:textId="77777777" w:rsidR="00631888" w:rsidRDefault="00631888" w:rsidP="00631888">
      <w:pPr>
        <w:rPr>
          <w:rFonts w:eastAsia="SimSun"/>
          <w:lang w:val="el-GR"/>
        </w:rPr>
      </w:pPr>
    </w:p>
    <w:p w14:paraId="6DABDD3A" w14:textId="77777777" w:rsidR="00631888" w:rsidRPr="00B03AEE" w:rsidRDefault="00631888" w:rsidP="003E4E8C">
      <w:pPr>
        <w:pStyle w:val="5"/>
        <w:numPr>
          <w:ilvl w:val="0"/>
          <w:numId w:val="28"/>
        </w:numPr>
        <w:tabs>
          <w:tab w:val="num" w:pos="810"/>
        </w:tabs>
        <w:ind w:left="1080"/>
        <w:rPr>
          <w:rFonts w:eastAsia="SimSun" w:cs="Tahoma"/>
          <w:lang w:val="el-GR"/>
        </w:rPr>
      </w:pPr>
      <w:bookmarkStart w:id="667" w:name="_Φάση_2:_Προμήθεια"/>
      <w:bookmarkStart w:id="668" w:name="_Ref71619918"/>
      <w:bookmarkEnd w:id="667"/>
      <w:r w:rsidRPr="00EF2204">
        <w:rPr>
          <w:rFonts w:eastAsia="SimSun" w:cs="Tahoma"/>
          <w:lang w:val="el-GR"/>
        </w:rPr>
        <w:t xml:space="preserve">Φάση 2: </w:t>
      </w:r>
      <w:r>
        <w:rPr>
          <w:rFonts w:eastAsia="SimSun" w:cs="Tahoma"/>
          <w:lang w:val="el-GR"/>
        </w:rPr>
        <w:t>Προμήθεια και εγκατάσταση έτοιμου Λογισμικού – Ανάπτυξη Εφαρμογών</w:t>
      </w:r>
      <w:bookmarkEnd w:id="668"/>
      <w:r w:rsidRPr="00E24839">
        <w:rPr>
          <w:rFonts w:eastAsia="SimSun" w:cs="Tahoma"/>
          <w:lang w:val="el-GR"/>
        </w:rPr>
        <w:t xml:space="preserve"> </w:t>
      </w:r>
      <w:r>
        <w:rPr>
          <w:rFonts w:eastAsia="SimSun" w:cs="Tahoma"/>
          <w:lang w:val="el-GR"/>
        </w:rPr>
        <w:t xml:space="preserve">- Εγκατάσταση στο </w:t>
      </w:r>
      <w:r w:rsidRPr="003E4E8C">
        <w:rPr>
          <w:rFonts w:eastAsia="SimSun" w:cs="Tahoma"/>
          <w:lang w:val="el-GR"/>
        </w:rPr>
        <w:t>G</w:t>
      </w:r>
      <w:r w:rsidRPr="00E24839">
        <w:rPr>
          <w:rFonts w:eastAsia="SimSun" w:cs="Tahoma"/>
          <w:lang w:val="el-GR"/>
        </w:rPr>
        <w:t>-</w:t>
      </w:r>
      <w:proofErr w:type="spellStart"/>
      <w:r w:rsidRPr="003E4E8C">
        <w:rPr>
          <w:rFonts w:eastAsia="SimSun" w:cs="Tahoma"/>
          <w:lang w:val="el-GR"/>
        </w:rPr>
        <w:t>Cloud</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8"/>
        <w:gridCol w:w="6430"/>
      </w:tblGrid>
      <w:tr w:rsidR="00631888" w:rsidRPr="00A9667F" w14:paraId="06CED56E" w14:textId="77777777" w:rsidTr="003026C0">
        <w:trPr>
          <w:trHeight w:val="419"/>
          <w:jc w:val="center"/>
        </w:trPr>
        <w:tc>
          <w:tcPr>
            <w:tcW w:w="5000" w:type="pct"/>
            <w:gridSpan w:val="2"/>
            <w:shd w:val="clear" w:color="auto" w:fill="FBE4D5"/>
            <w:vAlign w:val="center"/>
          </w:tcPr>
          <w:p w14:paraId="7552DC00" w14:textId="77777777" w:rsidR="00631888" w:rsidRPr="00E24839" w:rsidRDefault="00631888" w:rsidP="003026C0">
            <w:pPr>
              <w:spacing w:after="0"/>
              <w:rPr>
                <w:lang w:val="el-GR"/>
              </w:rPr>
            </w:pPr>
            <w:r w:rsidRPr="00394216">
              <w:rPr>
                <w:b/>
                <w:lang w:val="el-GR"/>
              </w:rPr>
              <w:t>Φάση Φ2: Προμήθεια και εγκατάσταση έτοιμου Λογισμικού – Ανάπ</w:t>
            </w:r>
            <w:r w:rsidRPr="00E24839">
              <w:rPr>
                <w:b/>
                <w:lang w:val="el-GR"/>
              </w:rPr>
              <w:t xml:space="preserve">τυξη Εφαρμογών </w:t>
            </w:r>
            <w:r w:rsidRPr="00E24839">
              <w:rPr>
                <w:rFonts w:eastAsia="SimSun"/>
                <w:b/>
                <w:lang w:val="el-GR"/>
              </w:rPr>
              <w:t xml:space="preserve">- Εγκατάσταση στο </w:t>
            </w:r>
            <w:r w:rsidRPr="00E24839">
              <w:rPr>
                <w:rFonts w:eastAsia="SimSun"/>
                <w:b/>
              </w:rPr>
              <w:t>G</w:t>
            </w:r>
            <w:r w:rsidRPr="00E24839">
              <w:rPr>
                <w:rFonts w:eastAsia="SimSun"/>
                <w:b/>
                <w:lang w:val="el-GR"/>
              </w:rPr>
              <w:t>-</w:t>
            </w:r>
            <w:r w:rsidRPr="00E24839">
              <w:rPr>
                <w:rFonts w:eastAsia="SimSun"/>
                <w:b/>
              </w:rPr>
              <w:t>Cloud</w:t>
            </w:r>
          </w:p>
        </w:tc>
      </w:tr>
      <w:tr w:rsidR="00631888" w:rsidRPr="00A9667F" w14:paraId="1A52359A" w14:textId="77777777" w:rsidTr="003026C0">
        <w:trPr>
          <w:jc w:val="center"/>
        </w:trPr>
        <w:tc>
          <w:tcPr>
            <w:tcW w:w="5000" w:type="pct"/>
            <w:gridSpan w:val="2"/>
          </w:tcPr>
          <w:p w14:paraId="47DE7FF4" w14:textId="77777777" w:rsidR="00631888" w:rsidRPr="00394216" w:rsidRDefault="00631888" w:rsidP="003026C0">
            <w:pPr>
              <w:rPr>
                <w:lang w:val="el-GR"/>
              </w:rPr>
            </w:pPr>
            <w:r w:rsidRPr="00394216">
              <w:rPr>
                <w:lang w:val="el-GR"/>
              </w:rPr>
              <w:t xml:space="preserve">Στόχος της Φάσης 2 του έργου είναι η έγκαιρη και ορθή εγκατάσταση και παραμετροποίηση του </w:t>
            </w:r>
            <w:r w:rsidRPr="00FA6FAC">
              <w:rPr>
                <w:lang w:val="el-GR"/>
              </w:rPr>
              <w:t>εξοπλισμού</w:t>
            </w:r>
            <w:r>
              <w:rPr>
                <w:lang w:val="el-GR"/>
              </w:rPr>
              <w:t xml:space="preserve"> </w:t>
            </w:r>
            <w:proofErr w:type="spellStart"/>
            <w:r>
              <w:rPr>
                <w:lang w:val="el-GR"/>
              </w:rPr>
              <w:t>ψηφιοποίησης</w:t>
            </w:r>
            <w:proofErr w:type="spellEnd"/>
            <w:r w:rsidRPr="002B0FA2">
              <w:rPr>
                <w:lang w:val="el-GR"/>
              </w:rPr>
              <w:t xml:space="preserve"> </w:t>
            </w:r>
            <w:r>
              <w:rPr>
                <w:lang w:val="el-GR"/>
              </w:rPr>
              <w:t>και καταχώρησης</w:t>
            </w:r>
            <w:r w:rsidRPr="00FA6FAC">
              <w:rPr>
                <w:lang w:val="el-GR"/>
              </w:rPr>
              <w:t xml:space="preserve"> και </w:t>
            </w:r>
            <w:r w:rsidRPr="00837BC6">
              <w:rPr>
                <w:lang w:val="el-GR"/>
              </w:rPr>
              <w:t>του</w:t>
            </w:r>
            <w:r w:rsidRPr="00394216">
              <w:rPr>
                <w:lang w:val="el-GR"/>
              </w:rPr>
              <w:t xml:space="preserve"> λογισμικού συστήματος, σύμφωνα με τα αποτελέσματα των εργασιών της Φάσης 1, ιδιαίτερα της μελέτης εφαρμογής (Παραδοτέο Π2) και της μελέτης ασφάλειας (Παραδοτέο Π3).</w:t>
            </w:r>
          </w:p>
          <w:p w14:paraId="3DDF86D0" w14:textId="77777777" w:rsidR="00631888" w:rsidRPr="00394216" w:rsidRDefault="00631888" w:rsidP="003026C0">
            <w:pPr>
              <w:rPr>
                <w:lang w:val="el-GR"/>
              </w:rPr>
            </w:pPr>
            <w:r w:rsidRPr="00394216">
              <w:rPr>
                <w:lang w:val="el-GR"/>
              </w:rPr>
              <w:t>Παράλληλα στη συγκεκριμένη φάση ο Ανάδοχος θα προβεί στην ανάπτυξη των υποσυστημάτων του συστήματος ηλεκτρονικής διαχείρισης εγγράφων,</w:t>
            </w:r>
            <w:r>
              <w:rPr>
                <w:lang w:val="el-GR"/>
              </w:rPr>
              <w:t xml:space="preserve"> και των βοηθητικών συστημάτων που αναφέρονται στην παρούσα (</w:t>
            </w:r>
            <w:r w:rsidRPr="002C02B5">
              <w:rPr>
                <w:lang w:val="el-GR"/>
              </w:rPr>
              <w:t xml:space="preserve">«Καταχώρησης ΦΔ και διασφάλισης ποιότητας», .«Υποστήριξης δειγματοληπτικών ελέγχων και μετάπτωσης </w:t>
            </w:r>
            <w:proofErr w:type="spellStart"/>
            <w:r w:rsidRPr="002C02B5">
              <w:rPr>
                <w:lang w:val="el-GR"/>
              </w:rPr>
              <w:t>καταχωρηθέντων</w:t>
            </w:r>
            <w:proofErr w:type="spellEnd"/>
            <w:r w:rsidRPr="002C02B5">
              <w:rPr>
                <w:lang w:val="el-GR"/>
              </w:rPr>
              <w:t xml:space="preserve"> ΦΔ» και «Παρακολούθησης πορείας σαρώσεων &amp; καταχωρήσεων»</w:t>
            </w:r>
            <w:r>
              <w:rPr>
                <w:lang w:val="el-GR"/>
              </w:rPr>
              <w:t xml:space="preserve">,) </w:t>
            </w:r>
            <w:r w:rsidRPr="00394216">
              <w:rPr>
                <w:lang w:val="el-GR"/>
              </w:rPr>
              <w:t>την εγκατάστασή τους στον κατάλληλο εξοπλισμό και τη θέση τους σε κατάσταση δοκιμαστικής λειτουργίας. Οι εργασίες της Φάσης θα βασίζονται στις μελέτες εφαρμογής (Παραδοτέο Π2) και ασφάλειας (Παραδοτέο Π3) του έργου. Στη φάση αυτή εκτελούνται επίσης οι δοκιμές αποδοχής του συστήματος.</w:t>
            </w:r>
          </w:p>
          <w:p w14:paraId="4343A4DE" w14:textId="77777777" w:rsidR="00631888" w:rsidRDefault="00631888" w:rsidP="003026C0">
            <w:pPr>
              <w:rPr>
                <w:lang w:val="el-GR"/>
              </w:rPr>
            </w:pPr>
            <w:r w:rsidRPr="00980201">
              <w:rPr>
                <w:lang w:val="el-GR"/>
              </w:rPr>
              <w:t xml:space="preserve">Με το πέρας των εργασιών της Φάσης 2 το πληροφοριακό σύστημα θα είναι εγκατεστημένο, </w:t>
            </w:r>
            <w:proofErr w:type="spellStart"/>
            <w:r w:rsidRPr="00980201">
              <w:rPr>
                <w:lang w:val="el-GR"/>
              </w:rPr>
              <w:t>παραμετροποιημένο</w:t>
            </w:r>
            <w:proofErr w:type="spellEnd"/>
            <w:r w:rsidRPr="00980201">
              <w:rPr>
                <w:lang w:val="el-GR"/>
              </w:rPr>
              <w:t xml:space="preserve"> και σε λειτουργία</w:t>
            </w:r>
            <w:r>
              <w:rPr>
                <w:lang w:val="el-GR"/>
              </w:rPr>
              <w:t>.</w:t>
            </w:r>
          </w:p>
          <w:p w14:paraId="1518A12F" w14:textId="77777777" w:rsidR="00631888" w:rsidRPr="00394216" w:rsidRDefault="00631888" w:rsidP="003026C0">
            <w:pPr>
              <w:rPr>
                <w:lang w:val="el-GR"/>
              </w:rPr>
            </w:pPr>
            <w:r w:rsidRPr="00394216">
              <w:rPr>
                <w:lang w:val="el-GR"/>
              </w:rPr>
              <w:t xml:space="preserve">Στο πλαίσιο της Φάσης 2, θα πραγματοποιηθούν οι κάτωθι εργασίες: </w:t>
            </w:r>
          </w:p>
          <w:p w14:paraId="6CEC34F4" w14:textId="77777777" w:rsidR="00631888" w:rsidRPr="00E72B4C" w:rsidRDefault="00631888" w:rsidP="003026C0">
            <w:pPr>
              <w:rPr>
                <w:b/>
                <w:bCs/>
                <w:lang w:val="el-GR"/>
              </w:rPr>
            </w:pPr>
            <w:r w:rsidRPr="00E72B4C">
              <w:rPr>
                <w:b/>
                <w:bCs/>
                <w:lang w:val="el-GR"/>
              </w:rPr>
              <w:t>Α) Προπαρασκευαστικές ενέργειες</w:t>
            </w:r>
          </w:p>
          <w:p w14:paraId="3CB86D47" w14:textId="77777777" w:rsidR="00631888" w:rsidRPr="00394216" w:rsidRDefault="00631888" w:rsidP="003026C0">
            <w:pPr>
              <w:rPr>
                <w:lang w:val="el-GR"/>
              </w:rPr>
            </w:pPr>
            <w:r w:rsidRPr="00394216">
              <w:rPr>
                <w:lang w:val="el-GR"/>
              </w:rPr>
              <w:t>Κατά τη διάρκεια του πρώτου μήνα της Φάσης 2, ο Ανάδοχος θα προβεί σε</w:t>
            </w:r>
            <w:r w:rsidRPr="002B0FA2">
              <w:rPr>
                <w:lang w:val="el-GR"/>
              </w:rPr>
              <w:t xml:space="preserve"> </w:t>
            </w:r>
            <w:r w:rsidRPr="00E72B4C">
              <w:rPr>
                <w:lang w:val="el-GR"/>
              </w:rPr>
              <w:t>προπαρασκευαστικές ενέργειες</w:t>
            </w:r>
            <w:r w:rsidRPr="002B0FA2">
              <w:rPr>
                <w:lang w:val="el-GR"/>
              </w:rPr>
              <w:t xml:space="preserve"> </w:t>
            </w:r>
            <w:r>
              <w:rPr>
                <w:lang w:val="el-GR"/>
              </w:rPr>
              <w:t>που αφορούν</w:t>
            </w:r>
            <w:r w:rsidRPr="00394216">
              <w:rPr>
                <w:lang w:val="el-GR"/>
              </w:rPr>
              <w:t xml:space="preserve"> </w:t>
            </w:r>
          </w:p>
          <w:p w14:paraId="0A45015B" w14:textId="77777777" w:rsidR="00631888" w:rsidRPr="00394216" w:rsidRDefault="00631888" w:rsidP="00474644">
            <w:pPr>
              <w:pStyle w:val="aff"/>
              <w:numPr>
                <w:ilvl w:val="0"/>
                <w:numId w:val="96"/>
              </w:numPr>
              <w:rPr>
                <w:lang w:val="el-GR"/>
              </w:rPr>
            </w:pPr>
            <w:r>
              <w:rPr>
                <w:lang w:val="el-GR"/>
              </w:rPr>
              <w:t>τις</w:t>
            </w:r>
            <w:r w:rsidRPr="00394216">
              <w:rPr>
                <w:lang w:val="el-GR"/>
              </w:rPr>
              <w:t xml:space="preserve"> εφαρμογές λογισμικού που θα δημιουργήσει ή / και </w:t>
            </w:r>
            <w:r>
              <w:rPr>
                <w:lang w:val="el-GR"/>
              </w:rPr>
              <w:t>–</w:t>
            </w:r>
            <w:r w:rsidRPr="00394216">
              <w:rPr>
                <w:lang w:val="el-GR"/>
              </w:rPr>
              <w:t xml:space="preserve"> ενδεχομένως </w:t>
            </w:r>
            <w:r>
              <w:rPr>
                <w:lang w:val="el-GR"/>
              </w:rPr>
              <w:t>–</w:t>
            </w:r>
            <w:r w:rsidRPr="00394216">
              <w:rPr>
                <w:lang w:val="el-GR"/>
              </w:rPr>
              <w:t xml:space="preserve"> </w:t>
            </w:r>
            <w:proofErr w:type="spellStart"/>
            <w:r w:rsidRPr="00394216">
              <w:rPr>
                <w:lang w:val="el-GR"/>
              </w:rPr>
              <w:t>παραμετροποιήσει</w:t>
            </w:r>
            <w:proofErr w:type="spellEnd"/>
            <w:r w:rsidRPr="00394216">
              <w:rPr>
                <w:lang w:val="el-GR"/>
              </w:rPr>
              <w:t xml:space="preserve"> </w:t>
            </w:r>
          </w:p>
          <w:p w14:paraId="1451BB41" w14:textId="77777777" w:rsidR="00631888" w:rsidRPr="00394216" w:rsidRDefault="00631888" w:rsidP="00474644">
            <w:pPr>
              <w:pStyle w:val="aff"/>
              <w:numPr>
                <w:ilvl w:val="0"/>
                <w:numId w:val="96"/>
              </w:numPr>
              <w:rPr>
                <w:lang w:val="el-GR"/>
              </w:rPr>
            </w:pPr>
            <w:r w:rsidRPr="00394216">
              <w:rPr>
                <w:lang w:val="el-GR"/>
              </w:rPr>
              <w:t>στον εξοπλισμό που θα χρησιμοποιήσει για τη σάρωση των ΦΔ</w:t>
            </w:r>
          </w:p>
          <w:p w14:paraId="1E897320" w14:textId="77777777" w:rsidR="00631888" w:rsidRPr="00394216" w:rsidRDefault="00631888" w:rsidP="00474644">
            <w:pPr>
              <w:pStyle w:val="aff"/>
              <w:numPr>
                <w:ilvl w:val="0"/>
                <w:numId w:val="96"/>
              </w:numPr>
              <w:rPr>
                <w:lang w:val="el-GR"/>
              </w:rPr>
            </w:pPr>
            <w:r w:rsidRPr="00394216">
              <w:rPr>
                <w:lang w:val="el-GR"/>
              </w:rPr>
              <w:t>στον εξοπλισμό που θα εγκαταστήσει στο Κέντρο Καταχώρησης</w:t>
            </w:r>
          </w:p>
          <w:p w14:paraId="1A12432E" w14:textId="77777777" w:rsidR="00631888" w:rsidRPr="00394216" w:rsidRDefault="00631888" w:rsidP="00474644">
            <w:pPr>
              <w:pStyle w:val="aff"/>
              <w:numPr>
                <w:ilvl w:val="0"/>
                <w:numId w:val="96"/>
              </w:numPr>
              <w:rPr>
                <w:lang w:val="el-GR"/>
              </w:rPr>
            </w:pPr>
            <w:r>
              <w:rPr>
                <w:lang w:val="el-GR"/>
              </w:rPr>
              <w:t>της</w:t>
            </w:r>
            <w:r w:rsidRPr="00394216">
              <w:rPr>
                <w:lang w:val="el-GR"/>
              </w:rPr>
              <w:t xml:space="preserve"> ομάδες εργασίας που θα δημιουργήσει και θα εκπαιδεύσει</w:t>
            </w:r>
          </w:p>
          <w:p w14:paraId="49A80A29" w14:textId="77777777" w:rsidR="00631888" w:rsidRPr="00394216" w:rsidRDefault="00631888" w:rsidP="00474644">
            <w:pPr>
              <w:pStyle w:val="aff"/>
              <w:numPr>
                <w:ilvl w:val="0"/>
                <w:numId w:val="96"/>
              </w:numPr>
              <w:rPr>
                <w:lang w:val="el-GR"/>
              </w:rPr>
            </w:pPr>
            <w:r w:rsidRPr="00394216">
              <w:rPr>
                <w:lang w:val="el-GR"/>
              </w:rPr>
              <w:lastRenderedPageBreak/>
              <w:t>σε λοιπά θέματα που θα εξαρτηθούν από τη μεθοδολογία υλοποίησης που θα ακολουθήσει.</w:t>
            </w:r>
          </w:p>
          <w:p w14:paraId="4E9AA78D" w14:textId="77777777" w:rsidR="00631888" w:rsidRPr="00394216" w:rsidRDefault="00631888" w:rsidP="003026C0">
            <w:pPr>
              <w:rPr>
                <w:lang w:val="el-GR"/>
              </w:rPr>
            </w:pPr>
            <w:r>
              <w:rPr>
                <w:lang w:val="el-GR"/>
              </w:rPr>
              <w:t>Ο</w:t>
            </w:r>
            <w:r w:rsidRPr="00394216">
              <w:rPr>
                <w:lang w:val="el-GR"/>
              </w:rPr>
              <w:t xml:space="preserve"> Ανάδοχος θα προβεί για την υπόλοιπη διάρκεια </w:t>
            </w:r>
            <w:r>
              <w:rPr>
                <w:lang w:val="el-GR"/>
              </w:rPr>
              <w:t>της</w:t>
            </w:r>
            <w:r w:rsidRPr="00394216">
              <w:rPr>
                <w:lang w:val="el-GR"/>
              </w:rPr>
              <w:t xml:space="preserve"> Φάσης 2 (2 μήνες), </w:t>
            </w:r>
            <w:r>
              <w:rPr>
                <w:lang w:val="el-GR"/>
              </w:rPr>
              <w:t>της</w:t>
            </w:r>
            <w:r w:rsidRPr="00394216">
              <w:rPr>
                <w:lang w:val="el-GR"/>
              </w:rPr>
              <w:t xml:space="preserve"> εξής ενέργειες:</w:t>
            </w:r>
          </w:p>
          <w:p w14:paraId="1E1AB234" w14:textId="77777777" w:rsidR="00631888" w:rsidRPr="00E72B4C" w:rsidRDefault="00631888" w:rsidP="003026C0">
            <w:pPr>
              <w:rPr>
                <w:b/>
                <w:bCs/>
                <w:lang w:val="el-GR"/>
              </w:rPr>
            </w:pPr>
            <w:r w:rsidRPr="00E72B4C">
              <w:rPr>
                <w:b/>
                <w:bCs/>
                <w:lang w:val="el-GR"/>
              </w:rPr>
              <w:t>Β) Ολοκλήρωση της εγκατάστασης</w:t>
            </w:r>
          </w:p>
          <w:p w14:paraId="0133308A" w14:textId="77777777" w:rsidR="00631888" w:rsidRPr="00394216" w:rsidRDefault="00631888" w:rsidP="00474644">
            <w:pPr>
              <w:pStyle w:val="aff"/>
              <w:numPr>
                <w:ilvl w:val="0"/>
                <w:numId w:val="96"/>
              </w:numPr>
              <w:rPr>
                <w:lang w:val="el-GR"/>
              </w:rPr>
            </w:pPr>
            <w:r w:rsidRPr="00394216">
              <w:rPr>
                <w:lang w:val="el-GR"/>
              </w:rPr>
              <w:t xml:space="preserve">Ολοκλήρωση </w:t>
            </w:r>
            <w:r>
              <w:rPr>
                <w:lang w:val="el-GR"/>
              </w:rPr>
              <w:t>της</w:t>
            </w:r>
            <w:r w:rsidRPr="00394216">
              <w:rPr>
                <w:lang w:val="el-GR"/>
              </w:rPr>
              <w:t xml:space="preserve"> εγκατάστασης πάσης φύσεως εξοπλισμού που θα απαιτηθεί στο πλαίσιο του έργου (</w:t>
            </w:r>
            <w:proofErr w:type="spellStart"/>
            <w:r w:rsidRPr="00394216">
              <w:rPr>
                <w:lang w:val="el-GR"/>
              </w:rPr>
              <w:t>scanners</w:t>
            </w:r>
            <w:proofErr w:type="spellEnd"/>
            <w:r w:rsidRPr="00394216">
              <w:rPr>
                <w:lang w:val="el-GR"/>
              </w:rPr>
              <w:t>, σταθμοί εργασίας κλπ.)</w:t>
            </w:r>
          </w:p>
          <w:p w14:paraId="23D9C1BA" w14:textId="77777777" w:rsidR="00631888" w:rsidRDefault="00631888" w:rsidP="00474644">
            <w:pPr>
              <w:pStyle w:val="aff"/>
              <w:numPr>
                <w:ilvl w:val="0"/>
                <w:numId w:val="96"/>
              </w:numPr>
              <w:rPr>
                <w:lang w:val="el-GR"/>
              </w:rPr>
            </w:pPr>
            <w:r w:rsidRPr="00394216">
              <w:rPr>
                <w:lang w:val="el-GR"/>
              </w:rPr>
              <w:t>Οργάνωση Κέντρου Καταχώρησης (δημιουργία θέσεων εργασίας, εγκατάσταση εξοπλισμού κλπ.)</w:t>
            </w:r>
          </w:p>
          <w:p w14:paraId="73E9BAC2" w14:textId="77777777" w:rsidR="00631888" w:rsidRPr="00E72B4C" w:rsidRDefault="00631888" w:rsidP="003026C0">
            <w:pPr>
              <w:rPr>
                <w:b/>
                <w:bCs/>
                <w:lang w:val="el-GR"/>
              </w:rPr>
            </w:pPr>
            <w:r>
              <w:rPr>
                <w:b/>
                <w:bCs/>
                <w:lang w:val="el-GR"/>
              </w:rPr>
              <w:t>Γ</w:t>
            </w:r>
            <w:r w:rsidRPr="00E72B4C">
              <w:rPr>
                <w:b/>
                <w:bCs/>
                <w:lang w:val="el-GR"/>
              </w:rPr>
              <w:t xml:space="preserve">) </w:t>
            </w:r>
            <w:r>
              <w:rPr>
                <w:b/>
                <w:bCs/>
                <w:lang w:val="el-GR"/>
              </w:rPr>
              <w:t>Δημιουργία των εφαρμογών</w:t>
            </w:r>
          </w:p>
          <w:p w14:paraId="68AEA709" w14:textId="77777777" w:rsidR="00631888" w:rsidRDefault="00631888" w:rsidP="00474644">
            <w:pPr>
              <w:pStyle w:val="aff"/>
              <w:numPr>
                <w:ilvl w:val="0"/>
                <w:numId w:val="96"/>
              </w:numPr>
              <w:rPr>
                <w:lang w:val="el-GR"/>
              </w:rPr>
            </w:pPr>
            <w:r>
              <w:rPr>
                <w:lang w:val="el-GR"/>
              </w:rPr>
              <w:t xml:space="preserve">Διαχείρισης Εγγράφων, σύμφωνα με την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"_ΠΣ_Ηλεκτρονικής_Διαχείρισης" </w:instrText>
            </w:r>
            <w:r w:rsidR="00162752">
              <w:fldChar w:fldCharType="separate"/>
            </w:r>
            <w:r w:rsidRPr="000B2EB5">
              <w:rPr>
                <w:rStyle w:val="-"/>
                <w:lang w:val="el-GR"/>
              </w:rPr>
              <w:t>ΠΣ Ηλεκτρονικής Διαχείρισης Εγγράφων</w:t>
            </w:r>
            <w:r w:rsidR="00162752">
              <w:rPr>
                <w:rStyle w:val="-"/>
                <w:lang w:val="el-GR"/>
              </w:rPr>
              <w:fldChar w:fldCharType="end"/>
            </w:r>
          </w:p>
          <w:p w14:paraId="0F4B04ED" w14:textId="77777777" w:rsidR="00631888" w:rsidRPr="00980201" w:rsidRDefault="00631888" w:rsidP="00474644">
            <w:pPr>
              <w:pStyle w:val="aff"/>
              <w:numPr>
                <w:ilvl w:val="0"/>
                <w:numId w:val="96"/>
              </w:numPr>
              <w:rPr>
                <w:lang w:val="el-GR"/>
              </w:rPr>
            </w:pPr>
            <w:r>
              <w:rPr>
                <w:lang w:val="el-GR"/>
              </w:rPr>
              <w:t xml:space="preserve">Δημιουργία Φακέλου Πελάτη στον οποίο θα καταχωρούνται οι </w:t>
            </w:r>
            <w:r w:rsidRPr="00980201">
              <w:rPr>
                <w:lang w:val="el-GR"/>
              </w:rPr>
              <w:t xml:space="preserve"> </w:t>
            </w:r>
            <w:proofErr w:type="spellStart"/>
            <w:r w:rsidRPr="00980201">
              <w:rPr>
                <w:lang w:val="el-GR"/>
              </w:rPr>
              <w:t>Φακέλ</w:t>
            </w:r>
            <w:r>
              <w:rPr>
                <w:lang w:val="el-GR"/>
              </w:rPr>
              <w:t>οι</w:t>
            </w:r>
            <w:proofErr w:type="spellEnd"/>
            <w:r>
              <w:rPr>
                <w:lang w:val="el-GR"/>
              </w:rPr>
              <w:t xml:space="preserve"> των </w:t>
            </w:r>
            <w:r w:rsidRPr="00980201">
              <w:rPr>
                <w:lang w:val="el-GR"/>
              </w:rPr>
              <w:t xml:space="preserve"> Δανείων </w:t>
            </w:r>
            <w:r>
              <w:rPr>
                <w:lang w:val="el-GR"/>
              </w:rPr>
              <w:t xml:space="preserve">του </w:t>
            </w:r>
            <w:r w:rsidRPr="00980201">
              <w:rPr>
                <w:lang w:val="el-GR"/>
              </w:rPr>
              <w:t xml:space="preserve">και διασφάλισης ποιότητας, σύμφωνα με τα οριζόμενα στην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"_Λειτουργικές_Προδιαγραφές_Εφαρμογής" </w:instrText>
            </w:r>
            <w:r w:rsidR="00162752">
              <w:fldChar w:fldCharType="separate"/>
            </w:r>
            <w:r w:rsidRPr="000B2EB5">
              <w:rPr>
                <w:rStyle w:val="-"/>
                <w:lang w:val="el-GR"/>
              </w:rPr>
              <w:t>Λειτουργικές Προδιαγραφές Εφαρμογής καταχώρησης Φακέλων Δανείων και διασφάλισης ποιότητας</w:t>
            </w:r>
            <w:r w:rsidR="00162752">
              <w:rPr>
                <w:rStyle w:val="-"/>
                <w:lang w:val="el-GR"/>
              </w:rPr>
              <w:fldChar w:fldCharType="end"/>
            </w:r>
          </w:p>
          <w:p w14:paraId="4C08A6DA" w14:textId="77777777" w:rsidR="00631888" w:rsidRPr="00980201" w:rsidRDefault="00631888" w:rsidP="00474644">
            <w:pPr>
              <w:pStyle w:val="aff"/>
              <w:numPr>
                <w:ilvl w:val="0"/>
                <w:numId w:val="96"/>
              </w:numPr>
              <w:rPr>
                <w:lang w:val="el-GR"/>
              </w:rPr>
            </w:pPr>
            <w:r w:rsidRPr="00980201">
              <w:rPr>
                <w:lang w:val="el-GR"/>
              </w:rPr>
              <w:t xml:space="preserve">υποστήριξης δειγματοληπτικών ελέγχων και μετάπτωσης </w:t>
            </w:r>
            <w:proofErr w:type="spellStart"/>
            <w:r w:rsidRPr="00980201">
              <w:rPr>
                <w:lang w:val="el-GR"/>
              </w:rPr>
              <w:t>καταχωρηθέντων</w:t>
            </w:r>
            <w:proofErr w:type="spellEnd"/>
            <w:r w:rsidRPr="00980201">
              <w:rPr>
                <w:lang w:val="el-GR"/>
              </w:rPr>
              <w:t xml:space="preserve"> ΦΔ, σύμφωνα με τα οριζόμενα στην </w:t>
            </w:r>
            <w:hyperlink w:anchor="_Λειτουργικές_Προδιαγραφές_Εφαρμογής_1" w:history="1">
              <w:r w:rsidRPr="000B2EB5">
                <w:rPr>
                  <w:rStyle w:val="-"/>
                  <w:lang w:val="el-GR"/>
                </w:rPr>
                <w:t xml:space="preserve">Λειτουργικές Προδιαγραφές Εφαρμογής υποστήριξης δειγματοληπτικών ελέγχων και μετάπτωσης </w:t>
              </w:r>
              <w:proofErr w:type="spellStart"/>
              <w:r w:rsidRPr="000B2EB5">
                <w:rPr>
                  <w:rStyle w:val="-"/>
                  <w:lang w:val="el-GR"/>
                </w:rPr>
                <w:t>καταχωρηθέντων</w:t>
              </w:r>
              <w:proofErr w:type="spellEnd"/>
              <w:r w:rsidRPr="000B2EB5">
                <w:rPr>
                  <w:rStyle w:val="-"/>
                  <w:lang w:val="el-GR"/>
                </w:rPr>
                <w:t xml:space="preserve"> ΦΔ</w:t>
              </w:r>
            </w:hyperlink>
          </w:p>
          <w:p w14:paraId="02F5E03A" w14:textId="77777777" w:rsidR="00631888" w:rsidRPr="000B2EB5" w:rsidRDefault="00631888" w:rsidP="00474644">
            <w:pPr>
              <w:pStyle w:val="aff"/>
              <w:numPr>
                <w:ilvl w:val="0"/>
                <w:numId w:val="96"/>
              </w:numPr>
              <w:rPr>
                <w:b/>
                <w:bCs/>
                <w:lang w:val="el-GR"/>
              </w:rPr>
            </w:pPr>
            <w:r w:rsidRPr="000B2EB5">
              <w:rPr>
                <w:lang w:val="el-GR"/>
              </w:rPr>
              <w:t xml:space="preserve">παρακολούθησης πορείας σαρώσεων &amp; καταχωρήσεων, σύμφωνα με τα οριζόμενα στην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"_Λειτ</w:instrText>
            </w:r>
            <w:r w:rsidR="00162752" w:rsidRPr="00A9667F">
              <w:rPr>
                <w:lang w:val="el-GR"/>
              </w:rPr>
              <w:instrText xml:space="preserve">ουργικές_Προδιαγραφές_Εφαρμογής_2" </w:instrText>
            </w:r>
            <w:r w:rsidR="00162752">
              <w:fldChar w:fldCharType="separate"/>
            </w:r>
            <w:r w:rsidRPr="000B2EB5">
              <w:rPr>
                <w:rStyle w:val="-"/>
                <w:lang w:val="el-GR"/>
              </w:rPr>
              <w:t>Λειτουργικές Προδιαγραφές Εφαρμογής παρακολούθησης πορείας σαρώσεων &amp; καταχωρήσεων</w:t>
            </w:r>
            <w:r w:rsidR="00162752">
              <w:rPr>
                <w:rStyle w:val="-"/>
                <w:lang w:val="el-GR"/>
              </w:rPr>
              <w:fldChar w:fldCharType="end"/>
            </w:r>
          </w:p>
          <w:p w14:paraId="2DA7BB2E" w14:textId="77777777" w:rsidR="00631888" w:rsidRDefault="00631888" w:rsidP="003026C0">
            <w:pPr>
              <w:rPr>
                <w:b/>
                <w:bCs/>
                <w:lang w:val="el-GR"/>
              </w:rPr>
            </w:pPr>
            <w:r w:rsidRPr="000B2EB5">
              <w:rPr>
                <w:b/>
                <w:bCs/>
                <w:lang w:val="el-GR"/>
              </w:rPr>
              <w:t xml:space="preserve">Δ) Εκπαίδευση ομάδας έργου </w:t>
            </w:r>
          </w:p>
          <w:p w14:paraId="16C4B0B4" w14:textId="77777777" w:rsidR="00631888" w:rsidRDefault="00631888" w:rsidP="003026C0">
            <w:pPr>
              <w:rPr>
                <w:lang w:val="el-GR"/>
              </w:rPr>
            </w:pPr>
            <w:r>
              <w:rPr>
                <w:lang w:val="el-GR"/>
              </w:rPr>
              <w:t>Ο Ανάδοχος θα προβεί σε ε</w:t>
            </w:r>
            <w:r w:rsidRPr="00394216">
              <w:rPr>
                <w:lang w:val="el-GR"/>
              </w:rPr>
              <w:t>κπαίδευση των μελών των ομάδων σάρωσης, καταχώρησης, υποστήριξης και ελέγχου</w:t>
            </w:r>
            <w:r>
              <w:rPr>
                <w:lang w:val="el-GR"/>
              </w:rPr>
              <w:t>.</w:t>
            </w:r>
          </w:p>
          <w:p w14:paraId="12BB9D78" w14:textId="77777777" w:rsidR="00631888" w:rsidRPr="000B2EB5" w:rsidRDefault="00631888" w:rsidP="003026C0">
            <w:pPr>
              <w:rPr>
                <w:b/>
                <w:bCs/>
                <w:lang w:val="el-GR"/>
              </w:rPr>
            </w:pPr>
            <w:r>
              <w:rPr>
                <w:b/>
                <w:bCs/>
                <w:lang w:val="el-GR"/>
              </w:rPr>
              <w:t>Ε) Δ</w:t>
            </w:r>
            <w:r w:rsidRPr="000B2EB5">
              <w:rPr>
                <w:b/>
                <w:bCs/>
                <w:lang w:val="el-GR"/>
              </w:rPr>
              <w:t>οκιμές</w:t>
            </w:r>
          </w:p>
          <w:p w14:paraId="4294C149" w14:textId="77777777" w:rsidR="00631888" w:rsidRPr="00394216" w:rsidRDefault="00631888" w:rsidP="003026C0">
            <w:pPr>
              <w:rPr>
                <w:lang w:val="el-GR"/>
              </w:rPr>
            </w:pPr>
            <w:r w:rsidRPr="00394216">
              <w:rPr>
                <w:lang w:val="el-GR"/>
              </w:rPr>
              <w:t xml:space="preserve">Επίσης, στο πλαίσιο της Φάσης 2, θα πραγματοποιηθούν οι κάτωθι εργασίες: </w:t>
            </w:r>
          </w:p>
          <w:p w14:paraId="5FC7EC4D" w14:textId="77777777" w:rsidR="00631888" w:rsidRPr="00394216" w:rsidRDefault="00631888" w:rsidP="00474644">
            <w:pPr>
              <w:numPr>
                <w:ilvl w:val="0"/>
                <w:numId w:val="96"/>
              </w:numPr>
              <w:suppressAutoHyphens w:val="0"/>
              <w:spacing w:before="120"/>
              <w:rPr>
                <w:lang w:val="el-GR"/>
              </w:rPr>
            </w:pPr>
            <w:r w:rsidRPr="00394216">
              <w:rPr>
                <w:lang w:val="el-GR"/>
              </w:rPr>
              <w:t>θα διενεργηθεί ένας πρωτοβάθμιος έλεγχος λειτουργικότητας κάθε υποσυστήματος χωριστά (</w:t>
            </w:r>
            <w:r w:rsidRPr="00394216">
              <w:t>unit</w:t>
            </w:r>
            <w:r w:rsidRPr="00394216">
              <w:rPr>
                <w:lang w:val="el-GR"/>
              </w:rPr>
              <w:t xml:space="preserve"> </w:t>
            </w:r>
            <w:r w:rsidRPr="00394216">
              <w:t>test</w:t>
            </w:r>
            <w:r w:rsidRPr="00394216">
              <w:rPr>
                <w:lang w:val="en-US"/>
              </w:rPr>
              <w:t>s</w:t>
            </w:r>
            <w:r w:rsidRPr="00394216">
              <w:rPr>
                <w:lang w:val="el-GR"/>
              </w:rPr>
              <w:t xml:space="preserve">, </w:t>
            </w:r>
            <w:r w:rsidRPr="00394216">
              <w:t>integration</w:t>
            </w:r>
            <w:r w:rsidRPr="00394216">
              <w:rPr>
                <w:lang w:val="el-GR"/>
              </w:rPr>
              <w:t xml:space="preserve"> </w:t>
            </w:r>
            <w:r w:rsidRPr="00394216">
              <w:t>test</w:t>
            </w:r>
            <w:r w:rsidRPr="00394216">
              <w:rPr>
                <w:lang w:val="en-US"/>
              </w:rPr>
              <w:t>s</w:t>
            </w:r>
            <w:r w:rsidRPr="00394216">
              <w:rPr>
                <w:lang w:val="el-GR"/>
              </w:rPr>
              <w:t xml:space="preserve">, </w:t>
            </w:r>
            <w:r w:rsidRPr="00394216">
              <w:t>interoperability</w:t>
            </w:r>
            <w:r w:rsidRPr="00394216">
              <w:rPr>
                <w:lang w:val="el-GR"/>
              </w:rPr>
              <w:t xml:space="preserve"> </w:t>
            </w:r>
            <w:r w:rsidRPr="00394216">
              <w:t>test</w:t>
            </w:r>
            <w:r w:rsidRPr="00394216">
              <w:rPr>
                <w:lang w:val="en-US"/>
              </w:rPr>
              <w:t>s</w:t>
            </w:r>
            <w:r w:rsidRPr="00394216">
              <w:rPr>
                <w:lang w:val="el-GR"/>
              </w:rPr>
              <w:t xml:space="preserve">, </w:t>
            </w:r>
            <w:proofErr w:type="spellStart"/>
            <w:r w:rsidRPr="00394216">
              <w:rPr>
                <w:lang w:val="el-GR"/>
              </w:rPr>
              <w:t>κλπ</w:t>
            </w:r>
            <w:proofErr w:type="spellEnd"/>
            <w:r w:rsidRPr="00394216">
              <w:rPr>
                <w:lang w:val="el-GR"/>
              </w:rPr>
              <w:t>),</w:t>
            </w:r>
            <w:r>
              <w:rPr>
                <w:lang w:val="el-GR"/>
              </w:rPr>
              <w:t xml:space="preserve"> σύμφωνα με τη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"_Σενάρια_Ελέγχου_Λογισμικού" </w:instrText>
            </w:r>
            <w:r w:rsidR="00162752">
              <w:fldChar w:fldCharType="separate"/>
            </w:r>
            <w:r w:rsidRPr="00363228">
              <w:rPr>
                <w:rStyle w:val="-"/>
                <w:lang w:val="el-GR"/>
              </w:rPr>
              <w:t>Σενάρια Ελέγχου Λογισμικού</w:t>
            </w:r>
            <w:r w:rsidR="00162752">
              <w:rPr>
                <w:rStyle w:val="-"/>
                <w:lang w:val="el-GR"/>
              </w:rPr>
              <w:fldChar w:fldCharType="end"/>
            </w:r>
          </w:p>
          <w:p w14:paraId="13C13D90" w14:textId="77777777" w:rsidR="00631888" w:rsidRDefault="00631888" w:rsidP="00474644">
            <w:pPr>
              <w:pStyle w:val="aff"/>
              <w:numPr>
                <w:ilvl w:val="0"/>
                <w:numId w:val="96"/>
              </w:numPr>
              <w:rPr>
                <w:lang w:val="el-GR"/>
              </w:rPr>
            </w:pPr>
            <w:r>
              <w:rPr>
                <w:lang w:val="el-GR"/>
              </w:rPr>
              <w:t xml:space="preserve">θα πραγματοποιηθεί δοκιμαστική </w:t>
            </w:r>
            <w:proofErr w:type="spellStart"/>
            <w:r>
              <w:rPr>
                <w:lang w:val="el-GR"/>
              </w:rPr>
              <w:t>ψηφιοποίηση</w:t>
            </w:r>
            <w:proofErr w:type="spellEnd"/>
            <w:r>
              <w:rPr>
                <w:lang w:val="el-GR"/>
              </w:rPr>
              <w:t xml:space="preserve"> εγγράφων (σύμφωνα με το Σχέδιο Ποιότητας της Μελέτης Εφαρμογής)</w:t>
            </w:r>
          </w:p>
          <w:p w14:paraId="77636CE4" w14:textId="77777777" w:rsidR="00631888" w:rsidRPr="00394216" w:rsidRDefault="00631888" w:rsidP="00474644">
            <w:pPr>
              <w:numPr>
                <w:ilvl w:val="0"/>
                <w:numId w:val="96"/>
              </w:numPr>
              <w:suppressAutoHyphens w:val="0"/>
              <w:spacing w:before="120"/>
              <w:rPr>
                <w:lang w:val="el-GR"/>
              </w:rPr>
            </w:pPr>
            <w:r w:rsidRPr="00394216">
              <w:rPr>
                <w:lang w:val="el-GR"/>
              </w:rPr>
              <w:t>θα διαμορφωθούν τα εγχειρίδια τεκμηρίωσης,</w:t>
            </w:r>
          </w:p>
          <w:p w14:paraId="3C554DC8" w14:textId="77777777" w:rsidR="00631888" w:rsidRPr="00394216" w:rsidRDefault="00631888" w:rsidP="00474644">
            <w:pPr>
              <w:numPr>
                <w:ilvl w:val="0"/>
                <w:numId w:val="96"/>
              </w:numPr>
              <w:suppressAutoHyphens w:val="0"/>
              <w:spacing w:before="120"/>
              <w:rPr>
                <w:lang w:val="el-GR"/>
              </w:rPr>
            </w:pPr>
            <w:r w:rsidRPr="00394216">
              <w:rPr>
                <w:lang w:val="el-GR"/>
              </w:rPr>
              <w:t xml:space="preserve">θα διαμορφωθούν τα </w:t>
            </w:r>
            <w:r w:rsidRPr="00394216">
              <w:rPr>
                <w:lang w:val="en-US"/>
              </w:rPr>
              <w:t>system</w:t>
            </w:r>
            <w:r w:rsidRPr="00394216">
              <w:rPr>
                <w:lang w:val="el-GR"/>
              </w:rPr>
              <w:t xml:space="preserve"> </w:t>
            </w:r>
            <w:r w:rsidRPr="00394216">
              <w:rPr>
                <w:lang w:val="en-US"/>
              </w:rPr>
              <w:t>manuals</w:t>
            </w:r>
            <w:r w:rsidRPr="00394216">
              <w:rPr>
                <w:lang w:val="el-GR"/>
              </w:rPr>
              <w:t xml:space="preserve"> και τα εγχειρίδια διαχείρισης</w:t>
            </w:r>
          </w:p>
          <w:p w14:paraId="2F95BB50" w14:textId="77777777" w:rsidR="00631888" w:rsidRPr="00394216" w:rsidRDefault="00631888" w:rsidP="00474644">
            <w:pPr>
              <w:numPr>
                <w:ilvl w:val="0"/>
                <w:numId w:val="96"/>
              </w:numPr>
              <w:suppressAutoHyphens w:val="0"/>
              <w:spacing w:before="120"/>
              <w:rPr>
                <w:lang w:val="el-GR"/>
              </w:rPr>
            </w:pPr>
            <w:r w:rsidRPr="00394216">
              <w:rPr>
                <w:lang w:val="el-GR"/>
              </w:rPr>
              <w:t xml:space="preserve">θα διαμορφωθούν τα </w:t>
            </w:r>
            <w:proofErr w:type="spellStart"/>
            <w:r w:rsidRPr="00394216">
              <w:rPr>
                <w:lang w:val="el-GR"/>
              </w:rPr>
              <w:t>επικαιροποιημένα</w:t>
            </w:r>
            <w:proofErr w:type="spellEnd"/>
            <w:r w:rsidRPr="00394216">
              <w:rPr>
                <w:lang w:val="el-GR"/>
              </w:rPr>
              <w:t xml:space="preserve"> σενάρια ελέγχου,</w:t>
            </w:r>
            <w:r>
              <w:rPr>
                <w:lang w:val="el-GR"/>
              </w:rPr>
              <w:t xml:space="preserve"> και θα ενσωματωθούν στο Π6. Μεθοδολογία και Σενάρια Ελέγχου (βλ. Παρ. </w:t>
            </w:r>
            <w:r w:rsidR="00162752">
              <w:fldChar w:fldCharType="begin"/>
            </w:r>
            <w:r w:rsidR="00162752">
              <w:instrText xml:space="preserve"> HYPERLINK \l "_Σενάρια_Ελέγχου_Λογισμικού" </w:instrText>
            </w:r>
            <w:r w:rsidR="00162752">
              <w:fldChar w:fldCharType="separate"/>
            </w:r>
            <w:r w:rsidRPr="00363228">
              <w:rPr>
                <w:rStyle w:val="-"/>
                <w:lang w:val="el-GR"/>
              </w:rPr>
              <w:t>Σενάρια Ελέγχου Λογισμικού</w:t>
            </w:r>
            <w:r w:rsidR="00162752">
              <w:rPr>
                <w:rStyle w:val="-"/>
                <w:lang w:val="el-GR"/>
              </w:rPr>
              <w:fldChar w:fldCharType="end"/>
            </w:r>
            <w:r>
              <w:rPr>
                <w:rStyle w:val="-"/>
                <w:lang w:val="el-GR"/>
              </w:rPr>
              <w:t>)</w:t>
            </w:r>
          </w:p>
          <w:p w14:paraId="1E3FB4BF" w14:textId="77777777" w:rsidR="00631888" w:rsidRDefault="00631888" w:rsidP="00474644">
            <w:pPr>
              <w:pStyle w:val="aff"/>
              <w:numPr>
                <w:ilvl w:val="0"/>
                <w:numId w:val="96"/>
              </w:numPr>
              <w:rPr>
                <w:lang w:val="el-GR"/>
              </w:rPr>
            </w:pPr>
            <w:r w:rsidRPr="00394216">
              <w:rPr>
                <w:lang w:val="el-GR"/>
              </w:rPr>
              <w:t>θα διενεργηθούν οι δοκιμές ελέγχου των Υποσυστημάτων με την συμμετοχή επιλεγμένων στελεχών του Φορέα Λειτουργίας (</w:t>
            </w:r>
            <w:proofErr w:type="spellStart"/>
            <w:r w:rsidRPr="00394216">
              <w:rPr>
                <w:lang w:val="el-GR"/>
              </w:rPr>
              <w:t>acceptance</w:t>
            </w:r>
            <w:proofErr w:type="spellEnd"/>
            <w:r w:rsidRPr="00394216">
              <w:rPr>
                <w:lang w:val="el-GR"/>
              </w:rPr>
              <w:t xml:space="preserve"> </w:t>
            </w:r>
            <w:proofErr w:type="spellStart"/>
            <w:r w:rsidRPr="00394216">
              <w:rPr>
                <w:lang w:val="el-GR"/>
              </w:rPr>
              <w:t>tests</w:t>
            </w:r>
            <w:proofErr w:type="spellEnd"/>
            <w:r w:rsidRPr="00394216">
              <w:rPr>
                <w:lang w:val="el-GR"/>
              </w:rPr>
              <w:t>)</w:t>
            </w:r>
            <w:r w:rsidRPr="00363228">
              <w:rPr>
                <w:lang w:val="el-GR"/>
              </w:rPr>
              <w:t xml:space="preserve"> </w:t>
            </w:r>
          </w:p>
          <w:p w14:paraId="0D05BE35" w14:textId="77777777" w:rsidR="00631888" w:rsidRDefault="00631888" w:rsidP="00474644">
            <w:pPr>
              <w:pStyle w:val="aff"/>
              <w:numPr>
                <w:ilvl w:val="0"/>
                <w:numId w:val="96"/>
              </w:numPr>
              <w:rPr>
                <w:lang w:val="el-GR"/>
              </w:rPr>
            </w:pPr>
            <w:r w:rsidRPr="00363228">
              <w:rPr>
                <w:lang w:val="el-GR"/>
              </w:rPr>
              <w:t xml:space="preserve">μετά την εκπαίδευση των </w:t>
            </w:r>
            <w:proofErr w:type="spellStart"/>
            <w:r w:rsidRPr="00363228">
              <w:rPr>
                <w:lang w:val="el-GR"/>
              </w:rPr>
              <w:t>καταχωρητών</w:t>
            </w:r>
            <w:proofErr w:type="spellEnd"/>
            <w:r w:rsidRPr="00363228">
              <w:rPr>
                <w:lang w:val="el-GR"/>
              </w:rPr>
              <w:t xml:space="preserve"> </w:t>
            </w:r>
            <w:r>
              <w:rPr>
                <w:lang w:val="el-GR"/>
              </w:rPr>
              <w:t>ΦΔ</w:t>
            </w:r>
            <w:r w:rsidRPr="00363228">
              <w:rPr>
                <w:lang w:val="el-GR"/>
              </w:rPr>
              <w:t xml:space="preserve"> </w:t>
            </w:r>
            <w:r>
              <w:rPr>
                <w:lang w:val="el-GR"/>
              </w:rPr>
              <w:t>θα</w:t>
            </w:r>
            <w:r w:rsidRPr="00363228">
              <w:rPr>
                <w:lang w:val="el-GR"/>
              </w:rPr>
              <w:t xml:space="preserve"> πραγματοπο</w:t>
            </w:r>
            <w:r>
              <w:rPr>
                <w:lang w:val="el-GR"/>
              </w:rPr>
              <w:t>ιηθούν</w:t>
            </w:r>
            <w:r w:rsidRPr="00363228">
              <w:rPr>
                <w:lang w:val="el-GR"/>
              </w:rPr>
              <w:t xml:space="preserve"> </w:t>
            </w:r>
            <w:r w:rsidRPr="00E9528D">
              <w:rPr>
                <w:b/>
                <w:bCs/>
                <w:lang w:val="el-GR"/>
              </w:rPr>
              <w:t>δοκιμαστικ</w:t>
            </w:r>
            <w:r>
              <w:rPr>
                <w:b/>
                <w:bCs/>
                <w:lang w:val="el-GR"/>
              </w:rPr>
              <w:t>ές</w:t>
            </w:r>
            <w:r w:rsidRPr="00E9528D">
              <w:rPr>
                <w:b/>
                <w:bCs/>
                <w:lang w:val="el-GR"/>
              </w:rPr>
              <w:t xml:space="preserve"> καταχωρήσε</w:t>
            </w:r>
            <w:r>
              <w:rPr>
                <w:b/>
                <w:bCs/>
                <w:lang w:val="el-GR"/>
              </w:rPr>
              <w:t xml:space="preserve">ις </w:t>
            </w:r>
            <w:r w:rsidRPr="00363228">
              <w:rPr>
                <w:lang w:val="el-GR"/>
              </w:rPr>
              <w:t>από τις ομάδες καταχώρησης με στόχο τον έγκαιρο εντοπισμό προβλημάτων στην καταχώρηση ή άλλα προβλήματα και άμεση λήψη μέτρων αντιμετώπισης</w:t>
            </w:r>
            <w:r>
              <w:rPr>
                <w:lang w:val="el-GR"/>
              </w:rPr>
              <w:t>, σύμφωνα με το αντίστοιχο Σχέδιο Ποιότητας της Μελέτης Εφαρμογής)</w:t>
            </w:r>
            <w:r w:rsidRPr="00363228">
              <w:rPr>
                <w:lang w:val="el-GR"/>
              </w:rPr>
              <w:t>.</w:t>
            </w:r>
          </w:p>
          <w:p w14:paraId="305EC149" w14:textId="77777777" w:rsidR="00631888" w:rsidRPr="009C3396" w:rsidRDefault="00631888" w:rsidP="003026C0">
            <w:pPr>
              <w:rPr>
                <w:b/>
                <w:lang w:val="el-GR"/>
              </w:rPr>
            </w:pPr>
            <w:r w:rsidRPr="009C3396">
              <w:rPr>
                <w:b/>
                <w:lang w:val="el-GR"/>
              </w:rPr>
              <w:t xml:space="preserve">ΣΤ) Εγκατάσταση στο </w:t>
            </w:r>
            <w:r w:rsidRPr="009C3396">
              <w:rPr>
                <w:b/>
                <w:lang w:val="en-US"/>
              </w:rPr>
              <w:t>G</w:t>
            </w:r>
            <w:r w:rsidRPr="009C3396">
              <w:rPr>
                <w:b/>
                <w:lang w:val="el-GR"/>
              </w:rPr>
              <w:t>-</w:t>
            </w:r>
            <w:r w:rsidRPr="009C3396">
              <w:rPr>
                <w:b/>
                <w:lang w:val="en-US"/>
              </w:rPr>
              <w:t>Cloud</w:t>
            </w:r>
          </w:p>
          <w:p w14:paraId="3E29D2AE" w14:textId="0FBCA3D7" w:rsidR="00631888" w:rsidRPr="00D11A70" w:rsidRDefault="00631888" w:rsidP="003026C0">
            <w:pPr>
              <w:rPr>
                <w:lang w:val="el-GR"/>
              </w:rPr>
            </w:pPr>
            <w:r>
              <w:rPr>
                <w:lang w:val="el-GR"/>
              </w:rPr>
              <w:t>Θ</w:t>
            </w:r>
            <w:r w:rsidRPr="00D11A70">
              <w:rPr>
                <w:lang w:val="el-GR"/>
              </w:rPr>
              <w:t>α πραγματοποιηθούν οι κάτωθι εργασίες</w:t>
            </w:r>
            <w:r>
              <w:rPr>
                <w:lang w:val="el-GR"/>
              </w:rPr>
              <w:t xml:space="preserve">, σύμφωνα με όσα αναφέρονται στις Παρ. </w:t>
            </w:r>
            <w:r>
              <w:rPr>
                <w:lang w:val="el-GR"/>
              </w:rPr>
              <w:fldChar w:fldCharType="begin"/>
            </w:r>
            <w:r>
              <w:rPr>
                <w:lang w:val="el-GR"/>
              </w:rPr>
              <w:instrText xml:space="preserve"> REF _Ref68183834 \r \h </w:instrText>
            </w:r>
            <w:r>
              <w:rPr>
                <w:lang w:val="el-GR"/>
              </w:rPr>
            </w:r>
            <w:r>
              <w:rPr>
                <w:lang w:val="el-GR"/>
              </w:rPr>
              <w:fldChar w:fldCharType="separate"/>
            </w:r>
            <w:r w:rsidR="00693CB6">
              <w:rPr>
                <w:lang w:val="el-GR"/>
              </w:rPr>
              <w:t>5.1</w:t>
            </w:r>
            <w:r>
              <w:rPr>
                <w:lang w:val="el-GR"/>
              </w:rPr>
              <w:fldChar w:fldCharType="end"/>
            </w:r>
            <w:r>
              <w:rPr>
                <w:lang w:val="el-GR"/>
              </w:rPr>
              <w:t xml:space="preserve"> και </w:t>
            </w:r>
            <w:r>
              <w:rPr>
                <w:lang w:val="el-GR"/>
              </w:rPr>
              <w:fldChar w:fldCharType="begin"/>
            </w:r>
            <w:r>
              <w:rPr>
                <w:lang w:val="el-GR"/>
              </w:rPr>
              <w:instrText xml:space="preserve"> REF _Ref68183506 \r \h </w:instrText>
            </w:r>
            <w:r>
              <w:rPr>
                <w:lang w:val="el-GR"/>
              </w:rPr>
            </w:r>
            <w:r>
              <w:rPr>
                <w:lang w:val="el-GR"/>
              </w:rPr>
              <w:fldChar w:fldCharType="separate"/>
            </w:r>
            <w:r w:rsidR="00693CB6">
              <w:rPr>
                <w:lang w:val="el-GR"/>
              </w:rPr>
              <w:t>6.6</w:t>
            </w:r>
            <w:r>
              <w:rPr>
                <w:lang w:val="el-GR"/>
              </w:rPr>
              <w:fldChar w:fldCharType="end"/>
            </w:r>
            <w:r w:rsidRPr="00D11A70">
              <w:rPr>
                <w:lang w:val="el-GR"/>
              </w:rPr>
              <w:t xml:space="preserve">: </w:t>
            </w:r>
          </w:p>
          <w:p w14:paraId="658429C9" w14:textId="77777777" w:rsidR="00631888" w:rsidRPr="00D11A70" w:rsidRDefault="00631888" w:rsidP="00474644">
            <w:pPr>
              <w:pStyle w:val="aff"/>
              <w:numPr>
                <w:ilvl w:val="0"/>
                <w:numId w:val="96"/>
              </w:numPr>
              <w:suppressAutoHyphens w:val="0"/>
              <w:spacing w:before="120"/>
              <w:contextualSpacing w:val="0"/>
              <w:rPr>
                <w:lang w:val="el-GR"/>
              </w:rPr>
            </w:pPr>
            <w:r w:rsidRPr="00D11A70">
              <w:rPr>
                <w:lang w:val="el-GR"/>
              </w:rPr>
              <w:t xml:space="preserve">Υπηρεσίες για τη </w:t>
            </w:r>
            <w:r>
              <w:rPr>
                <w:lang w:val="el-GR"/>
              </w:rPr>
              <w:t>εγκατάσταση</w:t>
            </w:r>
            <w:r w:rsidRPr="00D11A70">
              <w:rPr>
                <w:lang w:val="el-GR"/>
              </w:rPr>
              <w:t xml:space="preserve"> του Πληροφοριακού Συστήματος κα</w:t>
            </w:r>
            <w:r>
              <w:rPr>
                <w:lang w:val="el-GR"/>
              </w:rPr>
              <w:t>ι λοιπών Συστημάτων στο G-</w:t>
            </w:r>
            <w:proofErr w:type="spellStart"/>
            <w:r>
              <w:rPr>
                <w:lang w:val="el-GR"/>
              </w:rPr>
              <w:t>Cloud</w:t>
            </w:r>
            <w:proofErr w:type="spellEnd"/>
          </w:p>
          <w:p w14:paraId="1A43F64A" w14:textId="62E8F2DE" w:rsidR="00631888" w:rsidRPr="00D11A70" w:rsidRDefault="00631888" w:rsidP="00474644">
            <w:pPr>
              <w:pStyle w:val="aff"/>
              <w:numPr>
                <w:ilvl w:val="0"/>
                <w:numId w:val="96"/>
              </w:numPr>
              <w:suppressAutoHyphens w:val="0"/>
              <w:spacing w:before="120"/>
              <w:contextualSpacing w:val="0"/>
              <w:rPr>
                <w:lang w:val="el-GR"/>
              </w:rPr>
            </w:pPr>
            <w:r w:rsidRPr="00D11A70">
              <w:rPr>
                <w:lang w:val="el-GR"/>
              </w:rPr>
              <w:lastRenderedPageBreak/>
              <w:t>εγκατάσταση, παραμετροποίηση, βελτιστοποίηση της λειτουργίας (</w:t>
            </w:r>
            <w:proofErr w:type="spellStart"/>
            <w:r w:rsidRPr="00D11A70">
              <w:rPr>
                <w:lang w:val="el-GR"/>
              </w:rPr>
              <w:t>fine</w:t>
            </w:r>
            <w:proofErr w:type="spellEnd"/>
            <w:r w:rsidRPr="00D11A70">
              <w:rPr>
                <w:lang w:val="el-GR"/>
              </w:rPr>
              <w:t xml:space="preserve"> </w:t>
            </w:r>
            <w:proofErr w:type="spellStart"/>
            <w:r w:rsidRPr="00D11A70">
              <w:rPr>
                <w:lang w:val="el-GR"/>
              </w:rPr>
              <w:t>tuning</w:t>
            </w:r>
            <w:proofErr w:type="spellEnd"/>
            <w:r w:rsidRPr="00D11A70">
              <w:rPr>
                <w:lang w:val="el-GR"/>
              </w:rPr>
              <w:t xml:space="preserve">) και θέση σε πλήρη λειτουργία του Συστήματος (απαραίτητων εφαρμογών και λογισμικού συστήματος το οποίο θα παραχθεί στο πλαίσιο </w:t>
            </w:r>
            <w:r w:rsidR="00B520C9">
              <w:rPr>
                <w:lang w:val="el-GR"/>
              </w:rPr>
              <w:t>της παρ.</w:t>
            </w:r>
            <w:r w:rsidRPr="00D11A70">
              <w:rPr>
                <w:lang w:val="el-GR"/>
              </w:rPr>
              <w:t xml:space="preserve"> </w:t>
            </w:r>
            <w:r w:rsidR="00B520C9" w:rsidRPr="00B520C9">
              <w:rPr>
                <w:color w:val="0070C0"/>
                <w:u w:val="single"/>
                <w:lang w:val="el-GR"/>
              </w:rPr>
              <w:fldChar w:fldCharType="begin"/>
            </w:r>
            <w:r w:rsidR="00B520C9" w:rsidRPr="00B520C9">
              <w:rPr>
                <w:color w:val="0070C0"/>
                <w:u w:val="single"/>
                <w:lang w:val="el-GR"/>
              </w:rPr>
              <w:instrText xml:space="preserve"> REF _Ref86053351 \r \h  \* MERGEFORMAT </w:instrText>
            </w:r>
            <w:r w:rsidR="00B520C9" w:rsidRPr="00B520C9">
              <w:rPr>
                <w:color w:val="0070C0"/>
                <w:u w:val="single"/>
                <w:lang w:val="el-GR"/>
              </w:rPr>
            </w:r>
            <w:r w:rsidR="00B520C9" w:rsidRPr="00B520C9">
              <w:rPr>
                <w:color w:val="0070C0"/>
                <w:u w:val="single"/>
                <w:lang w:val="el-GR"/>
              </w:rPr>
              <w:fldChar w:fldCharType="separate"/>
            </w:r>
            <w:r w:rsidR="00693CB6">
              <w:rPr>
                <w:color w:val="0070C0"/>
                <w:u w:val="single"/>
                <w:lang w:val="el-GR"/>
              </w:rPr>
              <w:t>1.2.4</w:t>
            </w:r>
            <w:r w:rsidR="00B520C9" w:rsidRPr="00B520C9">
              <w:rPr>
                <w:color w:val="0070C0"/>
                <w:u w:val="single"/>
                <w:lang w:val="el-GR"/>
              </w:rPr>
              <w:fldChar w:fldCharType="end"/>
            </w:r>
            <w:r w:rsidRPr="00D11A70">
              <w:rPr>
                <w:lang w:val="el-GR"/>
              </w:rPr>
              <w:t>) στο G-</w:t>
            </w:r>
            <w:proofErr w:type="spellStart"/>
            <w:r w:rsidRPr="00D11A70">
              <w:rPr>
                <w:lang w:val="el-GR"/>
              </w:rPr>
              <w:t>Cloud</w:t>
            </w:r>
            <w:proofErr w:type="spellEnd"/>
            <w:r>
              <w:rPr>
                <w:lang w:val="el-GR"/>
              </w:rPr>
              <w:t>.</w:t>
            </w:r>
          </w:p>
          <w:p w14:paraId="3C4C286F" w14:textId="77777777" w:rsidR="00631888" w:rsidRDefault="00631888" w:rsidP="003026C0">
            <w:pPr>
              <w:rPr>
                <w:lang w:val="el-GR"/>
              </w:rPr>
            </w:pPr>
            <w:r w:rsidRPr="00D11A70">
              <w:rPr>
                <w:lang w:val="el-GR"/>
              </w:rPr>
              <w:t xml:space="preserve">Υπηρεσίες ενίσχυσης της ασφάλειας του δικτύου (κρυπτογράφηση βάσης και </w:t>
            </w:r>
            <w:r>
              <w:rPr>
                <w:lang w:val="el-GR"/>
              </w:rPr>
              <w:t>ε</w:t>
            </w:r>
            <w:r w:rsidRPr="006D5494">
              <w:rPr>
                <w:lang w:val="el-GR"/>
              </w:rPr>
              <w:t>φαρμογή των αντιμέτρων ασφαλείας που θα προκύψουν από τη Μελέτη Ασφάλειας</w:t>
            </w:r>
            <w:r w:rsidRPr="00D11A70">
              <w:rPr>
                <w:lang w:val="el-GR"/>
              </w:rPr>
              <w:t>)</w:t>
            </w:r>
            <w:r>
              <w:rPr>
                <w:lang w:val="el-GR"/>
              </w:rPr>
              <w:t>.</w:t>
            </w:r>
          </w:p>
          <w:p w14:paraId="50B802F7" w14:textId="77777777" w:rsidR="00631888" w:rsidRPr="009C3396" w:rsidRDefault="00631888" w:rsidP="003026C0">
            <w:pPr>
              <w:rPr>
                <w:lang w:val="el-GR"/>
              </w:rPr>
            </w:pPr>
          </w:p>
          <w:p w14:paraId="3E569300" w14:textId="77777777" w:rsidR="00631888" w:rsidRPr="00394216" w:rsidRDefault="00631888" w:rsidP="003026C0">
            <w:pPr>
              <w:suppressAutoHyphens w:val="0"/>
              <w:spacing w:before="120"/>
              <w:rPr>
                <w:highlight w:val="yellow"/>
                <w:lang w:val="el-GR"/>
              </w:rPr>
            </w:pPr>
            <w:r w:rsidRPr="00394216">
              <w:rPr>
                <w:lang w:val="el-GR"/>
              </w:rPr>
              <w:t>Τα αναμενόμενα αποτελέσματα της Φάσης 2 συνοψίζονται σε παραδοτέα στον ακόλουθο Πίνακα:</w:t>
            </w:r>
          </w:p>
        </w:tc>
      </w:tr>
      <w:tr w:rsidR="00631888" w:rsidRPr="00394216" w14:paraId="32EE7963"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61" w:type="pct"/>
            <w:shd w:val="clear" w:color="auto" w:fill="E6E6E6"/>
            <w:vAlign w:val="center"/>
          </w:tcPr>
          <w:p w14:paraId="5EDF1D2D" w14:textId="77777777" w:rsidR="00631888" w:rsidRPr="00394216" w:rsidRDefault="00631888" w:rsidP="003026C0">
            <w:pPr>
              <w:widowControl w:val="0"/>
              <w:suppressAutoHyphens w:val="0"/>
              <w:jc w:val="left"/>
              <w:rPr>
                <w:b/>
                <w:lang w:val="el-GR" w:eastAsia="en-US"/>
              </w:rPr>
            </w:pPr>
            <w:r w:rsidRPr="00394216">
              <w:rPr>
                <w:b/>
                <w:lang w:val="el-GR" w:eastAsia="en-US"/>
              </w:rPr>
              <w:lastRenderedPageBreak/>
              <w:t>Τίτλος Παραδοτέου</w:t>
            </w:r>
          </w:p>
        </w:tc>
        <w:tc>
          <w:tcPr>
            <w:tcW w:w="3339" w:type="pct"/>
            <w:shd w:val="clear" w:color="auto" w:fill="E6E6E6"/>
            <w:vAlign w:val="center"/>
          </w:tcPr>
          <w:p w14:paraId="306F2516" w14:textId="77777777" w:rsidR="00631888" w:rsidRPr="00394216" w:rsidRDefault="00631888" w:rsidP="003026C0">
            <w:pPr>
              <w:widowControl w:val="0"/>
              <w:suppressAutoHyphens w:val="0"/>
              <w:jc w:val="left"/>
              <w:rPr>
                <w:b/>
                <w:lang w:val="el-GR" w:eastAsia="en-US"/>
              </w:rPr>
            </w:pPr>
            <w:r w:rsidRPr="00394216">
              <w:rPr>
                <w:b/>
                <w:lang w:val="el-GR" w:eastAsia="en-US"/>
              </w:rPr>
              <w:t xml:space="preserve">Περιγραφή Παραδοτέου </w:t>
            </w:r>
          </w:p>
        </w:tc>
      </w:tr>
      <w:tr w:rsidR="00631888" w:rsidRPr="00A9667F" w14:paraId="78147613"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01B38DE1" w14:textId="77777777" w:rsidR="00631888" w:rsidRPr="00394216" w:rsidRDefault="00631888" w:rsidP="00474644">
            <w:pPr>
              <w:numPr>
                <w:ilvl w:val="0"/>
                <w:numId w:val="90"/>
              </w:numPr>
              <w:suppressAutoHyphens w:val="0"/>
              <w:spacing w:before="40" w:beforeAutospacing="1" w:after="40"/>
              <w:ind w:left="454" w:hanging="454"/>
              <w:contextualSpacing/>
              <w:jc w:val="left"/>
              <w:rPr>
                <w:b/>
                <w:lang w:val="el-GR"/>
              </w:rPr>
            </w:pPr>
            <w:r w:rsidRPr="000B2EB5">
              <w:rPr>
                <w:b/>
                <w:lang w:val="el-GR"/>
              </w:rPr>
              <w:t>Εγκατεστημένος εξοπλισμός σε λειτουργική ετοιμότητα</w:t>
            </w:r>
          </w:p>
        </w:tc>
        <w:tc>
          <w:tcPr>
            <w:tcW w:w="3339" w:type="pct"/>
          </w:tcPr>
          <w:p w14:paraId="6056AC14" w14:textId="77777777" w:rsidR="00631888" w:rsidRPr="00394216" w:rsidRDefault="00631888" w:rsidP="003026C0">
            <w:pPr>
              <w:suppressAutoHyphens w:val="0"/>
              <w:spacing w:before="40" w:after="40"/>
              <w:rPr>
                <w:lang w:val="el-GR"/>
              </w:rPr>
            </w:pPr>
            <w:r>
              <w:rPr>
                <w:lang w:val="el-GR"/>
              </w:rPr>
              <w:t xml:space="preserve">Ο απαραίτητος εξοπλισμός του κέντρου </w:t>
            </w:r>
            <w:proofErr w:type="spellStart"/>
            <w:r>
              <w:rPr>
                <w:lang w:val="el-GR"/>
              </w:rPr>
              <w:t>ψηφιοποίησης</w:t>
            </w:r>
            <w:proofErr w:type="spellEnd"/>
            <w:r>
              <w:rPr>
                <w:lang w:val="el-GR"/>
              </w:rPr>
              <w:t xml:space="preserve"> και του κέντρου καταχώρησης (σύμφωνα με το Πλάνο Υλοποίησης Έργου) σε πλήρη λειτουργικότητα.</w:t>
            </w:r>
          </w:p>
        </w:tc>
      </w:tr>
      <w:tr w:rsidR="00631888" w:rsidRPr="00A9667F" w14:paraId="63EEB2A6"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Borders>
              <w:top w:val="single" w:sz="4" w:space="0" w:color="auto"/>
              <w:left w:val="single" w:sz="4" w:space="0" w:color="auto"/>
              <w:bottom w:val="single" w:sz="4" w:space="0" w:color="auto"/>
              <w:right w:val="single" w:sz="4" w:space="0" w:color="auto"/>
            </w:tcBorders>
          </w:tcPr>
          <w:p w14:paraId="44029C95" w14:textId="77777777" w:rsidR="00631888" w:rsidRPr="00E4699D" w:rsidRDefault="00631888" w:rsidP="00474644">
            <w:pPr>
              <w:numPr>
                <w:ilvl w:val="0"/>
                <w:numId w:val="90"/>
              </w:numPr>
              <w:suppressAutoHyphens w:val="0"/>
              <w:spacing w:before="40" w:beforeAutospacing="1" w:after="40"/>
              <w:ind w:left="454" w:hanging="454"/>
              <w:contextualSpacing/>
              <w:jc w:val="left"/>
              <w:rPr>
                <w:b/>
                <w:lang w:val="el-GR"/>
              </w:rPr>
            </w:pPr>
            <w:r w:rsidRPr="00E4699D">
              <w:rPr>
                <w:b/>
                <w:lang w:val="el-GR"/>
              </w:rPr>
              <w:t>Μεθοδολογία και Σενάρια Ελέγχου</w:t>
            </w:r>
          </w:p>
        </w:tc>
        <w:tc>
          <w:tcPr>
            <w:tcW w:w="3339" w:type="pct"/>
            <w:tcBorders>
              <w:top w:val="single" w:sz="4" w:space="0" w:color="auto"/>
              <w:left w:val="single" w:sz="4" w:space="0" w:color="auto"/>
              <w:bottom w:val="single" w:sz="4" w:space="0" w:color="auto"/>
              <w:right w:val="single" w:sz="4" w:space="0" w:color="auto"/>
            </w:tcBorders>
          </w:tcPr>
          <w:p w14:paraId="333DC656" w14:textId="77777777" w:rsidR="00631888" w:rsidRPr="00A6557A" w:rsidRDefault="00631888" w:rsidP="003026C0">
            <w:pPr>
              <w:suppressAutoHyphens w:val="0"/>
              <w:spacing w:before="40" w:after="40"/>
              <w:rPr>
                <w:lang w:val="el-GR"/>
              </w:rPr>
            </w:pPr>
            <w:r>
              <w:rPr>
                <w:lang w:val="el-GR"/>
              </w:rPr>
              <w:t xml:space="preserve">Όπως στην </w:t>
            </w:r>
            <w:r w:rsidRPr="00A6557A">
              <w:rPr>
                <w:lang w:val="el-GR"/>
              </w:rPr>
              <w:t xml:space="preserve">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"_Σενάρια_Ελέγχου_Λογισμικού" </w:instrText>
            </w:r>
            <w:r w:rsidR="00162752">
              <w:fldChar w:fldCharType="separate"/>
            </w:r>
            <w:r w:rsidRPr="00666D4A">
              <w:rPr>
                <w:rStyle w:val="-"/>
                <w:lang w:val="el-GR"/>
              </w:rPr>
              <w:t>Σενάρια Ελέγχου Λογισμικού</w:t>
            </w:r>
            <w:r w:rsidR="00162752">
              <w:rPr>
                <w:rStyle w:val="-"/>
                <w:lang w:val="el-GR"/>
              </w:rPr>
              <w:fldChar w:fldCharType="end"/>
            </w:r>
            <w:r>
              <w:rPr>
                <w:lang w:val="el-GR"/>
              </w:rPr>
              <w:t>.</w:t>
            </w:r>
            <w:r w:rsidRPr="00A6557A">
              <w:rPr>
                <w:lang w:val="el-GR"/>
              </w:rPr>
              <w:t xml:space="preserve"> </w:t>
            </w:r>
            <w:r>
              <w:rPr>
                <w:lang w:val="el-GR"/>
              </w:rPr>
              <w:t>Θα πρέπει να υποβληθεί 1 μήνα πριν την ολοκλήρωση της Φάσης 2.</w:t>
            </w:r>
          </w:p>
        </w:tc>
      </w:tr>
      <w:tr w:rsidR="00631888" w:rsidRPr="000353CB" w14:paraId="0AE99F7E"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5748693D" w14:textId="77777777" w:rsidR="00631888" w:rsidRPr="000B2EB5" w:rsidRDefault="00631888" w:rsidP="00474644">
            <w:pPr>
              <w:numPr>
                <w:ilvl w:val="0"/>
                <w:numId w:val="90"/>
              </w:numPr>
              <w:suppressAutoHyphens w:val="0"/>
              <w:spacing w:before="40" w:beforeAutospacing="1" w:after="40"/>
              <w:ind w:left="454" w:hanging="454"/>
              <w:contextualSpacing/>
              <w:jc w:val="left"/>
              <w:rPr>
                <w:b/>
                <w:lang w:val="el-GR"/>
              </w:rPr>
            </w:pPr>
            <w:r w:rsidRPr="000B2EB5">
              <w:rPr>
                <w:b/>
                <w:lang w:val="el-GR"/>
              </w:rPr>
              <w:t>Εγκατεστημένο λογισμικό συστήματος και βοηθητικές εφαρμογές σε λειτουργική ετοιμότητα</w:t>
            </w:r>
          </w:p>
        </w:tc>
        <w:tc>
          <w:tcPr>
            <w:tcW w:w="3339" w:type="pct"/>
          </w:tcPr>
          <w:p w14:paraId="0FFA2853" w14:textId="77777777" w:rsidR="00631888" w:rsidRPr="00394216" w:rsidRDefault="00631888" w:rsidP="003026C0">
            <w:pPr>
              <w:suppressAutoHyphens w:val="0"/>
              <w:spacing w:before="40" w:after="40"/>
              <w:rPr>
                <w:lang w:val="el-GR"/>
              </w:rPr>
            </w:pPr>
            <w:r>
              <w:rPr>
                <w:lang w:val="el-GR"/>
              </w:rPr>
              <w:t xml:space="preserve">Όπως στον </w:t>
            </w:r>
            <w:proofErr w:type="spellStart"/>
            <w:r>
              <w:rPr>
                <w:lang w:val="el-GR"/>
              </w:rPr>
              <w:t>Πιν.</w:t>
            </w:r>
            <w:proofErr w:type="spellEnd"/>
            <w:r>
              <w:rPr>
                <w:lang w:val="el-GR"/>
              </w:rPr>
              <w:t xml:space="preserve"> </w:t>
            </w:r>
            <w:proofErr w:type="spellStart"/>
            <w:r>
              <w:rPr>
                <w:lang w:val="el-GR"/>
              </w:rPr>
              <w:t>Συμ</w:t>
            </w:r>
            <w:proofErr w:type="spellEnd"/>
            <w:r>
              <w:rPr>
                <w:lang w:val="el-GR"/>
              </w:rPr>
              <w:t xml:space="preserve">. </w:t>
            </w:r>
            <w:r w:rsidRPr="000B2EB5">
              <w:rPr>
                <w:lang w:val="el-GR"/>
              </w:rPr>
              <w:t>1. ΠΡΟΔΙΑΓΡΑΦΕΣ ΣΥΣΤΗΜΑΤΟΣ, ΨΗΦΙΟΠΟΙΗΣΗΣ ΕΓΓΡΑΦΩΝ, ΜΕΤΑΔΕΔΟΜΕΝΩΝ</w:t>
            </w:r>
            <w:r>
              <w:rPr>
                <w:lang w:val="el-GR"/>
              </w:rPr>
              <w:t xml:space="preserve">, και στις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"_ΠΣ_Ηλεκτρονικής_Διαχείρισης" </w:instrText>
            </w:r>
            <w:r w:rsidR="00162752">
              <w:fldChar w:fldCharType="separate"/>
            </w:r>
            <w:r w:rsidRPr="000B2EB5">
              <w:rPr>
                <w:rStyle w:val="-"/>
                <w:lang w:val="el-GR"/>
              </w:rPr>
              <w:t>ΠΣ Ηλεκτρονικής Διαχείρισης Εγγράφων</w:t>
            </w:r>
            <w:r w:rsidR="00162752">
              <w:rPr>
                <w:rStyle w:val="-"/>
                <w:lang w:val="el-GR"/>
              </w:rPr>
              <w:fldChar w:fldCharType="end"/>
            </w:r>
            <w:r>
              <w:rPr>
                <w:lang w:val="el-GR"/>
              </w:rPr>
              <w:t xml:space="preserve"> και </w:t>
            </w:r>
            <w:hyperlink w:anchor="_Προδιαγραφές_υποστηρικτικών_εφαρμογ" w:history="1">
              <w:r w:rsidRPr="000B2EB5">
                <w:rPr>
                  <w:rStyle w:val="-"/>
                  <w:lang w:val="el-GR"/>
                </w:rPr>
                <w:t>Προδιαγραφές υποστηρικτικών εφαρμογών λογισμικού</w:t>
              </w:r>
            </w:hyperlink>
            <w:r>
              <w:rPr>
                <w:lang w:val="el-GR"/>
              </w:rPr>
              <w:t xml:space="preserve">. </w:t>
            </w:r>
          </w:p>
        </w:tc>
      </w:tr>
      <w:tr w:rsidR="00631888" w:rsidRPr="00A9667F" w14:paraId="063B9CE6"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3F98661C" w14:textId="77777777" w:rsidR="00631888" w:rsidRPr="000B2EB5" w:rsidRDefault="00631888" w:rsidP="00474644">
            <w:pPr>
              <w:numPr>
                <w:ilvl w:val="0"/>
                <w:numId w:val="90"/>
              </w:numPr>
              <w:suppressAutoHyphens w:val="0"/>
              <w:spacing w:before="40" w:beforeAutospacing="1" w:after="40"/>
              <w:ind w:left="454" w:hanging="454"/>
              <w:contextualSpacing/>
              <w:jc w:val="left"/>
              <w:rPr>
                <w:b/>
                <w:lang w:val="el-GR"/>
              </w:rPr>
            </w:pPr>
            <w:r w:rsidRPr="00A6557A">
              <w:rPr>
                <w:b/>
                <w:lang w:val="el-GR"/>
              </w:rPr>
              <w:t>Πληροφοριακό σύστημα ηλεκτρονικής διαχείρισης εγγράφων σε πλήρη λειτουργία</w:t>
            </w:r>
          </w:p>
        </w:tc>
        <w:tc>
          <w:tcPr>
            <w:tcW w:w="3339" w:type="pct"/>
          </w:tcPr>
          <w:p w14:paraId="549228FF" w14:textId="77777777" w:rsidR="00631888" w:rsidRPr="00E419DC" w:rsidRDefault="00631888" w:rsidP="003026C0">
            <w:pPr>
              <w:suppressAutoHyphens w:val="0"/>
              <w:spacing w:before="40" w:after="40"/>
              <w:rPr>
                <w:lang w:val="el-GR"/>
              </w:rPr>
            </w:pPr>
            <w:r w:rsidRPr="00A6557A">
              <w:rPr>
                <w:lang w:val="el-GR"/>
              </w:rPr>
              <w:t xml:space="preserve">Όπως στον </w:t>
            </w:r>
            <w:proofErr w:type="spellStart"/>
            <w:r w:rsidRPr="00A6557A">
              <w:rPr>
                <w:lang w:val="el-GR"/>
              </w:rPr>
              <w:t>Πιν.</w:t>
            </w:r>
            <w:proofErr w:type="spellEnd"/>
            <w:r w:rsidRPr="00A6557A">
              <w:rPr>
                <w:lang w:val="el-GR"/>
              </w:rPr>
              <w:t xml:space="preserve"> </w:t>
            </w:r>
            <w:proofErr w:type="spellStart"/>
            <w:r w:rsidRPr="00A6557A">
              <w:rPr>
                <w:lang w:val="el-GR"/>
              </w:rPr>
              <w:t>Συμ</w:t>
            </w:r>
            <w:proofErr w:type="spellEnd"/>
            <w:r w:rsidRPr="00A6557A">
              <w:rPr>
                <w:lang w:val="el-GR"/>
              </w:rPr>
              <w:t>. 1. ΠΡΟΔΙΑΓΡΑΦΕΣ ΣΥΣΤΗΜΑΤΟΣ, ΨΗΦΙΟΠΟΙΗΣΗΣ ΕΓΓΡΑΦΩΝ, ΜΕΤΑΔΕΔΟΜΕΝΩΝ,</w:t>
            </w:r>
            <w:r>
              <w:rPr>
                <w:lang w:val="el-GR"/>
              </w:rPr>
              <w:t xml:space="preserve"> </w:t>
            </w:r>
            <w:r w:rsidRPr="00A6557A">
              <w:rPr>
                <w:lang w:val="el-GR"/>
              </w:rPr>
              <w:t>και στ</w:t>
            </w:r>
            <w:r>
              <w:rPr>
                <w:lang w:val="el-GR"/>
              </w:rPr>
              <w:t>ην</w:t>
            </w:r>
            <w:r w:rsidRPr="00A6557A">
              <w:rPr>
                <w:lang w:val="el-GR"/>
              </w:rPr>
              <w:t xml:space="preserve">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"_ΠΣ_Ηλεκτρονικής_Διαχείρισης" </w:instrText>
            </w:r>
            <w:r w:rsidR="00162752">
              <w:fldChar w:fldCharType="separate"/>
            </w:r>
            <w:r w:rsidRPr="00A6557A">
              <w:rPr>
                <w:rStyle w:val="-"/>
                <w:lang w:val="el-GR"/>
              </w:rPr>
              <w:t>ΠΣ Ηλεκτρονικής Διαχείρισης Εγγράφων</w:t>
            </w:r>
            <w:r w:rsidR="00162752">
              <w:rPr>
                <w:rStyle w:val="-"/>
                <w:lang w:val="el-GR"/>
              </w:rPr>
              <w:fldChar w:fldCharType="end"/>
            </w:r>
            <w:r>
              <w:rPr>
                <w:lang w:val="el-GR"/>
              </w:rPr>
              <w:t xml:space="preserve">. Περιλαμβάνει τον </w:t>
            </w:r>
            <w:r w:rsidRPr="00394216">
              <w:rPr>
                <w:lang w:val="el-GR"/>
              </w:rPr>
              <w:t>κώδικα</w:t>
            </w:r>
            <w:r w:rsidRPr="0095408E">
              <w:rPr>
                <w:lang w:val="el-GR"/>
              </w:rPr>
              <w:t xml:space="preserve"> </w:t>
            </w:r>
            <w:r w:rsidRPr="007D38F1">
              <w:rPr>
                <w:lang w:val="el-GR"/>
              </w:rPr>
              <w:t xml:space="preserve">της παραμετροποίησης του λογισμικού </w:t>
            </w:r>
            <w:r w:rsidRPr="00394216">
              <w:rPr>
                <w:lang w:val="el-GR"/>
              </w:rPr>
              <w:t>με την αναλυτική τεκμηρίωσή του</w:t>
            </w:r>
            <w:r>
              <w:rPr>
                <w:lang w:val="el-GR"/>
              </w:rPr>
              <w:t xml:space="preserve"> (</w:t>
            </w:r>
            <w:r w:rsidRPr="007D38F1">
              <w:rPr>
                <w:lang w:val="el-GR"/>
              </w:rPr>
              <w:t xml:space="preserve">και όχι </w:t>
            </w:r>
            <w:r>
              <w:rPr>
                <w:lang w:val="el-GR"/>
              </w:rPr>
              <w:t xml:space="preserve">τον κώδικα </w:t>
            </w:r>
            <w:r w:rsidRPr="007D38F1">
              <w:rPr>
                <w:lang w:val="el-GR"/>
              </w:rPr>
              <w:t>του πακέτου λογισμικού</w:t>
            </w:r>
            <w:r>
              <w:rPr>
                <w:lang w:val="el-GR"/>
              </w:rPr>
              <w:t xml:space="preserve"> που θα χρησιμοποιηθεί).</w:t>
            </w:r>
          </w:p>
        </w:tc>
      </w:tr>
      <w:tr w:rsidR="00631888" w:rsidRPr="0008352E" w14:paraId="2B9B01F3"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37FEEA5D" w14:textId="77777777" w:rsidR="00631888" w:rsidRPr="00A6557A" w:rsidRDefault="00631888" w:rsidP="00474644">
            <w:pPr>
              <w:numPr>
                <w:ilvl w:val="0"/>
                <w:numId w:val="90"/>
              </w:numPr>
              <w:suppressAutoHyphens w:val="0"/>
              <w:spacing w:before="40" w:beforeAutospacing="1" w:after="40"/>
              <w:contextualSpacing/>
              <w:jc w:val="left"/>
              <w:rPr>
                <w:b/>
                <w:lang w:val="el-GR"/>
              </w:rPr>
            </w:pPr>
            <w:r w:rsidRPr="0008352E">
              <w:rPr>
                <w:b/>
                <w:lang w:val="el-GR"/>
              </w:rPr>
              <w:t>Ενοποίηση στην Υποδομή</w:t>
            </w:r>
          </w:p>
        </w:tc>
        <w:tc>
          <w:tcPr>
            <w:tcW w:w="3339" w:type="pct"/>
          </w:tcPr>
          <w:p w14:paraId="4971BE36" w14:textId="77777777" w:rsidR="00631888" w:rsidRPr="0008352E" w:rsidRDefault="00631888" w:rsidP="003026C0">
            <w:pPr>
              <w:widowControl w:val="0"/>
              <w:spacing w:before="60" w:after="60"/>
              <w:rPr>
                <w:lang w:val="el-GR"/>
              </w:rPr>
            </w:pPr>
            <w:r w:rsidRPr="0008352E">
              <w:rPr>
                <w:lang w:val="el-GR"/>
              </w:rPr>
              <w:t xml:space="preserve">Υλοποιημένες και εγκατεστημένες Εφαρμογές (υποσυστήματα) και έτοιμο λογισμικό. Ενοποιημένο Σύστημα σε λειτουργική ετοιμότητα στο </w:t>
            </w:r>
            <w:r w:rsidRPr="0008352E">
              <w:rPr>
                <w:lang w:val="en-US"/>
              </w:rPr>
              <w:t>G</w:t>
            </w:r>
            <w:r w:rsidRPr="0008352E">
              <w:rPr>
                <w:lang w:val="el-GR"/>
              </w:rPr>
              <w:t>-</w:t>
            </w:r>
            <w:r w:rsidRPr="0008352E">
              <w:rPr>
                <w:lang w:val="en-US"/>
              </w:rPr>
              <w:t>cloud</w:t>
            </w:r>
            <w:r w:rsidRPr="0008352E">
              <w:rPr>
                <w:lang w:val="el-GR"/>
              </w:rPr>
              <w:t>.</w:t>
            </w:r>
          </w:p>
        </w:tc>
      </w:tr>
      <w:tr w:rsidR="00631888" w:rsidRPr="00064A52" w14:paraId="00B2555A"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74A68311" w14:textId="77777777" w:rsidR="00631888" w:rsidRPr="00E4699D" w:rsidRDefault="00631888" w:rsidP="00474644">
            <w:pPr>
              <w:numPr>
                <w:ilvl w:val="0"/>
                <w:numId w:val="90"/>
              </w:numPr>
              <w:suppressAutoHyphens w:val="0"/>
              <w:spacing w:before="40" w:beforeAutospacing="1" w:after="40"/>
              <w:ind w:left="454" w:hanging="454"/>
              <w:contextualSpacing/>
              <w:jc w:val="left"/>
              <w:rPr>
                <w:b/>
                <w:lang w:val="el-GR"/>
              </w:rPr>
            </w:pPr>
            <w:r w:rsidRPr="00E4699D">
              <w:rPr>
                <w:b/>
                <w:lang w:val="el-GR"/>
              </w:rPr>
              <w:t>Αποτελέσματα ελέγχων συστήματος</w:t>
            </w:r>
          </w:p>
        </w:tc>
        <w:tc>
          <w:tcPr>
            <w:tcW w:w="3339" w:type="pct"/>
          </w:tcPr>
          <w:p w14:paraId="32FF216E" w14:textId="77777777" w:rsidR="00631888" w:rsidRPr="00A6557A" w:rsidRDefault="00631888" w:rsidP="003026C0">
            <w:pPr>
              <w:suppressAutoHyphens w:val="0"/>
              <w:spacing w:before="40" w:after="40"/>
              <w:rPr>
                <w:lang w:val="el-GR"/>
              </w:rPr>
            </w:pPr>
            <w:r>
              <w:rPr>
                <w:lang w:val="el-GR"/>
              </w:rPr>
              <w:t xml:space="preserve">Σύμφωνα με τις προβλέψεις της </w:t>
            </w:r>
            <w:r w:rsidRPr="00A6557A">
              <w:rPr>
                <w:lang w:val="el-GR"/>
              </w:rPr>
              <w:t xml:space="preserve">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"_Σενάρια_Ελέγχου_Λογισμικού" </w:instrText>
            </w:r>
            <w:r w:rsidR="00162752">
              <w:fldChar w:fldCharType="separate"/>
            </w:r>
            <w:r w:rsidRPr="00A6557A">
              <w:rPr>
                <w:rStyle w:val="-"/>
                <w:lang w:val="el-GR"/>
              </w:rPr>
              <w:t>Σενάρια Ελέγχου Λογισμικού</w:t>
            </w:r>
            <w:r w:rsidR="00162752">
              <w:rPr>
                <w:rStyle w:val="-"/>
                <w:lang w:val="el-GR"/>
              </w:rPr>
              <w:fldChar w:fldCharType="end"/>
            </w:r>
            <w:r>
              <w:rPr>
                <w:lang w:val="el-GR"/>
              </w:rPr>
              <w:t>.</w:t>
            </w:r>
          </w:p>
        </w:tc>
      </w:tr>
      <w:tr w:rsidR="00631888" w:rsidRPr="00A9667F" w14:paraId="40AB6C4D"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54810FBF" w14:textId="77777777" w:rsidR="00631888" w:rsidRPr="00E4699D" w:rsidRDefault="00631888" w:rsidP="00474644">
            <w:pPr>
              <w:numPr>
                <w:ilvl w:val="0"/>
                <w:numId w:val="90"/>
              </w:numPr>
              <w:suppressAutoHyphens w:val="0"/>
              <w:spacing w:before="40" w:beforeAutospacing="1" w:after="40"/>
              <w:ind w:left="454" w:hanging="454"/>
              <w:contextualSpacing/>
              <w:jc w:val="left"/>
              <w:rPr>
                <w:b/>
                <w:lang w:val="el-GR"/>
              </w:rPr>
            </w:pPr>
            <w:r w:rsidRPr="00E4699D">
              <w:rPr>
                <w:b/>
                <w:lang w:val="el-GR"/>
              </w:rPr>
              <w:t>Εγχειρίδια τεκμηρίωσης του συστήματος (αρχική έκδοση)</w:t>
            </w:r>
          </w:p>
        </w:tc>
        <w:tc>
          <w:tcPr>
            <w:tcW w:w="3339" w:type="pct"/>
          </w:tcPr>
          <w:p w14:paraId="7645F91D" w14:textId="77777777" w:rsidR="00631888" w:rsidRPr="00363228" w:rsidRDefault="00631888" w:rsidP="003026C0">
            <w:pPr>
              <w:suppressAutoHyphens w:val="0"/>
              <w:spacing w:before="40" w:after="40"/>
              <w:rPr>
                <w:lang w:val="el-GR"/>
              </w:rPr>
            </w:pPr>
            <w:r w:rsidRPr="00363228">
              <w:rPr>
                <w:lang w:val="el-GR"/>
              </w:rPr>
              <w:t>Για κάθε υποσύστημα και εφαρμογή θα παρασχεθούν στην ελληνική γλώσσα:</w:t>
            </w:r>
          </w:p>
          <w:p w14:paraId="7572B3F6" w14:textId="77777777" w:rsidR="00631888" w:rsidRPr="00363228" w:rsidRDefault="00631888" w:rsidP="00474644">
            <w:pPr>
              <w:numPr>
                <w:ilvl w:val="0"/>
                <w:numId w:val="97"/>
              </w:numPr>
              <w:suppressAutoHyphens w:val="0"/>
              <w:spacing w:before="40" w:after="40"/>
              <w:rPr>
                <w:u w:val="single"/>
                <w:lang w:val="el-GR"/>
              </w:rPr>
            </w:pPr>
            <w:r w:rsidRPr="00363228">
              <w:rPr>
                <w:u w:val="single"/>
                <w:lang w:val="el-GR"/>
              </w:rPr>
              <w:t>Λεπτομερή εγχειρίδια υποστήριξης χρηστών (</w:t>
            </w:r>
            <w:r w:rsidRPr="00363228">
              <w:rPr>
                <w:u w:val="single"/>
                <w:lang w:val="en-US"/>
              </w:rPr>
              <w:t>user</w:t>
            </w:r>
            <w:r w:rsidRPr="00363228">
              <w:rPr>
                <w:u w:val="single"/>
                <w:lang w:val="el-GR"/>
              </w:rPr>
              <w:t xml:space="preserve"> </w:t>
            </w:r>
            <w:r w:rsidRPr="00363228">
              <w:rPr>
                <w:u w:val="single"/>
                <w:lang w:val="en-US"/>
              </w:rPr>
              <w:t>manuals</w:t>
            </w:r>
            <w:r w:rsidRPr="00363228">
              <w:rPr>
                <w:u w:val="single"/>
                <w:lang w:val="el-GR"/>
              </w:rPr>
              <w:t xml:space="preserve">) </w:t>
            </w:r>
          </w:p>
          <w:p w14:paraId="4C6EC9E5" w14:textId="77777777" w:rsidR="00631888" w:rsidRPr="00363228" w:rsidRDefault="00631888" w:rsidP="00474644">
            <w:pPr>
              <w:numPr>
                <w:ilvl w:val="0"/>
                <w:numId w:val="97"/>
              </w:numPr>
              <w:suppressAutoHyphens w:val="0"/>
              <w:spacing w:before="40" w:after="40"/>
              <w:rPr>
                <w:u w:val="single"/>
                <w:lang w:val="el-GR"/>
              </w:rPr>
            </w:pPr>
            <w:r w:rsidRPr="00363228">
              <w:rPr>
                <w:u w:val="single"/>
                <w:lang w:val="el-GR"/>
              </w:rPr>
              <w:t>Λεπτομερή εγχειρίδια διαχείρισης και λειτουργίας (</w:t>
            </w:r>
            <w:r w:rsidRPr="00363228">
              <w:rPr>
                <w:u w:val="single"/>
                <w:lang w:val="en-US"/>
              </w:rPr>
              <w:t>administration</w:t>
            </w:r>
            <w:r w:rsidRPr="00363228">
              <w:rPr>
                <w:u w:val="single"/>
                <w:lang w:val="el-GR"/>
              </w:rPr>
              <w:t xml:space="preserve"> &amp; </w:t>
            </w:r>
            <w:r w:rsidRPr="00363228">
              <w:rPr>
                <w:u w:val="single"/>
                <w:lang w:val="en-US"/>
              </w:rPr>
              <w:t>operation</w:t>
            </w:r>
            <w:r w:rsidRPr="00363228">
              <w:rPr>
                <w:u w:val="single"/>
                <w:lang w:val="el-GR"/>
              </w:rPr>
              <w:t xml:space="preserve"> </w:t>
            </w:r>
            <w:r w:rsidRPr="00363228">
              <w:rPr>
                <w:u w:val="single"/>
                <w:lang w:val="en-US"/>
              </w:rPr>
              <w:t>manuals</w:t>
            </w:r>
            <w:r w:rsidRPr="00363228">
              <w:rPr>
                <w:u w:val="single"/>
                <w:lang w:val="el-GR"/>
              </w:rPr>
              <w:t>)</w:t>
            </w:r>
          </w:p>
          <w:p w14:paraId="514434D3" w14:textId="77777777" w:rsidR="00631888" w:rsidRPr="00E419DC" w:rsidRDefault="00631888" w:rsidP="00474644">
            <w:pPr>
              <w:pStyle w:val="aff"/>
              <w:numPr>
                <w:ilvl w:val="0"/>
                <w:numId w:val="56"/>
              </w:numPr>
              <w:suppressAutoHyphens w:val="0"/>
              <w:spacing w:before="40" w:after="40"/>
              <w:rPr>
                <w:lang w:val="el-GR"/>
              </w:rPr>
            </w:pPr>
            <w:r w:rsidRPr="00E419DC">
              <w:rPr>
                <w:lang w:val="el-GR"/>
              </w:rPr>
              <w:t>Λεπτομερή τεχνικά εγχειρίδια του συστήματος (</w:t>
            </w:r>
            <w:proofErr w:type="spellStart"/>
            <w:r w:rsidRPr="00E419DC">
              <w:rPr>
                <w:lang w:val="el-GR"/>
              </w:rPr>
              <w:t>system</w:t>
            </w:r>
            <w:proofErr w:type="spellEnd"/>
            <w:r w:rsidRPr="00E419DC">
              <w:rPr>
                <w:lang w:val="el-GR"/>
              </w:rPr>
              <w:t xml:space="preserve"> </w:t>
            </w:r>
            <w:proofErr w:type="spellStart"/>
            <w:r w:rsidRPr="00E419DC">
              <w:rPr>
                <w:lang w:val="el-GR"/>
              </w:rPr>
              <w:t>manuals</w:t>
            </w:r>
            <w:proofErr w:type="spellEnd"/>
            <w:r w:rsidRPr="00E419DC">
              <w:rPr>
                <w:lang w:val="el-GR"/>
              </w:rPr>
              <w:t xml:space="preserve">) </w:t>
            </w:r>
          </w:p>
        </w:tc>
      </w:tr>
      <w:tr w:rsidR="00631888" w:rsidRPr="00A9667F" w14:paraId="558894D8"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0B66A429" w14:textId="77777777" w:rsidR="00631888" w:rsidRPr="0008352E" w:rsidRDefault="00631888" w:rsidP="00474644">
            <w:pPr>
              <w:numPr>
                <w:ilvl w:val="0"/>
                <w:numId w:val="90"/>
              </w:numPr>
              <w:suppressAutoHyphens w:val="0"/>
              <w:spacing w:before="40" w:beforeAutospacing="1" w:after="40"/>
              <w:ind w:left="454" w:hanging="454"/>
              <w:contextualSpacing/>
              <w:jc w:val="left"/>
              <w:rPr>
                <w:b/>
                <w:lang w:val="el-GR"/>
              </w:rPr>
            </w:pPr>
            <w:r w:rsidRPr="0008352E">
              <w:rPr>
                <w:b/>
                <w:lang w:val="el-GR"/>
              </w:rPr>
              <w:t>Έκθεση Εφαρμογής Αντιμέτρων Ασφαλείας</w:t>
            </w:r>
          </w:p>
        </w:tc>
        <w:tc>
          <w:tcPr>
            <w:tcW w:w="3339" w:type="pct"/>
            <w:vAlign w:val="center"/>
          </w:tcPr>
          <w:p w14:paraId="7BB478BB" w14:textId="77777777" w:rsidR="00631888" w:rsidRPr="00363228" w:rsidRDefault="00631888" w:rsidP="003026C0">
            <w:pPr>
              <w:suppressAutoHyphens w:val="0"/>
              <w:spacing w:before="40" w:after="40"/>
              <w:rPr>
                <w:lang w:val="el-GR"/>
              </w:rPr>
            </w:pPr>
            <w:r>
              <w:rPr>
                <w:lang w:val="el-GR"/>
              </w:rPr>
              <w:t xml:space="preserve">Αναλυτική περιγραφή του τρόπου εφαρμογής των </w:t>
            </w:r>
            <w:r w:rsidRPr="00817A26">
              <w:rPr>
                <w:lang w:val="el-GR"/>
              </w:rPr>
              <w:t>αντιμέτρων ασφα</w:t>
            </w:r>
            <w:r>
              <w:rPr>
                <w:lang w:val="el-GR"/>
              </w:rPr>
              <w:t>λείας που θα προκύψουν από τη Μ</w:t>
            </w:r>
            <w:r w:rsidRPr="00817A26">
              <w:rPr>
                <w:lang w:val="el-GR"/>
              </w:rPr>
              <w:t>ελέτη Ασφάλειας</w:t>
            </w:r>
            <w:r>
              <w:rPr>
                <w:lang w:val="el-GR"/>
              </w:rPr>
              <w:t>.</w:t>
            </w:r>
          </w:p>
        </w:tc>
      </w:tr>
    </w:tbl>
    <w:p w14:paraId="73C3067F" w14:textId="77777777" w:rsidR="00631888" w:rsidRPr="000012AC" w:rsidRDefault="00631888" w:rsidP="00631888">
      <w:pPr>
        <w:rPr>
          <w:rFonts w:eastAsia="SimSun"/>
          <w:lang w:val="el-GR"/>
        </w:rPr>
      </w:pPr>
    </w:p>
    <w:p w14:paraId="1BDD22C9" w14:textId="77777777" w:rsidR="00631888" w:rsidRPr="000012AC" w:rsidRDefault="00631888" w:rsidP="00631888">
      <w:pPr>
        <w:rPr>
          <w:rFonts w:eastAsia="SimSun"/>
          <w:lang w:val="el-GR"/>
        </w:rPr>
      </w:pPr>
    </w:p>
    <w:p w14:paraId="0D8C3B2F" w14:textId="77777777" w:rsidR="00631888" w:rsidRDefault="00631888" w:rsidP="00483B35">
      <w:pPr>
        <w:pStyle w:val="5"/>
        <w:numPr>
          <w:ilvl w:val="0"/>
          <w:numId w:val="28"/>
        </w:numPr>
        <w:tabs>
          <w:tab w:val="num" w:pos="810"/>
        </w:tabs>
        <w:ind w:left="1080"/>
        <w:rPr>
          <w:rFonts w:eastAsia="SimSun" w:cs="Tahoma"/>
          <w:lang w:val="el-GR"/>
        </w:rPr>
      </w:pPr>
      <w:bookmarkStart w:id="669" w:name="_Ref71629883"/>
      <w:r w:rsidRPr="00EF2204">
        <w:rPr>
          <w:rFonts w:eastAsia="SimSun" w:cs="Tahoma"/>
          <w:lang w:val="el-GR"/>
        </w:rPr>
        <w:t xml:space="preserve">Φάση </w:t>
      </w:r>
      <w:r>
        <w:rPr>
          <w:rFonts w:eastAsia="SimSun" w:cs="Tahoma"/>
          <w:lang w:val="el-GR"/>
        </w:rPr>
        <w:t>3</w:t>
      </w:r>
      <w:r w:rsidRPr="00EF2204">
        <w:rPr>
          <w:rFonts w:eastAsia="SimSun" w:cs="Tahoma"/>
          <w:lang w:val="el-GR"/>
        </w:rPr>
        <w:t xml:space="preserve">: </w:t>
      </w:r>
      <w:proofErr w:type="spellStart"/>
      <w:r>
        <w:rPr>
          <w:rFonts w:eastAsia="SimSun" w:cs="Tahoma"/>
          <w:lang w:val="el-GR"/>
        </w:rPr>
        <w:t>Ψηφιοποίηση</w:t>
      </w:r>
      <w:bookmarkEnd w:id="669"/>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1"/>
        <w:gridCol w:w="6657"/>
      </w:tblGrid>
      <w:tr w:rsidR="00631888" w:rsidRPr="00274B25" w14:paraId="11675229" w14:textId="77777777" w:rsidTr="003026C0">
        <w:trPr>
          <w:trHeight w:val="399"/>
          <w:jc w:val="center"/>
        </w:trPr>
        <w:tc>
          <w:tcPr>
            <w:tcW w:w="5000" w:type="pct"/>
            <w:gridSpan w:val="2"/>
            <w:shd w:val="clear" w:color="auto" w:fill="FBE4D5" w:themeFill="accent2" w:themeFillTint="33"/>
            <w:vAlign w:val="center"/>
          </w:tcPr>
          <w:p w14:paraId="57C73C76" w14:textId="77777777" w:rsidR="00631888" w:rsidRPr="00274B25" w:rsidRDefault="00631888" w:rsidP="003026C0">
            <w:pPr>
              <w:spacing w:after="0"/>
              <w:rPr>
                <w:b/>
                <w:color w:val="000000"/>
                <w:lang w:val="el-GR"/>
              </w:rPr>
            </w:pPr>
            <w:bookmarkStart w:id="670" w:name="_Hlk68167676"/>
            <w:r w:rsidRPr="00274B25">
              <w:rPr>
                <w:b/>
                <w:lang w:val="el-GR"/>
              </w:rPr>
              <w:t xml:space="preserve">Φάση Φ3: </w:t>
            </w:r>
            <w:proofErr w:type="spellStart"/>
            <w:r w:rsidRPr="00274B25">
              <w:rPr>
                <w:b/>
                <w:lang w:val="el-GR"/>
              </w:rPr>
              <w:t>Ψηφιοποίηση</w:t>
            </w:r>
            <w:proofErr w:type="spellEnd"/>
          </w:p>
        </w:tc>
      </w:tr>
      <w:tr w:rsidR="00631888" w:rsidRPr="00A9667F" w14:paraId="3904D8AC" w14:textId="77777777" w:rsidTr="003026C0">
        <w:trPr>
          <w:jc w:val="center"/>
        </w:trPr>
        <w:tc>
          <w:tcPr>
            <w:tcW w:w="5000" w:type="pct"/>
            <w:gridSpan w:val="2"/>
          </w:tcPr>
          <w:p w14:paraId="43C7B9D3" w14:textId="77777777" w:rsidR="00631888" w:rsidRDefault="00631888" w:rsidP="003026C0">
            <w:pPr>
              <w:widowControl w:val="0"/>
              <w:spacing w:after="60"/>
              <w:jc w:val="left"/>
              <w:rPr>
                <w:lang w:val="el-GR"/>
              </w:rPr>
            </w:pPr>
            <w:r w:rsidRPr="00274B25">
              <w:rPr>
                <w:lang w:val="el-GR"/>
              </w:rPr>
              <w:lastRenderedPageBreak/>
              <w:t xml:space="preserve">Το περιεχόμενο της Φάσης 3 περιγράφεται αναλυτικά στην παράγραφο </w:t>
            </w:r>
            <w:hyperlink w:anchor="_Υπηρεσίες_Ψηφιοποίησης_Εγγράφων" w:history="1">
              <w:r w:rsidRPr="00736674">
                <w:rPr>
                  <w:rStyle w:val="-"/>
                  <w:lang w:val="el-GR"/>
                </w:rPr>
                <w:t xml:space="preserve">Υπηρεσίες </w:t>
              </w:r>
              <w:proofErr w:type="spellStart"/>
              <w:r w:rsidRPr="00736674">
                <w:rPr>
                  <w:rStyle w:val="-"/>
                  <w:lang w:val="el-GR"/>
                </w:rPr>
                <w:t>Ψηφιοποίησης</w:t>
              </w:r>
              <w:proofErr w:type="spellEnd"/>
              <w:r w:rsidRPr="00736674">
                <w:rPr>
                  <w:rStyle w:val="-"/>
                  <w:lang w:val="el-GR"/>
                </w:rPr>
                <w:t xml:space="preserve"> Εγγράφων &amp; Καταχώρησης </w:t>
              </w:r>
              <w:proofErr w:type="spellStart"/>
              <w:r w:rsidRPr="00736674">
                <w:rPr>
                  <w:rStyle w:val="-"/>
                  <w:lang w:val="el-GR"/>
                </w:rPr>
                <w:t>Μεταδεδομένων</w:t>
              </w:r>
              <w:proofErr w:type="spellEnd"/>
            </w:hyperlink>
          </w:p>
          <w:p w14:paraId="60309FB4" w14:textId="77777777" w:rsidR="00631888" w:rsidRPr="0062150C" w:rsidRDefault="00631888" w:rsidP="003026C0">
            <w:pPr>
              <w:widowControl w:val="0"/>
              <w:spacing w:after="60"/>
              <w:jc w:val="left"/>
              <w:rPr>
                <w:lang w:val="el-GR"/>
              </w:rPr>
            </w:pPr>
            <w:r w:rsidRPr="0062150C">
              <w:rPr>
                <w:lang w:val="el-GR"/>
              </w:rPr>
              <w:t xml:space="preserve">Οι </w:t>
            </w:r>
            <w:r>
              <w:rPr>
                <w:lang w:val="el-GR"/>
              </w:rPr>
              <w:t xml:space="preserve">προπαρασκευαστικές </w:t>
            </w:r>
            <w:r w:rsidRPr="0062150C">
              <w:rPr>
                <w:lang w:val="el-GR"/>
              </w:rPr>
              <w:t xml:space="preserve">ενέργειες της Φάσης 3 </w:t>
            </w:r>
            <w:r>
              <w:rPr>
                <w:lang w:val="el-GR"/>
              </w:rPr>
              <w:t xml:space="preserve">(όπως η προετοιμασία του φυσικού αρχείου για την </w:t>
            </w:r>
            <w:proofErr w:type="spellStart"/>
            <w:r>
              <w:rPr>
                <w:lang w:val="el-GR"/>
              </w:rPr>
              <w:t>ψηφιοποίηση</w:t>
            </w:r>
            <w:proofErr w:type="spellEnd"/>
            <w:r>
              <w:rPr>
                <w:lang w:val="el-GR"/>
              </w:rPr>
              <w:t xml:space="preserve">) </w:t>
            </w:r>
            <w:r w:rsidRPr="0062150C">
              <w:rPr>
                <w:lang w:val="el-GR"/>
              </w:rPr>
              <w:t xml:space="preserve">θα ξεκινήσουν </w:t>
            </w:r>
            <w:r>
              <w:rPr>
                <w:lang w:val="el-GR"/>
              </w:rPr>
              <w:t>με την ολοκλήρωση</w:t>
            </w:r>
            <w:r w:rsidRPr="0062150C">
              <w:rPr>
                <w:lang w:val="el-GR"/>
              </w:rPr>
              <w:t xml:space="preserve"> της Φάσης 2</w:t>
            </w:r>
            <w:r>
              <w:rPr>
                <w:lang w:val="el-GR"/>
              </w:rPr>
              <w:t>. Η Φάση 3</w:t>
            </w:r>
            <w:r w:rsidRPr="0062150C">
              <w:rPr>
                <w:lang w:val="el-GR"/>
              </w:rPr>
              <w:t xml:space="preserve"> θα ολοκληρωθεί σε χρονικό διάστημα έξι (6) μηνών. </w:t>
            </w:r>
          </w:p>
          <w:p w14:paraId="446BA43E" w14:textId="77777777" w:rsidR="00631888" w:rsidRDefault="00631888" w:rsidP="003026C0">
            <w:pPr>
              <w:widowControl w:val="0"/>
              <w:spacing w:after="60"/>
              <w:jc w:val="left"/>
              <w:rPr>
                <w:lang w:val="el-GR"/>
              </w:rPr>
            </w:pPr>
            <w:r w:rsidRPr="0062150C">
              <w:rPr>
                <w:lang w:val="el-GR"/>
              </w:rPr>
              <w:t xml:space="preserve">Οι υποχρεώσεις του Αναδόχου κατά τη διάρκεια της Φάσης 3 είναι η </w:t>
            </w:r>
            <w:proofErr w:type="spellStart"/>
            <w:r w:rsidRPr="0062150C">
              <w:rPr>
                <w:lang w:val="el-GR"/>
              </w:rPr>
              <w:t>ψηφιοποίηση</w:t>
            </w:r>
            <w:proofErr w:type="spellEnd"/>
            <w:r w:rsidRPr="0062150C">
              <w:rPr>
                <w:lang w:val="el-GR"/>
              </w:rPr>
              <w:t xml:space="preserve"> με τη μέθοδο της σάρωσης, καθώς και η προετοιμασία των σαρωμένων ΦΔ για την μετάπτωση στο Πληροφοριακό Σύστημα Διαχείρισης Εγγράφων, σύμφωνα με τα οριζόμενα στην Παρ.</w:t>
            </w:r>
            <w:r>
              <w:rPr>
                <w:lang w:val="el-GR"/>
              </w:rPr>
              <w:t xml:space="preserve">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"_Απαιτήσεις_Μετάπτωσης_Υλικού" </w:instrText>
            </w:r>
            <w:r w:rsidR="00162752">
              <w:fldChar w:fldCharType="separate"/>
            </w:r>
            <w:r w:rsidRPr="00736674">
              <w:rPr>
                <w:rStyle w:val="-"/>
                <w:lang w:val="el-GR"/>
              </w:rPr>
              <w:t xml:space="preserve">Απαιτήσεις Μετάπτωσης Υλικού </w:t>
            </w:r>
            <w:proofErr w:type="spellStart"/>
            <w:r w:rsidRPr="00736674">
              <w:rPr>
                <w:rStyle w:val="-"/>
                <w:lang w:val="el-GR"/>
              </w:rPr>
              <w:t>Ψηφιοποίησης</w:t>
            </w:r>
            <w:proofErr w:type="spellEnd"/>
            <w:r w:rsidRPr="00736674">
              <w:rPr>
                <w:rStyle w:val="-"/>
                <w:lang w:val="el-GR"/>
              </w:rPr>
              <w:t xml:space="preserve"> και Εισαγωγής Δεδομένων / </w:t>
            </w:r>
            <w:proofErr w:type="spellStart"/>
            <w:r w:rsidRPr="00736674">
              <w:rPr>
                <w:rStyle w:val="-"/>
                <w:lang w:val="el-GR"/>
              </w:rPr>
              <w:t>Μεταδεδομένων</w:t>
            </w:r>
            <w:proofErr w:type="spellEnd"/>
            <w:r w:rsidR="00162752">
              <w:rPr>
                <w:rStyle w:val="-"/>
                <w:lang w:val="el-GR"/>
              </w:rPr>
              <w:fldChar w:fldCharType="end"/>
            </w:r>
          </w:p>
          <w:p w14:paraId="7088AEEB" w14:textId="77777777" w:rsidR="00631888" w:rsidRPr="0062150C" w:rsidRDefault="00631888" w:rsidP="003026C0">
            <w:pPr>
              <w:widowControl w:val="0"/>
              <w:spacing w:after="60"/>
              <w:jc w:val="left"/>
              <w:rPr>
                <w:lang w:val="el-GR"/>
              </w:rPr>
            </w:pPr>
            <w:r w:rsidRPr="009D05CF">
              <w:rPr>
                <w:rFonts w:eastAsia="SimSun"/>
                <w:lang w:val="el-GR"/>
              </w:rPr>
              <w:t xml:space="preserve">Οι εργασίες </w:t>
            </w:r>
            <w:proofErr w:type="spellStart"/>
            <w:r w:rsidRPr="009D05CF">
              <w:rPr>
                <w:rFonts w:eastAsia="SimSun"/>
                <w:lang w:val="el-GR"/>
              </w:rPr>
              <w:t>ψηφιοποίησης</w:t>
            </w:r>
            <w:proofErr w:type="spellEnd"/>
            <w:r w:rsidRPr="009D05CF">
              <w:rPr>
                <w:rFonts w:eastAsia="SimSun"/>
                <w:lang w:val="el-GR"/>
              </w:rPr>
              <w:t xml:space="preserve"> θα εκτελεστούν με εξοπλισμό και μέσα που θα διαθέσει ο Ανάδοχος για τους σκοπούς του έργου.</w:t>
            </w:r>
          </w:p>
          <w:p w14:paraId="46AB69C1" w14:textId="77777777" w:rsidR="00631888" w:rsidRPr="00B03AEE" w:rsidRDefault="00631888" w:rsidP="003026C0">
            <w:pPr>
              <w:widowControl w:val="0"/>
              <w:spacing w:after="60"/>
              <w:jc w:val="left"/>
              <w:rPr>
                <w:lang w:val="el-GR"/>
              </w:rPr>
            </w:pPr>
            <w:r w:rsidRPr="0062150C">
              <w:rPr>
                <w:lang w:val="el-GR"/>
              </w:rPr>
              <w:t xml:space="preserve">Τα παραδοτέα της Φάσης 3 είναι τα </w:t>
            </w:r>
            <w:r>
              <w:rPr>
                <w:lang w:val="el-GR"/>
              </w:rPr>
              <w:t>παρακάτω</w:t>
            </w:r>
            <w:r w:rsidRPr="00274B25">
              <w:rPr>
                <w:lang w:val="el-GR"/>
              </w:rPr>
              <w:t>:</w:t>
            </w:r>
          </w:p>
        </w:tc>
      </w:tr>
      <w:tr w:rsidR="00631888" w:rsidRPr="00274B25" w14:paraId="3D3400E4"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43" w:type="pct"/>
            <w:shd w:val="clear" w:color="auto" w:fill="E6E6E6"/>
            <w:vAlign w:val="center"/>
          </w:tcPr>
          <w:p w14:paraId="09F903DF" w14:textId="77777777" w:rsidR="00631888" w:rsidRPr="00274B25" w:rsidRDefault="00631888" w:rsidP="003026C0">
            <w:pPr>
              <w:widowControl w:val="0"/>
              <w:suppressAutoHyphens w:val="0"/>
              <w:spacing w:before="60" w:after="60"/>
              <w:jc w:val="left"/>
              <w:rPr>
                <w:b/>
                <w:lang w:val="el-GR" w:eastAsia="en-US"/>
              </w:rPr>
            </w:pPr>
            <w:r w:rsidRPr="00274B25">
              <w:rPr>
                <w:b/>
                <w:lang w:val="el-GR" w:eastAsia="en-US"/>
              </w:rPr>
              <w:t>Τίτλος Παραδοτέου</w:t>
            </w:r>
          </w:p>
        </w:tc>
        <w:tc>
          <w:tcPr>
            <w:tcW w:w="3457" w:type="pct"/>
            <w:shd w:val="clear" w:color="auto" w:fill="E6E6E6"/>
            <w:vAlign w:val="center"/>
          </w:tcPr>
          <w:p w14:paraId="31163D22" w14:textId="77777777" w:rsidR="00631888" w:rsidRPr="00274B25" w:rsidRDefault="00631888" w:rsidP="003026C0">
            <w:pPr>
              <w:widowControl w:val="0"/>
              <w:suppressAutoHyphens w:val="0"/>
              <w:spacing w:before="60" w:after="60"/>
              <w:jc w:val="left"/>
              <w:rPr>
                <w:b/>
                <w:lang w:val="el-GR" w:eastAsia="en-US"/>
              </w:rPr>
            </w:pPr>
            <w:r w:rsidRPr="00274B25">
              <w:rPr>
                <w:b/>
                <w:lang w:val="el-GR" w:eastAsia="en-US"/>
              </w:rPr>
              <w:t xml:space="preserve">Περιγραφή Παραδοτέου </w:t>
            </w:r>
          </w:p>
        </w:tc>
      </w:tr>
      <w:tr w:rsidR="00631888" w:rsidRPr="00336E02" w14:paraId="6D311462"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0F1305DF" w14:textId="77777777" w:rsidR="00631888" w:rsidRPr="00A6557A" w:rsidRDefault="00631888" w:rsidP="00474644">
            <w:pPr>
              <w:numPr>
                <w:ilvl w:val="0"/>
                <w:numId w:val="90"/>
              </w:numPr>
              <w:suppressAutoHyphens w:val="0"/>
              <w:spacing w:before="40" w:beforeAutospacing="1" w:after="40"/>
              <w:ind w:left="454" w:hanging="454"/>
              <w:contextualSpacing/>
              <w:jc w:val="left"/>
              <w:rPr>
                <w:b/>
                <w:lang w:val="el-GR"/>
              </w:rPr>
            </w:pPr>
            <w:r w:rsidRPr="00E419DC">
              <w:rPr>
                <w:b/>
                <w:lang w:val="el-GR"/>
              </w:rPr>
              <w:t>Ψηφιοποιημένο και τεκμηριωμένο δείγμα υλικού για αρχικό έλεγχο</w:t>
            </w:r>
          </w:p>
        </w:tc>
        <w:tc>
          <w:tcPr>
            <w:tcW w:w="3457" w:type="pct"/>
          </w:tcPr>
          <w:p w14:paraId="67D4E3B9" w14:textId="77777777" w:rsidR="00631888" w:rsidRPr="00BF711A" w:rsidRDefault="00631888" w:rsidP="003026C0">
            <w:pPr>
              <w:suppressAutoHyphens w:val="0"/>
              <w:spacing w:before="40" w:after="40"/>
              <w:rPr>
                <w:lang w:val="en-US"/>
              </w:rPr>
            </w:pPr>
            <w:r>
              <w:rPr>
                <w:lang w:val="el-GR"/>
              </w:rPr>
              <w:t xml:space="preserve">Δείγμα ψηφιοποιημένου υλικού για αρχικό έλεγχο, σύμφωνα με το </w:t>
            </w:r>
            <w:r w:rsidRPr="00432482">
              <w:rPr>
                <w:rFonts w:eastAsia="SimSun"/>
                <w:lang w:val="el-GR"/>
              </w:rPr>
              <w:t>Εξειδικευμένο Σχέδιο Ποιοτικού &amp; Ποσοτικού Ελέγχου Σάρωσης ΦΔ</w:t>
            </w:r>
            <w:r>
              <w:rPr>
                <w:rFonts w:eastAsia="SimSun"/>
                <w:lang w:val="el-GR"/>
              </w:rPr>
              <w:t>.</w:t>
            </w:r>
            <w:r w:rsidRPr="00BF711A">
              <w:rPr>
                <w:rFonts w:eastAsia="SimSun"/>
                <w:lang w:val="el-GR"/>
              </w:rPr>
              <w:t xml:space="preserve"> </w:t>
            </w:r>
            <w:r w:rsidRPr="00BF711A">
              <w:rPr>
                <w:rFonts w:eastAsia="SimSun"/>
                <w:b/>
                <w:bCs/>
                <w:lang w:val="el-GR"/>
              </w:rPr>
              <w:t>Παραδίδεται εντός του πρώτου μήνα της Φάσης 3</w:t>
            </w:r>
            <w:r>
              <w:rPr>
                <w:rFonts w:eastAsia="SimSun"/>
                <w:lang w:val="el-GR"/>
              </w:rPr>
              <w:t>.</w:t>
            </w:r>
          </w:p>
        </w:tc>
      </w:tr>
      <w:tr w:rsidR="00631888" w:rsidRPr="00A9667F" w14:paraId="670309D0"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0EE7EE30" w14:textId="77777777" w:rsidR="00631888" w:rsidRPr="00A6557A" w:rsidRDefault="00631888" w:rsidP="00474644">
            <w:pPr>
              <w:numPr>
                <w:ilvl w:val="0"/>
                <w:numId w:val="90"/>
              </w:numPr>
              <w:suppressAutoHyphens w:val="0"/>
              <w:spacing w:before="40" w:beforeAutospacing="1" w:after="40"/>
              <w:ind w:left="454" w:hanging="454"/>
              <w:contextualSpacing/>
              <w:jc w:val="left"/>
              <w:rPr>
                <w:b/>
                <w:lang w:val="el-GR"/>
              </w:rPr>
            </w:pPr>
            <w:r w:rsidRPr="00E419DC">
              <w:rPr>
                <w:b/>
                <w:lang w:val="el-GR"/>
              </w:rPr>
              <w:t xml:space="preserve">Έκθεση αποτελεσμάτων πιλοτικής </w:t>
            </w:r>
            <w:proofErr w:type="spellStart"/>
            <w:r w:rsidRPr="00E419DC">
              <w:rPr>
                <w:b/>
                <w:lang w:val="el-GR"/>
              </w:rPr>
              <w:t>ψηφιοποίησης</w:t>
            </w:r>
            <w:proofErr w:type="spellEnd"/>
            <w:r w:rsidRPr="00E419DC">
              <w:rPr>
                <w:b/>
                <w:lang w:val="el-GR"/>
              </w:rPr>
              <w:t xml:space="preserve"> – Προτάσεις βελτίωσης</w:t>
            </w:r>
          </w:p>
        </w:tc>
        <w:tc>
          <w:tcPr>
            <w:tcW w:w="3457" w:type="pct"/>
          </w:tcPr>
          <w:p w14:paraId="72A96134" w14:textId="77777777" w:rsidR="00631888" w:rsidRPr="00E74016" w:rsidRDefault="00631888" w:rsidP="003026C0">
            <w:pPr>
              <w:suppressAutoHyphens w:val="0"/>
              <w:spacing w:before="40" w:after="40"/>
              <w:rPr>
                <w:lang w:val="el-GR"/>
              </w:rPr>
            </w:pPr>
            <w:r>
              <w:rPr>
                <w:lang w:val="el-GR"/>
              </w:rPr>
              <w:t>Σύμφωνα με το «</w:t>
            </w:r>
            <w:r w:rsidRPr="00432482">
              <w:rPr>
                <w:rFonts w:eastAsia="SimSun"/>
                <w:lang w:val="el-GR"/>
              </w:rPr>
              <w:t>Εξειδικευμένο Σχέδιο Ποιοτικού &amp; Ποσοτικού Ελέγχου Σάρωσης ΦΔ</w:t>
            </w:r>
            <w:r>
              <w:rPr>
                <w:rFonts w:eastAsia="SimSun"/>
                <w:lang w:val="el-GR"/>
              </w:rPr>
              <w:t>» του Π2. Μελέτης Εφαρμογής</w:t>
            </w:r>
            <w:r w:rsidRPr="00E74016">
              <w:rPr>
                <w:rFonts w:eastAsia="SimSun"/>
                <w:lang w:val="el-GR"/>
              </w:rPr>
              <w:t xml:space="preserve"> </w:t>
            </w:r>
            <w:r>
              <w:rPr>
                <w:rFonts w:eastAsia="SimSun"/>
                <w:lang w:val="el-GR"/>
              </w:rPr>
              <w:t xml:space="preserve">και την μεθοδολογική προσέγγιση που θα περιλαμβάνεται στο </w:t>
            </w:r>
            <w:r w:rsidRPr="00E74016">
              <w:rPr>
                <w:rFonts w:eastAsia="SimSun"/>
                <w:lang w:val="el-GR"/>
              </w:rPr>
              <w:t>Τεύχος Ανάλυσης Απαιτήσεων</w:t>
            </w:r>
            <w:r>
              <w:rPr>
                <w:rFonts w:eastAsia="SimSun"/>
                <w:lang w:val="el-GR"/>
              </w:rPr>
              <w:t>.</w:t>
            </w:r>
          </w:p>
        </w:tc>
      </w:tr>
      <w:tr w:rsidR="00631888" w:rsidRPr="00A9667F" w14:paraId="2BBF2CAA"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7A9C6F90" w14:textId="77777777" w:rsidR="00631888" w:rsidRPr="00274B25" w:rsidRDefault="00631888" w:rsidP="00474644">
            <w:pPr>
              <w:pStyle w:val="aff"/>
              <w:numPr>
                <w:ilvl w:val="0"/>
                <w:numId w:val="90"/>
              </w:numPr>
              <w:ind w:left="454" w:hanging="454"/>
              <w:rPr>
                <w:b/>
                <w:lang w:val="el-GR" w:eastAsia="en-US"/>
              </w:rPr>
            </w:pPr>
            <w:proofErr w:type="spellStart"/>
            <w:r w:rsidRPr="00274B25">
              <w:rPr>
                <w:b/>
              </w:rPr>
              <w:t>Μηνι</w:t>
            </w:r>
            <w:proofErr w:type="spellEnd"/>
            <w:r w:rsidRPr="00274B25">
              <w:rPr>
                <w:b/>
              </w:rPr>
              <w:t xml:space="preserve">αίες </w:t>
            </w:r>
            <w:proofErr w:type="spellStart"/>
            <w:r w:rsidRPr="00274B25">
              <w:rPr>
                <w:b/>
              </w:rPr>
              <w:t>Αν</w:t>
            </w:r>
            <w:proofErr w:type="spellEnd"/>
            <w:r w:rsidRPr="00274B25">
              <w:rPr>
                <w:b/>
              </w:rPr>
              <w:t>αφορές</w:t>
            </w:r>
          </w:p>
        </w:tc>
        <w:tc>
          <w:tcPr>
            <w:tcW w:w="3457" w:type="pct"/>
          </w:tcPr>
          <w:p w14:paraId="5E70E2F1" w14:textId="77777777" w:rsidR="00631888" w:rsidRPr="00274B25" w:rsidRDefault="00631888" w:rsidP="003026C0">
            <w:pPr>
              <w:widowControl w:val="0"/>
              <w:spacing w:before="60" w:after="60"/>
              <w:rPr>
                <w:lang w:val="el-GR"/>
              </w:rPr>
            </w:pPr>
            <w:r w:rsidRPr="00274B25">
              <w:rPr>
                <w:lang w:val="el-GR"/>
              </w:rPr>
              <w:t xml:space="preserve">Μηνιαίες Αναφορές Προόδου </w:t>
            </w:r>
            <w:proofErr w:type="spellStart"/>
            <w:r w:rsidRPr="00274B25">
              <w:rPr>
                <w:lang w:val="el-GR"/>
              </w:rPr>
              <w:t>ψηφιοποίησης</w:t>
            </w:r>
            <w:proofErr w:type="spellEnd"/>
            <w:r w:rsidRPr="00274B25">
              <w:rPr>
                <w:lang w:val="el-GR"/>
              </w:rPr>
              <w:t>, και αποθήκευσης και συμπληρωμένες καταστάσεις ελέγχου για το υλικό που έχει σαρωθεί</w:t>
            </w:r>
            <w:r>
              <w:rPr>
                <w:lang w:val="el-GR"/>
              </w:rPr>
              <w:t xml:space="preserve"> (</w:t>
            </w:r>
            <w:r w:rsidRPr="00BF711A">
              <w:rPr>
                <w:b/>
                <w:bCs/>
                <w:i/>
                <w:iCs/>
                <w:lang w:val="el-GR"/>
              </w:rPr>
              <w:t>μέσω της εφαρμογής Παρακολούθησης</w:t>
            </w:r>
            <w:r>
              <w:rPr>
                <w:lang w:val="el-GR"/>
              </w:rPr>
              <w:t>)</w:t>
            </w:r>
            <w:r w:rsidRPr="00274B25">
              <w:rPr>
                <w:lang w:val="el-GR"/>
              </w:rPr>
              <w:t>.</w:t>
            </w:r>
          </w:p>
        </w:tc>
      </w:tr>
      <w:tr w:rsidR="00631888" w:rsidRPr="00A9667F" w14:paraId="2C6CBC5D"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60214BEC" w14:textId="77777777" w:rsidR="00631888" w:rsidRPr="00274B25" w:rsidRDefault="00631888" w:rsidP="00474644">
            <w:pPr>
              <w:pStyle w:val="aff"/>
              <w:numPr>
                <w:ilvl w:val="0"/>
                <w:numId w:val="90"/>
              </w:numPr>
              <w:ind w:left="454" w:hanging="454"/>
              <w:rPr>
                <w:b/>
                <w:lang w:val="el-GR" w:eastAsia="en-US"/>
              </w:rPr>
            </w:pPr>
            <w:r w:rsidRPr="00BE6C22">
              <w:rPr>
                <w:b/>
                <w:lang w:val="el-GR"/>
              </w:rPr>
              <w:t>Ψηφιοποιημένο και τεκμηριωμένο υλικό για τελικό έλεγχο</w:t>
            </w:r>
          </w:p>
        </w:tc>
        <w:tc>
          <w:tcPr>
            <w:tcW w:w="3457" w:type="pct"/>
          </w:tcPr>
          <w:p w14:paraId="786A9896" w14:textId="77777777" w:rsidR="00631888" w:rsidRPr="00274B25" w:rsidRDefault="00631888" w:rsidP="003026C0">
            <w:pPr>
              <w:widowControl w:val="0"/>
              <w:spacing w:after="60"/>
              <w:jc w:val="left"/>
              <w:rPr>
                <w:lang w:val="el-GR"/>
              </w:rPr>
            </w:pPr>
            <w:r w:rsidRPr="00274B25">
              <w:rPr>
                <w:lang w:val="el-GR"/>
              </w:rPr>
              <w:t xml:space="preserve">Σύμφωνα με τις απαιτήσεις της παραγράφου </w:t>
            </w:r>
            <w:hyperlink w:anchor="_Παραγόμενα_προϊόντα_σάρωσης" w:history="1">
              <w:r w:rsidRPr="001B12C8">
                <w:rPr>
                  <w:rStyle w:val="-"/>
                  <w:lang w:val="el-GR"/>
                </w:rPr>
                <w:t>Παραγόμενα προϊόντα σάρωσης</w:t>
              </w:r>
            </w:hyperlink>
            <w:r>
              <w:rPr>
                <w:lang w:val="el-GR"/>
              </w:rPr>
              <w:t xml:space="preserve"> </w:t>
            </w:r>
            <w:r w:rsidRPr="00274B25">
              <w:rPr>
                <w:lang w:val="el-GR"/>
              </w:rPr>
              <w:t>με τ</w:t>
            </w:r>
            <w:r>
              <w:rPr>
                <w:lang w:val="el-GR"/>
              </w:rPr>
              <w:t>ο</w:t>
            </w:r>
            <w:r w:rsidRPr="00274B25">
              <w:rPr>
                <w:lang w:val="el-GR"/>
              </w:rPr>
              <w:t xml:space="preserve"> σωστό όνομα αρχείου.</w:t>
            </w:r>
          </w:p>
        </w:tc>
      </w:tr>
      <w:bookmarkEnd w:id="670"/>
    </w:tbl>
    <w:p w14:paraId="6282F7A7" w14:textId="77777777" w:rsidR="00631888" w:rsidRDefault="00631888" w:rsidP="00631888">
      <w:pPr>
        <w:rPr>
          <w:lang w:val="el-GR"/>
        </w:rPr>
      </w:pPr>
    </w:p>
    <w:p w14:paraId="5563A087" w14:textId="77777777" w:rsidR="00631888" w:rsidRDefault="00631888" w:rsidP="00631888">
      <w:pPr>
        <w:rPr>
          <w:rFonts w:eastAsia="SimSun"/>
          <w:lang w:val="el-GR"/>
        </w:rPr>
      </w:pPr>
    </w:p>
    <w:p w14:paraId="6A12333B" w14:textId="77777777" w:rsidR="00631888" w:rsidRDefault="00631888" w:rsidP="00483B35">
      <w:pPr>
        <w:pStyle w:val="5"/>
        <w:numPr>
          <w:ilvl w:val="0"/>
          <w:numId w:val="28"/>
        </w:numPr>
        <w:tabs>
          <w:tab w:val="num" w:pos="810"/>
        </w:tabs>
        <w:ind w:left="1080"/>
        <w:rPr>
          <w:rFonts w:eastAsia="SimSun" w:cs="Tahoma"/>
          <w:lang w:val="el-GR"/>
        </w:rPr>
      </w:pPr>
      <w:r w:rsidRPr="00EF2204">
        <w:rPr>
          <w:rFonts w:eastAsia="SimSun" w:cs="Tahoma"/>
          <w:lang w:val="el-GR"/>
        </w:rPr>
        <w:t xml:space="preserve">Φάση </w:t>
      </w:r>
      <w:r>
        <w:rPr>
          <w:rFonts w:eastAsia="SimSun" w:cs="Tahoma"/>
          <w:lang w:val="el-GR"/>
        </w:rPr>
        <w:t>4</w:t>
      </w:r>
      <w:r w:rsidRPr="00EF2204">
        <w:rPr>
          <w:rFonts w:eastAsia="SimSun" w:cs="Tahoma"/>
          <w:lang w:val="el-GR"/>
        </w:rPr>
        <w:t xml:space="preserve">: </w:t>
      </w:r>
      <w:r>
        <w:rPr>
          <w:rFonts w:eastAsia="SimSun" w:cs="Tahoma"/>
          <w:lang w:val="el-GR"/>
        </w:rPr>
        <w:t>Εισαγωγή Δεδομένων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1"/>
        <w:gridCol w:w="6657"/>
      </w:tblGrid>
      <w:tr w:rsidR="00631888" w:rsidRPr="002505A1" w14:paraId="73BBD2B9" w14:textId="77777777" w:rsidTr="003026C0">
        <w:trPr>
          <w:trHeight w:val="399"/>
          <w:jc w:val="center"/>
        </w:trPr>
        <w:tc>
          <w:tcPr>
            <w:tcW w:w="5000" w:type="pct"/>
            <w:gridSpan w:val="2"/>
            <w:shd w:val="clear" w:color="auto" w:fill="FBE4D5" w:themeFill="accent2" w:themeFillTint="33"/>
            <w:vAlign w:val="center"/>
          </w:tcPr>
          <w:p w14:paraId="5744569E" w14:textId="77777777" w:rsidR="00631888" w:rsidRPr="00402D09" w:rsidRDefault="00631888" w:rsidP="003026C0">
            <w:pPr>
              <w:spacing w:after="0"/>
              <w:rPr>
                <w:b/>
                <w:color w:val="000000"/>
                <w:lang w:val="el-GR"/>
              </w:rPr>
            </w:pPr>
            <w:r w:rsidRPr="00402D09">
              <w:rPr>
                <w:b/>
                <w:lang w:val="el-GR"/>
              </w:rPr>
              <w:t xml:space="preserve">Φάση Φ4: </w:t>
            </w:r>
            <w:r w:rsidRPr="00402D09">
              <w:rPr>
                <w:rFonts w:eastAsia="SimSun"/>
                <w:b/>
                <w:lang w:val="el-GR"/>
              </w:rPr>
              <w:t>Εισαγωγή Δεδομένων</w:t>
            </w:r>
          </w:p>
        </w:tc>
      </w:tr>
      <w:tr w:rsidR="00631888" w:rsidRPr="00A9667F" w14:paraId="05874A63" w14:textId="77777777" w:rsidTr="003026C0">
        <w:trPr>
          <w:jc w:val="center"/>
        </w:trPr>
        <w:tc>
          <w:tcPr>
            <w:tcW w:w="5000" w:type="pct"/>
            <w:gridSpan w:val="2"/>
          </w:tcPr>
          <w:p w14:paraId="078FEF8F" w14:textId="77777777" w:rsidR="00631888" w:rsidRDefault="00631888" w:rsidP="003026C0">
            <w:pPr>
              <w:rPr>
                <w:rFonts w:eastAsia="SimSun"/>
                <w:lang w:val="el-GR"/>
              </w:rPr>
            </w:pPr>
            <w:r w:rsidRPr="0001542C">
              <w:rPr>
                <w:rFonts w:eastAsia="SimSun"/>
                <w:lang w:val="el-GR"/>
              </w:rPr>
              <w:t xml:space="preserve">Οι υποχρεώσεις του Αναδόχου κατά τη διάρκεια της Φάσης </w:t>
            </w:r>
            <w:r>
              <w:rPr>
                <w:rFonts w:eastAsia="SimSun"/>
                <w:lang w:val="el-GR"/>
              </w:rPr>
              <w:t>4</w:t>
            </w:r>
            <w:r w:rsidRPr="0001542C">
              <w:rPr>
                <w:rFonts w:eastAsia="SimSun"/>
                <w:lang w:val="el-GR"/>
              </w:rPr>
              <w:t xml:space="preserve"> είναι η τεκμηρίωση των ΦΔ με τη μέθοδο πληκτρολόγησης ή μετάπτωσης/επιβεβαίωσης, καθώς και η μετάπτωση των σαρωμένων ΦΔ και των στοιχείων τεκμηρίωσης στο Πληροφοριακό Σύστημα Διαχείρισης Εγγράφων, σύμφωνα με τα οριζόμενα στην Παρ.</w:t>
            </w:r>
            <w:r>
              <w:rPr>
                <w:rFonts w:eastAsia="SimSun"/>
                <w:lang w:val="el-GR"/>
              </w:rPr>
              <w:t xml:space="preserve">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"_Υπηρεσ</w:instrText>
            </w:r>
            <w:r w:rsidR="00162752" w:rsidRPr="00A9667F">
              <w:rPr>
                <w:lang w:val="el-GR"/>
              </w:rPr>
              <w:instrText xml:space="preserve">ίες_Καταχώρησης_Δεδομένων" </w:instrText>
            </w:r>
            <w:r w:rsidR="00162752">
              <w:fldChar w:fldCharType="separate"/>
            </w:r>
            <w:r w:rsidRPr="00402D09">
              <w:rPr>
                <w:rStyle w:val="-"/>
                <w:rFonts w:eastAsia="SimSun"/>
                <w:lang w:val="el-GR"/>
              </w:rPr>
              <w:t>Υπηρεσίες Καταχώρησης Δεδομένων - Μετάπτωσης</w:t>
            </w:r>
            <w:r w:rsidR="00162752">
              <w:rPr>
                <w:rStyle w:val="-"/>
                <w:rFonts w:eastAsia="SimSun"/>
                <w:lang w:val="el-GR"/>
              </w:rPr>
              <w:fldChar w:fldCharType="end"/>
            </w:r>
            <w:r>
              <w:rPr>
                <w:rFonts w:eastAsia="SimSun"/>
                <w:lang w:val="el-GR"/>
              </w:rPr>
              <w:t>.</w:t>
            </w:r>
          </w:p>
          <w:p w14:paraId="37E5E73D" w14:textId="77777777" w:rsidR="00631888" w:rsidRDefault="00631888" w:rsidP="003026C0">
            <w:pPr>
              <w:rPr>
                <w:rFonts w:eastAsia="SimSun"/>
                <w:lang w:val="el-GR"/>
              </w:rPr>
            </w:pPr>
          </w:p>
          <w:p w14:paraId="09E4E209" w14:textId="77777777" w:rsidR="00631888" w:rsidRPr="009D05CF" w:rsidRDefault="00631888" w:rsidP="003026C0">
            <w:pPr>
              <w:rPr>
                <w:rFonts w:eastAsia="SimSun"/>
                <w:lang w:val="el-GR"/>
              </w:rPr>
            </w:pPr>
            <w:r>
              <w:rPr>
                <w:rFonts w:eastAsia="SimSun"/>
                <w:lang w:val="el-GR"/>
              </w:rPr>
              <w:t xml:space="preserve">Στο πρώτο βήμα της </w:t>
            </w:r>
            <w:r w:rsidRPr="00064A52">
              <w:rPr>
                <w:rFonts w:eastAsia="SimSun"/>
                <w:lang w:val="el-GR"/>
              </w:rPr>
              <w:t xml:space="preserve">Φ4, περιλαμβάνεται ο ορισμός και προσδιορισμός των δεδομένων και </w:t>
            </w:r>
            <w:proofErr w:type="spellStart"/>
            <w:r w:rsidRPr="00064A52">
              <w:rPr>
                <w:rFonts w:eastAsia="SimSun"/>
                <w:lang w:val="el-GR"/>
              </w:rPr>
              <w:t>μεταδεδομένων</w:t>
            </w:r>
            <w:proofErr w:type="spellEnd"/>
            <w:r w:rsidRPr="00064A52">
              <w:rPr>
                <w:rFonts w:eastAsia="SimSun"/>
                <w:lang w:val="el-GR"/>
              </w:rPr>
              <w:t xml:space="preserve"> που θα χρησιμοποιηθούν για τον αρχικό έλεγχο (πιλοτικό έργο), σύμφωνα με τη Μελέτη Εφαρμογής.  Αρχικά</w:t>
            </w:r>
            <w:r w:rsidRPr="009D05CF">
              <w:rPr>
                <w:rFonts w:eastAsia="SimSun"/>
                <w:lang w:val="el-GR"/>
              </w:rPr>
              <w:t xml:space="preserve"> θα καταχωρηθούν τα </w:t>
            </w:r>
            <w:r>
              <w:rPr>
                <w:rFonts w:eastAsia="SimSun"/>
                <w:lang w:val="el-GR"/>
              </w:rPr>
              <w:t xml:space="preserve">δεδομένα και </w:t>
            </w:r>
            <w:proofErr w:type="spellStart"/>
            <w:r w:rsidRPr="009D05CF">
              <w:rPr>
                <w:rFonts w:eastAsia="SimSun"/>
                <w:lang w:val="el-GR"/>
              </w:rPr>
              <w:t>μεταδεδομένα</w:t>
            </w:r>
            <w:proofErr w:type="spellEnd"/>
            <w:r w:rsidRPr="009D05CF">
              <w:rPr>
                <w:rFonts w:eastAsia="SimSun"/>
                <w:lang w:val="el-GR"/>
              </w:rPr>
              <w:t xml:space="preserve"> σε  ένα περιορισμένο σε όγκο αλλά αντιπροσωπευτικό δείγμα των ψηφιοποιημένων δανείων  (5% του συνολικού όγκου), προκειμένου να επαληθευτεί η μεθοδολογία των πεδίων των </w:t>
            </w:r>
            <w:proofErr w:type="spellStart"/>
            <w:r w:rsidRPr="009D05CF">
              <w:rPr>
                <w:rFonts w:eastAsia="SimSun"/>
                <w:lang w:val="el-GR"/>
              </w:rPr>
              <w:t>μεταδεδομένων</w:t>
            </w:r>
            <w:proofErr w:type="spellEnd"/>
            <w:r w:rsidRPr="009D05CF">
              <w:rPr>
                <w:rFonts w:eastAsia="SimSun"/>
                <w:lang w:val="el-GR"/>
              </w:rPr>
              <w:t xml:space="preserve"> και  να προταθούν </w:t>
            </w:r>
            <w:r>
              <w:rPr>
                <w:rFonts w:eastAsia="SimSun"/>
                <w:lang w:val="el-GR"/>
              </w:rPr>
              <w:t xml:space="preserve">τυχόν </w:t>
            </w:r>
            <w:r w:rsidRPr="009D05CF">
              <w:rPr>
                <w:rFonts w:eastAsia="SimSun"/>
                <w:lang w:val="el-GR"/>
              </w:rPr>
              <w:t xml:space="preserve">αλλαγές που θα διασφαλίσουν την υλοποίηση των </w:t>
            </w:r>
            <w:proofErr w:type="spellStart"/>
            <w:r w:rsidRPr="009D05CF">
              <w:rPr>
                <w:rFonts w:eastAsia="SimSun"/>
                <w:lang w:val="el-GR"/>
              </w:rPr>
              <w:t>μεταδεδομένων</w:t>
            </w:r>
            <w:proofErr w:type="spellEnd"/>
            <w:r w:rsidRPr="009D05CF">
              <w:rPr>
                <w:rFonts w:eastAsia="SimSun"/>
                <w:lang w:val="el-GR"/>
              </w:rPr>
              <w:t xml:space="preserve"> και των μεθόδων αποτίμησης των ακινήτων</w:t>
            </w:r>
            <w:r w:rsidRPr="009B36FB">
              <w:rPr>
                <w:rFonts w:eastAsia="SimSun"/>
                <w:lang w:val="el-GR"/>
              </w:rPr>
              <w:t xml:space="preserve"> (</w:t>
            </w:r>
            <w:r w:rsidRPr="009B36FB">
              <w:rPr>
                <w:rFonts w:eastAsia="SimSun"/>
                <w:b/>
                <w:bCs/>
                <w:lang w:val="el-GR"/>
              </w:rPr>
              <w:t xml:space="preserve">πιλοτικό έργο </w:t>
            </w:r>
            <w:proofErr w:type="spellStart"/>
            <w:r w:rsidRPr="009B36FB">
              <w:rPr>
                <w:rFonts w:eastAsia="SimSun"/>
                <w:b/>
                <w:bCs/>
                <w:lang w:val="el-GR"/>
              </w:rPr>
              <w:t>μεταδεδομένων</w:t>
            </w:r>
            <w:proofErr w:type="spellEnd"/>
            <w:r>
              <w:rPr>
                <w:rFonts w:eastAsia="SimSun"/>
                <w:lang w:val="el-GR"/>
              </w:rPr>
              <w:t>)</w:t>
            </w:r>
            <w:r w:rsidRPr="009D05CF">
              <w:rPr>
                <w:rFonts w:eastAsia="SimSun"/>
                <w:lang w:val="el-GR"/>
              </w:rPr>
              <w:t>.</w:t>
            </w:r>
          </w:p>
          <w:p w14:paraId="2CC022B3" w14:textId="77777777" w:rsidR="00631888" w:rsidRPr="009D05CF" w:rsidRDefault="00631888" w:rsidP="003026C0">
            <w:pPr>
              <w:rPr>
                <w:rFonts w:eastAsia="SimSun"/>
                <w:lang w:val="el-GR"/>
              </w:rPr>
            </w:pPr>
            <w:r w:rsidRPr="009D05CF">
              <w:rPr>
                <w:rFonts w:eastAsia="SimSun"/>
                <w:lang w:val="el-GR"/>
              </w:rPr>
              <w:t>Στη φάση αυτή περιλαμβάνονται επιπλέον:</w:t>
            </w:r>
          </w:p>
          <w:p w14:paraId="6200060A" w14:textId="77777777" w:rsidR="00631888" w:rsidRPr="009D05CF" w:rsidRDefault="00631888" w:rsidP="003026C0">
            <w:pPr>
              <w:rPr>
                <w:rFonts w:eastAsia="SimSun"/>
                <w:lang w:val="el-GR"/>
              </w:rPr>
            </w:pPr>
            <w:r w:rsidRPr="009D05CF">
              <w:rPr>
                <w:rFonts w:eastAsia="SimSun"/>
                <w:lang w:val="el-GR"/>
              </w:rPr>
              <w:lastRenderedPageBreak/>
              <w:t xml:space="preserve">• Η επιστημονική τεκμηρίωση, η αναζήτηση κάθε φακέλου και εγγράφου μέσω των </w:t>
            </w:r>
            <w:proofErr w:type="spellStart"/>
            <w:r w:rsidRPr="009D05CF">
              <w:rPr>
                <w:rFonts w:eastAsia="SimSun"/>
                <w:lang w:val="el-GR"/>
              </w:rPr>
              <w:t>μεταδεδομένων</w:t>
            </w:r>
            <w:proofErr w:type="spellEnd"/>
          </w:p>
          <w:p w14:paraId="35F4A5BE" w14:textId="77777777" w:rsidR="00631888" w:rsidRPr="00274B25" w:rsidRDefault="00631888" w:rsidP="003026C0">
            <w:pPr>
              <w:rPr>
                <w:lang w:val="el-GR"/>
              </w:rPr>
            </w:pPr>
            <w:r w:rsidRPr="009D05CF">
              <w:rPr>
                <w:rFonts w:eastAsia="SimSun"/>
                <w:lang w:val="el-GR"/>
              </w:rPr>
              <w:t xml:space="preserve">• Ο δειγματοληπτικός έλεγχος των </w:t>
            </w:r>
            <w:proofErr w:type="spellStart"/>
            <w:r w:rsidRPr="009D05CF">
              <w:rPr>
                <w:rFonts w:eastAsia="SimSun"/>
                <w:lang w:val="el-GR"/>
              </w:rPr>
              <w:t>μεταδεδομένων</w:t>
            </w:r>
            <w:proofErr w:type="spellEnd"/>
          </w:p>
        </w:tc>
      </w:tr>
      <w:tr w:rsidR="00631888" w:rsidRPr="00274B25" w14:paraId="08EC7890"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43" w:type="pct"/>
            <w:shd w:val="clear" w:color="auto" w:fill="E6E6E6"/>
            <w:vAlign w:val="center"/>
          </w:tcPr>
          <w:p w14:paraId="323D5BB5" w14:textId="77777777" w:rsidR="00631888" w:rsidRPr="00274B25" w:rsidRDefault="00631888" w:rsidP="003026C0">
            <w:pPr>
              <w:widowControl w:val="0"/>
              <w:suppressAutoHyphens w:val="0"/>
              <w:spacing w:before="60" w:after="60"/>
              <w:jc w:val="left"/>
              <w:rPr>
                <w:b/>
                <w:lang w:val="el-GR" w:eastAsia="en-US"/>
              </w:rPr>
            </w:pPr>
            <w:r w:rsidRPr="00274B25">
              <w:rPr>
                <w:b/>
                <w:lang w:val="el-GR" w:eastAsia="en-US"/>
              </w:rPr>
              <w:lastRenderedPageBreak/>
              <w:t>Τίτλος Παραδοτέου</w:t>
            </w:r>
          </w:p>
        </w:tc>
        <w:tc>
          <w:tcPr>
            <w:tcW w:w="3457" w:type="pct"/>
            <w:shd w:val="clear" w:color="auto" w:fill="E6E6E6"/>
            <w:vAlign w:val="center"/>
          </w:tcPr>
          <w:p w14:paraId="76F3FAE1" w14:textId="77777777" w:rsidR="00631888" w:rsidRPr="00274B25" w:rsidRDefault="00631888" w:rsidP="003026C0">
            <w:pPr>
              <w:widowControl w:val="0"/>
              <w:suppressAutoHyphens w:val="0"/>
              <w:spacing w:before="60" w:after="60"/>
              <w:jc w:val="left"/>
              <w:rPr>
                <w:b/>
                <w:lang w:val="el-GR" w:eastAsia="en-US"/>
              </w:rPr>
            </w:pPr>
            <w:r w:rsidRPr="00274B25">
              <w:rPr>
                <w:b/>
                <w:lang w:val="el-GR" w:eastAsia="en-US"/>
              </w:rPr>
              <w:t xml:space="preserve">Περιγραφή Παραδοτέου </w:t>
            </w:r>
          </w:p>
        </w:tc>
      </w:tr>
      <w:tr w:rsidR="00631888" w:rsidRPr="00336E02" w14:paraId="3D50F04E"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D9D24C" w14:textId="77777777" w:rsidR="00631888" w:rsidRPr="00F9519E" w:rsidRDefault="00631888" w:rsidP="00474644">
            <w:pPr>
              <w:pStyle w:val="aff"/>
              <w:numPr>
                <w:ilvl w:val="0"/>
                <w:numId w:val="90"/>
              </w:numPr>
              <w:ind w:left="454" w:hanging="425"/>
              <w:rPr>
                <w:b/>
                <w:lang w:val="el-GR"/>
              </w:rPr>
            </w:pPr>
            <w:r w:rsidRPr="00F9519E">
              <w:rPr>
                <w:b/>
                <w:lang w:val="el-GR"/>
              </w:rPr>
              <w:t xml:space="preserve">Προσδιορισμός </w:t>
            </w:r>
            <w:proofErr w:type="spellStart"/>
            <w:r w:rsidRPr="00F9519E">
              <w:rPr>
                <w:b/>
                <w:lang w:val="el-GR"/>
              </w:rPr>
              <w:t>Μεταδεδομένων</w:t>
            </w:r>
            <w:proofErr w:type="spellEnd"/>
            <w:r w:rsidRPr="00F9519E">
              <w:rPr>
                <w:b/>
                <w:lang w:val="el-GR"/>
              </w:rPr>
              <w:t xml:space="preserve">  για αρχικό έλεγχο</w:t>
            </w:r>
          </w:p>
        </w:tc>
        <w:tc>
          <w:tcPr>
            <w:tcW w:w="3457" w:type="pct"/>
            <w:tcBorders>
              <w:top w:val="single" w:sz="4" w:space="0" w:color="auto"/>
              <w:left w:val="single" w:sz="4" w:space="0" w:color="auto"/>
              <w:bottom w:val="single" w:sz="4" w:space="0" w:color="auto"/>
              <w:right w:val="single" w:sz="4" w:space="0" w:color="auto"/>
            </w:tcBorders>
            <w:shd w:val="clear" w:color="auto" w:fill="auto"/>
            <w:vAlign w:val="center"/>
          </w:tcPr>
          <w:p w14:paraId="2965B156" w14:textId="77777777" w:rsidR="00631888" w:rsidRPr="00402D09" w:rsidRDefault="00631888" w:rsidP="003026C0">
            <w:pPr>
              <w:widowControl w:val="0"/>
              <w:suppressAutoHyphens w:val="0"/>
              <w:spacing w:before="60" w:after="60"/>
              <w:jc w:val="left"/>
              <w:rPr>
                <w:bCs/>
                <w:lang w:val="el-GR" w:eastAsia="en-US"/>
              </w:rPr>
            </w:pPr>
            <w:r w:rsidRPr="00402D09">
              <w:rPr>
                <w:bCs/>
                <w:lang w:val="el-GR" w:eastAsia="en-US"/>
              </w:rPr>
              <w:t>Σύμφωνα με το «Εξειδικευμένο Σχέδιο Ελέγχου και Διασφάλισης Ποιότητας Καταχώρησης στοιχείων ΦΔ και των μεταβολών τους» του Π2. Μελέτης Εφαρμογής και την μεθοδολογική προσέγγιση που θα περιλαμβάνεται στο Τεύχος Ανάλυσης Απαιτήσεων</w:t>
            </w:r>
            <w:r>
              <w:rPr>
                <w:bCs/>
                <w:lang w:val="el-GR" w:eastAsia="en-US"/>
              </w:rPr>
              <w:t xml:space="preserve">. </w:t>
            </w:r>
            <w:r w:rsidRPr="000B58FA">
              <w:rPr>
                <w:b/>
                <w:lang w:val="el-GR" w:eastAsia="en-US"/>
              </w:rPr>
              <w:t>Υποβάλλεται εντός του πρώτου μήνα της Φ4.</w:t>
            </w:r>
          </w:p>
        </w:tc>
      </w:tr>
      <w:tr w:rsidR="00631888" w:rsidRPr="00A9667F" w14:paraId="35661042"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FC5C9" w14:textId="77777777" w:rsidR="00631888" w:rsidRPr="00F9519E" w:rsidRDefault="00631888" w:rsidP="00474644">
            <w:pPr>
              <w:pStyle w:val="aff"/>
              <w:numPr>
                <w:ilvl w:val="0"/>
                <w:numId w:val="90"/>
              </w:numPr>
              <w:ind w:left="454" w:hanging="425"/>
              <w:rPr>
                <w:b/>
                <w:lang w:val="el-GR"/>
              </w:rPr>
            </w:pPr>
            <w:r w:rsidRPr="00F9519E">
              <w:rPr>
                <w:b/>
                <w:lang w:val="el-GR"/>
              </w:rPr>
              <w:t xml:space="preserve">Έκθεση αποτελεσμάτων πιλοτικού έργου </w:t>
            </w:r>
            <w:proofErr w:type="spellStart"/>
            <w:r w:rsidRPr="00F9519E">
              <w:rPr>
                <w:b/>
                <w:lang w:val="el-GR"/>
              </w:rPr>
              <w:t>μεταδεδομένων</w:t>
            </w:r>
            <w:proofErr w:type="spellEnd"/>
            <w:r w:rsidRPr="00F9519E">
              <w:rPr>
                <w:b/>
                <w:lang w:val="el-GR"/>
              </w:rPr>
              <w:t xml:space="preserve"> – Προτάσεις βελτίωσης</w:t>
            </w:r>
          </w:p>
        </w:tc>
        <w:tc>
          <w:tcPr>
            <w:tcW w:w="3457" w:type="pct"/>
            <w:tcBorders>
              <w:top w:val="single" w:sz="4" w:space="0" w:color="auto"/>
              <w:left w:val="single" w:sz="4" w:space="0" w:color="auto"/>
              <w:bottom w:val="single" w:sz="4" w:space="0" w:color="auto"/>
              <w:right w:val="single" w:sz="4" w:space="0" w:color="auto"/>
            </w:tcBorders>
            <w:shd w:val="clear" w:color="auto" w:fill="auto"/>
            <w:vAlign w:val="center"/>
          </w:tcPr>
          <w:p w14:paraId="0EF3ADFA" w14:textId="77777777" w:rsidR="00631888" w:rsidRPr="00402D09" w:rsidRDefault="00631888" w:rsidP="003026C0">
            <w:pPr>
              <w:widowControl w:val="0"/>
              <w:suppressAutoHyphens w:val="0"/>
              <w:spacing w:before="60" w:after="60"/>
              <w:jc w:val="left"/>
              <w:rPr>
                <w:bCs/>
                <w:lang w:val="el-GR" w:eastAsia="en-US"/>
              </w:rPr>
            </w:pPr>
            <w:r>
              <w:rPr>
                <w:bCs/>
                <w:lang w:val="el-GR" w:eastAsia="en-US"/>
              </w:rPr>
              <w:t xml:space="preserve">Αφορά το «πιλοτικό έργο </w:t>
            </w:r>
            <w:proofErr w:type="spellStart"/>
            <w:r>
              <w:rPr>
                <w:bCs/>
                <w:lang w:val="el-GR" w:eastAsia="en-US"/>
              </w:rPr>
              <w:t>μεταδεδομένων</w:t>
            </w:r>
            <w:proofErr w:type="spellEnd"/>
            <w:r>
              <w:rPr>
                <w:bCs/>
                <w:lang w:val="el-GR" w:eastAsia="en-US"/>
              </w:rPr>
              <w:t xml:space="preserve">» που αναφέρθηκε ανωτέρω, το οποίο έχει προσδιοριστεί θεωρητικά στο </w:t>
            </w:r>
            <w:r w:rsidRPr="00402D09">
              <w:rPr>
                <w:bCs/>
                <w:lang w:val="el-GR" w:eastAsia="en-US"/>
              </w:rPr>
              <w:t>«Εξειδικευμένο Σχέδιο Ελέγχου και Διασφάλισης Ποιότητας Καταχώρησης στοιχείων ΦΔ και των μεταβολών τους» του Π2. Μελέτης Εφαρμογής και την μεθοδολογική προσέγγιση που θα περιλαμβάνεται στο Τεύχος Ανάλυσης Απαιτήσεων</w:t>
            </w:r>
          </w:p>
        </w:tc>
      </w:tr>
      <w:tr w:rsidR="00631888" w:rsidRPr="00A9667F" w14:paraId="15F4DF2A"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278A95E9" w14:textId="77777777" w:rsidR="00631888" w:rsidRPr="00F9519E" w:rsidRDefault="00631888" w:rsidP="00474644">
            <w:pPr>
              <w:pStyle w:val="aff"/>
              <w:numPr>
                <w:ilvl w:val="0"/>
                <w:numId w:val="90"/>
              </w:numPr>
              <w:ind w:left="454" w:hanging="425"/>
              <w:rPr>
                <w:b/>
                <w:lang w:val="el-GR" w:eastAsia="en-US"/>
              </w:rPr>
            </w:pPr>
            <w:proofErr w:type="spellStart"/>
            <w:r w:rsidRPr="00F9519E">
              <w:rPr>
                <w:b/>
              </w:rPr>
              <w:t>Μηνι</w:t>
            </w:r>
            <w:proofErr w:type="spellEnd"/>
            <w:r w:rsidRPr="00F9519E">
              <w:rPr>
                <w:b/>
              </w:rPr>
              <w:t xml:space="preserve">αίες </w:t>
            </w:r>
            <w:proofErr w:type="spellStart"/>
            <w:r w:rsidRPr="00F9519E">
              <w:rPr>
                <w:b/>
              </w:rPr>
              <w:t>Αν</w:t>
            </w:r>
            <w:proofErr w:type="spellEnd"/>
            <w:r w:rsidRPr="00F9519E">
              <w:rPr>
                <w:b/>
              </w:rPr>
              <w:t>αφορές</w:t>
            </w:r>
          </w:p>
        </w:tc>
        <w:tc>
          <w:tcPr>
            <w:tcW w:w="3457" w:type="pct"/>
          </w:tcPr>
          <w:p w14:paraId="0AA5CEA2" w14:textId="77777777" w:rsidR="00631888" w:rsidRPr="00274B25" w:rsidRDefault="00631888" w:rsidP="003026C0">
            <w:pPr>
              <w:widowControl w:val="0"/>
              <w:spacing w:before="60" w:after="60"/>
              <w:rPr>
                <w:lang w:val="el-GR"/>
              </w:rPr>
            </w:pPr>
            <w:r w:rsidRPr="00274B25">
              <w:rPr>
                <w:lang w:val="el-GR"/>
              </w:rPr>
              <w:t xml:space="preserve">Μηνιαίες Αναφορές Προόδου </w:t>
            </w:r>
            <w:r>
              <w:rPr>
                <w:lang w:val="el-GR"/>
              </w:rPr>
              <w:t>καταχώρησης</w:t>
            </w:r>
            <w:r w:rsidRPr="00274B25">
              <w:rPr>
                <w:lang w:val="el-GR"/>
              </w:rPr>
              <w:t xml:space="preserve">, </w:t>
            </w:r>
            <w:r>
              <w:rPr>
                <w:lang w:val="el-GR"/>
              </w:rPr>
              <w:t xml:space="preserve">(με χρήση της </w:t>
            </w:r>
            <w:hyperlink w:anchor="_Λειτουργικές_Προδιαγραφές_Εφαρμογής_2" w:history="1">
              <w:r w:rsidRPr="000B58FA">
                <w:rPr>
                  <w:rStyle w:val="-"/>
                  <w:lang w:val="el-GR"/>
                </w:rPr>
                <w:t xml:space="preserve"> Εφαρμογής παρακολούθησης πορείας σαρώσεων &amp; καταχωρήσεων</w:t>
              </w:r>
            </w:hyperlink>
            <w:r>
              <w:rPr>
                <w:lang w:val="el-GR"/>
              </w:rPr>
              <w:t>)</w:t>
            </w:r>
          </w:p>
        </w:tc>
      </w:tr>
      <w:tr w:rsidR="00631888" w:rsidRPr="00A9667F" w14:paraId="38F8F577"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6E221E94" w14:textId="77777777" w:rsidR="00631888" w:rsidRPr="00F9519E" w:rsidRDefault="00631888" w:rsidP="00474644">
            <w:pPr>
              <w:pStyle w:val="aff"/>
              <w:numPr>
                <w:ilvl w:val="0"/>
                <w:numId w:val="90"/>
              </w:numPr>
              <w:ind w:left="454" w:hanging="425"/>
              <w:rPr>
                <w:b/>
                <w:bCs/>
                <w:lang w:val="el-GR" w:eastAsia="en-US"/>
              </w:rPr>
            </w:pPr>
            <w:proofErr w:type="spellStart"/>
            <w:r w:rsidRPr="00F9519E">
              <w:rPr>
                <w:rFonts w:eastAsia="SimSun"/>
                <w:b/>
                <w:bCs/>
                <w:lang w:val="el-GR"/>
              </w:rPr>
              <w:t>Μεταδεδ</w:t>
            </w:r>
            <w:proofErr w:type="spellEnd"/>
            <w:r w:rsidRPr="00F9519E">
              <w:rPr>
                <w:rFonts w:eastAsia="SimSun"/>
                <w:b/>
                <w:bCs/>
                <w:lang w:val="en-US"/>
              </w:rPr>
              <w:t>o</w:t>
            </w:r>
            <w:r w:rsidRPr="00F9519E">
              <w:rPr>
                <w:rFonts w:eastAsia="SimSun"/>
                <w:b/>
                <w:bCs/>
                <w:lang w:val="el-GR"/>
              </w:rPr>
              <w:t>μένα για τελικό έλεγχο</w:t>
            </w:r>
          </w:p>
        </w:tc>
        <w:tc>
          <w:tcPr>
            <w:tcW w:w="3457" w:type="pct"/>
          </w:tcPr>
          <w:p w14:paraId="2DFC092E" w14:textId="77777777" w:rsidR="00631888" w:rsidRPr="00274B25" w:rsidRDefault="00631888" w:rsidP="003026C0">
            <w:pPr>
              <w:widowControl w:val="0"/>
              <w:spacing w:after="60"/>
              <w:jc w:val="left"/>
              <w:rPr>
                <w:lang w:val="el-GR"/>
              </w:rPr>
            </w:pPr>
            <w:r w:rsidRPr="00274B25">
              <w:rPr>
                <w:lang w:val="el-GR"/>
              </w:rPr>
              <w:t xml:space="preserve">Σύμφωνα με τις απαιτήσεις της παραγράφου </w:t>
            </w:r>
            <w:hyperlink w:anchor="_Απαιτήσεις_Μετάπτωσης_Υλικού" w:history="1">
              <w:r w:rsidRPr="00402D09">
                <w:rPr>
                  <w:rStyle w:val="-"/>
                  <w:lang w:val="el-GR"/>
                </w:rPr>
                <w:t xml:space="preserve">Απαιτήσεις Μετάπτωσης Υλικού </w:t>
              </w:r>
              <w:proofErr w:type="spellStart"/>
              <w:r w:rsidRPr="00402D09">
                <w:rPr>
                  <w:rStyle w:val="-"/>
                  <w:lang w:val="el-GR"/>
                </w:rPr>
                <w:t>Ψηφιοποίησης</w:t>
              </w:r>
              <w:proofErr w:type="spellEnd"/>
              <w:r w:rsidRPr="00402D09">
                <w:rPr>
                  <w:rStyle w:val="-"/>
                  <w:lang w:val="el-GR"/>
                </w:rPr>
                <w:t xml:space="preserve"> και Εισαγωγής Δεδομένων / </w:t>
              </w:r>
              <w:proofErr w:type="spellStart"/>
              <w:r w:rsidRPr="00402D09">
                <w:rPr>
                  <w:rStyle w:val="-"/>
                  <w:lang w:val="el-GR"/>
                </w:rPr>
                <w:t>Μεταδεδομένων</w:t>
              </w:r>
              <w:proofErr w:type="spellEnd"/>
            </w:hyperlink>
            <w:r w:rsidRPr="00274B25">
              <w:rPr>
                <w:lang w:val="el-GR"/>
              </w:rPr>
              <w:t xml:space="preserve"> και αποθηκευμένα στο Σχεσιακό Σύστημα Βάσης Δεδομένων.</w:t>
            </w:r>
            <w:r>
              <w:rPr>
                <w:lang w:val="el-GR"/>
              </w:rPr>
              <w:t xml:space="preserve"> </w:t>
            </w:r>
          </w:p>
        </w:tc>
      </w:tr>
      <w:tr w:rsidR="00631888" w:rsidRPr="00A9351E" w14:paraId="600AD3FA"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Borders>
              <w:top w:val="single" w:sz="4" w:space="0" w:color="auto"/>
              <w:left w:val="single" w:sz="4" w:space="0" w:color="auto"/>
              <w:bottom w:val="single" w:sz="4" w:space="0" w:color="auto"/>
              <w:right w:val="single" w:sz="4" w:space="0" w:color="auto"/>
            </w:tcBorders>
          </w:tcPr>
          <w:p w14:paraId="41EDA235" w14:textId="77777777" w:rsidR="00631888" w:rsidRPr="00F9519E" w:rsidRDefault="00631888" w:rsidP="00474644">
            <w:pPr>
              <w:pStyle w:val="aff"/>
              <w:numPr>
                <w:ilvl w:val="0"/>
                <w:numId w:val="90"/>
              </w:numPr>
              <w:ind w:left="454" w:hanging="425"/>
              <w:rPr>
                <w:rFonts w:eastAsia="SimSun"/>
                <w:b/>
                <w:bCs/>
                <w:lang w:val="el-GR"/>
              </w:rPr>
            </w:pPr>
            <w:bookmarkStart w:id="671" w:name="_Hlk68268048"/>
            <w:r w:rsidRPr="00F9519E">
              <w:rPr>
                <w:rFonts w:eastAsia="SimSun"/>
                <w:b/>
                <w:bCs/>
                <w:lang w:val="el-GR"/>
              </w:rPr>
              <w:t xml:space="preserve">ΠΣ Διαχείρισης Εγγράφων έτοιμο για πιλοτική λειτουργία </w:t>
            </w:r>
          </w:p>
        </w:tc>
        <w:tc>
          <w:tcPr>
            <w:tcW w:w="3457" w:type="pct"/>
            <w:tcBorders>
              <w:top w:val="single" w:sz="4" w:space="0" w:color="auto"/>
              <w:left w:val="single" w:sz="4" w:space="0" w:color="auto"/>
              <w:bottom w:val="single" w:sz="4" w:space="0" w:color="auto"/>
              <w:right w:val="single" w:sz="4" w:space="0" w:color="auto"/>
            </w:tcBorders>
          </w:tcPr>
          <w:p w14:paraId="5474AC23" w14:textId="77777777" w:rsidR="00631888" w:rsidRPr="009B36FB" w:rsidRDefault="00631888" w:rsidP="003026C0">
            <w:pPr>
              <w:widowControl w:val="0"/>
              <w:spacing w:after="60"/>
              <w:jc w:val="left"/>
              <w:rPr>
                <w:lang w:val="en-US"/>
              </w:rPr>
            </w:pPr>
            <w:r>
              <w:rPr>
                <w:lang w:val="el-GR"/>
              </w:rPr>
              <w:t>Το ΠΣ Διαχείρισης Εγγράφων, έτοιμο για πιλοτική λειτουργία. Περιλαμβάνει</w:t>
            </w:r>
            <w:r>
              <w:rPr>
                <w:lang w:val="en-US"/>
              </w:rPr>
              <w:t>:</w:t>
            </w:r>
          </w:p>
          <w:p w14:paraId="1AFC8F3D" w14:textId="77777777" w:rsidR="00631888" w:rsidRPr="000B58FA" w:rsidRDefault="00631888" w:rsidP="00474644">
            <w:pPr>
              <w:pStyle w:val="aff"/>
              <w:widowControl w:val="0"/>
              <w:numPr>
                <w:ilvl w:val="0"/>
                <w:numId w:val="103"/>
              </w:numPr>
              <w:spacing w:after="60"/>
              <w:jc w:val="left"/>
              <w:rPr>
                <w:lang w:val="el-GR"/>
              </w:rPr>
            </w:pPr>
            <w:r w:rsidRPr="000B58FA">
              <w:rPr>
                <w:lang w:val="el-GR"/>
              </w:rPr>
              <w:t xml:space="preserve">Ψηφιοποιημένα αρχεία και </w:t>
            </w:r>
            <w:proofErr w:type="spellStart"/>
            <w:r w:rsidRPr="000B58FA">
              <w:rPr>
                <w:lang w:val="el-GR"/>
              </w:rPr>
              <w:t>μεταδεδομένα</w:t>
            </w:r>
            <w:proofErr w:type="spellEnd"/>
          </w:p>
          <w:p w14:paraId="660FC670" w14:textId="77777777" w:rsidR="00631888" w:rsidRPr="000B58FA" w:rsidRDefault="00631888" w:rsidP="00474644">
            <w:pPr>
              <w:pStyle w:val="aff"/>
              <w:widowControl w:val="0"/>
              <w:numPr>
                <w:ilvl w:val="0"/>
                <w:numId w:val="103"/>
              </w:numPr>
              <w:spacing w:after="60"/>
              <w:jc w:val="left"/>
              <w:rPr>
                <w:lang w:val="el-GR"/>
              </w:rPr>
            </w:pPr>
            <w:r w:rsidRPr="000B58FA">
              <w:rPr>
                <w:lang w:val="el-GR"/>
              </w:rPr>
              <w:t xml:space="preserve">Καταχωρημένα δεδομένα </w:t>
            </w:r>
          </w:p>
          <w:p w14:paraId="063CA822" w14:textId="77777777" w:rsidR="00631888" w:rsidRPr="000B58FA" w:rsidRDefault="00631888" w:rsidP="00474644">
            <w:pPr>
              <w:pStyle w:val="aff"/>
              <w:widowControl w:val="0"/>
              <w:numPr>
                <w:ilvl w:val="0"/>
                <w:numId w:val="103"/>
              </w:numPr>
              <w:spacing w:after="60"/>
              <w:jc w:val="left"/>
              <w:rPr>
                <w:lang w:val="el-GR"/>
              </w:rPr>
            </w:pPr>
            <w:proofErr w:type="spellStart"/>
            <w:r w:rsidRPr="000B58FA">
              <w:rPr>
                <w:lang w:val="el-GR"/>
              </w:rPr>
              <w:t>Διεπαφές</w:t>
            </w:r>
            <w:proofErr w:type="spellEnd"/>
            <w:r w:rsidRPr="000B58FA">
              <w:rPr>
                <w:lang w:val="el-GR"/>
              </w:rPr>
              <w:t>.</w:t>
            </w:r>
          </w:p>
        </w:tc>
      </w:tr>
      <w:bookmarkEnd w:id="671"/>
    </w:tbl>
    <w:p w14:paraId="1A72FD6E" w14:textId="77777777" w:rsidR="00631888" w:rsidRDefault="00631888" w:rsidP="00631888">
      <w:pPr>
        <w:rPr>
          <w:rFonts w:eastAsia="SimSun"/>
          <w:lang w:val="el-GR"/>
        </w:rPr>
      </w:pPr>
    </w:p>
    <w:p w14:paraId="4871361C" w14:textId="77777777" w:rsidR="00631888" w:rsidRPr="002B0AB2" w:rsidRDefault="00631888" w:rsidP="00631888">
      <w:pPr>
        <w:rPr>
          <w:rFonts w:eastAsia="SimSun"/>
          <w:lang w:val="el-GR"/>
        </w:rPr>
      </w:pPr>
    </w:p>
    <w:p w14:paraId="3A359F26" w14:textId="77777777" w:rsidR="00631888" w:rsidRDefault="00631888" w:rsidP="00483B35">
      <w:pPr>
        <w:pStyle w:val="5"/>
        <w:numPr>
          <w:ilvl w:val="0"/>
          <w:numId w:val="28"/>
        </w:numPr>
        <w:tabs>
          <w:tab w:val="num" w:pos="810"/>
        </w:tabs>
        <w:ind w:left="1080"/>
        <w:rPr>
          <w:rFonts w:eastAsia="SimSun" w:cs="Tahoma"/>
          <w:lang w:val="el-GR"/>
        </w:rPr>
      </w:pPr>
      <w:r w:rsidRPr="00EF2204">
        <w:rPr>
          <w:rFonts w:eastAsia="SimSun" w:cs="Tahoma"/>
          <w:lang w:val="el-GR"/>
        </w:rPr>
        <w:t xml:space="preserve">Φάση </w:t>
      </w:r>
      <w:r w:rsidRPr="00B53B9B">
        <w:rPr>
          <w:rFonts w:eastAsia="SimSun" w:cs="Tahoma"/>
          <w:lang w:val="el-GR"/>
        </w:rPr>
        <w:t>5</w:t>
      </w:r>
      <w:r w:rsidRPr="00EF2204">
        <w:rPr>
          <w:rFonts w:eastAsia="SimSun" w:cs="Tahoma"/>
          <w:lang w:val="el-GR"/>
        </w:rPr>
        <w:t xml:space="preserve">: </w:t>
      </w:r>
      <w:r>
        <w:rPr>
          <w:rFonts w:eastAsia="SimSun" w:cs="Tahoma"/>
          <w:lang w:val="el-GR"/>
        </w:rPr>
        <w:t>Πιλοτική Λειτουργία</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631888" w:rsidRPr="00D11A70" w14:paraId="19D64616" w14:textId="77777777" w:rsidTr="003026C0">
        <w:trPr>
          <w:trHeight w:val="479"/>
          <w:jc w:val="center"/>
        </w:trPr>
        <w:tc>
          <w:tcPr>
            <w:tcW w:w="5000" w:type="pct"/>
            <w:gridSpan w:val="2"/>
            <w:shd w:val="clear" w:color="auto" w:fill="FBE4D5" w:themeFill="accent2" w:themeFillTint="33"/>
            <w:vAlign w:val="center"/>
          </w:tcPr>
          <w:p w14:paraId="36273984" w14:textId="77777777" w:rsidR="00631888" w:rsidRPr="00D11A70" w:rsidRDefault="00631888" w:rsidP="003026C0">
            <w:pPr>
              <w:spacing w:after="0"/>
              <w:rPr>
                <w:lang w:val="el-GR"/>
              </w:rPr>
            </w:pPr>
            <w:r w:rsidRPr="00D11A70">
              <w:rPr>
                <w:b/>
                <w:lang w:val="el-GR"/>
              </w:rPr>
              <w:t>Φάση Φ</w:t>
            </w:r>
            <w:r>
              <w:rPr>
                <w:b/>
                <w:lang w:val="el-GR"/>
              </w:rPr>
              <w:t>5</w:t>
            </w:r>
            <w:r w:rsidRPr="00D11A70">
              <w:rPr>
                <w:b/>
                <w:lang w:val="el-GR"/>
              </w:rPr>
              <w:t xml:space="preserve">: </w:t>
            </w:r>
            <w:r w:rsidRPr="00D11A70">
              <w:rPr>
                <w:b/>
                <w:color w:val="000000"/>
                <w:lang w:val="el-GR"/>
              </w:rPr>
              <w:t>Πιλοτική Λειτουργία</w:t>
            </w:r>
          </w:p>
        </w:tc>
      </w:tr>
      <w:tr w:rsidR="00631888" w:rsidRPr="00A9667F" w14:paraId="5C232FB9" w14:textId="77777777" w:rsidTr="003026C0">
        <w:trPr>
          <w:jc w:val="center"/>
        </w:trPr>
        <w:tc>
          <w:tcPr>
            <w:tcW w:w="5000" w:type="pct"/>
            <w:gridSpan w:val="2"/>
          </w:tcPr>
          <w:p w14:paraId="4C4B7842" w14:textId="3C078797" w:rsidR="00631888" w:rsidRPr="00E63B5F" w:rsidRDefault="00631888" w:rsidP="003026C0">
            <w:pPr>
              <w:rPr>
                <w:lang w:val="el-GR"/>
              </w:rPr>
            </w:pPr>
            <w:r w:rsidRPr="00D11A70">
              <w:rPr>
                <w:lang w:val="el-GR"/>
              </w:rPr>
              <w:t xml:space="preserve">Η Φάση </w:t>
            </w:r>
            <w:r>
              <w:rPr>
                <w:lang w:val="el-GR"/>
              </w:rPr>
              <w:t>5</w:t>
            </w:r>
            <w:r w:rsidRPr="00D11A70">
              <w:rPr>
                <w:lang w:val="el-GR"/>
              </w:rPr>
              <w:t xml:space="preserve"> περιλαμβάνει την πιλοτική λειτουργία των τελικών πλήρως υλοποιημένων </w:t>
            </w:r>
            <w:r w:rsidRPr="00E63B5F">
              <w:rPr>
                <w:lang w:val="el-GR"/>
              </w:rPr>
              <w:t xml:space="preserve">Υποσυστημάτων, τα οποία θα παραδοθούν στο τέλος της </w:t>
            </w:r>
            <w:r>
              <w:rPr>
                <w:lang w:val="el-GR"/>
              </w:rPr>
              <w:fldChar w:fldCharType="begin"/>
            </w:r>
            <w:r>
              <w:rPr>
                <w:lang w:val="el-GR"/>
              </w:rPr>
              <w:instrText xml:space="preserve"> REF _Ref71619918 \h </w:instrText>
            </w:r>
            <w:r>
              <w:rPr>
                <w:lang w:val="el-GR"/>
              </w:rPr>
            </w:r>
            <w:r>
              <w:rPr>
                <w:lang w:val="el-GR"/>
              </w:rPr>
              <w:fldChar w:fldCharType="separate"/>
            </w:r>
            <w:r w:rsidR="00693CB6" w:rsidRPr="00EF2204">
              <w:rPr>
                <w:rFonts w:eastAsia="SimSun"/>
                <w:lang w:val="el-GR"/>
              </w:rPr>
              <w:t xml:space="preserve">Φάση 2: </w:t>
            </w:r>
            <w:r w:rsidR="00693CB6">
              <w:rPr>
                <w:rFonts w:eastAsia="SimSun"/>
                <w:lang w:val="el-GR"/>
              </w:rPr>
              <w:t>Προμήθεια και εγκατάσταση έτοιμου Λογισμικού – Ανάπτυξη Εφαρμογών</w:t>
            </w:r>
            <w:r>
              <w:rPr>
                <w:lang w:val="el-GR"/>
              </w:rPr>
              <w:fldChar w:fldCharType="end"/>
            </w:r>
            <w:r w:rsidRPr="00E63B5F">
              <w:rPr>
                <w:lang w:val="el-GR"/>
              </w:rPr>
              <w:t>.</w:t>
            </w:r>
          </w:p>
          <w:p w14:paraId="065153A6" w14:textId="77777777" w:rsidR="00631888" w:rsidRDefault="00631888" w:rsidP="003026C0">
            <w:pPr>
              <w:rPr>
                <w:lang w:val="el-GR"/>
              </w:rPr>
            </w:pPr>
            <w:r w:rsidRPr="00E63B5F">
              <w:rPr>
                <w:lang w:val="el-GR"/>
              </w:rPr>
              <w:t xml:space="preserve">Συνολικά, περιλαμβάνει </w:t>
            </w:r>
            <w:r>
              <w:rPr>
                <w:lang w:val="el-GR"/>
              </w:rPr>
              <w:t>τις</w:t>
            </w:r>
            <w:r w:rsidRPr="00E63B5F">
              <w:rPr>
                <w:lang w:val="el-GR"/>
              </w:rPr>
              <w:t xml:space="preserve"> υπηρεσίες</w:t>
            </w:r>
            <w:r>
              <w:rPr>
                <w:lang w:val="el-GR"/>
              </w:rPr>
              <w:t xml:space="preserve">, όπως περιγράφονται στην </w:t>
            </w:r>
            <w:r w:rsidRPr="00F530A5">
              <w:rPr>
                <w:lang w:val="el-GR"/>
              </w:rPr>
              <w:t xml:space="preserve">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"_Υπηρεσίες_Φάσης_Δοκιμαστικής" </w:instrText>
            </w:r>
            <w:r w:rsidR="00162752">
              <w:fldChar w:fldCharType="separate"/>
            </w:r>
            <w:r w:rsidRPr="00F530A5">
              <w:rPr>
                <w:rStyle w:val="-"/>
                <w:rFonts w:eastAsia="SimSun"/>
                <w:lang w:val="el-GR"/>
              </w:rPr>
              <w:t>Υπηρεσίες Φάσης Πιλοτικής Λειτουργίας</w:t>
            </w:r>
            <w:r w:rsidR="00162752">
              <w:rPr>
                <w:rStyle w:val="-"/>
                <w:rFonts w:eastAsia="SimSun"/>
                <w:lang w:val="el-GR"/>
              </w:rPr>
              <w:fldChar w:fldCharType="end"/>
            </w:r>
            <w:r w:rsidRPr="00F530A5">
              <w:rPr>
                <w:lang w:val="el-GR"/>
              </w:rPr>
              <w:t>.</w:t>
            </w:r>
          </w:p>
          <w:p w14:paraId="7902A858" w14:textId="77777777" w:rsidR="00631888" w:rsidRPr="00633135" w:rsidRDefault="00631888" w:rsidP="003026C0">
            <w:pPr>
              <w:autoSpaceDE w:val="0"/>
              <w:spacing w:before="57" w:after="57"/>
              <w:rPr>
                <w:rFonts w:eastAsia="SimSun"/>
                <w:lang w:val="el-GR"/>
              </w:rPr>
            </w:pPr>
            <w:r w:rsidRPr="00633135">
              <w:rPr>
                <w:rFonts w:eastAsia="SimSun"/>
                <w:lang w:val="el-GR"/>
              </w:rPr>
              <w:t xml:space="preserve">Κατά την περίοδο της πιλοτικής λειτουργίας, το πληροφοριακό σύστημα θα λειτουργεί πιλοτικά με σκοπό να διαπιστωθούν και να αποκατασταθούν τυχόν προβλήματα και δυσλειτουργίες. Επίσης, κατά την περίοδο αυτή θα εκτελεστούν διάφορες δράσεις που θα συμβάλλουν στη μεγαλύτερη αποδοχή του πληροφοριακού συστήματος από τους χρήστες του, καθώς και ο τελικός έλεγχος των τεχνικών προδιαγραφών </w:t>
            </w:r>
            <w:proofErr w:type="spellStart"/>
            <w:r w:rsidRPr="00633135">
              <w:rPr>
                <w:rFonts w:eastAsia="SimSun"/>
                <w:lang w:val="el-GR"/>
              </w:rPr>
              <w:t>διαλειτουργικότητας</w:t>
            </w:r>
            <w:proofErr w:type="spellEnd"/>
            <w:r w:rsidRPr="00633135">
              <w:rPr>
                <w:rFonts w:eastAsia="SimSun"/>
                <w:lang w:val="el-GR"/>
              </w:rPr>
              <w:t xml:space="preserve"> και ανοιχτών δεδομένων και η μεταφόρτωση των </w:t>
            </w:r>
            <w:proofErr w:type="spellStart"/>
            <w:r w:rsidRPr="00633135">
              <w:rPr>
                <w:rFonts w:eastAsia="SimSun"/>
                <w:lang w:val="el-GR"/>
              </w:rPr>
              <w:t>μεταδεδομένων</w:t>
            </w:r>
            <w:proofErr w:type="spellEnd"/>
            <w:r w:rsidRPr="00633135">
              <w:rPr>
                <w:rFonts w:eastAsia="SimSun"/>
                <w:lang w:val="el-GR"/>
              </w:rPr>
              <w:t xml:space="preserve"> και των αντιγράφων ασφαλείας. Τέλος, στη φάση αυτή τίθενται σε λειτουργία οι μηχανισμοί υποστήριξης των χρηστών που θα πρέπει να προσφέρει ο Ανάδοχος.</w:t>
            </w:r>
          </w:p>
          <w:p w14:paraId="76013C24" w14:textId="77777777" w:rsidR="00631888" w:rsidRPr="00284F86" w:rsidRDefault="00631888" w:rsidP="003026C0">
            <w:pPr>
              <w:autoSpaceDE w:val="0"/>
              <w:spacing w:before="57" w:after="57"/>
              <w:rPr>
                <w:rFonts w:eastAsia="SimSun"/>
                <w:highlight w:val="yellow"/>
                <w:lang w:val="el-GR"/>
              </w:rPr>
            </w:pPr>
          </w:p>
          <w:p w14:paraId="286D1ACE" w14:textId="77777777" w:rsidR="00631888" w:rsidRPr="00E63B5F" w:rsidRDefault="00631888" w:rsidP="003026C0">
            <w:pPr>
              <w:rPr>
                <w:lang w:val="el-GR"/>
              </w:rPr>
            </w:pPr>
            <w:r w:rsidRPr="00E63B5F">
              <w:rPr>
                <w:lang w:val="el-GR"/>
              </w:rPr>
              <w:lastRenderedPageBreak/>
              <w:t>Με την ολοκλήρωση των ελέγχων της πιλοτικής λειτουργίας, θα διαμορφωθούν:</w:t>
            </w:r>
          </w:p>
          <w:p w14:paraId="7CAA0FB3" w14:textId="77777777" w:rsidR="00631888" w:rsidRPr="00E63B5F" w:rsidRDefault="00631888" w:rsidP="00474644">
            <w:pPr>
              <w:pStyle w:val="aff"/>
              <w:numPr>
                <w:ilvl w:val="0"/>
                <w:numId w:val="105"/>
              </w:numPr>
              <w:suppressAutoHyphens w:val="0"/>
              <w:spacing w:before="120"/>
              <w:contextualSpacing w:val="0"/>
              <w:rPr>
                <w:lang w:val="el-GR"/>
              </w:rPr>
            </w:pPr>
            <w:r w:rsidRPr="00E63B5F">
              <w:rPr>
                <w:lang w:val="el-GR"/>
              </w:rPr>
              <w:t xml:space="preserve">τα </w:t>
            </w:r>
            <w:proofErr w:type="spellStart"/>
            <w:r w:rsidRPr="00E63B5F">
              <w:rPr>
                <w:lang w:val="el-GR"/>
              </w:rPr>
              <w:t>επικαιροποιημένα</w:t>
            </w:r>
            <w:proofErr w:type="spellEnd"/>
            <w:r w:rsidRPr="00E63B5F">
              <w:rPr>
                <w:lang w:val="el-GR"/>
              </w:rPr>
              <w:t xml:space="preserve"> εγχειρίδια λειτουργικής και υποστηρικτικής τεκμηρίωσης</w:t>
            </w:r>
          </w:p>
          <w:p w14:paraId="23292F14" w14:textId="77777777" w:rsidR="00631888" w:rsidRPr="00E63B5F" w:rsidRDefault="00631888" w:rsidP="00474644">
            <w:pPr>
              <w:pStyle w:val="aff"/>
              <w:numPr>
                <w:ilvl w:val="0"/>
                <w:numId w:val="105"/>
              </w:numPr>
              <w:spacing w:before="120"/>
              <w:rPr>
                <w:lang w:val="el-GR"/>
              </w:rPr>
            </w:pPr>
            <w:r w:rsidRPr="00E63B5F">
              <w:rPr>
                <w:lang w:val="el-GR"/>
              </w:rPr>
              <w:t xml:space="preserve">οι </w:t>
            </w:r>
            <w:proofErr w:type="spellStart"/>
            <w:r w:rsidRPr="00E63B5F">
              <w:rPr>
                <w:lang w:val="el-GR"/>
              </w:rPr>
              <w:t>επικαιροποιημένες</w:t>
            </w:r>
            <w:proofErr w:type="spellEnd"/>
            <w:r w:rsidRPr="00E63B5F">
              <w:rPr>
                <w:lang w:val="el-GR"/>
              </w:rPr>
              <w:t xml:space="preserve"> μελέτες αποτίμησης της επικινδυνότητας και της πολιτικής ασφάλειας του Συστήματος.</w:t>
            </w:r>
          </w:p>
          <w:p w14:paraId="7DFFDF37" w14:textId="77777777" w:rsidR="00631888" w:rsidRPr="00D11A70" w:rsidRDefault="00631888" w:rsidP="003026C0">
            <w:pPr>
              <w:spacing w:before="120"/>
              <w:rPr>
                <w:highlight w:val="yellow"/>
                <w:lang w:val="el-GR"/>
              </w:rPr>
            </w:pPr>
            <w:r w:rsidRPr="00D11A70">
              <w:rPr>
                <w:lang w:val="el-GR"/>
              </w:rPr>
              <w:t xml:space="preserve">Τα αναμενόμενα αποτελέσματα της Φάσης </w:t>
            </w:r>
            <w:r>
              <w:rPr>
                <w:lang w:val="el-GR"/>
              </w:rPr>
              <w:t>5</w:t>
            </w:r>
            <w:r w:rsidRPr="00D11A70">
              <w:rPr>
                <w:lang w:val="el-GR"/>
              </w:rPr>
              <w:t xml:space="preserve"> συνοψίζονται σε παραδοτέα στον ακόλουθο Πίνακα:</w:t>
            </w:r>
          </w:p>
        </w:tc>
      </w:tr>
      <w:tr w:rsidR="00631888" w:rsidRPr="00D11A70" w14:paraId="779F0E0D"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4CEAB807" w14:textId="77777777" w:rsidR="00631888" w:rsidRPr="00D11A70" w:rsidRDefault="00631888" w:rsidP="003026C0">
            <w:pPr>
              <w:widowControl w:val="0"/>
              <w:suppressAutoHyphens w:val="0"/>
              <w:jc w:val="left"/>
              <w:rPr>
                <w:b/>
                <w:lang w:val="el-GR" w:eastAsia="en-US"/>
              </w:rPr>
            </w:pPr>
            <w:r w:rsidRPr="00D11A70">
              <w:rPr>
                <w:b/>
                <w:lang w:val="el-GR" w:eastAsia="en-US"/>
              </w:rPr>
              <w:lastRenderedPageBreak/>
              <w:t>Τίτλος Παραδοτέου</w:t>
            </w:r>
          </w:p>
        </w:tc>
        <w:tc>
          <w:tcPr>
            <w:tcW w:w="3437" w:type="pct"/>
            <w:shd w:val="clear" w:color="auto" w:fill="E6E6E6"/>
            <w:vAlign w:val="center"/>
          </w:tcPr>
          <w:p w14:paraId="63A2CCFE" w14:textId="77777777" w:rsidR="00631888" w:rsidRPr="00D11A70" w:rsidRDefault="00631888" w:rsidP="003026C0">
            <w:pPr>
              <w:widowControl w:val="0"/>
              <w:suppressAutoHyphens w:val="0"/>
              <w:jc w:val="left"/>
              <w:rPr>
                <w:b/>
                <w:lang w:val="el-GR" w:eastAsia="en-US"/>
              </w:rPr>
            </w:pPr>
            <w:r w:rsidRPr="00D11A70">
              <w:rPr>
                <w:b/>
                <w:lang w:val="el-GR" w:eastAsia="en-US"/>
              </w:rPr>
              <w:t xml:space="preserve">Περιγραφή Παραδοτέου </w:t>
            </w:r>
          </w:p>
        </w:tc>
      </w:tr>
      <w:tr w:rsidR="00631888" w:rsidRPr="00A9667F" w14:paraId="0B3E9BDE"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764"/>
          <w:jc w:val="center"/>
        </w:trPr>
        <w:tc>
          <w:tcPr>
            <w:tcW w:w="1563" w:type="pct"/>
            <w:vAlign w:val="center"/>
          </w:tcPr>
          <w:p w14:paraId="2BEB0A80" w14:textId="77777777" w:rsidR="00631888" w:rsidRPr="00F530A5" w:rsidRDefault="00631888" w:rsidP="00474644">
            <w:pPr>
              <w:pStyle w:val="aff"/>
              <w:widowControl w:val="0"/>
              <w:numPr>
                <w:ilvl w:val="0"/>
                <w:numId w:val="90"/>
              </w:numPr>
              <w:suppressAutoHyphens w:val="0"/>
              <w:spacing w:before="120" w:after="0"/>
              <w:ind w:left="454" w:hanging="454"/>
              <w:rPr>
                <w:b/>
                <w:lang w:val="el-GR"/>
              </w:rPr>
            </w:pPr>
            <w:r w:rsidRPr="00F530A5">
              <w:rPr>
                <w:b/>
                <w:lang w:val="el-GR"/>
              </w:rPr>
              <w:t>Πιλοτική Λειτουργία</w:t>
            </w:r>
          </w:p>
        </w:tc>
        <w:tc>
          <w:tcPr>
            <w:tcW w:w="3437" w:type="pct"/>
            <w:vAlign w:val="center"/>
          </w:tcPr>
          <w:p w14:paraId="72FE9B0D" w14:textId="77777777" w:rsidR="00631888" w:rsidRDefault="00631888" w:rsidP="003026C0">
            <w:pPr>
              <w:rPr>
                <w:lang w:val="el-GR"/>
              </w:rPr>
            </w:pPr>
            <w:r>
              <w:rPr>
                <w:lang w:val="el-GR"/>
              </w:rPr>
              <w:t>Περιλαμβάνει κατ’ ελάχιστο:</w:t>
            </w:r>
          </w:p>
          <w:p w14:paraId="2C8F37A9" w14:textId="77777777" w:rsidR="00631888" w:rsidRDefault="00631888" w:rsidP="00474644">
            <w:pPr>
              <w:pStyle w:val="aff"/>
              <w:numPr>
                <w:ilvl w:val="0"/>
                <w:numId w:val="107"/>
              </w:numPr>
              <w:tabs>
                <w:tab w:val="clear" w:pos="1080"/>
              </w:tabs>
              <w:ind w:left="421"/>
              <w:rPr>
                <w:lang w:val="el-GR"/>
              </w:rPr>
            </w:pPr>
            <w:r w:rsidRPr="00EE71D1">
              <w:rPr>
                <w:lang w:val="el-GR"/>
              </w:rPr>
              <w:t>Εξουσιοδότηση Χρηστών: Ενέργειες παροχής εξουσιοδότησης στις κατάλληλες ομάδες χρηστών, σύμφωνα με τα αποτελέσματα της Φάσης 1: Μελέτη Εφαρμογής.</w:t>
            </w:r>
          </w:p>
          <w:p w14:paraId="0D5724A4" w14:textId="77777777" w:rsidR="00631888" w:rsidRDefault="00631888" w:rsidP="00474644">
            <w:pPr>
              <w:pStyle w:val="aff"/>
              <w:numPr>
                <w:ilvl w:val="0"/>
                <w:numId w:val="107"/>
              </w:numPr>
              <w:tabs>
                <w:tab w:val="clear" w:pos="1080"/>
              </w:tabs>
              <w:ind w:left="421"/>
              <w:jc w:val="left"/>
              <w:rPr>
                <w:lang w:val="el-GR"/>
              </w:rPr>
            </w:pPr>
            <w:r w:rsidRPr="00EE71D1">
              <w:rPr>
                <w:lang w:val="el-GR"/>
              </w:rPr>
              <w:t xml:space="preserve">Δοκιμές </w:t>
            </w:r>
            <w:r>
              <w:rPr>
                <w:lang w:val="el-GR"/>
              </w:rPr>
              <w:t>Προσβασιμότητας και Λειτουργίας</w:t>
            </w:r>
            <w:r w:rsidRPr="00EE71D1">
              <w:rPr>
                <w:lang w:val="el-GR"/>
              </w:rPr>
              <w:t xml:space="preserve"> σε επιλεγμένους χρήστες από κρίσιμη κοινότητα χρηστών, χρησιμοποιώντας πραγματικά δεδομένα, έτοιμες να μπουν σε Δοκιμαστική Λειτουργία υπό συνθήκες Εγγυημένου Επιπέδου Υπηρεσιών</w:t>
            </w:r>
            <w:r>
              <w:rPr>
                <w:lang w:val="el-GR"/>
              </w:rPr>
              <w:t xml:space="preserve">. Κατά τις δοκιμές αυτές θα υπάρχει </w:t>
            </w:r>
            <w:r w:rsidRPr="00D11A70">
              <w:rPr>
                <w:lang w:val="el-GR"/>
              </w:rPr>
              <w:t>Επιτόπια υποστήριξη εξειδικευμένων στελεχών του Αναδόχου για την πραγματοποίηση των ενεργειών που προβλέπονται κατά τη φάση πιλοτικής λειτουργίας</w:t>
            </w:r>
            <w:r>
              <w:rPr>
                <w:lang w:val="el-GR"/>
              </w:rPr>
              <w:t xml:space="preserve">. </w:t>
            </w:r>
          </w:p>
          <w:p w14:paraId="63255DAD" w14:textId="77777777" w:rsidR="00631888" w:rsidRDefault="00631888" w:rsidP="00474644">
            <w:pPr>
              <w:pStyle w:val="aff"/>
              <w:numPr>
                <w:ilvl w:val="0"/>
                <w:numId w:val="107"/>
              </w:numPr>
              <w:tabs>
                <w:tab w:val="clear" w:pos="1080"/>
              </w:tabs>
              <w:ind w:left="421"/>
              <w:jc w:val="left"/>
              <w:rPr>
                <w:lang w:val="el-GR"/>
              </w:rPr>
            </w:pPr>
            <w:r w:rsidRPr="00EE71D1">
              <w:rPr>
                <w:lang w:val="el-GR"/>
              </w:rPr>
              <w:t>Αυτοματοποιημένες Δοκιμές Φόρτου</w:t>
            </w:r>
            <w:r>
              <w:rPr>
                <w:lang w:val="el-GR"/>
              </w:rPr>
              <w:t>: Μελέτη, Προγραμματισμός και Εκτέλεση σεναρίων Δοκιμών Φόρτου.</w:t>
            </w:r>
          </w:p>
          <w:p w14:paraId="2B87953C" w14:textId="77777777" w:rsidR="00631888" w:rsidRPr="00EE71D1" w:rsidRDefault="00631888" w:rsidP="003026C0">
            <w:pPr>
              <w:jc w:val="left"/>
              <w:rPr>
                <w:lang w:val="el-GR"/>
              </w:rPr>
            </w:pPr>
            <w:r w:rsidRPr="00EE71D1">
              <w:rPr>
                <w:lang w:val="el-GR"/>
              </w:rPr>
              <w:t>Θα παραδοθούν:</w:t>
            </w:r>
            <w:r w:rsidRPr="00EE71D1">
              <w:rPr>
                <w:lang w:val="el-GR"/>
              </w:rPr>
              <w:br/>
            </w:r>
            <w:r>
              <w:rPr>
                <w:lang w:val="el-GR"/>
              </w:rPr>
              <w:t xml:space="preserve">- </w:t>
            </w:r>
            <w:r w:rsidRPr="00F530A5">
              <w:rPr>
                <w:lang w:val="el-GR"/>
              </w:rPr>
              <w:t xml:space="preserve">ΠΣ Διαχείρισης Εγγράφων έτοιμο για δοκιμαστική λειτουργία </w:t>
            </w:r>
            <w:r>
              <w:rPr>
                <w:lang w:val="el-GR"/>
              </w:rPr>
              <w:br/>
            </w:r>
            <w:r w:rsidRPr="00EE71D1">
              <w:rPr>
                <w:lang w:val="el-GR"/>
              </w:rPr>
              <w:t xml:space="preserve">- </w:t>
            </w:r>
            <w:proofErr w:type="spellStart"/>
            <w:r w:rsidRPr="00EE71D1">
              <w:rPr>
                <w:lang w:val="el-GR"/>
              </w:rPr>
              <w:t>Επικαιροποιημένο</w:t>
            </w:r>
            <w:proofErr w:type="spellEnd"/>
            <w:r w:rsidRPr="00EE71D1">
              <w:rPr>
                <w:lang w:val="el-GR"/>
              </w:rPr>
              <w:t xml:space="preserve"> Τεύχος Ανάλυσης Απαιτήσεων</w:t>
            </w:r>
            <w:r w:rsidRPr="00EE71D1">
              <w:rPr>
                <w:lang w:val="el-GR"/>
              </w:rPr>
              <w:br/>
              <w:t xml:space="preserve">- </w:t>
            </w:r>
            <w:proofErr w:type="spellStart"/>
            <w:r w:rsidRPr="00EE71D1">
              <w:rPr>
                <w:lang w:val="el-GR"/>
              </w:rPr>
              <w:t>Επικαιροποιημένες</w:t>
            </w:r>
            <w:proofErr w:type="spellEnd"/>
            <w:r w:rsidRPr="00EE71D1">
              <w:rPr>
                <w:lang w:val="el-GR"/>
              </w:rPr>
              <w:t xml:space="preserve"> Εφαρμογές (υποσυστήματα), πλήρως ελεγμένες βάσει προσδιορισθέντων  σεναρίων ελέγχου, έτοιμες για διαχείριση πραγματικών δεδομένων και έναρξη της Δοκιμαστικής Λειτουργίας</w:t>
            </w:r>
            <w:r w:rsidRPr="00EE71D1">
              <w:rPr>
                <w:lang w:val="el-GR"/>
              </w:rPr>
              <w:br/>
              <w:t xml:space="preserve">- Τεύχος με τα αποτελέσματα </w:t>
            </w:r>
            <w:r>
              <w:rPr>
                <w:lang w:val="el-GR"/>
              </w:rPr>
              <w:t>των</w:t>
            </w:r>
            <w:r w:rsidRPr="00EE71D1">
              <w:rPr>
                <w:lang w:val="el-GR"/>
              </w:rPr>
              <w:t xml:space="preserve"> δοκιμών ελέγχου λειτουργικότητας των Υποσυστημάτων και αποδοχής χρηστών</w:t>
            </w:r>
            <w:r>
              <w:rPr>
                <w:lang w:val="el-GR"/>
              </w:rPr>
              <w:t xml:space="preserve"> που θα περιλαμβάνει τεκμηρίωση αναφορικά με:</w:t>
            </w:r>
          </w:p>
          <w:p w14:paraId="0B74DB0B" w14:textId="77777777" w:rsidR="00631888" w:rsidRPr="00D11A70" w:rsidRDefault="00631888" w:rsidP="00474644">
            <w:pPr>
              <w:pStyle w:val="aff"/>
              <w:numPr>
                <w:ilvl w:val="0"/>
                <w:numId w:val="106"/>
              </w:numPr>
              <w:suppressAutoHyphens w:val="0"/>
              <w:spacing w:before="40" w:after="40"/>
              <w:ind w:left="846" w:hanging="357"/>
              <w:contextualSpacing w:val="0"/>
              <w:rPr>
                <w:lang w:val="el-GR"/>
              </w:rPr>
            </w:pPr>
            <w:r w:rsidRPr="00D11A70">
              <w:rPr>
                <w:lang w:val="el-GR"/>
              </w:rPr>
              <w:t xml:space="preserve">Καταγραφή των σφαλμάτων / συμβάντων που εμφανίστηκαν και του τρόπου αντιμετώπισής τους / ενεργειών υποστήριξης </w:t>
            </w:r>
          </w:p>
          <w:p w14:paraId="1D03E9F9" w14:textId="77777777" w:rsidR="00631888" w:rsidRPr="00D11A70" w:rsidRDefault="00631888" w:rsidP="00474644">
            <w:pPr>
              <w:pStyle w:val="aff"/>
              <w:numPr>
                <w:ilvl w:val="0"/>
                <w:numId w:val="106"/>
              </w:numPr>
              <w:suppressAutoHyphens w:val="0"/>
              <w:spacing w:before="40" w:after="40"/>
              <w:ind w:left="846" w:hanging="357"/>
              <w:contextualSpacing w:val="0"/>
              <w:rPr>
                <w:lang w:val="el-GR"/>
              </w:rPr>
            </w:pPr>
            <w:r w:rsidRPr="00D11A70">
              <w:rPr>
                <w:lang w:val="el-GR"/>
              </w:rPr>
              <w:t xml:space="preserve">Αναφορά προσαρμογών και ρυθμίσεων στο λογισμικό </w:t>
            </w:r>
          </w:p>
          <w:p w14:paraId="3A33B90B" w14:textId="77777777" w:rsidR="00631888" w:rsidRPr="00D11A70" w:rsidRDefault="00631888" w:rsidP="00474644">
            <w:pPr>
              <w:pStyle w:val="aff"/>
              <w:numPr>
                <w:ilvl w:val="0"/>
                <w:numId w:val="106"/>
              </w:numPr>
              <w:suppressAutoHyphens w:val="0"/>
              <w:spacing w:before="40" w:after="40"/>
              <w:ind w:left="846" w:hanging="357"/>
              <w:contextualSpacing w:val="0"/>
              <w:rPr>
                <w:lang w:val="el-GR"/>
              </w:rPr>
            </w:pPr>
            <w:r w:rsidRPr="00D11A70">
              <w:rPr>
                <w:lang w:val="el-GR"/>
              </w:rPr>
              <w:t>Καταγραφή αλλαγών (και απαιτήσεων που προέκυψαν από τις αλλαγές) στο Σύστημα Διαχείρισης Αιτημάτων (</w:t>
            </w:r>
            <w:r w:rsidRPr="00D11A70">
              <w:t>Ticket</w:t>
            </w:r>
            <w:r w:rsidRPr="00D11A70">
              <w:rPr>
                <w:lang w:val="el-GR"/>
              </w:rPr>
              <w:t xml:space="preserve"> </w:t>
            </w:r>
            <w:r w:rsidRPr="00D11A70">
              <w:t>Management</w:t>
            </w:r>
            <w:r w:rsidRPr="00D11A70">
              <w:rPr>
                <w:lang w:val="el-GR"/>
              </w:rPr>
              <w:t xml:space="preserve"> </w:t>
            </w:r>
            <w:r w:rsidRPr="00D11A70">
              <w:t>System</w:t>
            </w:r>
            <w:r w:rsidRPr="00D11A70">
              <w:rPr>
                <w:lang w:val="el-GR"/>
              </w:rPr>
              <w:t xml:space="preserve">) της </w:t>
            </w:r>
            <w:proofErr w:type="spellStart"/>
            <w:r w:rsidRPr="00D11A70">
              <w:rPr>
                <w:lang w:val="el-GR"/>
              </w:rPr>
              <w:t>ΚτΠ</w:t>
            </w:r>
            <w:proofErr w:type="spellEnd"/>
            <w:r w:rsidRPr="00D11A70">
              <w:rPr>
                <w:lang w:val="el-GR"/>
              </w:rPr>
              <w:t xml:space="preserve"> </w:t>
            </w:r>
            <w:r>
              <w:rPr>
                <w:lang w:val="el-GR"/>
              </w:rPr>
              <w:t>Μ.</w:t>
            </w:r>
            <w:r w:rsidRPr="00D11A70">
              <w:rPr>
                <w:lang w:val="el-GR"/>
              </w:rPr>
              <w:t xml:space="preserve">Α.Ε. </w:t>
            </w:r>
          </w:p>
          <w:p w14:paraId="6D4EAEB0" w14:textId="77777777" w:rsidR="00631888" w:rsidRDefault="00631888" w:rsidP="00474644">
            <w:pPr>
              <w:pStyle w:val="aff"/>
              <w:numPr>
                <w:ilvl w:val="0"/>
                <w:numId w:val="106"/>
              </w:numPr>
              <w:suppressAutoHyphens w:val="0"/>
              <w:spacing w:before="40" w:after="40"/>
              <w:ind w:left="846" w:hanging="357"/>
              <w:contextualSpacing w:val="0"/>
            </w:pPr>
            <w:proofErr w:type="spellStart"/>
            <w:r w:rsidRPr="00D11A70">
              <w:t>Δελτί</w:t>
            </w:r>
            <w:proofErr w:type="spellEnd"/>
            <w:r w:rsidRPr="00D11A70">
              <w:t>α πα</w:t>
            </w:r>
            <w:proofErr w:type="spellStart"/>
            <w:r w:rsidRPr="00D11A70">
              <w:t>ρουσί</w:t>
            </w:r>
            <w:proofErr w:type="spellEnd"/>
            <w:r w:rsidRPr="00D11A70">
              <w:t>ας επ</w:t>
            </w:r>
            <w:proofErr w:type="spellStart"/>
            <w:r w:rsidRPr="00D11A70">
              <w:t>ιτό</w:t>
            </w:r>
            <w:proofErr w:type="spellEnd"/>
            <w:r w:rsidRPr="00D11A70">
              <w:t>πιας υπ</w:t>
            </w:r>
            <w:proofErr w:type="spellStart"/>
            <w:r w:rsidRPr="00D11A70">
              <w:t>οστήριξη</w:t>
            </w:r>
            <w:r>
              <w:t>ς</w:t>
            </w:r>
            <w:proofErr w:type="spellEnd"/>
            <w:r>
              <w:t xml:space="preserve"> </w:t>
            </w:r>
          </w:p>
          <w:p w14:paraId="7E909204" w14:textId="77777777" w:rsidR="00631888" w:rsidRPr="00F530A5" w:rsidRDefault="00631888" w:rsidP="00474644">
            <w:pPr>
              <w:pStyle w:val="aff"/>
              <w:numPr>
                <w:ilvl w:val="0"/>
                <w:numId w:val="106"/>
              </w:numPr>
              <w:suppressAutoHyphens w:val="0"/>
              <w:spacing w:before="40" w:after="40"/>
              <w:ind w:left="846" w:hanging="357"/>
              <w:contextualSpacing w:val="0"/>
              <w:rPr>
                <w:lang w:val="el-GR"/>
              </w:rPr>
            </w:pPr>
            <w:r w:rsidRPr="00EE71D1">
              <w:rPr>
                <w:lang w:val="el-GR"/>
              </w:rPr>
              <w:t xml:space="preserve">Απολογιστική Έκθεση </w:t>
            </w:r>
            <w:r w:rsidRPr="00EE71D1">
              <w:t>ad</w:t>
            </w:r>
            <w:r w:rsidRPr="00EE71D1">
              <w:rPr>
                <w:lang w:val="el-GR"/>
              </w:rPr>
              <w:t xml:space="preserve"> </w:t>
            </w:r>
            <w:r w:rsidRPr="00EE71D1">
              <w:t>hoc</w:t>
            </w:r>
            <w:r w:rsidRPr="00EE71D1">
              <w:rPr>
                <w:lang w:val="el-GR"/>
              </w:rPr>
              <w:t xml:space="preserve"> υπηρεσιών </w:t>
            </w:r>
            <w:r w:rsidRPr="00EE71D1">
              <w:t>development</w:t>
            </w:r>
          </w:p>
        </w:tc>
      </w:tr>
      <w:tr w:rsidR="00631888" w:rsidRPr="00A9667F" w14:paraId="58FF82D5"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BEE4339" w14:textId="77777777" w:rsidR="00631888" w:rsidRPr="00F530A5" w:rsidRDefault="00631888" w:rsidP="00474644">
            <w:pPr>
              <w:pStyle w:val="aff"/>
              <w:widowControl w:val="0"/>
              <w:numPr>
                <w:ilvl w:val="0"/>
                <w:numId w:val="90"/>
              </w:numPr>
              <w:suppressAutoHyphens w:val="0"/>
              <w:spacing w:before="120" w:after="0"/>
              <w:ind w:left="454" w:hanging="454"/>
              <w:rPr>
                <w:b/>
                <w:lang w:val="el-GR"/>
              </w:rPr>
            </w:pPr>
            <w:proofErr w:type="spellStart"/>
            <w:r w:rsidRPr="00F530A5">
              <w:rPr>
                <w:b/>
                <w:lang w:val="el-GR"/>
              </w:rPr>
              <w:t>Επικαιροποιημένα</w:t>
            </w:r>
            <w:proofErr w:type="spellEnd"/>
            <w:r w:rsidRPr="00F530A5">
              <w:rPr>
                <w:b/>
                <w:lang w:val="el-GR"/>
              </w:rPr>
              <w:t xml:space="preserve"> Σενάρια Ελέγχου</w:t>
            </w:r>
          </w:p>
        </w:tc>
        <w:tc>
          <w:tcPr>
            <w:tcW w:w="3437" w:type="pct"/>
            <w:vAlign w:val="center"/>
          </w:tcPr>
          <w:p w14:paraId="7E95EF05" w14:textId="77777777" w:rsidR="00631888" w:rsidRDefault="00631888" w:rsidP="003026C0">
            <w:pPr>
              <w:rPr>
                <w:lang w:val="el-GR"/>
              </w:rPr>
            </w:pPr>
            <w:proofErr w:type="spellStart"/>
            <w:r w:rsidRPr="00CE3867">
              <w:rPr>
                <w:lang w:val="el-GR"/>
              </w:rPr>
              <w:t>Επικαιροποιημένα</w:t>
            </w:r>
            <w:proofErr w:type="spellEnd"/>
            <w:r w:rsidRPr="00CE3867">
              <w:rPr>
                <w:lang w:val="el-GR"/>
              </w:rPr>
              <w:t xml:space="preserve"> Σενάρια ελέγχου (</w:t>
            </w:r>
            <w:r w:rsidRPr="00CE3867">
              <w:t>User</w:t>
            </w:r>
            <w:r w:rsidRPr="00CE3867">
              <w:rPr>
                <w:lang w:val="el-GR"/>
              </w:rPr>
              <w:t xml:space="preserve"> </w:t>
            </w:r>
            <w:r w:rsidRPr="00CE3867">
              <w:t>acceptance</w:t>
            </w:r>
            <w:r w:rsidRPr="00CE3867">
              <w:rPr>
                <w:lang w:val="el-GR"/>
              </w:rPr>
              <w:t xml:space="preserve"> </w:t>
            </w:r>
            <w:r w:rsidRPr="00CE3867">
              <w:t>tests</w:t>
            </w:r>
            <w:r w:rsidRPr="00CE3867">
              <w:rPr>
                <w:lang w:val="el-GR"/>
              </w:rPr>
              <w:t>) των επιμέρους Υποσυστημάτων</w:t>
            </w:r>
            <w:r>
              <w:rPr>
                <w:lang w:val="el-GR"/>
              </w:rPr>
              <w:t xml:space="preserve"> και της εγκατάστασής τους</w:t>
            </w:r>
            <w:r w:rsidRPr="00CE3867">
              <w:rPr>
                <w:lang w:val="el-GR"/>
              </w:rPr>
              <w:t>, βάσει των οποίων θα γίνει ο έλεγχος των Εφαρμογών από επιλεγμένους χρήστες και προγραμματισμός της διενέργειας των δοκιμών ελέγχου</w:t>
            </w:r>
            <w:r>
              <w:rPr>
                <w:lang w:val="el-GR"/>
              </w:rPr>
              <w:t>.</w:t>
            </w:r>
          </w:p>
        </w:tc>
      </w:tr>
    </w:tbl>
    <w:p w14:paraId="5D4B147F" w14:textId="636DF3B8" w:rsidR="00631888" w:rsidRDefault="00631888" w:rsidP="00631888">
      <w:pPr>
        <w:rPr>
          <w:rFonts w:eastAsia="SimSun"/>
          <w:lang w:val="el-GR"/>
        </w:rPr>
      </w:pPr>
    </w:p>
    <w:p w14:paraId="0C2BC093" w14:textId="77777777" w:rsidR="006E18E2" w:rsidRDefault="006E18E2" w:rsidP="00631888">
      <w:pPr>
        <w:rPr>
          <w:rFonts w:eastAsia="SimSun"/>
          <w:lang w:val="el-GR"/>
        </w:rPr>
      </w:pPr>
    </w:p>
    <w:p w14:paraId="245E344A" w14:textId="77777777" w:rsidR="00631888" w:rsidRDefault="00631888" w:rsidP="00631888">
      <w:pPr>
        <w:rPr>
          <w:rFonts w:eastAsia="SimSun"/>
          <w:lang w:val="el-GR"/>
        </w:rPr>
      </w:pPr>
    </w:p>
    <w:p w14:paraId="4D08C0CA" w14:textId="77777777" w:rsidR="00631888" w:rsidRDefault="00631888" w:rsidP="006E18E2">
      <w:pPr>
        <w:pStyle w:val="5"/>
        <w:numPr>
          <w:ilvl w:val="0"/>
          <w:numId w:val="28"/>
        </w:numPr>
        <w:tabs>
          <w:tab w:val="num" w:pos="810"/>
        </w:tabs>
        <w:ind w:left="1080"/>
        <w:rPr>
          <w:rFonts w:eastAsia="SimSun" w:cs="Tahoma"/>
          <w:lang w:val="el-GR"/>
        </w:rPr>
      </w:pPr>
      <w:r w:rsidRPr="00EF2204">
        <w:rPr>
          <w:rFonts w:eastAsia="SimSun" w:cs="Tahoma"/>
          <w:lang w:val="el-GR"/>
        </w:rPr>
        <w:lastRenderedPageBreak/>
        <w:t xml:space="preserve">Φάση </w:t>
      </w:r>
      <w:r w:rsidRPr="00284F86">
        <w:rPr>
          <w:rFonts w:eastAsia="SimSun" w:cs="Tahoma"/>
          <w:lang w:val="el-GR"/>
        </w:rPr>
        <w:t>6</w:t>
      </w:r>
      <w:r w:rsidRPr="00EF2204">
        <w:rPr>
          <w:rFonts w:eastAsia="SimSun" w:cs="Tahoma"/>
          <w:lang w:val="el-GR"/>
        </w:rPr>
        <w:t xml:space="preserve">: </w:t>
      </w:r>
      <w:r w:rsidRPr="006E18E2">
        <w:rPr>
          <w:rFonts w:eastAsia="SimSun" w:cs="Tahoma"/>
          <w:lang w:val="el-GR"/>
        </w:rPr>
        <w:t>Δοκιμαστική Λειτουργία</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631888" w:rsidRPr="00D11A70" w14:paraId="14AD2037" w14:textId="77777777" w:rsidTr="003026C0">
        <w:trPr>
          <w:trHeight w:val="474"/>
          <w:jc w:val="center"/>
        </w:trPr>
        <w:tc>
          <w:tcPr>
            <w:tcW w:w="5000" w:type="pct"/>
            <w:gridSpan w:val="2"/>
            <w:shd w:val="clear" w:color="auto" w:fill="FBE4D5" w:themeFill="accent2" w:themeFillTint="33"/>
            <w:vAlign w:val="center"/>
          </w:tcPr>
          <w:p w14:paraId="63D8F147" w14:textId="77777777" w:rsidR="00631888" w:rsidRPr="00D11A70" w:rsidRDefault="00631888" w:rsidP="003026C0">
            <w:pPr>
              <w:spacing w:after="0"/>
              <w:rPr>
                <w:lang w:val="el-GR"/>
              </w:rPr>
            </w:pPr>
            <w:r w:rsidRPr="00D11A70">
              <w:rPr>
                <w:b/>
                <w:lang w:val="el-GR"/>
              </w:rPr>
              <w:t>Φάση Φ</w:t>
            </w:r>
            <w:r>
              <w:rPr>
                <w:b/>
                <w:lang w:val="el-GR"/>
              </w:rPr>
              <w:t>6</w:t>
            </w:r>
            <w:r w:rsidRPr="00D11A70">
              <w:rPr>
                <w:b/>
                <w:lang w:val="el-GR"/>
              </w:rPr>
              <w:t xml:space="preserve">: </w:t>
            </w:r>
            <w:r w:rsidRPr="00D11A70">
              <w:rPr>
                <w:b/>
                <w:color w:val="000000"/>
                <w:lang w:val="el-GR"/>
              </w:rPr>
              <w:t xml:space="preserve">Δοκιμαστική Λειτουργία </w:t>
            </w:r>
          </w:p>
        </w:tc>
      </w:tr>
      <w:tr w:rsidR="00631888" w:rsidRPr="00A9667F" w14:paraId="59A1E4A8" w14:textId="77777777" w:rsidTr="003026C0">
        <w:trPr>
          <w:jc w:val="center"/>
        </w:trPr>
        <w:tc>
          <w:tcPr>
            <w:tcW w:w="5000" w:type="pct"/>
            <w:gridSpan w:val="2"/>
          </w:tcPr>
          <w:p w14:paraId="50B99547" w14:textId="77777777" w:rsidR="00631888" w:rsidRPr="00D11A70" w:rsidRDefault="00631888" w:rsidP="003026C0">
            <w:pPr>
              <w:rPr>
                <w:lang w:val="el-GR"/>
              </w:rPr>
            </w:pPr>
            <w:r w:rsidRPr="00D11A70">
              <w:rPr>
                <w:lang w:val="el-GR"/>
              </w:rPr>
              <w:t xml:space="preserve">Η Φάση </w:t>
            </w:r>
            <w:r>
              <w:rPr>
                <w:lang w:val="el-GR"/>
              </w:rPr>
              <w:t>6</w:t>
            </w:r>
            <w:r w:rsidRPr="00D11A70">
              <w:rPr>
                <w:lang w:val="el-GR"/>
              </w:rPr>
              <w:t xml:space="preserve"> περιλαμβάνει τη δοκιμαστική λειτουργία</w:t>
            </w:r>
            <w:r>
              <w:rPr>
                <w:lang w:val="el-GR"/>
              </w:rPr>
              <w:t xml:space="preserve"> όλων</w:t>
            </w:r>
            <w:r w:rsidRPr="00D11A70">
              <w:rPr>
                <w:lang w:val="el-GR"/>
              </w:rPr>
              <w:t xml:space="preserve"> των Υποσυστημάτων </w:t>
            </w:r>
            <w:r>
              <w:rPr>
                <w:lang w:val="el-GR"/>
              </w:rPr>
              <w:t>του</w:t>
            </w:r>
            <w:r w:rsidRPr="00D11A70">
              <w:rPr>
                <w:lang w:val="el-GR"/>
              </w:rPr>
              <w:t xml:space="preserve">, για τα οποία έχει ολοκληρωθεί η Πιλοτική  Λειτουργία της Φάσης </w:t>
            </w:r>
            <w:r>
              <w:rPr>
                <w:lang w:val="el-GR"/>
              </w:rPr>
              <w:t>5</w:t>
            </w:r>
            <w:r w:rsidRPr="00D11A70">
              <w:rPr>
                <w:lang w:val="el-GR"/>
              </w:rPr>
              <w:t>.</w:t>
            </w:r>
          </w:p>
          <w:p w14:paraId="7AA0A094" w14:textId="77777777" w:rsidR="00631888" w:rsidRPr="00D11A70" w:rsidRDefault="00631888" w:rsidP="003026C0">
            <w:pPr>
              <w:rPr>
                <w:lang w:val="el-GR"/>
              </w:rPr>
            </w:pPr>
            <w:r w:rsidRPr="00D11A70">
              <w:rPr>
                <w:lang w:val="el-GR"/>
              </w:rPr>
              <w:t xml:space="preserve">Στο πλαίσιο της Φάσης </w:t>
            </w:r>
            <w:r>
              <w:rPr>
                <w:lang w:val="el-GR"/>
              </w:rPr>
              <w:t>6</w:t>
            </w:r>
            <w:r w:rsidRPr="00D11A70">
              <w:rPr>
                <w:lang w:val="el-GR"/>
              </w:rPr>
              <w:t>, το Σύστημα θα τεθεί σε πλήρη επιχειρησιακή λειτουργία με πραγματικά δεδομένα για το σύνολο των συστημάτων που αναπτύχθηκαν στ</w:t>
            </w:r>
            <w:r>
              <w:rPr>
                <w:lang w:val="el-GR"/>
              </w:rPr>
              <w:t>ην</w:t>
            </w:r>
            <w:r w:rsidRPr="00D11A70">
              <w:rPr>
                <w:lang w:val="el-GR"/>
              </w:rPr>
              <w:t xml:space="preserve"> Φάσ</w:t>
            </w:r>
            <w:r>
              <w:rPr>
                <w:lang w:val="el-GR"/>
              </w:rPr>
              <w:t>η</w:t>
            </w:r>
            <w:r w:rsidRPr="00D11A70">
              <w:rPr>
                <w:lang w:val="el-GR"/>
              </w:rPr>
              <w:t xml:space="preserve"> 2,</w:t>
            </w:r>
          </w:p>
          <w:p w14:paraId="7F3D3B28" w14:textId="77777777" w:rsidR="00631888" w:rsidRPr="00D11A70" w:rsidRDefault="00631888" w:rsidP="003026C0">
            <w:pPr>
              <w:rPr>
                <w:lang w:val="el-GR"/>
              </w:rPr>
            </w:pPr>
            <w:r w:rsidRPr="00D11A70">
              <w:rPr>
                <w:lang w:val="el-GR"/>
              </w:rPr>
              <w:t xml:space="preserve">Στο πλαίσιο της Φάσης </w:t>
            </w:r>
            <w:r>
              <w:rPr>
                <w:lang w:val="el-GR"/>
              </w:rPr>
              <w:t>6</w:t>
            </w:r>
            <w:r w:rsidRPr="00D11A70">
              <w:rPr>
                <w:lang w:val="el-GR"/>
              </w:rPr>
              <w:t xml:space="preserve"> περιλαμβάνονται και οι ακόλουθες ενέργειες: </w:t>
            </w:r>
          </w:p>
          <w:p w14:paraId="6B137539" w14:textId="251C8AF1" w:rsidR="00631888" w:rsidRPr="00B276BB" w:rsidRDefault="00631888" w:rsidP="00474644">
            <w:pPr>
              <w:numPr>
                <w:ilvl w:val="0"/>
                <w:numId w:val="104"/>
              </w:numPr>
              <w:suppressAutoHyphens w:val="0"/>
              <w:overflowPunct w:val="0"/>
              <w:autoSpaceDE w:val="0"/>
              <w:autoSpaceDN w:val="0"/>
              <w:adjustRightInd w:val="0"/>
              <w:spacing w:before="120"/>
              <w:textAlignment w:val="baseline"/>
              <w:rPr>
                <w:lang w:val="el-GR"/>
              </w:rPr>
            </w:pPr>
            <w:r w:rsidRPr="00D11A70">
              <w:rPr>
                <w:lang w:val="el-GR"/>
              </w:rPr>
              <w:t>επιτόπια υποστήριξη (</w:t>
            </w:r>
            <w:r w:rsidRPr="00D11A70">
              <w:rPr>
                <w:lang w:val="en-US"/>
              </w:rPr>
              <w:t>on</w:t>
            </w:r>
            <w:r w:rsidRPr="00D11A70">
              <w:rPr>
                <w:lang w:val="el-GR"/>
              </w:rPr>
              <w:t>-</w:t>
            </w:r>
            <w:r w:rsidRPr="00D11A70">
              <w:rPr>
                <w:lang w:val="en-US"/>
              </w:rPr>
              <w:t>the</w:t>
            </w:r>
            <w:r w:rsidRPr="00D11A70">
              <w:rPr>
                <w:lang w:val="el-GR"/>
              </w:rPr>
              <w:t>-</w:t>
            </w:r>
            <w:r w:rsidRPr="00D11A70">
              <w:rPr>
                <w:lang w:val="en-US"/>
              </w:rPr>
              <w:t>job</w:t>
            </w:r>
            <w:r w:rsidRPr="00D11A70">
              <w:rPr>
                <w:lang w:val="el-GR"/>
              </w:rPr>
              <w:t xml:space="preserve"> </w:t>
            </w:r>
            <w:r w:rsidRPr="00B276BB">
              <w:rPr>
                <w:lang w:val="en-US"/>
              </w:rPr>
              <w:t>training</w:t>
            </w:r>
            <w:r w:rsidRPr="00B276BB">
              <w:rPr>
                <w:lang w:val="el-GR"/>
              </w:rPr>
              <w:t>) των χρηστών και διαχειριστών του Φορέα Λειτουργίας, όπως περιγράφεται στην Παρ.</w:t>
            </w:r>
            <w:r>
              <w:rPr>
                <w:lang w:val="el-GR"/>
              </w:rPr>
              <w:fldChar w:fldCharType="begin"/>
            </w:r>
            <w:r>
              <w:rPr>
                <w:lang w:val="el-GR"/>
              </w:rPr>
              <w:instrText xml:space="preserve"> REF _Ref70516126 \r \h </w:instrText>
            </w:r>
            <w:r>
              <w:rPr>
                <w:lang w:val="el-GR"/>
              </w:rPr>
            </w:r>
            <w:r>
              <w:rPr>
                <w:lang w:val="el-GR"/>
              </w:rPr>
              <w:fldChar w:fldCharType="separate"/>
            </w:r>
            <w:r w:rsidR="00693CB6">
              <w:rPr>
                <w:lang w:val="el-GR"/>
              </w:rPr>
              <w:t>6.9</w:t>
            </w:r>
            <w:r>
              <w:rPr>
                <w:lang w:val="el-GR"/>
              </w:rPr>
              <w:fldChar w:fldCharType="end"/>
            </w:r>
            <w:r>
              <w:rPr>
                <w:lang w:val="el-GR"/>
              </w:rPr>
              <w:t>,</w:t>
            </w:r>
          </w:p>
          <w:p w14:paraId="64850A1C" w14:textId="77777777" w:rsidR="00631888" w:rsidRPr="00D11A70" w:rsidRDefault="00631888" w:rsidP="00474644">
            <w:pPr>
              <w:numPr>
                <w:ilvl w:val="0"/>
                <w:numId w:val="104"/>
              </w:numPr>
              <w:suppressAutoHyphens w:val="0"/>
              <w:overflowPunct w:val="0"/>
              <w:autoSpaceDE w:val="0"/>
              <w:autoSpaceDN w:val="0"/>
              <w:adjustRightInd w:val="0"/>
              <w:spacing w:before="120"/>
              <w:textAlignment w:val="baseline"/>
              <w:rPr>
                <w:lang w:val="el-GR"/>
              </w:rPr>
            </w:pPr>
            <w:r w:rsidRPr="00D11A70">
              <w:rPr>
                <w:lang w:val="el-GR"/>
              </w:rPr>
              <w:t>συνεχή υποστήριξη των χρηστών του Συστήματος,</w:t>
            </w:r>
          </w:p>
          <w:p w14:paraId="5EE1BE7E" w14:textId="77777777" w:rsidR="00631888" w:rsidRPr="00D11A70" w:rsidRDefault="00631888" w:rsidP="00474644">
            <w:pPr>
              <w:numPr>
                <w:ilvl w:val="0"/>
                <w:numId w:val="104"/>
              </w:numPr>
              <w:suppressAutoHyphens w:val="0"/>
              <w:overflowPunct w:val="0"/>
              <w:autoSpaceDE w:val="0"/>
              <w:autoSpaceDN w:val="0"/>
              <w:adjustRightInd w:val="0"/>
              <w:spacing w:before="120"/>
              <w:textAlignment w:val="baseline"/>
              <w:rPr>
                <w:lang w:val="el-GR"/>
              </w:rPr>
            </w:pPr>
            <w:r w:rsidRPr="00D11A70">
              <w:rPr>
                <w:lang w:val="el-GR"/>
              </w:rPr>
              <w:t>επίλυση των παρακάτω αναφερόμενων προβλημάτων:</w:t>
            </w:r>
          </w:p>
          <w:p w14:paraId="1555DE50" w14:textId="77777777" w:rsidR="00631888" w:rsidRPr="00D11A70" w:rsidRDefault="00631888" w:rsidP="00474644">
            <w:pPr>
              <w:pStyle w:val="aff"/>
              <w:numPr>
                <w:ilvl w:val="1"/>
                <w:numId w:val="104"/>
              </w:numPr>
              <w:suppressAutoHyphens w:val="0"/>
              <w:spacing w:before="120"/>
              <w:contextualSpacing w:val="0"/>
              <w:rPr>
                <w:lang w:val="el-GR"/>
              </w:rPr>
            </w:pPr>
            <w:r w:rsidRPr="00D11A70">
              <w:rPr>
                <w:lang w:val="el-GR"/>
              </w:rPr>
              <w:t xml:space="preserve">Προβλήματα κωδικοποίησης </w:t>
            </w:r>
          </w:p>
          <w:p w14:paraId="1A3E642E" w14:textId="77777777" w:rsidR="00631888" w:rsidRPr="00D11A70" w:rsidRDefault="00631888" w:rsidP="00474644">
            <w:pPr>
              <w:pStyle w:val="aff"/>
              <w:numPr>
                <w:ilvl w:val="1"/>
                <w:numId w:val="104"/>
              </w:numPr>
              <w:suppressAutoHyphens w:val="0"/>
              <w:spacing w:before="120"/>
              <w:contextualSpacing w:val="0"/>
              <w:rPr>
                <w:lang w:val="el-GR"/>
              </w:rPr>
            </w:pPr>
            <w:r w:rsidRPr="00D11A70">
              <w:rPr>
                <w:lang w:val="el-GR"/>
              </w:rPr>
              <w:t>Παραμετροποιήσεις / Ρυθμίσεις λογισμικού Συστήματος</w:t>
            </w:r>
          </w:p>
          <w:p w14:paraId="6695E644" w14:textId="77777777" w:rsidR="00631888" w:rsidRPr="00D11A70" w:rsidRDefault="00631888" w:rsidP="00474644">
            <w:pPr>
              <w:pStyle w:val="aff"/>
              <w:numPr>
                <w:ilvl w:val="1"/>
                <w:numId w:val="104"/>
              </w:numPr>
              <w:suppressAutoHyphens w:val="0"/>
              <w:spacing w:before="120"/>
              <w:contextualSpacing w:val="0"/>
            </w:pPr>
            <w:r w:rsidRPr="00D11A70">
              <w:rPr>
                <w:lang w:val="el-GR"/>
              </w:rPr>
              <w:t>Π</w:t>
            </w:r>
            <w:r w:rsidRPr="00D11A70">
              <w:t>αρα</w:t>
            </w:r>
            <w:proofErr w:type="spellStart"/>
            <w:r w:rsidRPr="00D11A70">
              <w:t>μετρο</w:t>
            </w:r>
            <w:proofErr w:type="spellEnd"/>
            <w:r w:rsidRPr="00D11A70">
              <w:t xml:space="preserve">ποιήσεις / </w:t>
            </w:r>
            <w:proofErr w:type="spellStart"/>
            <w:r w:rsidRPr="00D11A70">
              <w:t>Ρυθμίσεις</w:t>
            </w:r>
            <w:proofErr w:type="spellEnd"/>
            <w:r w:rsidRPr="00D11A70">
              <w:t xml:space="preserve"> </w:t>
            </w:r>
            <w:proofErr w:type="spellStart"/>
            <w:r w:rsidRPr="00D11A70">
              <w:t>λογισμικού</w:t>
            </w:r>
            <w:proofErr w:type="spellEnd"/>
            <w:r w:rsidRPr="00D11A70">
              <w:t xml:space="preserve"> Υπ</w:t>
            </w:r>
            <w:proofErr w:type="spellStart"/>
            <w:r w:rsidRPr="00D11A70">
              <w:t>οσυστημάτων</w:t>
            </w:r>
            <w:proofErr w:type="spellEnd"/>
          </w:p>
          <w:p w14:paraId="1FAFA954" w14:textId="77777777" w:rsidR="00631888" w:rsidRPr="00D11A70" w:rsidRDefault="00631888" w:rsidP="00474644">
            <w:pPr>
              <w:pStyle w:val="aff"/>
              <w:numPr>
                <w:ilvl w:val="1"/>
                <w:numId w:val="104"/>
              </w:numPr>
              <w:suppressAutoHyphens w:val="0"/>
              <w:spacing w:before="120"/>
              <w:contextualSpacing w:val="0"/>
            </w:pPr>
            <w:r w:rsidRPr="00D11A70">
              <w:t>Παρα</w:t>
            </w:r>
            <w:proofErr w:type="spellStart"/>
            <w:r w:rsidRPr="00D11A70">
              <w:t>μετρο</w:t>
            </w:r>
            <w:proofErr w:type="spellEnd"/>
            <w:r w:rsidRPr="00D11A70">
              <w:t xml:space="preserve">ποιήσεις / </w:t>
            </w:r>
            <w:proofErr w:type="spellStart"/>
            <w:r w:rsidRPr="00D11A70">
              <w:t>Ρυθμίσεις</w:t>
            </w:r>
            <w:proofErr w:type="spellEnd"/>
            <w:r w:rsidRPr="00D11A70">
              <w:t xml:space="preserve"> </w:t>
            </w:r>
            <w:proofErr w:type="spellStart"/>
            <w:r w:rsidRPr="00D11A70">
              <w:t>της</w:t>
            </w:r>
            <w:proofErr w:type="spellEnd"/>
            <w:r w:rsidRPr="00D11A70">
              <w:t xml:space="preserve"> β</w:t>
            </w:r>
            <w:proofErr w:type="spellStart"/>
            <w:r w:rsidRPr="00D11A70">
              <w:t>άσης</w:t>
            </w:r>
            <w:proofErr w:type="spellEnd"/>
            <w:r w:rsidRPr="00D11A70">
              <w:t xml:space="preserve"> </w:t>
            </w:r>
            <w:proofErr w:type="spellStart"/>
            <w:r w:rsidRPr="00D11A70">
              <w:t>δεδομένων</w:t>
            </w:r>
            <w:proofErr w:type="spellEnd"/>
            <w:r w:rsidRPr="00D11A70">
              <w:t xml:space="preserve"> </w:t>
            </w:r>
          </w:p>
          <w:p w14:paraId="30FFC133" w14:textId="77777777" w:rsidR="00631888" w:rsidRPr="00D11A70" w:rsidRDefault="00631888" w:rsidP="00474644">
            <w:pPr>
              <w:pStyle w:val="aff"/>
              <w:numPr>
                <w:ilvl w:val="1"/>
                <w:numId w:val="104"/>
              </w:numPr>
              <w:suppressAutoHyphens w:val="0"/>
              <w:spacing w:before="120"/>
              <w:contextualSpacing w:val="0"/>
            </w:pPr>
            <w:proofErr w:type="spellStart"/>
            <w:r w:rsidRPr="00D11A70">
              <w:t>Προ</w:t>
            </w:r>
            <w:proofErr w:type="spellEnd"/>
            <w:r w:rsidRPr="00D11A70">
              <w:t xml:space="preserve">βλήματα </w:t>
            </w:r>
            <w:proofErr w:type="spellStart"/>
            <w:r w:rsidRPr="00D11A70">
              <w:t>φυσικής</w:t>
            </w:r>
            <w:proofErr w:type="spellEnd"/>
            <w:r w:rsidRPr="00D11A70">
              <w:t xml:space="preserve"> α</w:t>
            </w:r>
            <w:proofErr w:type="spellStart"/>
            <w:r w:rsidRPr="00D11A70">
              <w:t>ντ</w:t>
            </w:r>
            <w:proofErr w:type="spellEnd"/>
            <w:r w:rsidRPr="00D11A70">
              <w:t xml:space="preserve">απόκρισης </w:t>
            </w:r>
            <w:proofErr w:type="spellStart"/>
            <w:r w:rsidRPr="00D11A70">
              <w:t>του</w:t>
            </w:r>
            <w:proofErr w:type="spellEnd"/>
            <w:r w:rsidRPr="00D11A70">
              <w:t xml:space="preserve"> </w:t>
            </w:r>
            <w:proofErr w:type="spellStart"/>
            <w:r w:rsidRPr="00D11A70">
              <w:t>συστήμ</w:t>
            </w:r>
            <w:proofErr w:type="spellEnd"/>
            <w:r w:rsidRPr="00D11A70">
              <w:t>ατος</w:t>
            </w:r>
          </w:p>
          <w:p w14:paraId="5EA39884" w14:textId="77777777" w:rsidR="00631888" w:rsidRPr="00D11A70" w:rsidRDefault="00631888" w:rsidP="00474644">
            <w:pPr>
              <w:pStyle w:val="aff"/>
              <w:numPr>
                <w:ilvl w:val="1"/>
                <w:numId w:val="104"/>
              </w:numPr>
              <w:suppressAutoHyphens w:val="0"/>
              <w:spacing w:before="120"/>
              <w:contextualSpacing w:val="0"/>
            </w:pPr>
            <w:proofErr w:type="spellStart"/>
            <w:r w:rsidRPr="00D11A70">
              <w:t>Προ</w:t>
            </w:r>
            <w:proofErr w:type="spellEnd"/>
            <w:r w:rsidRPr="00D11A70">
              <w:t xml:space="preserve">βλήματα </w:t>
            </w:r>
            <w:proofErr w:type="spellStart"/>
            <w:r w:rsidRPr="00D11A70">
              <w:t>δι</w:t>
            </w:r>
            <w:proofErr w:type="spellEnd"/>
            <w:r w:rsidRPr="00D11A70">
              <w:t>ασύνδεσης και α</w:t>
            </w:r>
            <w:proofErr w:type="spellStart"/>
            <w:r w:rsidRPr="00D11A70">
              <w:t>ντ</w:t>
            </w:r>
            <w:proofErr w:type="spellEnd"/>
            <w:r w:rsidRPr="00D11A70">
              <w:t xml:space="preserve">αλλαγής </w:t>
            </w:r>
            <w:proofErr w:type="spellStart"/>
            <w:r w:rsidRPr="00D11A70">
              <w:t>δεδομένων</w:t>
            </w:r>
            <w:proofErr w:type="spellEnd"/>
          </w:p>
          <w:p w14:paraId="451EFBBC" w14:textId="77777777" w:rsidR="00631888" w:rsidRPr="00D11A70" w:rsidRDefault="00631888" w:rsidP="00474644">
            <w:pPr>
              <w:pStyle w:val="aff"/>
              <w:numPr>
                <w:ilvl w:val="1"/>
                <w:numId w:val="104"/>
              </w:numPr>
              <w:suppressAutoHyphens w:val="0"/>
              <w:spacing w:before="120"/>
              <w:contextualSpacing w:val="0"/>
            </w:pPr>
            <w:proofErr w:type="spellStart"/>
            <w:r w:rsidRPr="00D11A70">
              <w:t>Προ</w:t>
            </w:r>
            <w:proofErr w:type="spellEnd"/>
            <w:r w:rsidRPr="00D11A70">
              <w:t>βλήματα επ</w:t>
            </w:r>
            <w:proofErr w:type="spellStart"/>
            <w:r w:rsidRPr="00D11A70">
              <w:t>ίδοσης</w:t>
            </w:r>
            <w:proofErr w:type="spellEnd"/>
            <w:r w:rsidRPr="00D11A70">
              <w:t xml:space="preserve"> </w:t>
            </w:r>
            <w:proofErr w:type="spellStart"/>
            <w:r w:rsidRPr="00D11A70">
              <w:t>των</w:t>
            </w:r>
            <w:proofErr w:type="spellEnd"/>
            <w:r w:rsidRPr="00D11A70">
              <w:t xml:space="preserve"> Υπ</w:t>
            </w:r>
            <w:proofErr w:type="spellStart"/>
            <w:r w:rsidRPr="00D11A70">
              <w:t>οσυστημάτων</w:t>
            </w:r>
            <w:proofErr w:type="spellEnd"/>
          </w:p>
          <w:p w14:paraId="50AC37D5" w14:textId="77777777" w:rsidR="00631888" w:rsidRPr="00D11A70" w:rsidRDefault="00631888" w:rsidP="00474644">
            <w:pPr>
              <w:pStyle w:val="aff"/>
              <w:numPr>
                <w:ilvl w:val="0"/>
                <w:numId w:val="104"/>
              </w:numPr>
              <w:spacing w:before="120"/>
              <w:rPr>
                <w:lang w:val="el-GR"/>
              </w:rPr>
            </w:pPr>
            <w:r w:rsidRPr="00D11A70">
              <w:rPr>
                <w:lang w:val="el-GR"/>
              </w:rPr>
              <w:t>παροχή υπηρεσιών ανάπτυξης (</w:t>
            </w:r>
            <w:proofErr w:type="spellStart"/>
            <w:r w:rsidRPr="00D11A70">
              <w:rPr>
                <w:lang w:val="el-GR"/>
              </w:rPr>
              <w:t>development</w:t>
            </w:r>
            <w:proofErr w:type="spellEnd"/>
            <w:r w:rsidRPr="00D11A70">
              <w:rPr>
                <w:lang w:val="el-GR"/>
              </w:rPr>
              <w:t>) συμπληρωματικών ή ανασχεδιασμένων λειτουργιών στα Υποσυστήματα, ύστερα από κλήση (ad hoc).</w:t>
            </w:r>
          </w:p>
          <w:p w14:paraId="79E6CCBA" w14:textId="77777777" w:rsidR="00631888" w:rsidRPr="00D11A70" w:rsidRDefault="00631888" w:rsidP="00474644">
            <w:pPr>
              <w:numPr>
                <w:ilvl w:val="0"/>
                <w:numId w:val="104"/>
              </w:numPr>
              <w:suppressAutoHyphens w:val="0"/>
              <w:overflowPunct w:val="0"/>
              <w:autoSpaceDE w:val="0"/>
              <w:autoSpaceDN w:val="0"/>
              <w:adjustRightInd w:val="0"/>
              <w:spacing w:before="120"/>
              <w:textAlignment w:val="baseline"/>
              <w:rPr>
                <w:lang w:val="el-GR"/>
              </w:rPr>
            </w:pPr>
            <w:r w:rsidRPr="00D11A70">
              <w:rPr>
                <w:lang w:val="el-GR"/>
              </w:rPr>
              <w:t>διαμόρφωση αναλυτικών εγχειριδίων λειτουργικής και υποστηρικτής τεκμηρίωσης</w:t>
            </w:r>
          </w:p>
          <w:p w14:paraId="2649006C" w14:textId="77777777" w:rsidR="00631888" w:rsidRPr="00D11A70" w:rsidRDefault="00631888" w:rsidP="003026C0">
            <w:pPr>
              <w:suppressAutoHyphens w:val="0"/>
              <w:overflowPunct w:val="0"/>
              <w:autoSpaceDE w:val="0"/>
              <w:autoSpaceDN w:val="0"/>
              <w:adjustRightInd w:val="0"/>
              <w:spacing w:before="120"/>
              <w:textAlignment w:val="baseline"/>
              <w:rPr>
                <w:lang w:val="el-GR"/>
              </w:rPr>
            </w:pPr>
            <w:r w:rsidRPr="00D11A70">
              <w:rPr>
                <w:lang w:val="el-GR"/>
              </w:rPr>
              <w:t xml:space="preserve">Τα αναμενόμενα αποτελέσματα της Φάσης </w:t>
            </w:r>
            <w:r>
              <w:rPr>
                <w:lang w:val="el-GR"/>
              </w:rPr>
              <w:t>6</w:t>
            </w:r>
            <w:r w:rsidRPr="00D11A70">
              <w:rPr>
                <w:lang w:val="el-GR"/>
              </w:rPr>
              <w:t xml:space="preserve"> συνοψίζονται σε παραδοτέα στον ακόλουθο Πίνακα:</w:t>
            </w:r>
          </w:p>
        </w:tc>
      </w:tr>
      <w:tr w:rsidR="00631888" w:rsidRPr="00D11A70" w14:paraId="4936FE6D"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32CDEE6D" w14:textId="77777777" w:rsidR="00631888" w:rsidRPr="00D11A70" w:rsidRDefault="00631888" w:rsidP="003026C0">
            <w:pPr>
              <w:widowControl w:val="0"/>
              <w:suppressAutoHyphens w:val="0"/>
              <w:jc w:val="left"/>
              <w:rPr>
                <w:b/>
                <w:lang w:val="el-GR" w:eastAsia="en-US"/>
              </w:rPr>
            </w:pPr>
            <w:r w:rsidRPr="00D11A70">
              <w:rPr>
                <w:b/>
                <w:lang w:val="el-GR" w:eastAsia="en-US"/>
              </w:rPr>
              <w:t>Τίτλος Παραδοτέου</w:t>
            </w:r>
          </w:p>
        </w:tc>
        <w:tc>
          <w:tcPr>
            <w:tcW w:w="3437" w:type="pct"/>
            <w:shd w:val="clear" w:color="auto" w:fill="E6E6E6"/>
            <w:vAlign w:val="center"/>
          </w:tcPr>
          <w:p w14:paraId="2140ACEF" w14:textId="77777777" w:rsidR="00631888" w:rsidRPr="00D11A70" w:rsidRDefault="00631888" w:rsidP="003026C0">
            <w:pPr>
              <w:widowControl w:val="0"/>
              <w:suppressAutoHyphens w:val="0"/>
              <w:jc w:val="left"/>
              <w:rPr>
                <w:b/>
                <w:lang w:val="el-GR" w:eastAsia="en-US"/>
              </w:rPr>
            </w:pPr>
            <w:r w:rsidRPr="00D11A70">
              <w:rPr>
                <w:b/>
                <w:lang w:val="el-GR" w:eastAsia="en-US"/>
              </w:rPr>
              <w:t xml:space="preserve">Περιγραφή Παραδοτέου </w:t>
            </w:r>
          </w:p>
        </w:tc>
      </w:tr>
      <w:tr w:rsidR="00631888" w:rsidRPr="00D11A70" w14:paraId="49C58056"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DCB7EE0" w14:textId="77777777" w:rsidR="00631888" w:rsidRPr="00D11A70" w:rsidRDefault="00631888" w:rsidP="00474644">
            <w:pPr>
              <w:pStyle w:val="aff"/>
              <w:widowControl w:val="0"/>
              <w:numPr>
                <w:ilvl w:val="0"/>
                <w:numId w:val="90"/>
              </w:numPr>
              <w:suppressAutoHyphens w:val="0"/>
              <w:spacing w:before="120" w:after="0"/>
              <w:ind w:left="454" w:hanging="454"/>
              <w:rPr>
                <w:b/>
                <w:lang w:val="el-GR"/>
              </w:rPr>
            </w:pPr>
            <w:r w:rsidRPr="00532AC6">
              <w:rPr>
                <w:b/>
                <w:lang w:val="el-GR"/>
              </w:rPr>
              <w:t>Υπηρεσίες υποστήριξης της Δοκιμαστικής Λειτουργίας</w:t>
            </w:r>
          </w:p>
        </w:tc>
        <w:tc>
          <w:tcPr>
            <w:tcW w:w="3437" w:type="pct"/>
          </w:tcPr>
          <w:p w14:paraId="62CF4B10" w14:textId="77777777" w:rsidR="00631888" w:rsidRDefault="00631888" w:rsidP="00474644">
            <w:pPr>
              <w:pStyle w:val="aff"/>
              <w:numPr>
                <w:ilvl w:val="0"/>
                <w:numId w:val="106"/>
              </w:numPr>
              <w:suppressAutoHyphens w:val="0"/>
              <w:spacing w:before="40" w:after="40"/>
              <w:ind w:left="357" w:hanging="357"/>
              <w:contextualSpacing w:val="0"/>
              <w:rPr>
                <w:lang w:val="el-GR"/>
              </w:rPr>
            </w:pPr>
            <w:r w:rsidRPr="00D11A70">
              <w:rPr>
                <w:lang w:val="el-GR"/>
              </w:rPr>
              <w:t>Επιτόπια υποστήριξη εξειδικευμένων στελεχών του Αναδόχου για την πραγματοποίηση των ενεργειών που προβλέπονται κατά τη φάση δοκιμαστικής λειτουργίας</w:t>
            </w:r>
          </w:p>
          <w:p w14:paraId="457F9009" w14:textId="77777777" w:rsidR="00631888" w:rsidRPr="00D11A70" w:rsidRDefault="00631888" w:rsidP="00474644">
            <w:pPr>
              <w:pStyle w:val="aff"/>
              <w:numPr>
                <w:ilvl w:val="0"/>
                <w:numId w:val="106"/>
              </w:numPr>
              <w:suppressAutoHyphens w:val="0"/>
              <w:spacing w:before="40" w:after="40"/>
              <w:ind w:left="357" w:hanging="357"/>
              <w:contextualSpacing w:val="0"/>
              <w:rPr>
                <w:lang w:val="el-GR"/>
              </w:rPr>
            </w:pPr>
            <w:r w:rsidRPr="00D11A70">
              <w:rPr>
                <w:lang w:val="en-US"/>
              </w:rPr>
              <w:t>On-the-job training</w:t>
            </w:r>
          </w:p>
        </w:tc>
      </w:tr>
      <w:tr w:rsidR="00631888" w:rsidRPr="00A9667F" w14:paraId="6E957BE7"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38D93FA1" w14:textId="77777777" w:rsidR="00631888" w:rsidRPr="00D11A70" w:rsidRDefault="00631888" w:rsidP="00474644">
            <w:pPr>
              <w:pStyle w:val="aff"/>
              <w:widowControl w:val="0"/>
              <w:numPr>
                <w:ilvl w:val="0"/>
                <w:numId w:val="90"/>
              </w:numPr>
              <w:suppressAutoHyphens w:val="0"/>
              <w:spacing w:before="120" w:after="0"/>
              <w:ind w:left="454" w:hanging="454"/>
              <w:rPr>
                <w:b/>
                <w:lang w:val="el-GR"/>
              </w:rPr>
            </w:pPr>
            <w:r w:rsidRPr="00532AC6">
              <w:rPr>
                <w:b/>
                <w:lang w:val="el-GR"/>
              </w:rPr>
              <w:t>Σύστημα σε συνθήκες πλήρους επιχειρησιακής λειτουργίας, έτοιμο προς Οριστική Παραλαβή από την Αναθέτουσα Αρχή</w:t>
            </w:r>
          </w:p>
        </w:tc>
        <w:tc>
          <w:tcPr>
            <w:tcW w:w="3437" w:type="pct"/>
          </w:tcPr>
          <w:p w14:paraId="016ADBE8" w14:textId="77777777" w:rsidR="00631888" w:rsidRPr="00657BE6" w:rsidRDefault="00631888" w:rsidP="003026C0">
            <w:pPr>
              <w:rPr>
                <w:lang w:val="el-GR"/>
              </w:rPr>
            </w:pPr>
            <w:r w:rsidRPr="00657BE6">
              <w:rPr>
                <w:lang w:val="el-GR"/>
              </w:rPr>
              <w:t xml:space="preserve">Τελικό σύστημα (περιβάλλον, λειτουργικότητα, δεδομένα) ελεγμένο μετά από εντατική χρήση σε συνθήκες πλήρους επιχειρησιακής λειτουργίας και πραγματικής παραγωγής και σε καθεστώς </w:t>
            </w:r>
            <w:r w:rsidRPr="00657BE6">
              <w:rPr>
                <w:u w:val="single"/>
                <w:lang w:val="el-GR"/>
              </w:rPr>
              <w:t>Εγγυημένου Επιπέδου Υπηρεσιών</w:t>
            </w:r>
            <w:r w:rsidRPr="00657BE6">
              <w:rPr>
                <w:lang w:val="el-GR"/>
              </w:rPr>
              <w:t>, από το σύνολο των προβλεπόμενων χρηστών.</w:t>
            </w:r>
          </w:p>
          <w:p w14:paraId="7B8313A4" w14:textId="77777777" w:rsidR="00631888" w:rsidRPr="00657BE6" w:rsidRDefault="00631888" w:rsidP="003026C0">
            <w:pPr>
              <w:rPr>
                <w:lang w:val="el-GR"/>
              </w:rPr>
            </w:pPr>
            <w:r w:rsidRPr="00657BE6">
              <w:rPr>
                <w:lang w:val="el-GR"/>
              </w:rPr>
              <w:t>Αποτελέσματα διενέργειας δοκιμών ελέγχου λειτουργικότητας των Υποσυστημάτων και αποδοχής χρηστών.</w:t>
            </w:r>
          </w:p>
        </w:tc>
      </w:tr>
      <w:tr w:rsidR="00631888" w:rsidRPr="00A9667F" w14:paraId="5E52258F"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7BF45ED" w14:textId="77777777" w:rsidR="00631888" w:rsidRPr="00D11A70" w:rsidRDefault="00631888" w:rsidP="00474644">
            <w:pPr>
              <w:pStyle w:val="aff"/>
              <w:widowControl w:val="0"/>
              <w:numPr>
                <w:ilvl w:val="0"/>
                <w:numId w:val="90"/>
              </w:numPr>
              <w:suppressAutoHyphens w:val="0"/>
              <w:spacing w:before="120" w:after="0"/>
              <w:ind w:left="454" w:hanging="454"/>
              <w:rPr>
                <w:b/>
                <w:lang w:val="el-GR"/>
              </w:rPr>
            </w:pPr>
            <w:proofErr w:type="spellStart"/>
            <w:r w:rsidRPr="00532AC6">
              <w:rPr>
                <w:b/>
                <w:lang w:val="el-GR"/>
              </w:rPr>
              <w:t>Επικαιροποιημένα</w:t>
            </w:r>
            <w:proofErr w:type="spellEnd"/>
            <w:r w:rsidRPr="00532AC6">
              <w:rPr>
                <w:b/>
                <w:lang w:val="el-GR"/>
              </w:rPr>
              <w:t xml:space="preserve"> Εγχειρίδια &amp; Πηγαίος κώδικας</w:t>
            </w:r>
          </w:p>
        </w:tc>
        <w:tc>
          <w:tcPr>
            <w:tcW w:w="3437" w:type="pct"/>
          </w:tcPr>
          <w:p w14:paraId="7FEA7C6C" w14:textId="77777777" w:rsidR="00631888" w:rsidRPr="00657BE6" w:rsidRDefault="00631888" w:rsidP="003026C0">
            <w:pPr>
              <w:widowControl w:val="0"/>
              <w:suppressAutoHyphens w:val="0"/>
              <w:spacing w:after="0"/>
              <w:rPr>
                <w:lang w:val="el-GR"/>
              </w:rPr>
            </w:pPr>
            <w:r w:rsidRPr="00657BE6">
              <w:rPr>
                <w:lang w:val="el-GR"/>
              </w:rPr>
              <w:t>Περιλαμβάνει κατ’ ελάχιστο:</w:t>
            </w:r>
          </w:p>
          <w:p w14:paraId="61B427A7" w14:textId="77777777" w:rsidR="00631888" w:rsidRPr="00657BE6" w:rsidRDefault="00631888" w:rsidP="00474644">
            <w:pPr>
              <w:pStyle w:val="aff"/>
              <w:widowControl w:val="0"/>
              <w:numPr>
                <w:ilvl w:val="3"/>
                <w:numId w:val="106"/>
              </w:numPr>
              <w:suppressAutoHyphens w:val="0"/>
              <w:spacing w:after="0"/>
              <w:ind w:left="421"/>
              <w:rPr>
                <w:lang w:val="el-GR"/>
              </w:rPr>
            </w:pPr>
            <w:r w:rsidRPr="00657BE6">
              <w:rPr>
                <w:lang w:val="el-GR"/>
              </w:rPr>
              <w:t xml:space="preserve">Πηγαίο Κώδικα και </w:t>
            </w:r>
            <w:r w:rsidRPr="00657BE6">
              <w:t>Schemas</w:t>
            </w:r>
            <w:r w:rsidRPr="00657BE6">
              <w:rPr>
                <w:lang w:val="el-GR"/>
              </w:rPr>
              <w:t xml:space="preserve"> (</w:t>
            </w:r>
            <w:r w:rsidRPr="00657BE6">
              <w:rPr>
                <w:lang w:val="en-US"/>
              </w:rPr>
              <w:t>database</w:t>
            </w:r>
            <w:r w:rsidRPr="00657BE6">
              <w:rPr>
                <w:lang w:val="el-GR"/>
              </w:rPr>
              <w:t xml:space="preserve">, </w:t>
            </w:r>
            <w:r w:rsidRPr="00657BE6">
              <w:t>XML</w:t>
            </w:r>
            <w:r w:rsidRPr="00657BE6">
              <w:rPr>
                <w:lang w:val="el-GR"/>
              </w:rPr>
              <w:t xml:space="preserve">, </w:t>
            </w:r>
            <w:r w:rsidRPr="00657BE6">
              <w:rPr>
                <w:lang w:val="en-US"/>
              </w:rPr>
              <w:t>JSON</w:t>
            </w:r>
            <w:r w:rsidRPr="00657BE6">
              <w:rPr>
                <w:lang w:val="el-GR"/>
              </w:rPr>
              <w:t xml:space="preserve">, κτλ.) για όλα τα Υποσυστήματα και επιμέρους εφαρμογές λογισμικού (εργαλεία λογισμικού) που θα παραδοθούν υλοποιηθούν ή / και προσαρμοστούν στο πλαίσιο του Έργου, καθώς και αρχεία παραμετροποίησης, και </w:t>
            </w:r>
            <w:proofErr w:type="spellStart"/>
            <w:r w:rsidRPr="00657BE6">
              <w:rPr>
                <w:lang w:val="el-GR"/>
              </w:rPr>
              <w:t>scripts</w:t>
            </w:r>
            <w:proofErr w:type="spellEnd"/>
            <w:r w:rsidRPr="00657BE6">
              <w:rPr>
                <w:lang w:val="el-GR"/>
              </w:rPr>
              <w:t xml:space="preserve"> αρχικοποίησης του Συστήματος.</w:t>
            </w:r>
            <w:r>
              <w:rPr>
                <w:lang w:val="el-GR"/>
              </w:rPr>
              <w:t xml:space="preserve"> Περιλαμβάνουν τον </w:t>
            </w:r>
            <w:r w:rsidRPr="00394216">
              <w:rPr>
                <w:lang w:val="el-GR"/>
              </w:rPr>
              <w:t>κώδικα</w:t>
            </w:r>
            <w:r w:rsidRPr="0095408E">
              <w:rPr>
                <w:lang w:val="el-GR"/>
              </w:rPr>
              <w:t xml:space="preserve"> </w:t>
            </w:r>
            <w:r w:rsidRPr="007D38F1">
              <w:rPr>
                <w:lang w:val="el-GR"/>
              </w:rPr>
              <w:t xml:space="preserve">της παραμετροποίησης του λογισμικού </w:t>
            </w:r>
            <w:r w:rsidRPr="00394216">
              <w:rPr>
                <w:lang w:val="el-GR"/>
              </w:rPr>
              <w:t xml:space="preserve">με την αναλυτική </w:t>
            </w:r>
            <w:r w:rsidRPr="00394216">
              <w:rPr>
                <w:lang w:val="el-GR"/>
              </w:rPr>
              <w:lastRenderedPageBreak/>
              <w:t>τεκμηρίωσή του</w:t>
            </w:r>
            <w:r>
              <w:rPr>
                <w:lang w:val="el-GR"/>
              </w:rPr>
              <w:t xml:space="preserve"> (</w:t>
            </w:r>
            <w:r w:rsidRPr="007D38F1">
              <w:rPr>
                <w:lang w:val="el-GR"/>
              </w:rPr>
              <w:t xml:space="preserve">και όχι </w:t>
            </w:r>
            <w:r>
              <w:rPr>
                <w:lang w:val="el-GR"/>
              </w:rPr>
              <w:t xml:space="preserve">τον κώδικα </w:t>
            </w:r>
            <w:r w:rsidRPr="007D38F1">
              <w:rPr>
                <w:lang w:val="el-GR"/>
              </w:rPr>
              <w:t>του πακέτου λογισμικού</w:t>
            </w:r>
            <w:r>
              <w:rPr>
                <w:lang w:val="el-GR"/>
              </w:rPr>
              <w:t xml:space="preserve"> που θα χρησιμοποιηθεί).</w:t>
            </w:r>
          </w:p>
          <w:p w14:paraId="57622B93" w14:textId="77777777" w:rsidR="00631888" w:rsidRPr="00657BE6" w:rsidRDefault="00631888" w:rsidP="00474644">
            <w:pPr>
              <w:pStyle w:val="aff"/>
              <w:widowControl w:val="0"/>
              <w:numPr>
                <w:ilvl w:val="3"/>
                <w:numId w:val="106"/>
              </w:numPr>
              <w:suppressAutoHyphens w:val="0"/>
              <w:spacing w:after="0"/>
              <w:ind w:left="421"/>
              <w:rPr>
                <w:lang w:val="el-GR"/>
              </w:rPr>
            </w:pPr>
            <w:r w:rsidRPr="00657BE6">
              <w:rPr>
                <w:lang w:val="el-GR"/>
              </w:rPr>
              <w:t>Λεπτομερή εγχειρίδια υποστήριξης χρηστών (</w:t>
            </w:r>
            <w:r w:rsidRPr="00657BE6">
              <w:t>user</w:t>
            </w:r>
            <w:r w:rsidRPr="00657BE6">
              <w:rPr>
                <w:lang w:val="el-GR"/>
              </w:rPr>
              <w:t xml:space="preserve"> </w:t>
            </w:r>
            <w:r w:rsidRPr="00657BE6">
              <w:t>manuals</w:t>
            </w:r>
            <w:r w:rsidRPr="00657BE6">
              <w:rPr>
                <w:lang w:val="el-GR"/>
              </w:rPr>
              <w:t>)</w:t>
            </w:r>
          </w:p>
          <w:p w14:paraId="6C2E948B" w14:textId="77777777" w:rsidR="00631888" w:rsidRPr="00657BE6" w:rsidRDefault="00631888" w:rsidP="00474644">
            <w:pPr>
              <w:pStyle w:val="aff"/>
              <w:widowControl w:val="0"/>
              <w:numPr>
                <w:ilvl w:val="3"/>
                <w:numId w:val="106"/>
              </w:numPr>
              <w:suppressAutoHyphens w:val="0"/>
              <w:spacing w:after="0"/>
              <w:ind w:left="421"/>
              <w:rPr>
                <w:lang w:val="el-GR"/>
              </w:rPr>
            </w:pPr>
            <w:r w:rsidRPr="00657BE6">
              <w:t>Επ</w:t>
            </w:r>
            <w:proofErr w:type="spellStart"/>
            <w:r w:rsidRPr="00657BE6">
              <w:t>ικ</w:t>
            </w:r>
            <w:proofErr w:type="spellEnd"/>
            <w:r w:rsidRPr="00657BE6">
              <w:t xml:space="preserve">αιροποιημένο </w:t>
            </w:r>
            <w:proofErr w:type="spellStart"/>
            <w:r w:rsidRPr="00657BE6">
              <w:t>Τεύχος</w:t>
            </w:r>
            <w:proofErr w:type="spellEnd"/>
            <w:r w:rsidRPr="00657BE6">
              <w:t xml:space="preserve"> </w:t>
            </w:r>
            <w:proofErr w:type="spellStart"/>
            <w:r w:rsidRPr="00657BE6">
              <w:t>Ανάλυσης</w:t>
            </w:r>
            <w:proofErr w:type="spellEnd"/>
            <w:r w:rsidRPr="00657BE6">
              <w:t xml:space="preserve"> Απα</w:t>
            </w:r>
            <w:proofErr w:type="spellStart"/>
            <w:r w:rsidRPr="00657BE6">
              <w:t>ιτήσεων</w:t>
            </w:r>
            <w:proofErr w:type="spellEnd"/>
          </w:p>
          <w:p w14:paraId="52059926" w14:textId="77777777" w:rsidR="00631888" w:rsidRPr="00657BE6" w:rsidRDefault="00631888" w:rsidP="00474644">
            <w:pPr>
              <w:pStyle w:val="aff"/>
              <w:widowControl w:val="0"/>
              <w:numPr>
                <w:ilvl w:val="3"/>
                <w:numId w:val="106"/>
              </w:numPr>
              <w:suppressAutoHyphens w:val="0"/>
              <w:spacing w:after="0"/>
              <w:ind w:left="421"/>
              <w:rPr>
                <w:lang w:val="el-GR"/>
              </w:rPr>
            </w:pPr>
            <w:r w:rsidRPr="00657BE6">
              <w:rPr>
                <w:lang w:val="el-GR"/>
              </w:rPr>
              <w:t xml:space="preserve">Τελικές Εφαρμογές (υποσυστήματα), πλήρως ελεγμένες βάσει προσδιορισθέντων  σεναρίων ελέγχου με πραγματικά δεδομένα έτοιμες για πλήρη Παραγωγική Λειτουργία </w:t>
            </w:r>
          </w:p>
          <w:p w14:paraId="3BD11C00" w14:textId="77777777" w:rsidR="00631888" w:rsidRPr="00657BE6" w:rsidRDefault="00631888" w:rsidP="00474644">
            <w:pPr>
              <w:pStyle w:val="aff"/>
              <w:widowControl w:val="0"/>
              <w:numPr>
                <w:ilvl w:val="3"/>
                <w:numId w:val="106"/>
              </w:numPr>
              <w:suppressAutoHyphens w:val="0"/>
              <w:spacing w:after="0"/>
              <w:ind w:left="421"/>
              <w:rPr>
                <w:lang w:val="el-GR"/>
              </w:rPr>
            </w:pPr>
            <w:proofErr w:type="spellStart"/>
            <w:r w:rsidRPr="00657BE6">
              <w:rPr>
                <w:lang w:val="el-GR"/>
              </w:rPr>
              <w:t>Επικαιροποιημένα</w:t>
            </w:r>
            <w:proofErr w:type="spellEnd"/>
            <w:r w:rsidRPr="00657BE6">
              <w:rPr>
                <w:lang w:val="el-GR"/>
              </w:rPr>
              <w:t xml:space="preserve"> Σενάρια ελέγχου (μετά από Δοκιμαστική Λειτουργία)</w:t>
            </w:r>
          </w:p>
          <w:p w14:paraId="602BF3A1" w14:textId="77777777" w:rsidR="00631888" w:rsidRPr="00657BE6" w:rsidRDefault="00631888" w:rsidP="00474644">
            <w:pPr>
              <w:pStyle w:val="aff"/>
              <w:widowControl w:val="0"/>
              <w:numPr>
                <w:ilvl w:val="3"/>
                <w:numId w:val="106"/>
              </w:numPr>
              <w:suppressAutoHyphens w:val="0"/>
              <w:spacing w:after="0"/>
              <w:ind w:left="421"/>
              <w:rPr>
                <w:lang w:val="el-GR"/>
              </w:rPr>
            </w:pPr>
            <w:r w:rsidRPr="00657BE6">
              <w:rPr>
                <w:lang w:val="el-GR"/>
              </w:rPr>
              <w:t xml:space="preserve">Αναλυτικό Οδηγό </w:t>
            </w:r>
            <w:proofErr w:type="spellStart"/>
            <w:r w:rsidRPr="00657BE6">
              <w:rPr>
                <w:lang w:val="el-GR"/>
              </w:rPr>
              <w:t>Διαλειτουργικότητας</w:t>
            </w:r>
            <w:proofErr w:type="spellEnd"/>
            <w:r w:rsidRPr="00657BE6">
              <w:rPr>
                <w:lang w:val="el-GR"/>
              </w:rPr>
              <w:t>, Μαζικής Εισαγωγής/Εξαγωγής και Μετάπτωσης δεδομένων</w:t>
            </w:r>
          </w:p>
          <w:p w14:paraId="112E5A35" w14:textId="77777777" w:rsidR="00631888" w:rsidRPr="00657BE6" w:rsidRDefault="00631888" w:rsidP="00474644">
            <w:pPr>
              <w:pStyle w:val="aff"/>
              <w:widowControl w:val="0"/>
              <w:numPr>
                <w:ilvl w:val="3"/>
                <w:numId w:val="106"/>
              </w:numPr>
              <w:suppressAutoHyphens w:val="0"/>
              <w:spacing w:after="0"/>
              <w:ind w:left="421"/>
              <w:rPr>
                <w:lang w:val="el-GR"/>
              </w:rPr>
            </w:pPr>
            <w:r w:rsidRPr="00657BE6">
              <w:rPr>
                <w:lang w:val="el-GR"/>
              </w:rPr>
              <w:t xml:space="preserve">Για κάθε υποσύστημα και εφαρμογή θα παρασχεθούν στην ελληνική γλώσσα, </w:t>
            </w:r>
            <w:proofErr w:type="spellStart"/>
            <w:r w:rsidRPr="00657BE6">
              <w:rPr>
                <w:u w:val="single"/>
                <w:lang w:val="el-GR"/>
              </w:rPr>
              <w:t>επικαιροποιημένες</w:t>
            </w:r>
            <w:proofErr w:type="spellEnd"/>
            <w:r w:rsidRPr="00657BE6">
              <w:rPr>
                <w:lang w:val="el-GR"/>
              </w:rPr>
              <w:t xml:space="preserve"> λεπτομερή εγχειρίδια διαχείρισης και λειτουργίας (</w:t>
            </w:r>
            <w:r w:rsidRPr="00657BE6">
              <w:t>administration</w:t>
            </w:r>
            <w:r w:rsidRPr="00657BE6">
              <w:rPr>
                <w:lang w:val="el-GR"/>
              </w:rPr>
              <w:t xml:space="preserve"> &amp; </w:t>
            </w:r>
            <w:r w:rsidRPr="00657BE6">
              <w:t>operation</w:t>
            </w:r>
            <w:r w:rsidRPr="00657BE6">
              <w:rPr>
                <w:lang w:val="el-GR"/>
              </w:rPr>
              <w:t xml:space="preserve"> </w:t>
            </w:r>
            <w:r w:rsidRPr="00657BE6">
              <w:t>manuals</w:t>
            </w:r>
            <w:r w:rsidRPr="00657BE6">
              <w:rPr>
                <w:lang w:val="el-GR"/>
              </w:rPr>
              <w:t>)</w:t>
            </w:r>
          </w:p>
          <w:p w14:paraId="3A475A40" w14:textId="77777777" w:rsidR="00631888" w:rsidRPr="00657BE6" w:rsidRDefault="00631888" w:rsidP="00474644">
            <w:pPr>
              <w:pStyle w:val="aff"/>
              <w:widowControl w:val="0"/>
              <w:numPr>
                <w:ilvl w:val="3"/>
                <w:numId w:val="106"/>
              </w:numPr>
              <w:suppressAutoHyphens w:val="0"/>
              <w:spacing w:after="0"/>
              <w:ind w:left="421"/>
              <w:rPr>
                <w:lang w:val="el-GR"/>
              </w:rPr>
            </w:pPr>
            <w:proofErr w:type="spellStart"/>
            <w:r w:rsidRPr="00657BE6">
              <w:rPr>
                <w:lang w:val="el-GR"/>
              </w:rPr>
              <w:t>Επικαιροποιημένη</w:t>
            </w:r>
            <w:proofErr w:type="spellEnd"/>
            <w:r w:rsidRPr="00657BE6">
              <w:rPr>
                <w:lang w:val="el-GR"/>
              </w:rPr>
              <w:t xml:space="preserve"> Σειρά Εγχειριδίων Τεκμηρίωσης της Αρχιτεκτονικής, της Λειτουργίας και της Παραμετροποίησης του ΟΠΣ και των Εφαρμογών του (για τον τεχνικό διαχειριστή – </w:t>
            </w:r>
            <w:r w:rsidRPr="00657BE6">
              <w:t>system</w:t>
            </w:r>
            <w:r w:rsidRPr="00657BE6">
              <w:rPr>
                <w:lang w:val="el-GR"/>
              </w:rPr>
              <w:t xml:space="preserve"> </w:t>
            </w:r>
            <w:r w:rsidRPr="00657BE6">
              <w:t>administrator</w:t>
            </w:r>
            <w:r w:rsidRPr="00657BE6">
              <w:rPr>
                <w:lang w:val="el-GR"/>
              </w:rPr>
              <w:t>)</w:t>
            </w:r>
          </w:p>
          <w:p w14:paraId="5E5E2F87" w14:textId="77777777" w:rsidR="00631888" w:rsidRPr="00657BE6" w:rsidRDefault="00631888" w:rsidP="00474644">
            <w:pPr>
              <w:pStyle w:val="aff"/>
              <w:widowControl w:val="0"/>
              <w:numPr>
                <w:ilvl w:val="3"/>
                <w:numId w:val="106"/>
              </w:numPr>
              <w:suppressAutoHyphens w:val="0"/>
              <w:spacing w:after="0"/>
              <w:ind w:left="421"/>
              <w:rPr>
                <w:lang w:val="el-GR"/>
              </w:rPr>
            </w:pPr>
            <w:proofErr w:type="spellStart"/>
            <w:r w:rsidRPr="00657BE6">
              <w:rPr>
                <w:lang w:val="el-GR"/>
              </w:rPr>
              <w:t>Επικαιροποιημένο</w:t>
            </w:r>
            <w:proofErr w:type="spellEnd"/>
            <w:r w:rsidRPr="00657BE6">
              <w:rPr>
                <w:lang w:val="el-GR"/>
              </w:rPr>
              <w:t xml:space="preserve"> Εγχειρίδιο Υλοποίησης Εφαρμογής (για τον προγραμματιστή – σχήματα βάσεων, </w:t>
            </w:r>
            <w:r w:rsidRPr="00657BE6">
              <w:t>documentation</w:t>
            </w:r>
            <w:r w:rsidRPr="00657BE6">
              <w:rPr>
                <w:lang w:val="el-GR"/>
              </w:rPr>
              <w:t xml:space="preserve"> κ.λπ.) που θα περιέχει ανάλυση δομής του κώδικα και </w:t>
            </w:r>
            <w:proofErr w:type="spellStart"/>
            <w:r w:rsidRPr="00657BE6">
              <w:rPr>
                <w:lang w:val="el-GR"/>
              </w:rPr>
              <w:t>τοων</w:t>
            </w:r>
            <w:proofErr w:type="spellEnd"/>
            <w:r w:rsidRPr="00657BE6">
              <w:rPr>
                <w:lang w:val="el-GR"/>
              </w:rPr>
              <w:t xml:space="preserve"> μεταβλητών σχήματα βάσεων, </w:t>
            </w:r>
            <w:r w:rsidRPr="00657BE6">
              <w:t>documentation</w:t>
            </w:r>
            <w:r w:rsidRPr="00657BE6">
              <w:rPr>
                <w:lang w:val="el-GR"/>
              </w:rPr>
              <w:t xml:space="preserve"> κ.λπ.</w:t>
            </w:r>
          </w:p>
        </w:tc>
      </w:tr>
      <w:tr w:rsidR="00631888" w:rsidRPr="00D11A70" w14:paraId="21CE8B92"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1077BEC9" w14:textId="77777777" w:rsidR="00631888" w:rsidRPr="00532AC6" w:rsidRDefault="00631888" w:rsidP="00474644">
            <w:pPr>
              <w:pStyle w:val="aff"/>
              <w:widowControl w:val="0"/>
              <w:numPr>
                <w:ilvl w:val="0"/>
                <w:numId w:val="90"/>
              </w:numPr>
              <w:suppressAutoHyphens w:val="0"/>
              <w:spacing w:before="120" w:after="0"/>
              <w:ind w:left="454" w:hanging="454"/>
              <w:rPr>
                <w:b/>
                <w:lang w:val="el-GR"/>
              </w:rPr>
            </w:pPr>
            <w:r w:rsidRPr="00532AC6">
              <w:rPr>
                <w:b/>
                <w:lang w:val="el-GR"/>
              </w:rPr>
              <w:lastRenderedPageBreak/>
              <w:t>Τεύχος αποτελεσμάτων Δοκιμαστικής Λειτουργίας</w:t>
            </w:r>
          </w:p>
        </w:tc>
        <w:tc>
          <w:tcPr>
            <w:tcW w:w="3437" w:type="pct"/>
          </w:tcPr>
          <w:p w14:paraId="5CDEE4B5" w14:textId="77777777" w:rsidR="00631888" w:rsidRPr="00D11A70" w:rsidRDefault="00631888" w:rsidP="003026C0">
            <w:proofErr w:type="spellStart"/>
            <w:r w:rsidRPr="00D11A70">
              <w:t>Περιλ</w:t>
            </w:r>
            <w:proofErr w:type="spellEnd"/>
            <w:r w:rsidRPr="00D11A70">
              <w:t xml:space="preserve">αμβάνει </w:t>
            </w:r>
            <w:proofErr w:type="spellStart"/>
            <w:r w:rsidRPr="00D11A70">
              <w:t>τεκμηρίωση</w:t>
            </w:r>
            <w:proofErr w:type="spellEnd"/>
            <w:r w:rsidRPr="00D11A70">
              <w:t xml:space="preserve"> ανα</w:t>
            </w:r>
            <w:proofErr w:type="spellStart"/>
            <w:r w:rsidRPr="00D11A70">
              <w:t>φορικά</w:t>
            </w:r>
            <w:proofErr w:type="spellEnd"/>
            <w:r w:rsidRPr="00D11A70">
              <w:t xml:space="preserve"> </w:t>
            </w:r>
            <w:proofErr w:type="spellStart"/>
            <w:r w:rsidRPr="00D11A70">
              <w:t>με</w:t>
            </w:r>
            <w:proofErr w:type="spellEnd"/>
            <w:r w:rsidRPr="00D11A70">
              <w:t>:</w:t>
            </w:r>
          </w:p>
          <w:p w14:paraId="6DF8DCBA" w14:textId="77777777" w:rsidR="00631888" w:rsidRPr="00D11A70" w:rsidRDefault="00631888" w:rsidP="00474644">
            <w:pPr>
              <w:pStyle w:val="aff"/>
              <w:numPr>
                <w:ilvl w:val="0"/>
                <w:numId w:val="106"/>
              </w:numPr>
              <w:suppressAutoHyphens w:val="0"/>
              <w:spacing w:before="40" w:after="40"/>
              <w:ind w:left="167" w:hanging="167"/>
              <w:contextualSpacing w:val="0"/>
              <w:rPr>
                <w:lang w:val="el-GR"/>
              </w:rPr>
            </w:pPr>
            <w:r w:rsidRPr="00D11A70">
              <w:rPr>
                <w:lang w:val="el-GR"/>
              </w:rPr>
              <w:t xml:space="preserve">Καταγραφή των σφαλμάτων / συμβάντων που εμφανίστηκαν και του τρόπου αντιμετώπισής τους / ενεργειών υποστήριξης </w:t>
            </w:r>
          </w:p>
          <w:p w14:paraId="7F38B7C3" w14:textId="77777777" w:rsidR="00631888" w:rsidRPr="00D11A70" w:rsidRDefault="00631888" w:rsidP="00474644">
            <w:pPr>
              <w:pStyle w:val="aff"/>
              <w:numPr>
                <w:ilvl w:val="0"/>
                <w:numId w:val="106"/>
              </w:numPr>
              <w:suppressAutoHyphens w:val="0"/>
              <w:spacing w:before="40" w:after="40"/>
              <w:ind w:left="167" w:hanging="167"/>
              <w:contextualSpacing w:val="0"/>
              <w:rPr>
                <w:lang w:val="el-GR"/>
              </w:rPr>
            </w:pPr>
            <w:r w:rsidRPr="00D11A70">
              <w:rPr>
                <w:lang w:val="el-GR"/>
              </w:rPr>
              <w:t xml:space="preserve">Αναφορά προσαρμογών και ρυθμίσεων στο λογισμικό </w:t>
            </w:r>
          </w:p>
          <w:p w14:paraId="3DEEBF22" w14:textId="77777777" w:rsidR="00631888" w:rsidRPr="00D11A70" w:rsidRDefault="00631888" w:rsidP="00474644">
            <w:pPr>
              <w:pStyle w:val="aff"/>
              <w:numPr>
                <w:ilvl w:val="0"/>
                <w:numId w:val="106"/>
              </w:numPr>
              <w:suppressAutoHyphens w:val="0"/>
              <w:spacing w:before="40" w:after="40"/>
              <w:ind w:left="167" w:hanging="167"/>
              <w:contextualSpacing w:val="0"/>
              <w:rPr>
                <w:lang w:val="el-GR"/>
              </w:rPr>
            </w:pPr>
            <w:r w:rsidRPr="00D11A70">
              <w:rPr>
                <w:lang w:val="el-GR"/>
              </w:rPr>
              <w:t>Καταγραφή αλλαγών (και απαιτήσεων που προέκυψαν από τις αλλαγές) στο Σύστημα Διαχείρισης Αιτημάτων (</w:t>
            </w:r>
            <w:r w:rsidRPr="00D11A70">
              <w:t>Ticket</w:t>
            </w:r>
            <w:r w:rsidRPr="00D11A70">
              <w:rPr>
                <w:lang w:val="el-GR"/>
              </w:rPr>
              <w:t xml:space="preserve"> </w:t>
            </w:r>
            <w:r w:rsidRPr="00D11A70">
              <w:t>Management</w:t>
            </w:r>
            <w:r w:rsidRPr="00D11A70">
              <w:rPr>
                <w:lang w:val="el-GR"/>
              </w:rPr>
              <w:t xml:space="preserve"> </w:t>
            </w:r>
            <w:r w:rsidRPr="00D11A70">
              <w:t>System</w:t>
            </w:r>
            <w:r w:rsidRPr="00D11A70">
              <w:rPr>
                <w:lang w:val="el-GR"/>
              </w:rPr>
              <w:t xml:space="preserve">) της </w:t>
            </w:r>
            <w:proofErr w:type="spellStart"/>
            <w:r w:rsidRPr="00D11A70">
              <w:rPr>
                <w:lang w:val="el-GR"/>
              </w:rPr>
              <w:t>ΚτΠ</w:t>
            </w:r>
            <w:proofErr w:type="spellEnd"/>
            <w:r w:rsidRPr="00D11A70">
              <w:rPr>
                <w:lang w:val="el-GR"/>
              </w:rPr>
              <w:t xml:space="preserve"> </w:t>
            </w:r>
            <w:r>
              <w:rPr>
                <w:lang w:val="el-GR"/>
              </w:rPr>
              <w:t>Μ.</w:t>
            </w:r>
            <w:r w:rsidRPr="00D11A70">
              <w:rPr>
                <w:lang w:val="el-GR"/>
              </w:rPr>
              <w:t xml:space="preserve">Α.Ε. </w:t>
            </w:r>
          </w:p>
          <w:p w14:paraId="0B27489B" w14:textId="77777777" w:rsidR="00631888" w:rsidRPr="00D11A70" w:rsidRDefault="00631888" w:rsidP="00474644">
            <w:pPr>
              <w:pStyle w:val="aff"/>
              <w:numPr>
                <w:ilvl w:val="0"/>
                <w:numId w:val="106"/>
              </w:numPr>
              <w:suppressAutoHyphens w:val="0"/>
              <w:spacing w:before="40" w:after="40"/>
              <w:ind w:left="167" w:hanging="167"/>
              <w:contextualSpacing w:val="0"/>
            </w:pPr>
            <w:proofErr w:type="spellStart"/>
            <w:r w:rsidRPr="00D11A70">
              <w:t>Δελτί</w:t>
            </w:r>
            <w:proofErr w:type="spellEnd"/>
            <w:r w:rsidRPr="00D11A70">
              <w:t>α π</w:t>
            </w:r>
            <w:r>
              <w:t>α</w:t>
            </w:r>
            <w:proofErr w:type="spellStart"/>
            <w:r>
              <w:t>ρουσί</w:t>
            </w:r>
            <w:proofErr w:type="spellEnd"/>
            <w:r>
              <w:t>ας επ</w:t>
            </w:r>
            <w:proofErr w:type="spellStart"/>
            <w:r>
              <w:t>ιτό</w:t>
            </w:r>
            <w:proofErr w:type="spellEnd"/>
            <w:r>
              <w:t>πιας υπ</w:t>
            </w:r>
            <w:proofErr w:type="spellStart"/>
            <w:r>
              <w:t>οστήριξης</w:t>
            </w:r>
            <w:proofErr w:type="spellEnd"/>
          </w:p>
          <w:p w14:paraId="7D192032" w14:textId="77777777" w:rsidR="00631888" w:rsidRPr="00657BE6" w:rsidRDefault="00631888" w:rsidP="00474644">
            <w:pPr>
              <w:pStyle w:val="aff"/>
              <w:numPr>
                <w:ilvl w:val="0"/>
                <w:numId w:val="106"/>
              </w:numPr>
              <w:suppressAutoHyphens w:val="0"/>
              <w:spacing w:before="40" w:after="40"/>
              <w:ind w:left="167" w:hanging="167"/>
              <w:contextualSpacing w:val="0"/>
              <w:rPr>
                <w:lang w:val="el-GR"/>
              </w:rPr>
            </w:pPr>
            <w:r w:rsidRPr="00D11A70">
              <w:rPr>
                <w:lang w:val="el-GR"/>
              </w:rPr>
              <w:t xml:space="preserve">Απολογιστική Έκθεση </w:t>
            </w:r>
            <w:r w:rsidRPr="00D11A70">
              <w:t>ad</w:t>
            </w:r>
            <w:r w:rsidRPr="00D11A70">
              <w:rPr>
                <w:lang w:val="el-GR"/>
              </w:rPr>
              <w:t xml:space="preserve"> </w:t>
            </w:r>
            <w:r w:rsidRPr="00D11A70">
              <w:t>hoc</w:t>
            </w:r>
            <w:r w:rsidRPr="00D11A70">
              <w:rPr>
                <w:lang w:val="el-GR"/>
              </w:rPr>
              <w:t xml:space="preserve"> υπηρεσιών </w:t>
            </w:r>
            <w:r w:rsidRPr="00D11A70">
              <w:t>development</w:t>
            </w:r>
          </w:p>
          <w:p w14:paraId="47F51FB7" w14:textId="77777777" w:rsidR="00631888" w:rsidRPr="00D11A70" w:rsidRDefault="00631888" w:rsidP="00474644">
            <w:pPr>
              <w:pStyle w:val="aff"/>
              <w:numPr>
                <w:ilvl w:val="0"/>
                <w:numId w:val="106"/>
              </w:numPr>
              <w:suppressAutoHyphens w:val="0"/>
              <w:spacing w:before="40" w:after="40"/>
              <w:ind w:left="167" w:hanging="167"/>
              <w:contextualSpacing w:val="0"/>
              <w:rPr>
                <w:lang w:val="el-GR"/>
              </w:rPr>
            </w:pPr>
            <w:r w:rsidRPr="00D11A70">
              <w:t>Απ</w:t>
            </w:r>
            <w:proofErr w:type="spellStart"/>
            <w:r w:rsidRPr="00D11A70">
              <w:t>ολογιστική</w:t>
            </w:r>
            <w:proofErr w:type="spellEnd"/>
            <w:r w:rsidRPr="00D11A70">
              <w:t xml:space="preserve"> </w:t>
            </w:r>
            <w:proofErr w:type="spellStart"/>
            <w:r w:rsidRPr="00D11A70">
              <w:t>Έκθεση</w:t>
            </w:r>
            <w:proofErr w:type="spellEnd"/>
            <w:r w:rsidRPr="00D11A70">
              <w:t xml:space="preserve"> </w:t>
            </w:r>
            <w:proofErr w:type="spellStart"/>
            <w:r w:rsidRPr="00D11A70">
              <w:t>εξά</w:t>
            </w:r>
            <w:proofErr w:type="spellEnd"/>
            <w:r w:rsidRPr="00D11A70">
              <w:t xml:space="preserve">πλωσης </w:t>
            </w:r>
            <w:proofErr w:type="spellStart"/>
            <w:r w:rsidRPr="00D11A70">
              <w:t>Συστήμ</w:t>
            </w:r>
            <w:proofErr w:type="spellEnd"/>
            <w:r w:rsidRPr="00D11A70">
              <w:t xml:space="preserve">ατος </w:t>
            </w:r>
          </w:p>
        </w:tc>
      </w:tr>
      <w:tr w:rsidR="00631888" w:rsidRPr="00A9667F" w14:paraId="44056049"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BCD1C96" w14:textId="77777777" w:rsidR="00631888" w:rsidRPr="00532AC6" w:rsidRDefault="00631888" w:rsidP="00474644">
            <w:pPr>
              <w:pStyle w:val="aff"/>
              <w:widowControl w:val="0"/>
              <w:numPr>
                <w:ilvl w:val="0"/>
                <w:numId w:val="90"/>
              </w:numPr>
              <w:suppressAutoHyphens w:val="0"/>
              <w:spacing w:before="120" w:after="0"/>
              <w:ind w:left="454" w:hanging="454"/>
              <w:rPr>
                <w:b/>
                <w:lang w:val="el-GR"/>
              </w:rPr>
            </w:pPr>
            <w:proofErr w:type="spellStart"/>
            <w:r w:rsidRPr="00532AC6">
              <w:rPr>
                <w:b/>
                <w:lang w:val="el-GR"/>
              </w:rPr>
              <w:t>Επικαιροποιημένα</w:t>
            </w:r>
            <w:proofErr w:type="spellEnd"/>
            <w:r w:rsidRPr="00532AC6">
              <w:rPr>
                <w:b/>
                <w:lang w:val="el-GR"/>
              </w:rPr>
              <w:t xml:space="preserve"> Σενάρια Ελέγχου Λογισμικού</w:t>
            </w:r>
          </w:p>
        </w:tc>
        <w:tc>
          <w:tcPr>
            <w:tcW w:w="3437" w:type="pct"/>
            <w:vAlign w:val="center"/>
          </w:tcPr>
          <w:p w14:paraId="56CE50FA" w14:textId="77777777" w:rsidR="00631888" w:rsidRDefault="00631888" w:rsidP="003026C0">
            <w:pPr>
              <w:rPr>
                <w:lang w:val="el-GR"/>
              </w:rPr>
            </w:pPr>
            <w:proofErr w:type="spellStart"/>
            <w:r w:rsidRPr="00CE3867">
              <w:rPr>
                <w:lang w:val="el-GR"/>
              </w:rPr>
              <w:t>Επικαιροποιημένα</w:t>
            </w:r>
            <w:proofErr w:type="spellEnd"/>
            <w:r w:rsidRPr="00CE3867">
              <w:rPr>
                <w:lang w:val="el-GR"/>
              </w:rPr>
              <w:t xml:space="preserve"> Σενάρια ελέγχου (</w:t>
            </w:r>
            <w:r w:rsidRPr="00CE3867">
              <w:t>User</w:t>
            </w:r>
            <w:r w:rsidRPr="00CE3867">
              <w:rPr>
                <w:lang w:val="el-GR"/>
              </w:rPr>
              <w:t xml:space="preserve"> </w:t>
            </w:r>
            <w:r w:rsidRPr="00CE3867">
              <w:t>acceptance</w:t>
            </w:r>
            <w:r w:rsidRPr="00CE3867">
              <w:rPr>
                <w:lang w:val="el-GR"/>
              </w:rPr>
              <w:t xml:space="preserve"> </w:t>
            </w:r>
            <w:r w:rsidRPr="00CE3867">
              <w:t>tests</w:t>
            </w:r>
            <w:r w:rsidRPr="00CE3867">
              <w:rPr>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r>
              <w:rPr>
                <w:lang w:val="el-GR"/>
              </w:rPr>
              <w:t>.</w:t>
            </w:r>
          </w:p>
        </w:tc>
      </w:tr>
    </w:tbl>
    <w:p w14:paraId="1D4BA5B7" w14:textId="77777777" w:rsidR="00631888" w:rsidRDefault="00631888" w:rsidP="00631888">
      <w:pPr>
        <w:rPr>
          <w:rFonts w:eastAsia="SimSun"/>
          <w:lang w:val="el-GR"/>
        </w:rPr>
      </w:pPr>
    </w:p>
    <w:p w14:paraId="7A21251C" w14:textId="77777777" w:rsidR="00631888" w:rsidRPr="00EA4EBD" w:rsidRDefault="00631888" w:rsidP="00EA4EBD">
      <w:pPr>
        <w:pStyle w:val="5"/>
        <w:numPr>
          <w:ilvl w:val="0"/>
          <w:numId w:val="28"/>
        </w:numPr>
        <w:tabs>
          <w:tab w:val="num" w:pos="810"/>
        </w:tabs>
        <w:ind w:left="1080"/>
        <w:rPr>
          <w:rFonts w:eastAsia="SimSun" w:cs="Tahoma"/>
          <w:lang w:val="el-GR"/>
        </w:rPr>
      </w:pPr>
      <w:r w:rsidRPr="00EF2204">
        <w:rPr>
          <w:rFonts w:eastAsia="SimSun" w:cs="Tahoma"/>
          <w:lang w:val="el-GR"/>
        </w:rPr>
        <w:t xml:space="preserve">Φάση </w:t>
      </w:r>
      <w:r w:rsidRPr="00EA4EBD">
        <w:rPr>
          <w:rFonts w:eastAsia="SimSun" w:cs="Tahoma"/>
          <w:lang w:val="el-GR"/>
        </w:rPr>
        <w:t>7</w:t>
      </w:r>
      <w:r w:rsidRPr="00EF2204">
        <w:rPr>
          <w:rFonts w:eastAsia="SimSun" w:cs="Tahoma"/>
          <w:lang w:val="el-GR"/>
        </w:rPr>
        <w:t xml:space="preserve">: </w:t>
      </w:r>
      <w:r w:rsidRPr="00EA4EBD">
        <w:rPr>
          <w:rFonts w:eastAsia="SimSun" w:cs="Tahoma"/>
          <w:lang w:val="el-GR"/>
        </w:rPr>
        <w:t>Εκπαίδευση</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631888" w:rsidRPr="00D11A70" w14:paraId="731802E6" w14:textId="77777777" w:rsidTr="003026C0">
        <w:trPr>
          <w:trHeight w:val="521"/>
          <w:jc w:val="center"/>
        </w:trPr>
        <w:tc>
          <w:tcPr>
            <w:tcW w:w="5000" w:type="pct"/>
            <w:gridSpan w:val="2"/>
            <w:shd w:val="clear" w:color="auto" w:fill="FBE4D5" w:themeFill="accent2" w:themeFillTint="33"/>
            <w:vAlign w:val="center"/>
          </w:tcPr>
          <w:p w14:paraId="649995E3" w14:textId="77777777" w:rsidR="00631888" w:rsidRPr="00D11A70" w:rsidRDefault="00631888" w:rsidP="003026C0">
            <w:pPr>
              <w:spacing w:after="0"/>
              <w:rPr>
                <w:lang w:val="el-GR"/>
              </w:rPr>
            </w:pPr>
            <w:r w:rsidRPr="00D11A70">
              <w:rPr>
                <w:b/>
                <w:lang w:val="el-GR"/>
              </w:rPr>
              <w:t>Φάση Φ</w:t>
            </w:r>
            <w:r>
              <w:rPr>
                <w:b/>
                <w:lang w:val="el-GR"/>
              </w:rPr>
              <w:t>7</w:t>
            </w:r>
            <w:r w:rsidRPr="00D11A70">
              <w:rPr>
                <w:b/>
                <w:lang w:val="el-GR"/>
              </w:rPr>
              <w:t xml:space="preserve">: </w:t>
            </w:r>
            <w:r w:rsidRPr="00D11A70">
              <w:rPr>
                <w:b/>
                <w:color w:val="000000"/>
                <w:lang w:val="el-GR"/>
              </w:rPr>
              <w:t>Εκπαίδευση</w:t>
            </w:r>
          </w:p>
        </w:tc>
      </w:tr>
      <w:tr w:rsidR="00631888" w:rsidRPr="00A9667F" w14:paraId="58925D37" w14:textId="77777777" w:rsidTr="003026C0">
        <w:trPr>
          <w:jc w:val="center"/>
        </w:trPr>
        <w:tc>
          <w:tcPr>
            <w:tcW w:w="5000" w:type="pct"/>
            <w:gridSpan w:val="2"/>
          </w:tcPr>
          <w:p w14:paraId="7B341ECC" w14:textId="77777777" w:rsidR="00631888" w:rsidRPr="00675802" w:rsidRDefault="00631888" w:rsidP="003026C0">
            <w:pPr>
              <w:rPr>
                <w:lang w:val="el-GR"/>
              </w:rPr>
            </w:pPr>
            <w:r w:rsidRPr="00D11A70">
              <w:rPr>
                <w:lang w:val="el-GR"/>
              </w:rPr>
              <w:t xml:space="preserve">Στο πλαίσιο της Φάσης </w:t>
            </w:r>
            <w:r>
              <w:rPr>
                <w:lang w:val="el-GR"/>
              </w:rPr>
              <w:t>7</w:t>
            </w:r>
            <w:r w:rsidRPr="00D11A70">
              <w:rPr>
                <w:lang w:val="el-GR"/>
              </w:rPr>
              <w:t xml:space="preserve">, θα πραγματοποιηθούν οι εργασίες </w:t>
            </w:r>
            <w:r w:rsidRPr="00675802">
              <w:rPr>
                <w:lang w:val="el-GR"/>
              </w:rPr>
              <w:t xml:space="preserve">της Παρ. </w:t>
            </w:r>
            <w:r w:rsidR="00162752">
              <w:fldChar w:fldCharType="begin"/>
            </w:r>
            <w:r w:rsidR="00162752" w:rsidRPr="00A9667F">
              <w:rPr>
                <w:lang w:val="el-GR"/>
              </w:rPr>
              <w:instrText xml:space="preserve"> </w:instrText>
            </w:r>
            <w:r w:rsidR="00162752">
              <w:instrText>HYPERLINK</w:instrText>
            </w:r>
            <w:r w:rsidR="00162752" w:rsidRPr="00A9667F">
              <w:rPr>
                <w:lang w:val="el-GR"/>
              </w:rPr>
              <w:instrText xml:space="preserve"> \</w:instrText>
            </w:r>
            <w:r w:rsidR="00162752">
              <w:instrText>l</w:instrText>
            </w:r>
            <w:r w:rsidR="00162752" w:rsidRPr="00A9667F">
              <w:rPr>
                <w:lang w:val="el-GR"/>
              </w:rPr>
              <w:instrText xml:space="preserve"> "_Υπηρεσίες_Εκπαίδευσης" </w:instrText>
            </w:r>
            <w:r w:rsidR="00162752">
              <w:fldChar w:fldCharType="separate"/>
            </w:r>
            <w:r w:rsidRPr="00675802">
              <w:rPr>
                <w:rStyle w:val="-"/>
                <w:lang w:val="el-GR"/>
              </w:rPr>
              <w:t>Υπηρεσίες Εκπαίδευσης</w:t>
            </w:r>
            <w:r w:rsidR="00162752">
              <w:rPr>
                <w:rStyle w:val="-"/>
                <w:lang w:val="el-GR"/>
              </w:rPr>
              <w:fldChar w:fldCharType="end"/>
            </w:r>
          </w:p>
          <w:p w14:paraId="198E7205" w14:textId="77777777" w:rsidR="00631888" w:rsidRPr="00F530A5" w:rsidRDefault="00631888" w:rsidP="00474644">
            <w:pPr>
              <w:pStyle w:val="aff"/>
              <w:numPr>
                <w:ilvl w:val="0"/>
                <w:numId w:val="108"/>
              </w:numPr>
              <w:suppressAutoHyphens w:val="0"/>
              <w:spacing w:before="120"/>
              <w:contextualSpacing w:val="0"/>
              <w:rPr>
                <w:lang w:val="el-GR"/>
              </w:rPr>
            </w:pPr>
            <w:r w:rsidRPr="00F530A5">
              <w:rPr>
                <w:lang w:val="el-GR"/>
              </w:rPr>
              <w:t xml:space="preserve">η διαμόρφωση και η παραγωγή του εκπαιδευτικού υλικού, </w:t>
            </w:r>
          </w:p>
          <w:p w14:paraId="08B8F1AD" w14:textId="77777777" w:rsidR="00631888" w:rsidRPr="00F530A5" w:rsidRDefault="00631888" w:rsidP="00474644">
            <w:pPr>
              <w:pStyle w:val="aff"/>
              <w:numPr>
                <w:ilvl w:val="0"/>
                <w:numId w:val="108"/>
              </w:numPr>
              <w:suppressAutoHyphens w:val="0"/>
              <w:autoSpaceDE w:val="0"/>
              <w:spacing w:before="57" w:after="57"/>
              <w:contextualSpacing w:val="0"/>
              <w:rPr>
                <w:rFonts w:eastAsia="SimSun"/>
                <w:lang w:val="el-GR"/>
              </w:rPr>
            </w:pPr>
            <w:r w:rsidRPr="00F530A5">
              <w:rPr>
                <w:lang w:val="el-GR"/>
              </w:rPr>
              <w:t xml:space="preserve">η εκπαίδευση </w:t>
            </w:r>
            <w:r w:rsidRPr="00F530A5">
              <w:rPr>
                <w:rFonts w:eastAsia="SimSun"/>
                <w:lang w:val="el-GR"/>
              </w:rPr>
              <w:t>των στελεχών του ΤΠΔ που θα χρησιμοποιούν τις εφαρμογές, θα είναι υπεύθυνα για τη διαχείριση του περιεχομένου του συστήματος και θα διαχειρίζονται το σύστημα πλήρως κατά την παραγωγική λειτουργία του μετά την ολοκλήρωση του έργου (διαχειριστές συστήματος). Οι υπηρεσίες εκπαίδευσης θα εκτελεστούν σύμφωνα με το πλάνο εκπαίδευσης που θα έχει προσδιοριστεί στη Φάση 1 του έργου.</w:t>
            </w:r>
          </w:p>
          <w:p w14:paraId="3A1C34BE" w14:textId="77777777" w:rsidR="00631888" w:rsidRPr="00D11A70" w:rsidRDefault="00631888" w:rsidP="003026C0">
            <w:pPr>
              <w:spacing w:before="120"/>
              <w:rPr>
                <w:lang w:val="el-GR"/>
              </w:rPr>
            </w:pPr>
            <w:r w:rsidRPr="00D11A70">
              <w:rPr>
                <w:lang w:val="el-GR"/>
              </w:rPr>
              <w:lastRenderedPageBreak/>
              <w:t>Με την ολοκλήρωση των συνεδριών εκπαίδευσης, θα διαμορφωθεί έκθεση αξιολόγησης των αποτελεσμάτων της εκπαίδευσης, η οποία θα αξιοποιηθεί για τη μετέπειτα εκπαίδευση άλλων στελεχών τ</w:t>
            </w:r>
            <w:r>
              <w:rPr>
                <w:lang w:val="el-GR"/>
              </w:rPr>
              <w:t>ου Φορέα</w:t>
            </w:r>
            <w:r w:rsidRPr="00D11A70">
              <w:rPr>
                <w:lang w:val="el-GR"/>
              </w:rPr>
              <w:t xml:space="preserve"> κατά την παραγωγική λειτουργία του έργου.</w:t>
            </w:r>
          </w:p>
          <w:p w14:paraId="67202E05" w14:textId="77777777" w:rsidR="00631888" w:rsidRPr="00D11A70" w:rsidRDefault="00631888" w:rsidP="003026C0">
            <w:pPr>
              <w:spacing w:before="120"/>
              <w:rPr>
                <w:highlight w:val="yellow"/>
                <w:lang w:val="el-GR"/>
              </w:rPr>
            </w:pPr>
            <w:r w:rsidRPr="00D11A70">
              <w:rPr>
                <w:lang w:val="el-GR"/>
              </w:rPr>
              <w:t xml:space="preserve">Τα αναμενόμενα αποτελέσματα της Φάσης </w:t>
            </w:r>
            <w:r>
              <w:rPr>
                <w:lang w:val="el-GR"/>
              </w:rPr>
              <w:t>7</w:t>
            </w:r>
            <w:r w:rsidRPr="00D11A70">
              <w:rPr>
                <w:lang w:val="el-GR"/>
              </w:rPr>
              <w:t xml:space="preserve"> συνοψίζονται σε παραδοτέα στον ακόλουθο Πίνακα:</w:t>
            </w:r>
          </w:p>
        </w:tc>
      </w:tr>
      <w:tr w:rsidR="00631888" w:rsidRPr="00D11A70" w14:paraId="3BB0BE96"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020EFA4D" w14:textId="77777777" w:rsidR="00631888" w:rsidRPr="00D11A70" w:rsidRDefault="00631888" w:rsidP="003026C0">
            <w:pPr>
              <w:widowControl w:val="0"/>
              <w:suppressAutoHyphens w:val="0"/>
              <w:jc w:val="left"/>
              <w:rPr>
                <w:b/>
                <w:lang w:val="el-GR" w:eastAsia="en-US"/>
              </w:rPr>
            </w:pPr>
            <w:r w:rsidRPr="00D11A70">
              <w:rPr>
                <w:b/>
                <w:lang w:val="el-GR" w:eastAsia="en-US"/>
              </w:rPr>
              <w:lastRenderedPageBreak/>
              <w:t>Τίτλος Παραδοτέου</w:t>
            </w:r>
          </w:p>
        </w:tc>
        <w:tc>
          <w:tcPr>
            <w:tcW w:w="3437" w:type="pct"/>
            <w:shd w:val="clear" w:color="auto" w:fill="E6E6E6"/>
            <w:vAlign w:val="center"/>
          </w:tcPr>
          <w:p w14:paraId="13A4FDFE" w14:textId="77777777" w:rsidR="00631888" w:rsidRPr="00D11A70" w:rsidRDefault="00631888" w:rsidP="003026C0">
            <w:pPr>
              <w:widowControl w:val="0"/>
              <w:suppressAutoHyphens w:val="0"/>
              <w:jc w:val="left"/>
              <w:rPr>
                <w:b/>
                <w:lang w:val="el-GR" w:eastAsia="en-US"/>
              </w:rPr>
            </w:pPr>
            <w:r w:rsidRPr="00D11A70">
              <w:rPr>
                <w:b/>
                <w:lang w:val="el-GR" w:eastAsia="en-US"/>
              </w:rPr>
              <w:t xml:space="preserve">Περιγραφή Παραδοτέου </w:t>
            </w:r>
          </w:p>
        </w:tc>
      </w:tr>
      <w:tr w:rsidR="00631888" w:rsidRPr="00A9667F" w14:paraId="4732CC46"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68C4BA6" w14:textId="77777777" w:rsidR="00631888" w:rsidRPr="00810277" w:rsidRDefault="00631888" w:rsidP="00474644">
            <w:pPr>
              <w:pStyle w:val="aff"/>
              <w:widowControl w:val="0"/>
              <w:numPr>
                <w:ilvl w:val="0"/>
                <w:numId w:val="90"/>
              </w:numPr>
              <w:suppressAutoHyphens w:val="0"/>
              <w:spacing w:before="120" w:after="0"/>
              <w:ind w:left="454" w:hanging="454"/>
              <w:rPr>
                <w:b/>
                <w:lang w:val="el-GR"/>
              </w:rPr>
            </w:pPr>
            <w:r w:rsidRPr="00810277">
              <w:rPr>
                <w:b/>
                <w:lang w:val="el-GR"/>
              </w:rPr>
              <w:t>Οριστικοποιημένο Σχέδιο εκπαίδευσης Κεντρικών Διαχειριστών Συστήματος και Χρηστών Φορέα</w:t>
            </w:r>
          </w:p>
        </w:tc>
        <w:tc>
          <w:tcPr>
            <w:tcW w:w="3437" w:type="pct"/>
          </w:tcPr>
          <w:p w14:paraId="4F3ED9E6" w14:textId="77777777" w:rsidR="00631888" w:rsidRPr="00D11A70" w:rsidRDefault="00631888" w:rsidP="003026C0">
            <w:pPr>
              <w:rPr>
                <w:lang w:val="el-GR"/>
              </w:rPr>
            </w:pPr>
            <w:r w:rsidRPr="00D11A70">
              <w:rPr>
                <w:lang w:val="el-GR"/>
              </w:rPr>
              <w:t xml:space="preserve">Ο </w:t>
            </w:r>
            <w:r w:rsidRPr="00D11A70">
              <w:rPr>
                <w:b/>
                <w:u w:val="single"/>
                <w:lang w:val="el-GR"/>
              </w:rPr>
              <w:t>οριστικοποιημένος,</w:t>
            </w:r>
            <w:r w:rsidRPr="00D11A70">
              <w:rPr>
                <w:lang w:val="el-GR"/>
              </w:rPr>
              <w:t xml:space="preserve"> αναλυτικός οδηγός εκπαίδευσης, θα περιλαμβάνει τα εξής:</w:t>
            </w:r>
          </w:p>
          <w:p w14:paraId="393A280B" w14:textId="77777777" w:rsidR="00631888" w:rsidRPr="00D11A70" w:rsidRDefault="00631888" w:rsidP="00474644">
            <w:pPr>
              <w:numPr>
                <w:ilvl w:val="0"/>
                <w:numId w:val="106"/>
              </w:numPr>
              <w:tabs>
                <w:tab w:val="clear" w:pos="2151"/>
                <w:tab w:val="num" w:pos="1839"/>
              </w:tabs>
              <w:suppressAutoHyphens w:val="0"/>
              <w:overflowPunct w:val="0"/>
              <w:autoSpaceDE w:val="0"/>
              <w:autoSpaceDN w:val="0"/>
              <w:adjustRightInd w:val="0"/>
              <w:spacing w:after="0"/>
              <w:ind w:left="563"/>
              <w:textAlignment w:val="baseline"/>
              <w:rPr>
                <w:lang w:val="el-GR"/>
              </w:rPr>
            </w:pPr>
            <w:r w:rsidRPr="00D11A70">
              <w:rPr>
                <w:lang w:val="el-GR"/>
              </w:rPr>
              <w:t>το αντικείμενο της εκπαίδευσης ανά κατηγορία εκπαιδευομένων</w:t>
            </w:r>
          </w:p>
          <w:p w14:paraId="071EFF86" w14:textId="77777777" w:rsidR="00631888" w:rsidRPr="00D11A70" w:rsidRDefault="00631888" w:rsidP="00474644">
            <w:pPr>
              <w:numPr>
                <w:ilvl w:val="0"/>
                <w:numId w:val="106"/>
              </w:numPr>
              <w:tabs>
                <w:tab w:val="clear" w:pos="2151"/>
                <w:tab w:val="num" w:pos="1839"/>
              </w:tabs>
              <w:suppressAutoHyphens w:val="0"/>
              <w:overflowPunct w:val="0"/>
              <w:autoSpaceDE w:val="0"/>
              <w:autoSpaceDN w:val="0"/>
              <w:adjustRightInd w:val="0"/>
              <w:spacing w:after="0"/>
              <w:ind w:left="563"/>
              <w:textAlignment w:val="baseline"/>
              <w:rPr>
                <w:lang w:val="el-GR"/>
              </w:rPr>
            </w:pPr>
            <w:r w:rsidRPr="00D11A70">
              <w:rPr>
                <w:lang w:val="el-GR"/>
              </w:rPr>
              <w:t>την εκπαιδευτική διαδικασία και τον τρόπο διαχείρισής της</w:t>
            </w:r>
          </w:p>
          <w:p w14:paraId="4B3D5CC5" w14:textId="77777777" w:rsidR="00631888" w:rsidRPr="00D11A70" w:rsidRDefault="00631888" w:rsidP="00474644">
            <w:pPr>
              <w:numPr>
                <w:ilvl w:val="0"/>
                <w:numId w:val="106"/>
              </w:numPr>
              <w:tabs>
                <w:tab w:val="clear" w:pos="2151"/>
                <w:tab w:val="num" w:pos="1839"/>
              </w:tabs>
              <w:suppressAutoHyphens w:val="0"/>
              <w:overflowPunct w:val="0"/>
              <w:autoSpaceDE w:val="0"/>
              <w:autoSpaceDN w:val="0"/>
              <w:adjustRightInd w:val="0"/>
              <w:spacing w:after="0"/>
              <w:ind w:left="563"/>
              <w:textAlignment w:val="baseline"/>
              <w:rPr>
                <w:lang w:val="el-GR"/>
              </w:rPr>
            </w:pPr>
            <w:r w:rsidRPr="00D11A70">
              <w:rPr>
                <w:lang w:val="el-GR"/>
              </w:rPr>
              <w:t xml:space="preserve">τη μεθοδολογική προσέγγιση, την οργάνωση και προετοιμασία εκπαίδευσης  </w:t>
            </w:r>
          </w:p>
          <w:p w14:paraId="0C1CC80A" w14:textId="77777777" w:rsidR="00631888" w:rsidRPr="00D11A70" w:rsidRDefault="00631888" w:rsidP="003026C0">
            <w:pPr>
              <w:spacing w:before="120"/>
              <w:rPr>
                <w:lang w:val="el-GR"/>
              </w:rPr>
            </w:pPr>
            <w:r w:rsidRPr="00D11A70">
              <w:rPr>
                <w:b/>
                <w:lang w:val="el-GR"/>
              </w:rPr>
              <w:t>οριστικοποιημένο,</w:t>
            </w:r>
            <w:r w:rsidRPr="00D11A70">
              <w:rPr>
                <w:lang w:val="el-GR"/>
              </w:rPr>
              <w:t xml:space="preserve"> αναλυτικό προγραμματισμό εκπαιδευτικών σεμιναρίων, ο οποίος θα έχει συμφωνηθεί με τον Φορέα Λειτουργίας</w:t>
            </w:r>
          </w:p>
        </w:tc>
      </w:tr>
      <w:tr w:rsidR="00631888" w:rsidRPr="00A9667F" w14:paraId="50675B00"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2D36C74" w14:textId="77777777" w:rsidR="00631888" w:rsidRPr="00D11A70" w:rsidRDefault="00631888" w:rsidP="00474644">
            <w:pPr>
              <w:pStyle w:val="aff"/>
              <w:widowControl w:val="0"/>
              <w:numPr>
                <w:ilvl w:val="0"/>
                <w:numId w:val="90"/>
              </w:numPr>
              <w:suppressAutoHyphens w:val="0"/>
              <w:spacing w:before="120" w:after="0"/>
              <w:ind w:left="454" w:hanging="454"/>
              <w:rPr>
                <w:b/>
                <w:lang w:val="el-GR"/>
              </w:rPr>
            </w:pPr>
            <w:r w:rsidRPr="00810277">
              <w:rPr>
                <w:b/>
                <w:lang w:val="el-GR"/>
              </w:rPr>
              <w:t>Υλικό Εκπαίδευσης και Τεκμηρίωσης</w:t>
            </w:r>
          </w:p>
        </w:tc>
        <w:tc>
          <w:tcPr>
            <w:tcW w:w="3437" w:type="pct"/>
          </w:tcPr>
          <w:p w14:paraId="03F45B83" w14:textId="77777777" w:rsidR="00631888" w:rsidRPr="00D11A70" w:rsidRDefault="00631888" w:rsidP="003026C0">
            <w:pPr>
              <w:spacing w:before="120"/>
              <w:rPr>
                <w:lang w:val="el-GR"/>
              </w:rPr>
            </w:pPr>
            <w:r w:rsidRPr="003E7154">
              <w:rPr>
                <w:lang w:val="el-GR"/>
              </w:rPr>
              <w:t>Δημιουργία εκπαιδευτικού και εποπτικού υλικού εκπαίδευσης, με βάση τις ανάγκες και την ετοιμότητα των στελεχών του Φορέα να αξιοποιήσουν το σύστημα, και τον προσδοκώμενο ρόλο στην επιχειρησιακή του αξιοποίηση.</w:t>
            </w:r>
          </w:p>
        </w:tc>
      </w:tr>
      <w:tr w:rsidR="00631888" w:rsidRPr="00D11A70" w14:paraId="595A4871"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281AF87E" w14:textId="77777777" w:rsidR="00631888" w:rsidRPr="00D11A70" w:rsidRDefault="00631888" w:rsidP="00474644">
            <w:pPr>
              <w:pStyle w:val="aff"/>
              <w:widowControl w:val="0"/>
              <w:numPr>
                <w:ilvl w:val="0"/>
                <w:numId w:val="90"/>
              </w:numPr>
              <w:suppressAutoHyphens w:val="0"/>
              <w:spacing w:before="120" w:after="0"/>
              <w:ind w:left="454" w:hanging="454"/>
              <w:rPr>
                <w:b/>
                <w:lang w:val="el-GR"/>
              </w:rPr>
            </w:pPr>
            <w:r w:rsidRPr="00810277">
              <w:rPr>
                <w:b/>
                <w:lang w:val="el-GR"/>
              </w:rPr>
              <w:t>Διεξαγωγή Σεμιναρίων εκπαίδευσης στελεχών Φορέα</w:t>
            </w:r>
          </w:p>
        </w:tc>
        <w:tc>
          <w:tcPr>
            <w:tcW w:w="3437" w:type="pct"/>
          </w:tcPr>
          <w:p w14:paraId="2DBBBABD" w14:textId="77777777" w:rsidR="00631888" w:rsidRPr="00091B88" w:rsidRDefault="00631888" w:rsidP="003026C0">
            <w:pPr>
              <w:spacing w:before="120"/>
              <w:rPr>
                <w:lang w:val="el-GR"/>
              </w:rPr>
            </w:pPr>
            <w:r w:rsidRPr="00091B88">
              <w:rPr>
                <w:lang w:val="el-GR"/>
              </w:rPr>
              <w:t>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w:t>
            </w:r>
            <w:r>
              <w:rPr>
                <w:lang w:val="el-GR"/>
              </w:rPr>
              <w:t>ος (στελέχη Φορέα, διαχειριστές</w:t>
            </w:r>
            <w:r w:rsidRPr="00091B88">
              <w:rPr>
                <w:lang w:val="el-GR"/>
              </w:rPr>
              <w:t>)</w:t>
            </w:r>
            <w:r>
              <w:rPr>
                <w:lang w:val="el-GR"/>
              </w:rPr>
              <w:t>.</w:t>
            </w:r>
          </w:p>
          <w:p w14:paraId="15F7AAA5" w14:textId="77777777" w:rsidR="00631888" w:rsidRPr="00D11A70" w:rsidRDefault="00631888" w:rsidP="003026C0">
            <w:pPr>
              <w:spacing w:before="120"/>
              <w:rPr>
                <w:lang w:val="el-GR"/>
              </w:rPr>
            </w:pPr>
            <w:proofErr w:type="spellStart"/>
            <w:r w:rsidRPr="00D11A70">
              <w:rPr>
                <w:lang w:val="el-GR"/>
              </w:rPr>
              <w:t>Παρουσιολόγια</w:t>
            </w:r>
            <w:proofErr w:type="spellEnd"/>
            <w:r w:rsidRPr="00D11A70">
              <w:rPr>
                <w:lang w:val="el-GR"/>
              </w:rPr>
              <w:t xml:space="preserve"> εκπαιδευτών και εκπαιδευομένων</w:t>
            </w:r>
            <w:r>
              <w:rPr>
                <w:lang w:val="el-GR"/>
              </w:rPr>
              <w:t>.</w:t>
            </w:r>
          </w:p>
        </w:tc>
      </w:tr>
      <w:tr w:rsidR="00631888" w:rsidRPr="00A9667F" w14:paraId="70BD647C"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79A0258" w14:textId="77777777" w:rsidR="00631888" w:rsidRPr="00D11A70" w:rsidRDefault="00631888" w:rsidP="00474644">
            <w:pPr>
              <w:pStyle w:val="aff"/>
              <w:widowControl w:val="0"/>
              <w:numPr>
                <w:ilvl w:val="0"/>
                <w:numId w:val="90"/>
              </w:numPr>
              <w:suppressAutoHyphens w:val="0"/>
              <w:spacing w:before="120" w:after="0"/>
              <w:ind w:left="454" w:hanging="454"/>
              <w:rPr>
                <w:b/>
                <w:lang w:val="el-GR"/>
              </w:rPr>
            </w:pPr>
            <w:r w:rsidRPr="00810277">
              <w:rPr>
                <w:b/>
                <w:lang w:val="el-GR"/>
              </w:rPr>
              <w:t>Αναφορά αξιολόγησης αποτελεσμάτων εκπαίδευσης</w:t>
            </w:r>
          </w:p>
        </w:tc>
        <w:tc>
          <w:tcPr>
            <w:tcW w:w="3437" w:type="pct"/>
          </w:tcPr>
          <w:p w14:paraId="6A58EE5D" w14:textId="77777777" w:rsidR="00631888" w:rsidRPr="00D11A70" w:rsidRDefault="00631888" w:rsidP="003026C0">
            <w:pPr>
              <w:spacing w:before="120"/>
              <w:rPr>
                <w:lang w:val="el-GR"/>
              </w:rPr>
            </w:pPr>
            <w:r w:rsidRPr="00D11A70">
              <w:rPr>
                <w:lang w:val="el-GR"/>
              </w:rPr>
              <w:t>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p>
        </w:tc>
      </w:tr>
    </w:tbl>
    <w:p w14:paraId="2CC4EF2C" w14:textId="77777777" w:rsidR="00631888" w:rsidRDefault="00631888" w:rsidP="00631888">
      <w:pPr>
        <w:rPr>
          <w:rFonts w:eastAsia="SimSun"/>
          <w:lang w:val="el-GR"/>
        </w:rPr>
      </w:pPr>
    </w:p>
    <w:p w14:paraId="1A1823DC" w14:textId="77777777" w:rsidR="00631888" w:rsidRPr="00F72C7D" w:rsidRDefault="00631888" w:rsidP="00631888">
      <w:pPr>
        <w:rPr>
          <w:rFonts w:eastAsia="SimSun"/>
          <w:lang w:val="el-GR"/>
        </w:rPr>
      </w:pPr>
    </w:p>
    <w:p w14:paraId="2B245D3B" w14:textId="77777777" w:rsidR="00631888" w:rsidRDefault="00631888" w:rsidP="00EA4EBD">
      <w:pPr>
        <w:pStyle w:val="5"/>
        <w:numPr>
          <w:ilvl w:val="0"/>
          <w:numId w:val="28"/>
        </w:numPr>
        <w:tabs>
          <w:tab w:val="num" w:pos="810"/>
        </w:tabs>
        <w:ind w:left="1080"/>
        <w:rPr>
          <w:rFonts w:eastAsia="SimSun" w:cs="Tahoma"/>
          <w:lang w:val="el-GR"/>
        </w:rPr>
      </w:pPr>
      <w:bookmarkStart w:id="672" w:name="_Ref71623517"/>
      <w:bookmarkStart w:id="673" w:name="_Hlk61973828"/>
      <w:r w:rsidRPr="00EF2204">
        <w:rPr>
          <w:rFonts w:eastAsia="SimSun" w:cs="Tahoma"/>
          <w:lang w:val="el-GR"/>
        </w:rPr>
        <w:t>Χρόνος Υποβολής και Διαδικασία Οριστικοποίησης Παραδοτέων</w:t>
      </w:r>
      <w:bookmarkEnd w:id="672"/>
    </w:p>
    <w:bookmarkEnd w:id="673"/>
    <w:p w14:paraId="2D195DA7" w14:textId="77777777" w:rsidR="00631888" w:rsidRPr="00EF2204" w:rsidRDefault="00631888" w:rsidP="00631888">
      <w:pPr>
        <w:rPr>
          <w:rFonts w:eastAsia="SimSun"/>
          <w:lang w:val="el-GR"/>
        </w:rPr>
      </w:pPr>
    </w:p>
    <w:tbl>
      <w:tblPr>
        <w:tblStyle w:val="aff0"/>
        <w:tblW w:w="4870" w:type="pct"/>
        <w:tblInd w:w="85" w:type="dxa"/>
        <w:tblLayout w:type="fixed"/>
        <w:tblLook w:val="04A0" w:firstRow="1" w:lastRow="0" w:firstColumn="1" w:lastColumn="0" w:noHBand="0" w:noVBand="1"/>
      </w:tblPr>
      <w:tblGrid>
        <w:gridCol w:w="720"/>
        <w:gridCol w:w="752"/>
        <w:gridCol w:w="1656"/>
        <w:gridCol w:w="3172"/>
        <w:gridCol w:w="1686"/>
        <w:gridCol w:w="1392"/>
      </w:tblGrid>
      <w:tr w:rsidR="003D2CD4" w:rsidRPr="00892E1A" w14:paraId="5DB53AFD" w14:textId="77777777" w:rsidTr="004E1898">
        <w:trPr>
          <w:trHeight w:val="336"/>
          <w:tblHeader/>
        </w:trPr>
        <w:tc>
          <w:tcPr>
            <w:tcW w:w="384" w:type="pct"/>
            <w:shd w:val="clear" w:color="auto" w:fill="FBE4D5"/>
            <w:vAlign w:val="center"/>
            <w:hideMark/>
          </w:tcPr>
          <w:p w14:paraId="412A9281" w14:textId="77777777" w:rsidR="00631888" w:rsidRPr="00EF2204" w:rsidRDefault="00631888" w:rsidP="003026C0">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401" w:type="pct"/>
            <w:shd w:val="clear" w:color="auto" w:fill="FBE4D5"/>
            <w:vAlign w:val="center"/>
          </w:tcPr>
          <w:p w14:paraId="1943399B" w14:textId="77777777" w:rsidR="00631888" w:rsidRPr="00EF2204" w:rsidRDefault="00631888" w:rsidP="003026C0">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883" w:type="pct"/>
            <w:shd w:val="clear" w:color="auto" w:fill="FBE4D5"/>
            <w:vAlign w:val="center"/>
            <w:hideMark/>
          </w:tcPr>
          <w:p w14:paraId="4305A183" w14:textId="77777777" w:rsidR="00631888" w:rsidRPr="00EF2204" w:rsidRDefault="00631888" w:rsidP="003026C0">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1691" w:type="pct"/>
            <w:shd w:val="clear" w:color="auto" w:fill="FBE4D5"/>
            <w:vAlign w:val="center"/>
            <w:hideMark/>
          </w:tcPr>
          <w:p w14:paraId="4A11ECE4" w14:textId="77777777" w:rsidR="00631888" w:rsidRPr="00EF2204" w:rsidRDefault="00631888" w:rsidP="003026C0">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99" w:type="pct"/>
            <w:shd w:val="clear" w:color="auto" w:fill="FBE4D5"/>
            <w:vAlign w:val="center"/>
            <w:hideMark/>
          </w:tcPr>
          <w:p w14:paraId="2CB9B98D" w14:textId="77777777" w:rsidR="00631888" w:rsidRPr="00EF2204" w:rsidRDefault="00631888" w:rsidP="003026C0">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6C101E14" w14:textId="77777777" w:rsidR="00631888" w:rsidRPr="00EF2204" w:rsidRDefault="00631888" w:rsidP="003026C0">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742" w:type="pct"/>
            <w:shd w:val="clear" w:color="auto" w:fill="FBE4D5"/>
          </w:tcPr>
          <w:p w14:paraId="415EC686" w14:textId="77777777" w:rsidR="00631888" w:rsidRPr="00EF2204" w:rsidRDefault="00631888" w:rsidP="003026C0">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6BF2D3D3" w14:textId="77777777" w:rsidR="00631888" w:rsidRPr="00EF2204" w:rsidRDefault="00631888" w:rsidP="003026C0">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4E1898" w:rsidRPr="00892E1A" w14:paraId="6D260BD4" w14:textId="77777777" w:rsidTr="004E1898">
        <w:trPr>
          <w:trHeight w:val="175"/>
        </w:trPr>
        <w:tc>
          <w:tcPr>
            <w:tcW w:w="384" w:type="pct"/>
            <w:noWrap/>
            <w:hideMark/>
          </w:tcPr>
          <w:p w14:paraId="0CA4E723" w14:textId="77777777" w:rsidR="00631888" w:rsidRPr="00EF2204" w:rsidRDefault="00631888" w:rsidP="003026C0">
            <w:pPr>
              <w:suppressAutoHyphens w:val="0"/>
              <w:spacing w:before="120" w:after="0"/>
              <w:jc w:val="center"/>
              <w:rPr>
                <w:color w:val="000000"/>
                <w:highlight w:val="cyan"/>
                <w:lang w:val="el-GR" w:eastAsia="el-GR"/>
              </w:rPr>
            </w:pPr>
            <w:r w:rsidRPr="00A5677C">
              <w:rPr>
                <w:color w:val="000000"/>
                <w:lang w:val="el-GR" w:eastAsia="el-GR"/>
              </w:rPr>
              <w:t>1</w:t>
            </w:r>
          </w:p>
        </w:tc>
        <w:tc>
          <w:tcPr>
            <w:tcW w:w="401" w:type="pct"/>
          </w:tcPr>
          <w:p w14:paraId="2D43DA6B" w14:textId="77777777" w:rsidR="00631888" w:rsidRPr="00EF2204" w:rsidRDefault="00631888" w:rsidP="003026C0">
            <w:pPr>
              <w:suppressAutoHyphens w:val="0"/>
              <w:spacing w:before="120" w:after="0"/>
              <w:jc w:val="center"/>
              <w:rPr>
                <w:color w:val="000000"/>
                <w:highlight w:val="cyan"/>
                <w:lang w:val="el-GR" w:eastAsia="el-GR"/>
              </w:rPr>
            </w:pPr>
            <w:r w:rsidRPr="00A5677C">
              <w:rPr>
                <w:color w:val="000000"/>
                <w:lang w:val="el-GR" w:eastAsia="el-GR"/>
              </w:rPr>
              <w:t>Φ1</w:t>
            </w:r>
          </w:p>
        </w:tc>
        <w:tc>
          <w:tcPr>
            <w:tcW w:w="883" w:type="pct"/>
          </w:tcPr>
          <w:p w14:paraId="1F1F1743" w14:textId="77777777" w:rsidR="00631888" w:rsidRPr="00EF2204" w:rsidRDefault="00631888" w:rsidP="003026C0">
            <w:pPr>
              <w:suppressAutoHyphens w:val="0"/>
              <w:spacing w:before="120" w:after="0"/>
              <w:jc w:val="center"/>
              <w:rPr>
                <w:color w:val="000000"/>
                <w:highlight w:val="cyan"/>
                <w:lang w:val="el-GR" w:eastAsia="el-GR"/>
              </w:rPr>
            </w:pPr>
            <w:r w:rsidRPr="00A5677C">
              <w:rPr>
                <w:color w:val="000000"/>
                <w:lang w:val="el-GR" w:eastAsia="el-GR"/>
              </w:rPr>
              <w:t>Π1</w:t>
            </w:r>
          </w:p>
        </w:tc>
        <w:tc>
          <w:tcPr>
            <w:tcW w:w="1691" w:type="pct"/>
            <w:noWrap/>
            <w:vAlign w:val="center"/>
          </w:tcPr>
          <w:p w14:paraId="06CC1765" w14:textId="77777777" w:rsidR="00631888" w:rsidRPr="00F72C7D" w:rsidRDefault="00631888" w:rsidP="003026C0">
            <w:pPr>
              <w:suppressAutoHyphens w:val="0"/>
              <w:spacing w:before="120" w:after="0"/>
              <w:jc w:val="left"/>
              <w:rPr>
                <w:bCs/>
                <w:color w:val="000000"/>
                <w:highlight w:val="cyan"/>
                <w:lang w:val="el-GR" w:eastAsia="el-GR"/>
              </w:rPr>
            </w:pPr>
            <w:proofErr w:type="spellStart"/>
            <w:r w:rsidRPr="00F72C7D">
              <w:rPr>
                <w:rFonts w:eastAsia="SimSun"/>
                <w:color w:val="000000"/>
                <w:lang w:val="en-US"/>
              </w:rPr>
              <w:t>Πλάνο</w:t>
            </w:r>
            <w:proofErr w:type="spellEnd"/>
            <w:r w:rsidRPr="00F72C7D">
              <w:rPr>
                <w:rFonts w:eastAsia="SimSun"/>
                <w:color w:val="000000"/>
                <w:lang w:val="en-US"/>
              </w:rPr>
              <w:t xml:space="preserve"> </w:t>
            </w:r>
            <w:proofErr w:type="spellStart"/>
            <w:r w:rsidRPr="00F72C7D">
              <w:rPr>
                <w:rFonts w:eastAsia="SimSun"/>
                <w:color w:val="000000"/>
                <w:lang w:val="en-US"/>
              </w:rPr>
              <w:t>υλο</w:t>
            </w:r>
            <w:proofErr w:type="spellEnd"/>
            <w:r w:rsidRPr="00F72C7D">
              <w:rPr>
                <w:rFonts w:eastAsia="SimSun"/>
                <w:color w:val="000000"/>
                <w:lang w:val="en-US"/>
              </w:rPr>
              <w:t xml:space="preserve">ποίησης </w:t>
            </w:r>
            <w:proofErr w:type="spellStart"/>
            <w:r w:rsidRPr="00F72C7D">
              <w:rPr>
                <w:rFonts w:eastAsia="SimSun"/>
                <w:color w:val="000000"/>
                <w:lang w:val="en-US"/>
              </w:rPr>
              <w:t>έργου</w:t>
            </w:r>
            <w:proofErr w:type="spellEnd"/>
          </w:p>
        </w:tc>
        <w:tc>
          <w:tcPr>
            <w:tcW w:w="899" w:type="pct"/>
            <w:noWrap/>
          </w:tcPr>
          <w:p w14:paraId="5EAA3E0E" w14:textId="77777777" w:rsidR="00631888" w:rsidRPr="00EF2204" w:rsidRDefault="00631888" w:rsidP="003026C0">
            <w:pPr>
              <w:suppressAutoHyphens w:val="0"/>
              <w:spacing w:before="120" w:after="0"/>
              <w:jc w:val="center"/>
              <w:rPr>
                <w:color w:val="000000"/>
                <w:highlight w:val="cyan"/>
                <w:lang w:val="el-GR" w:eastAsia="el-GR"/>
              </w:rPr>
            </w:pPr>
            <w:r w:rsidRPr="00A5677C">
              <w:rPr>
                <w:color w:val="000000"/>
                <w:lang w:val="el-GR" w:eastAsia="el-GR"/>
              </w:rPr>
              <w:t>Μ1</w:t>
            </w:r>
          </w:p>
        </w:tc>
        <w:tc>
          <w:tcPr>
            <w:tcW w:w="742" w:type="pct"/>
          </w:tcPr>
          <w:p w14:paraId="441B7A0D" w14:textId="77777777" w:rsidR="00631888" w:rsidRPr="00A5677C" w:rsidRDefault="00631888" w:rsidP="003026C0">
            <w:pPr>
              <w:tabs>
                <w:tab w:val="left" w:pos="240"/>
                <w:tab w:val="center" w:pos="667"/>
              </w:tabs>
              <w:suppressAutoHyphens w:val="0"/>
              <w:spacing w:before="120" w:after="0"/>
              <w:jc w:val="center"/>
              <w:rPr>
                <w:color w:val="000000"/>
                <w:lang w:val="el-GR" w:eastAsia="el-GR"/>
              </w:rPr>
            </w:pPr>
            <w:r w:rsidRPr="00A5677C">
              <w:rPr>
                <w:color w:val="000000"/>
                <w:lang w:val="el-GR" w:eastAsia="el-GR"/>
              </w:rPr>
              <w:t>1</w:t>
            </w:r>
          </w:p>
        </w:tc>
      </w:tr>
      <w:tr w:rsidR="004E1898" w:rsidRPr="00892E1A" w14:paraId="0A76AA56" w14:textId="77777777" w:rsidTr="004E1898">
        <w:trPr>
          <w:trHeight w:val="379"/>
        </w:trPr>
        <w:tc>
          <w:tcPr>
            <w:tcW w:w="384" w:type="pct"/>
            <w:noWrap/>
            <w:hideMark/>
          </w:tcPr>
          <w:p w14:paraId="67A0AC50"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2</w:t>
            </w:r>
          </w:p>
        </w:tc>
        <w:tc>
          <w:tcPr>
            <w:tcW w:w="401" w:type="pct"/>
          </w:tcPr>
          <w:p w14:paraId="19FF7346"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Φ1</w:t>
            </w:r>
          </w:p>
        </w:tc>
        <w:tc>
          <w:tcPr>
            <w:tcW w:w="883" w:type="pct"/>
          </w:tcPr>
          <w:p w14:paraId="77F601B8"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Π2</w:t>
            </w:r>
          </w:p>
        </w:tc>
        <w:tc>
          <w:tcPr>
            <w:tcW w:w="1691" w:type="pct"/>
            <w:noWrap/>
            <w:vAlign w:val="center"/>
          </w:tcPr>
          <w:p w14:paraId="33ACE003" w14:textId="77777777" w:rsidR="00631888" w:rsidRPr="00E4699D" w:rsidRDefault="00631888" w:rsidP="003026C0">
            <w:pPr>
              <w:suppressAutoHyphens w:val="0"/>
              <w:spacing w:before="120" w:after="0"/>
              <w:jc w:val="left"/>
              <w:rPr>
                <w:bCs/>
                <w:color w:val="000000"/>
                <w:lang w:val="el-GR" w:eastAsia="el-GR"/>
              </w:rPr>
            </w:pPr>
            <w:r w:rsidRPr="00E4699D">
              <w:rPr>
                <w:rFonts w:eastAsia="SimSun"/>
                <w:color w:val="000000"/>
                <w:lang w:val="el-GR"/>
              </w:rPr>
              <w:t xml:space="preserve">Μελέτη </w:t>
            </w:r>
            <w:r w:rsidRPr="00F72C7D">
              <w:rPr>
                <w:rFonts w:eastAsia="SimSun"/>
                <w:color w:val="000000"/>
                <w:lang w:val="el-GR"/>
              </w:rPr>
              <w:t>Ε</w:t>
            </w:r>
            <w:r w:rsidRPr="00E4699D">
              <w:rPr>
                <w:rFonts w:eastAsia="SimSun"/>
                <w:color w:val="000000"/>
                <w:lang w:val="el-GR"/>
              </w:rPr>
              <w:t>φαρμογής</w:t>
            </w:r>
            <w:r>
              <w:rPr>
                <w:rFonts w:eastAsia="SimSun"/>
                <w:color w:val="000000"/>
                <w:lang w:val="el-GR"/>
              </w:rPr>
              <w:t xml:space="preserve"> – Ανάλυση Απαιτήσεων</w:t>
            </w:r>
          </w:p>
        </w:tc>
        <w:tc>
          <w:tcPr>
            <w:tcW w:w="899" w:type="pct"/>
          </w:tcPr>
          <w:p w14:paraId="0A1AA9C9"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Μ2</w:t>
            </w:r>
          </w:p>
        </w:tc>
        <w:tc>
          <w:tcPr>
            <w:tcW w:w="742" w:type="pct"/>
          </w:tcPr>
          <w:p w14:paraId="3BF03D91"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892E1A" w14:paraId="307C88EC" w14:textId="77777777" w:rsidTr="004E1898">
        <w:trPr>
          <w:trHeight w:val="365"/>
        </w:trPr>
        <w:tc>
          <w:tcPr>
            <w:tcW w:w="384" w:type="pct"/>
            <w:noWrap/>
            <w:hideMark/>
          </w:tcPr>
          <w:p w14:paraId="057163BC"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3</w:t>
            </w:r>
          </w:p>
        </w:tc>
        <w:tc>
          <w:tcPr>
            <w:tcW w:w="401" w:type="pct"/>
          </w:tcPr>
          <w:p w14:paraId="6A0BE981"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Φ1</w:t>
            </w:r>
          </w:p>
        </w:tc>
        <w:tc>
          <w:tcPr>
            <w:tcW w:w="883" w:type="pct"/>
          </w:tcPr>
          <w:p w14:paraId="6609DB45"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Π3</w:t>
            </w:r>
          </w:p>
        </w:tc>
        <w:tc>
          <w:tcPr>
            <w:tcW w:w="1691" w:type="pct"/>
            <w:noWrap/>
            <w:vAlign w:val="center"/>
          </w:tcPr>
          <w:p w14:paraId="232DC501" w14:textId="77777777" w:rsidR="00631888" w:rsidRPr="00F72C7D" w:rsidRDefault="00631888" w:rsidP="003026C0">
            <w:pPr>
              <w:suppressAutoHyphens w:val="0"/>
              <w:spacing w:before="120" w:after="0"/>
              <w:jc w:val="left"/>
              <w:rPr>
                <w:bCs/>
                <w:lang w:val="el-GR"/>
              </w:rPr>
            </w:pPr>
            <w:proofErr w:type="spellStart"/>
            <w:r w:rsidRPr="00F72C7D">
              <w:rPr>
                <w:rFonts w:eastAsia="SimSun"/>
                <w:color w:val="000000"/>
                <w:lang w:val="en-US"/>
              </w:rPr>
              <w:t>Μελέτη</w:t>
            </w:r>
            <w:proofErr w:type="spellEnd"/>
            <w:r w:rsidRPr="00F72C7D">
              <w:rPr>
                <w:rFonts w:eastAsia="SimSun"/>
                <w:color w:val="000000"/>
                <w:lang w:val="en-US"/>
              </w:rPr>
              <w:t xml:space="preserve"> α</w:t>
            </w:r>
            <w:proofErr w:type="spellStart"/>
            <w:r w:rsidRPr="00F72C7D">
              <w:rPr>
                <w:rFonts w:eastAsia="SimSun"/>
                <w:color w:val="000000"/>
                <w:lang w:val="en-US"/>
              </w:rPr>
              <w:t>σφάλει</w:t>
            </w:r>
            <w:proofErr w:type="spellEnd"/>
            <w:r w:rsidRPr="00F72C7D">
              <w:rPr>
                <w:rFonts w:eastAsia="SimSun"/>
                <w:color w:val="000000"/>
                <w:lang w:val="en-US"/>
              </w:rPr>
              <w:t>ας</w:t>
            </w:r>
          </w:p>
        </w:tc>
        <w:tc>
          <w:tcPr>
            <w:tcW w:w="899" w:type="pct"/>
          </w:tcPr>
          <w:p w14:paraId="2DEB7029"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Μ2</w:t>
            </w:r>
          </w:p>
        </w:tc>
        <w:tc>
          <w:tcPr>
            <w:tcW w:w="742" w:type="pct"/>
          </w:tcPr>
          <w:p w14:paraId="3C3AA299"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3B66A4" w14:paraId="6AF3DD8F" w14:textId="77777777" w:rsidTr="004E1898">
        <w:trPr>
          <w:trHeight w:val="365"/>
        </w:trPr>
        <w:tc>
          <w:tcPr>
            <w:tcW w:w="384" w:type="pct"/>
            <w:noWrap/>
          </w:tcPr>
          <w:p w14:paraId="349D8832"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4</w:t>
            </w:r>
          </w:p>
        </w:tc>
        <w:tc>
          <w:tcPr>
            <w:tcW w:w="401" w:type="pct"/>
          </w:tcPr>
          <w:p w14:paraId="1A7EC46D"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Φ1</w:t>
            </w:r>
          </w:p>
        </w:tc>
        <w:tc>
          <w:tcPr>
            <w:tcW w:w="883" w:type="pct"/>
          </w:tcPr>
          <w:p w14:paraId="0C425069"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Π4</w:t>
            </w:r>
          </w:p>
        </w:tc>
        <w:tc>
          <w:tcPr>
            <w:tcW w:w="1691" w:type="pct"/>
            <w:noWrap/>
            <w:vAlign w:val="center"/>
          </w:tcPr>
          <w:p w14:paraId="67137235" w14:textId="77777777" w:rsidR="00631888" w:rsidRPr="003B66A4" w:rsidRDefault="00631888" w:rsidP="003026C0">
            <w:pPr>
              <w:suppressAutoHyphens w:val="0"/>
              <w:spacing w:before="120" w:after="0"/>
              <w:jc w:val="left"/>
              <w:rPr>
                <w:rFonts w:eastAsia="SimSun"/>
                <w:color w:val="000000"/>
                <w:lang w:val="el-GR"/>
              </w:rPr>
            </w:pPr>
            <w:r w:rsidRPr="003B66A4">
              <w:rPr>
                <w:rFonts w:eastAsia="SimSun"/>
                <w:color w:val="000000"/>
                <w:lang w:val="el-GR"/>
              </w:rPr>
              <w:t xml:space="preserve">Σχέδιο Εκπαίδευσης Κεντρικών Διαχειριστών </w:t>
            </w:r>
            <w:r w:rsidRPr="003B66A4">
              <w:rPr>
                <w:rFonts w:eastAsia="SimSun"/>
                <w:color w:val="000000"/>
                <w:lang w:val="el-GR"/>
              </w:rPr>
              <w:lastRenderedPageBreak/>
              <w:t>Συστήματος και Χρηστών Φορέα</w:t>
            </w:r>
          </w:p>
        </w:tc>
        <w:tc>
          <w:tcPr>
            <w:tcW w:w="899" w:type="pct"/>
          </w:tcPr>
          <w:p w14:paraId="70113F95" w14:textId="77777777" w:rsidR="00631888" w:rsidRDefault="00631888" w:rsidP="003026C0">
            <w:pPr>
              <w:suppressAutoHyphens w:val="0"/>
              <w:spacing w:before="120" w:after="0"/>
              <w:jc w:val="center"/>
              <w:rPr>
                <w:color w:val="000000"/>
                <w:lang w:val="el-GR" w:eastAsia="el-GR"/>
              </w:rPr>
            </w:pPr>
            <w:r>
              <w:rPr>
                <w:color w:val="000000"/>
                <w:lang w:val="el-GR" w:eastAsia="el-GR"/>
              </w:rPr>
              <w:lastRenderedPageBreak/>
              <w:t>Μ2</w:t>
            </w:r>
          </w:p>
        </w:tc>
        <w:tc>
          <w:tcPr>
            <w:tcW w:w="742" w:type="pct"/>
          </w:tcPr>
          <w:p w14:paraId="60C11949"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F72C7D" w14:paraId="59CBD404" w14:textId="77777777" w:rsidTr="004E1898">
        <w:trPr>
          <w:trHeight w:val="190"/>
        </w:trPr>
        <w:tc>
          <w:tcPr>
            <w:tcW w:w="384" w:type="pct"/>
            <w:noWrap/>
            <w:hideMark/>
          </w:tcPr>
          <w:p w14:paraId="2887A133"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5</w:t>
            </w:r>
          </w:p>
        </w:tc>
        <w:tc>
          <w:tcPr>
            <w:tcW w:w="401" w:type="pct"/>
          </w:tcPr>
          <w:p w14:paraId="763FEAE1"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Φ2</w:t>
            </w:r>
          </w:p>
        </w:tc>
        <w:tc>
          <w:tcPr>
            <w:tcW w:w="883" w:type="pct"/>
          </w:tcPr>
          <w:p w14:paraId="0D22B347"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5</w:t>
            </w:r>
          </w:p>
        </w:tc>
        <w:tc>
          <w:tcPr>
            <w:tcW w:w="1691" w:type="pct"/>
            <w:noWrap/>
            <w:vAlign w:val="center"/>
          </w:tcPr>
          <w:p w14:paraId="07444FE3" w14:textId="77777777" w:rsidR="00631888" w:rsidRPr="00F72C7D" w:rsidRDefault="00631888" w:rsidP="003026C0">
            <w:pPr>
              <w:suppressAutoHyphens w:val="0"/>
              <w:spacing w:before="120" w:after="0"/>
              <w:jc w:val="left"/>
              <w:rPr>
                <w:bCs/>
                <w:lang w:val="el-GR"/>
              </w:rPr>
            </w:pPr>
            <w:r w:rsidRPr="00F72C7D">
              <w:rPr>
                <w:rFonts w:eastAsia="SimSun"/>
                <w:color w:val="000000"/>
                <w:lang w:val="el-GR"/>
              </w:rPr>
              <w:t>Εγκατεστημένος εξοπλισμός σε λειτουργική ετοιμότητα</w:t>
            </w:r>
          </w:p>
        </w:tc>
        <w:tc>
          <w:tcPr>
            <w:tcW w:w="899" w:type="pct"/>
          </w:tcPr>
          <w:p w14:paraId="62B96791" w14:textId="43794ED9" w:rsidR="00631888" w:rsidRPr="00DB2AC0" w:rsidRDefault="00631888" w:rsidP="00DB2AC0">
            <w:pPr>
              <w:suppressAutoHyphens w:val="0"/>
              <w:spacing w:before="120" w:after="0"/>
              <w:jc w:val="center"/>
              <w:rPr>
                <w:color w:val="000000"/>
                <w:lang w:val="el-GR" w:eastAsia="el-GR"/>
              </w:rPr>
            </w:pPr>
            <w:r w:rsidRPr="00DB2AC0">
              <w:rPr>
                <w:color w:val="000000"/>
                <w:lang w:val="el-GR" w:eastAsia="el-GR"/>
              </w:rPr>
              <w:t>Μ</w:t>
            </w:r>
            <w:r w:rsidR="00DB2AC0">
              <w:rPr>
                <w:color w:val="000000"/>
                <w:lang w:val="el-GR" w:eastAsia="el-GR"/>
              </w:rPr>
              <w:t>4</w:t>
            </w:r>
          </w:p>
        </w:tc>
        <w:tc>
          <w:tcPr>
            <w:tcW w:w="742" w:type="pct"/>
          </w:tcPr>
          <w:p w14:paraId="7DC7170A" w14:textId="77777777" w:rsidR="00631888" w:rsidRPr="00DB2AC0" w:rsidRDefault="00631888" w:rsidP="003026C0">
            <w:pPr>
              <w:suppressAutoHyphens w:val="0"/>
              <w:spacing w:before="120" w:after="0"/>
              <w:jc w:val="center"/>
              <w:rPr>
                <w:color w:val="000000"/>
                <w:lang w:val="el-GR" w:eastAsia="el-GR"/>
              </w:rPr>
            </w:pPr>
            <w:r w:rsidRPr="00DB2AC0">
              <w:rPr>
                <w:color w:val="000000"/>
                <w:lang w:val="el-GR" w:eastAsia="el-GR"/>
              </w:rPr>
              <w:t>1</w:t>
            </w:r>
          </w:p>
        </w:tc>
      </w:tr>
      <w:tr w:rsidR="004E1898" w:rsidRPr="00F72C7D" w14:paraId="2FE34191" w14:textId="77777777" w:rsidTr="004E1898">
        <w:trPr>
          <w:trHeight w:val="190"/>
        </w:trPr>
        <w:tc>
          <w:tcPr>
            <w:tcW w:w="384" w:type="pct"/>
            <w:noWrap/>
          </w:tcPr>
          <w:p w14:paraId="7B91812E"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6</w:t>
            </w:r>
          </w:p>
        </w:tc>
        <w:tc>
          <w:tcPr>
            <w:tcW w:w="401" w:type="pct"/>
          </w:tcPr>
          <w:p w14:paraId="1815B8DA" w14:textId="77777777" w:rsidR="00631888" w:rsidRDefault="00631888" w:rsidP="003026C0">
            <w:pPr>
              <w:suppressAutoHyphens w:val="0"/>
              <w:spacing w:before="120" w:after="0"/>
              <w:jc w:val="center"/>
              <w:rPr>
                <w:color w:val="000000"/>
                <w:lang w:val="el-GR" w:eastAsia="el-GR"/>
              </w:rPr>
            </w:pPr>
            <w:r>
              <w:rPr>
                <w:color w:val="000000"/>
                <w:lang w:val="el-GR" w:eastAsia="el-GR"/>
              </w:rPr>
              <w:t>Φ2</w:t>
            </w:r>
          </w:p>
        </w:tc>
        <w:tc>
          <w:tcPr>
            <w:tcW w:w="883" w:type="pct"/>
          </w:tcPr>
          <w:p w14:paraId="14612F7B"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Π6</w:t>
            </w:r>
          </w:p>
        </w:tc>
        <w:tc>
          <w:tcPr>
            <w:tcW w:w="1691" w:type="pct"/>
            <w:noWrap/>
            <w:vAlign w:val="center"/>
          </w:tcPr>
          <w:p w14:paraId="6F674292" w14:textId="77777777" w:rsidR="00631888" w:rsidRPr="00F72C7D" w:rsidRDefault="00631888" w:rsidP="003026C0">
            <w:pPr>
              <w:suppressAutoHyphens w:val="0"/>
              <w:spacing w:before="120" w:after="0"/>
              <w:jc w:val="left"/>
              <w:rPr>
                <w:rFonts w:eastAsia="SimSun"/>
                <w:color w:val="000000"/>
                <w:lang w:val="el-GR"/>
              </w:rPr>
            </w:pPr>
            <w:r w:rsidRPr="00666D4A">
              <w:rPr>
                <w:rFonts w:eastAsia="SimSun"/>
                <w:color w:val="000000"/>
                <w:lang w:val="el-GR"/>
              </w:rPr>
              <w:t>Μεθοδολογία και Σενάρια Ελέγχου</w:t>
            </w:r>
          </w:p>
        </w:tc>
        <w:tc>
          <w:tcPr>
            <w:tcW w:w="899" w:type="pct"/>
          </w:tcPr>
          <w:p w14:paraId="6771C06A" w14:textId="77777777" w:rsidR="00631888" w:rsidRDefault="00631888" w:rsidP="003026C0">
            <w:pPr>
              <w:suppressAutoHyphens w:val="0"/>
              <w:spacing w:before="120" w:after="0"/>
              <w:jc w:val="center"/>
              <w:rPr>
                <w:color w:val="000000"/>
                <w:lang w:val="el-GR" w:eastAsia="el-GR"/>
              </w:rPr>
            </w:pPr>
            <w:r>
              <w:rPr>
                <w:color w:val="000000"/>
                <w:lang w:val="el-GR" w:eastAsia="el-GR"/>
              </w:rPr>
              <w:t>Μ4</w:t>
            </w:r>
          </w:p>
        </w:tc>
        <w:tc>
          <w:tcPr>
            <w:tcW w:w="742" w:type="pct"/>
          </w:tcPr>
          <w:p w14:paraId="11EF9992"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F72C7D" w14:paraId="695675C0" w14:textId="77777777" w:rsidTr="004E1898">
        <w:trPr>
          <w:trHeight w:val="190"/>
        </w:trPr>
        <w:tc>
          <w:tcPr>
            <w:tcW w:w="384" w:type="pct"/>
            <w:noWrap/>
          </w:tcPr>
          <w:p w14:paraId="3C57351D"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7</w:t>
            </w:r>
          </w:p>
        </w:tc>
        <w:tc>
          <w:tcPr>
            <w:tcW w:w="401" w:type="pct"/>
          </w:tcPr>
          <w:p w14:paraId="789D606A"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Φ2</w:t>
            </w:r>
          </w:p>
        </w:tc>
        <w:tc>
          <w:tcPr>
            <w:tcW w:w="883" w:type="pct"/>
          </w:tcPr>
          <w:p w14:paraId="4888BC44"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7</w:t>
            </w:r>
          </w:p>
        </w:tc>
        <w:tc>
          <w:tcPr>
            <w:tcW w:w="1691" w:type="pct"/>
            <w:noWrap/>
            <w:vAlign w:val="center"/>
          </w:tcPr>
          <w:p w14:paraId="40AB5CFC" w14:textId="77777777" w:rsidR="00631888" w:rsidRPr="00F72C7D" w:rsidRDefault="00631888" w:rsidP="003026C0">
            <w:pPr>
              <w:suppressAutoHyphens w:val="0"/>
              <w:spacing w:before="120" w:after="0"/>
              <w:jc w:val="left"/>
              <w:rPr>
                <w:bCs/>
                <w:lang w:val="el-GR"/>
              </w:rPr>
            </w:pPr>
            <w:r w:rsidRPr="00666D4A">
              <w:rPr>
                <w:rFonts w:eastAsia="SimSun"/>
                <w:color w:val="000000"/>
                <w:lang w:val="el-GR"/>
              </w:rPr>
              <w:t>Εγκατεστημένο λογισμικό συστήματος και βοηθητικές εφαρμογές σε λειτουργική ετοιμότητα</w:t>
            </w:r>
          </w:p>
        </w:tc>
        <w:tc>
          <w:tcPr>
            <w:tcW w:w="899" w:type="pct"/>
          </w:tcPr>
          <w:p w14:paraId="091B190D"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Μ6</w:t>
            </w:r>
          </w:p>
        </w:tc>
        <w:tc>
          <w:tcPr>
            <w:tcW w:w="742" w:type="pct"/>
          </w:tcPr>
          <w:p w14:paraId="6F9CB19B"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F72C7D" w14:paraId="6A4D71E3" w14:textId="77777777" w:rsidTr="004E1898">
        <w:trPr>
          <w:trHeight w:val="190"/>
        </w:trPr>
        <w:tc>
          <w:tcPr>
            <w:tcW w:w="384" w:type="pct"/>
            <w:noWrap/>
          </w:tcPr>
          <w:p w14:paraId="34F03D10"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8</w:t>
            </w:r>
          </w:p>
        </w:tc>
        <w:tc>
          <w:tcPr>
            <w:tcW w:w="401" w:type="pct"/>
          </w:tcPr>
          <w:p w14:paraId="7F636161"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Φ2</w:t>
            </w:r>
          </w:p>
        </w:tc>
        <w:tc>
          <w:tcPr>
            <w:tcW w:w="883" w:type="pct"/>
          </w:tcPr>
          <w:p w14:paraId="229BCCE3"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8</w:t>
            </w:r>
          </w:p>
        </w:tc>
        <w:tc>
          <w:tcPr>
            <w:tcW w:w="1691" w:type="pct"/>
            <w:noWrap/>
            <w:vAlign w:val="center"/>
          </w:tcPr>
          <w:p w14:paraId="4E0FE3AD" w14:textId="77777777" w:rsidR="00631888" w:rsidRPr="00F72C7D" w:rsidRDefault="00631888" w:rsidP="003026C0">
            <w:pPr>
              <w:suppressAutoHyphens w:val="0"/>
              <w:spacing w:before="120" w:after="0"/>
              <w:jc w:val="left"/>
              <w:rPr>
                <w:bCs/>
                <w:lang w:val="el-GR"/>
              </w:rPr>
            </w:pPr>
            <w:r w:rsidRPr="00666D4A">
              <w:rPr>
                <w:rFonts w:eastAsia="SimSun"/>
                <w:color w:val="000000"/>
                <w:lang w:val="el-GR"/>
              </w:rPr>
              <w:t>Πληροφοριακό σύστημα ηλεκτρονικής διαχείρισης εγγράφων σε πλήρη λειτουργία</w:t>
            </w:r>
          </w:p>
        </w:tc>
        <w:tc>
          <w:tcPr>
            <w:tcW w:w="899" w:type="pct"/>
          </w:tcPr>
          <w:p w14:paraId="529E3B10"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Μ6</w:t>
            </w:r>
          </w:p>
        </w:tc>
        <w:tc>
          <w:tcPr>
            <w:tcW w:w="742" w:type="pct"/>
          </w:tcPr>
          <w:p w14:paraId="1B4CBF23"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F72C7D" w14:paraId="2D85FEFA" w14:textId="77777777" w:rsidTr="004E1898">
        <w:trPr>
          <w:trHeight w:val="190"/>
        </w:trPr>
        <w:tc>
          <w:tcPr>
            <w:tcW w:w="384" w:type="pct"/>
            <w:noWrap/>
          </w:tcPr>
          <w:p w14:paraId="3816F8F1" w14:textId="77777777" w:rsidR="00631888" w:rsidRPr="00AA3714" w:rsidRDefault="00631888" w:rsidP="003026C0">
            <w:pPr>
              <w:suppressAutoHyphens w:val="0"/>
              <w:spacing w:before="120" w:after="0"/>
              <w:jc w:val="center"/>
              <w:rPr>
                <w:color w:val="000000"/>
                <w:lang w:val="en-US" w:eastAsia="el-GR"/>
              </w:rPr>
            </w:pPr>
            <w:r>
              <w:rPr>
                <w:color w:val="000000"/>
                <w:lang w:val="en-US" w:eastAsia="el-GR"/>
              </w:rPr>
              <w:t>9</w:t>
            </w:r>
          </w:p>
        </w:tc>
        <w:tc>
          <w:tcPr>
            <w:tcW w:w="401" w:type="pct"/>
          </w:tcPr>
          <w:p w14:paraId="64590978"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Φ2</w:t>
            </w:r>
          </w:p>
        </w:tc>
        <w:tc>
          <w:tcPr>
            <w:tcW w:w="883" w:type="pct"/>
          </w:tcPr>
          <w:p w14:paraId="46CD2B37"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9</w:t>
            </w:r>
          </w:p>
        </w:tc>
        <w:tc>
          <w:tcPr>
            <w:tcW w:w="1691" w:type="pct"/>
            <w:noWrap/>
            <w:vAlign w:val="center"/>
          </w:tcPr>
          <w:p w14:paraId="47FFC907" w14:textId="77777777" w:rsidR="00631888" w:rsidRPr="00666D4A" w:rsidRDefault="00631888" w:rsidP="003026C0">
            <w:pPr>
              <w:suppressAutoHyphens w:val="0"/>
              <w:spacing w:before="120" w:after="0"/>
              <w:jc w:val="left"/>
              <w:rPr>
                <w:rFonts w:eastAsia="SimSun"/>
                <w:color w:val="000000"/>
                <w:lang w:val="el-GR"/>
              </w:rPr>
            </w:pPr>
            <w:r w:rsidRPr="00AA3714">
              <w:rPr>
                <w:rFonts w:eastAsia="SimSun"/>
                <w:color w:val="000000"/>
                <w:lang w:val="el-GR"/>
              </w:rPr>
              <w:t>Ενοποίηση στην Υποδομή</w:t>
            </w:r>
          </w:p>
        </w:tc>
        <w:tc>
          <w:tcPr>
            <w:tcW w:w="899" w:type="pct"/>
          </w:tcPr>
          <w:p w14:paraId="3ACFE889" w14:textId="77777777" w:rsidR="00631888" w:rsidRDefault="00631888" w:rsidP="003026C0">
            <w:pPr>
              <w:suppressAutoHyphens w:val="0"/>
              <w:spacing w:before="120" w:after="0"/>
              <w:jc w:val="center"/>
              <w:rPr>
                <w:color w:val="000000"/>
                <w:lang w:val="el-GR" w:eastAsia="el-GR"/>
              </w:rPr>
            </w:pPr>
            <w:r>
              <w:rPr>
                <w:color w:val="000000"/>
                <w:lang w:val="el-GR" w:eastAsia="el-GR"/>
              </w:rPr>
              <w:t>Μ6</w:t>
            </w:r>
          </w:p>
        </w:tc>
        <w:tc>
          <w:tcPr>
            <w:tcW w:w="742" w:type="pct"/>
          </w:tcPr>
          <w:p w14:paraId="5518A530"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892E1A" w14:paraId="7F81D933" w14:textId="77777777" w:rsidTr="004E1898">
        <w:trPr>
          <w:trHeight w:val="190"/>
        </w:trPr>
        <w:tc>
          <w:tcPr>
            <w:tcW w:w="384" w:type="pct"/>
            <w:noWrap/>
          </w:tcPr>
          <w:p w14:paraId="08937CD0"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10</w:t>
            </w:r>
          </w:p>
        </w:tc>
        <w:tc>
          <w:tcPr>
            <w:tcW w:w="401" w:type="pct"/>
          </w:tcPr>
          <w:p w14:paraId="1D27EFB0"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Φ2</w:t>
            </w:r>
          </w:p>
        </w:tc>
        <w:tc>
          <w:tcPr>
            <w:tcW w:w="883" w:type="pct"/>
          </w:tcPr>
          <w:p w14:paraId="2022E84A" w14:textId="77777777" w:rsidR="00631888" w:rsidRPr="00AA3714" w:rsidRDefault="00631888" w:rsidP="003026C0">
            <w:pPr>
              <w:suppressAutoHyphens w:val="0"/>
              <w:spacing w:before="120" w:after="0"/>
              <w:jc w:val="center"/>
              <w:rPr>
                <w:color w:val="000000"/>
                <w:lang w:val="en-US" w:eastAsia="el-GR"/>
              </w:rPr>
            </w:pPr>
            <w:r w:rsidRPr="00892E1A">
              <w:rPr>
                <w:color w:val="000000"/>
                <w:lang w:val="el-GR" w:eastAsia="el-GR"/>
              </w:rPr>
              <w:t>Π</w:t>
            </w:r>
            <w:r>
              <w:rPr>
                <w:color w:val="000000"/>
                <w:lang w:val="en-US" w:eastAsia="el-GR"/>
              </w:rPr>
              <w:t>10</w:t>
            </w:r>
          </w:p>
        </w:tc>
        <w:tc>
          <w:tcPr>
            <w:tcW w:w="1691" w:type="pct"/>
            <w:noWrap/>
            <w:vAlign w:val="center"/>
          </w:tcPr>
          <w:p w14:paraId="76361EF2" w14:textId="77777777" w:rsidR="00631888" w:rsidRPr="00666D4A" w:rsidRDefault="00631888" w:rsidP="003026C0">
            <w:pPr>
              <w:suppressAutoHyphens w:val="0"/>
              <w:spacing w:before="120" w:after="0"/>
              <w:jc w:val="left"/>
              <w:rPr>
                <w:bCs/>
                <w:lang w:val="el-GR"/>
              </w:rPr>
            </w:pPr>
            <w:r w:rsidRPr="00666D4A">
              <w:rPr>
                <w:rFonts w:eastAsia="SimSun"/>
                <w:bCs/>
                <w:color w:val="000000"/>
                <w:lang w:val="en-US"/>
              </w:rPr>
              <w:t>Απ</w:t>
            </w:r>
            <w:proofErr w:type="spellStart"/>
            <w:r w:rsidRPr="00666D4A">
              <w:rPr>
                <w:rFonts w:eastAsia="SimSun"/>
                <w:bCs/>
                <w:color w:val="000000"/>
                <w:lang w:val="en-US"/>
              </w:rPr>
              <w:t>οτελέσμ</w:t>
            </w:r>
            <w:proofErr w:type="spellEnd"/>
            <w:r w:rsidRPr="00666D4A">
              <w:rPr>
                <w:rFonts w:eastAsia="SimSun"/>
                <w:bCs/>
                <w:color w:val="000000"/>
                <w:lang w:val="en-US"/>
              </w:rPr>
              <w:t xml:space="preserve">ατα </w:t>
            </w:r>
            <w:proofErr w:type="spellStart"/>
            <w:r w:rsidRPr="00666D4A">
              <w:rPr>
                <w:rFonts w:eastAsia="SimSun"/>
                <w:bCs/>
                <w:color w:val="000000"/>
                <w:lang w:val="en-US"/>
              </w:rPr>
              <w:t>ελέγχων</w:t>
            </w:r>
            <w:proofErr w:type="spellEnd"/>
            <w:r w:rsidRPr="00666D4A">
              <w:rPr>
                <w:rFonts w:eastAsia="SimSun"/>
                <w:bCs/>
                <w:color w:val="000000"/>
                <w:lang w:val="en-US"/>
              </w:rPr>
              <w:t xml:space="preserve"> </w:t>
            </w:r>
            <w:proofErr w:type="spellStart"/>
            <w:r w:rsidRPr="00666D4A">
              <w:rPr>
                <w:rFonts w:eastAsia="SimSun"/>
                <w:bCs/>
                <w:color w:val="000000"/>
                <w:lang w:val="en-US"/>
              </w:rPr>
              <w:t>συστήμ</w:t>
            </w:r>
            <w:proofErr w:type="spellEnd"/>
            <w:r w:rsidRPr="00666D4A">
              <w:rPr>
                <w:rFonts w:eastAsia="SimSun"/>
                <w:bCs/>
                <w:color w:val="000000"/>
                <w:lang w:val="en-US"/>
              </w:rPr>
              <w:t>ατος</w:t>
            </w:r>
          </w:p>
        </w:tc>
        <w:tc>
          <w:tcPr>
            <w:tcW w:w="899" w:type="pct"/>
          </w:tcPr>
          <w:p w14:paraId="154E0F5F" w14:textId="77777777" w:rsidR="00631888" w:rsidRPr="00FA56FA" w:rsidRDefault="00631888" w:rsidP="003026C0">
            <w:pPr>
              <w:suppressAutoHyphens w:val="0"/>
              <w:spacing w:before="120" w:after="0"/>
              <w:jc w:val="center"/>
              <w:rPr>
                <w:color w:val="000000"/>
                <w:lang w:val="el-GR" w:eastAsia="el-GR"/>
              </w:rPr>
            </w:pPr>
            <w:r w:rsidRPr="000B16A1">
              <w:rPr>
                <w:color w:val="000000"/>
                <w:lang w:val="el-GR" w:eastAsia="el-GR"/>
              </w:rPr>
              <w:t>M</w:t>
            </w:r>
            <w:r>
              <w:rPr>
                <w:color w:val="000000"/>
                <w:lang w:val="el-GR" w:eastAsia="el-GR"/>
              </w:rPr>
              <w:t>6</w:t>
            </w:r>
          </w:p>
        </w:tc>
        <w:tc>
          <w:tcPr>
            <w:tcW w:w="742" w:type="pct"/>
          </w:tcPr>
          <w:p w14:paraId="6EB060E3"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F72C7D" w14:paraId="7FDA1E7C" w14:textId="77777777" w:rsidTr="004E1898">
        <w:trPr>
          <w:trHeight w:val="190"/>
        </w:trPr>
        <w:tc>
          <w:tcPr>
            <w:tcW w:w="384" w:type="pct"/>
            <w:noWrap/>
          </w:tcPr>
          <w:p w14:paraId="337679BB"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11</w:t>
            </w:r>
          </w:p>
        </w:tc>
        <w:tc>
          <w:tcPr>
            <w:tcW w:w="401" w:type="pct"/>
          </w:tcPr>
          <w:p w14:paraId="6328CCAE"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Φ2</w:t>
            </w:r>
          </w:p>
        </w:tc>
        <w:tc>
          <w:tcPr>
            <w:tcW w:w="883" w:type="pct"/>
          </w:tcPr>
          <w:p w14:paraId="2F410F92" w14:textId="77777777" w:rsidR="00631888" w:rsidRPr="00AA3714" w:rsidRDefault="00631888" w:rsidP="003026C0">
            <w:pPr>
              <w:suppressAutoHyphens w:val="0"/>
              <w:spacing w:before="120" w:after="0"/>
              <w:jc w:val="center"/>
              <w:rPr>
                <w:color w:val="000000"/>
                <w:lang w:val="en-US" w:eastAsia="el-GR"/>
              </w:rPr>
            </w:pPr>
            <w:r w:rsidRPr="00892E1A">
              <w:rPr>
                <w:color w:val="000000"/>
                <w:lang w:val="el-GR" w:eastAsia="el-GR"/>
              </w:rPr>
              <w:t>Π</w:t>
            </w:r>
            <w:r>
              <w:rPr>
                <w:color w:val="000000"/>
                <w:lang w:val="el-GR" w:eastAsia="el-GR"/>
              </w:rPr>
              <w:t>1</w:t>
            </w:r>
            <w:r>
              <w:rPr>
                <w:color w:val="000000"/>
                <w:lang w:val="en-US" w:eastAsia="el-GR"/>
              </w:rPr>
              <w:t>1</w:t>
            </w:r>
          </w:p>
        </w:tc>
        <w:tc>
          <w:tcPr>
            <w:tcW w:w="1691" w:type="pct"/>
            <w:noWrap/>
            <w:vAlign w:val="center"/>
          </w:tcPr>
          <w:p w14:paraId="6DFF1E24" w14:textId="77777777" w:rsidR="00631888" w:rsidRPr="00D048E6" w:rsidRDefault="00631888" w:rsidP="003026C0">
            <w:pPr>
              <w:suppressAutoHyphens w:val="0"/>
              <w:spacing w:before="120" w:after="0"/>
              <w:jc w:val="left"/>
              <w:rPr>
                <w:bCs/>
                <w:lang w:val="el-GR"/>
              </w:rPr>
            </w:pPr>
            <w:r w:rsidRPr="00666D4A">
              <w:rPr>
                <w:rFonts w:eastAsia="SimSun"/>
                <w:color w:val="000000"/>
                <w:lang w:val="el-GR"/>
              </w:rPr>
              <w:t>Εγχειρίδια τεκμηρίωσης του συστήματος (αρχική έκδοση)</w:t>
            </w:r>
          </w:p>
        </w:tc>
        <w:tc>
          <w:tcPr>
            <w:tcW w:w="899" w:type="pct"/>
          </w:tcPr>
          <w:p w14:paraId="6F343D91" w14:textId="77777777" w:rsidR="00631888" w:rsidRPr="00FA56FA" w:rsidRDefault="00631888" w:rsidP="003026C0">
            <w:pPr>
              <w:suppressAutoHyphens w:val="0"/>
              <w:spacing w:before="120" w:after="0"/>
              <w:jc w:val="center"/>
              <w:rPr>
                <w:color w:val="000000"/>
                <w:lang w:val="el-GR" w:eastAsia="el-GR"/>
              </w:rPr>
            </w:pPr>
            <w:r w:rsidRPr="000B16A1">
              <w:rPr>
                <w:color w:val="000000"/>
                <w:lang w:val="el-GR" w:eastAsia="el-GR"/>
              </w:rPr>
              <w:t>M</w:t>
            </w:r>
            <w:r>
              <w:rPr>
                <w:color w:val="000000"/>
                <w:lang w:val="el-GR" w:eastAsia="el-GR"/>
              </w:rPr>
              <w:t>6</w:t>
            </w:r>
          </w:p>
        </w:tc>
        <w:tc>
          <w:tcPr>
            <w:tcW w:w="742" w:type="pct"/>
          </w:tcPr>
          <w:p w14:paraId="422AD27F"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AA3714" w14:paraId="73627007" w14:textId="77777777" w:rsidTr="004E1898">
        <w:trPr>
          <w:trHeight w:val="190"/>
        </w:trPr>
        <w:tc>
          <w:tcPr>
            <w:tcW w:w="384" w:type="pct"/>
            <w:noWrap/>
          </w:tcPr>
          <w:p w14:paraId="6DD07EC5" w14:textId="77777777" w:rsidR="00631888" w:rsidRPr="00AA3714" w:rsidRDefault="00631888" w:rsidP="003026C0">
            <w:pPr>
              <w:suppressAutoHyphens w:val="0"/>
              <w:spacing w:before="120" w:after="0"/>
              <w:jc w:val="center"/>
              <w:rPr>
                <w:color w:val="000000"/>
                <w:lang w:val="en-US" w:eastAsia="el-GR"/>
              </w:rPr>
            </w:pPr>
            <w:r>
              <w:rPr>
                <w:color w:val="000000"/>
                <w:lang w:val="en-US" w:eastAsia="el-GR"/>
              </w:rPr>
              <w:t>12</w:t>
            </w:r>
          </w:p>
        </w:tc>
        <w:tc>
          <w:tcPr>
            <w:tcW w:w="401" w:type="pct"/>
          </w:tcPr>
          <w:p w14:paraId="729C31FE"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Φ2</w:t>
            </w:r>
          </w:p>
        </w:tc>
        <w:tc>
          <w:tcPr>
            <w:tcW w:w="883" w:type="pct"/>
          </w:tcPr>
          <w:p w14:paraId="6D36C2CD" w14:textId="77777777" w:rsidR="00631888" w:rsidRPr="00AA3714" w:rsidRDefault="00631888" w:rsidP="003026C0">
            <w:pPr>
              <w:suppressAutoHyphens w:val="0"/>
              <w:spacing w:before="120" w:after="0"/>
              <w:jc w:val="center"/>
              <w:rPr>
                <w:color w:val="000000"/>
                <w:lang w:val="en-US" w:eastAsia="el-GR"/>
              </w:rPr>
            </w:pPr>
            <w:r w:rsidRPr="00892E1A">
              <w:rPr>
                <w:color w:val="000000"/>
                <w:lang w:val="el-GR" w:eastAsia="el-GR"/>
              </w:rPr>
              <w:t>Π</w:t>
            </w:r>
            <w:r>
              <w:rPr>
                <w:color w:val="000000"/>
                <w:lang w:val="en-US" w:eastAsia="el-GR"/>
              </w:rPr>
              <w:t>12</w:t>
            </w:r>
          </w:p>
        </w:tc>
        <w:tc>
          <w:tcPr>
            <w:tcW w:w="1691" w:type="pct"/>
            <w:noWrap/>
            <w:vAlign w:val="center"/>
          </w:tcPr>
          <w:p w14:paraId="68DC111B" w14:textId="77777777" w:rsidR="00631888" w:rsidRPr="00666D4A" w:rsidRDefault="00631888" w:rsidP="003026C0">
            <w:pPr>
              <w:suppressAutoHyphens w:val="0"/>
              <w:spacing w:before="120" w:after="0"/>
              <w:jc w:val="left"/>
              <w:rPr>
                <w:rFonts w:eastAsia="SimSun"/>
                <w:color w:val="000000"/>
                <w:lang w:val="el-GR"/>
              </w:rPr>
            </w:pPr>
            <w:r w:rsidRPr="00AA3714">
              <w:rPr>
                <w:rFonts w:eastAsia="SimSun"/>
                <w:color w:val="000000"/>
                <w:lang w:val="el-GR"/>
              </w:rPr>
              <w:t>Έκθεση Εφαρμογής Αντιμέτρων Ασφαλείας</w:t>
            </w:r>
          </w:p>
        </w:tc>
        <w:tc>
          <w:tcPr>
            <w:tcW w:w="899" w:type="pct"/>
          </w:tcPr>
          <w:p w14:paraId="5D892288" w14:textId="77777777" w:rsidR="00631888" w:rsidRPr="000B16A1" w:rsidRDefault="00631888" w:rsidP="003026C0">
            <w:pPr>
              <w:suppressAutoHyphens w:val="0"/>
              <w:spacing w:before="120" w:after="0"/>
              <w:jc w:val="center"/>
              <w:rPr>
                <w:color w:val="000000"/>
                <w:lang w:val="el-GR" w:eastAsia="el-GR"/>
              </w:rPr>
            </w:pPr>
            <w:r>
              <w:rPr>
                <w:color w:val="000000"/>
                <w:lang w:val="el-GR" w:eastAsia="el-GR"/>
              </w:rPr>
              <w:t>Μ6</w:t>
            </w:r>
          </w:p>
        </w:tc>
        <w:tc>
          <w:tcPr>
            <w:tcW w:w="742" w:type="pct"/>
          </w:tcPr>
          <w:p w14:paraId="70FEA08F"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F72C7D" w14:paraId="724157A7" w14:textId="77777777" w:rsidTr="004E1898">
        <w:trPr>
          <w:trHeight w:val="190"/>
        </w:trPr>
        <w:tc>
          <w:tcPr>
            <w:tcW w:w="384" w:type="pct"/>
            <w:noWrap/>
          </w:tcPr>
          <w:p w14:paraId="2270B3E8"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13</w:t>
            </w:r>
          </w:p>
        </w:tc>
        <w:tc>
          <w:tcPr>
            <w:tcW w:w="401" w:type="pct"/>
          </w:tcPr>
          <w:p w14:paraId="58B28C65"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Φ3</w:t>
            </w:r>
          </w:p>
        </w:tc>
        <w:tc>
          <w:tcPr>
            <w:tcW w:w="883" w:type="pct"/>
          </w:tcPr>
          <w:p w14:paraId="54C0D29C" w14:textId="77777777" w:rsidR="00631888" w:rsidRPr="00AA3714" w:rsidRDefault="00631888" w:rsidP="003026C0">
            <w:pPr>
              <w:suppressAutoHyphens w:val="0"/>
              <w:spacing w:before="120" w:after="0"/>
              <w:jc w:val="center"/>
              <w:rPr>
                <w:color w:val="000000"/>
                <w:lang w:val="en-US" w:eastAsia="el-GR"/>
              </w:rPr>
            </w:pPr>
            <w:r w:rsidRPr="00892E1A">
              <w:rPr>
                <w:color w:val="000000"/>
                <w:lang w:val="el-GR" w:eastAsia="el-GR"/>
              </w:rPr>
              <w:t>Π</w:t>
            </w:r>
            <w:r>
              <w:rPr>
                <w:color w:val="000000"/>
                <w:lang w:val="el-GR" w:eastAsia="el-GR"/>
              </w:rPr>
              <w:t>1</w:t>
            </w:r>
            <w:r>
              <w:rPr>
                <w:color w:val="000000"/>
                <w:lang w:val="en-US" w:eastAsia="el-GR"/>
              </w:rPr>
              <w:t>3</w:t>
            </w:r>
          </w:p>
        </w:tc>
        <w:tc>
          <w:tcPr>
            <w:tcW w:w="1691" w:type="pct"/>
            <w:noWrap/>
            <w:vAlign w:val="center"/>
          </w:tcPr>
          <w:p w14:paraId="045C954C" w14:textId="77777777" w:rsidR="00631888" w:rsidRPr="00382870" w:rsidRDefault="00631888" w:rsidP="003026C0">
            <w:pPr>
              <w:suppressAutoHyphens w:val="0"/>
              <w:spacing w:before="120" w:after="0"/>
              <w:jc w:val="left"/>
              <w:rPr>
                <w:bCs/>
                <w:lang w:val="el-GR"/>
              </w:rPr>
            </w:pPr>
            <w:r w:rsidRPr="00382870">
              <w:rPr>
                <w:rFonts w:eastAsia="SimSun"/>
                <w:color w:val="000000"/>
                <w:lang w:val="el-GR"/>
              </w:rPr>
              <w:t>Ψηφιοποιημένο και τεκμηριωμένο δείγμα υλικού για αρχικό έλεγχο</w:t>
            </w:r>
          </w:p>
        </w:tc>
        <w:tc>
          <w:tcPr>
            <w:tcW w:w="899" w:type="pct"/>
          </w:tcPr>
          <w:p w14:paraId="6ED84A4A" w14:textId="77777777" w:rsidR="00631888" w:rsidRPr="00FA56FA" w:rsidRDefault="00631888" w:rsidP="003026C0">
            <w:pPr>
              <w:suppressAutoHyphens w:val="0"/>
              <w:spacing w:before="120" w:after="0"/>
              <w:jc w:val="center"/>
              <w:rPr>
                <w:color w:val="000000"/>
                <w:lang w:val="el-GR" w:eastAsia="el-GR"/>
              </w:rPr>
            </w:pPr>
            <w:r w:rsidRPr="000B16A1">
              <w:rPr>
                <w:color w:val="000000"/>
                <w:lang w:val="el-GR" w:eastAsia="el-GR"/>
              </w:rPr>
              <w:t>M</w:t>
            </w:r>
            <w:r>
              <w:rPr>
                <w:color w:val="000000"/>
                <w:lang w:val="el-GR" w:eastAsia="el-GR"/>
              </w:rPr>
              <w:t>4</w:t>
            </w:r>
          </w:p>
        </w:tc>
        <w:tc>
          <w:tcPr>
            <w:tcW w:w="742" w:type="pct"/>
          </w:tcPr>
          <w:p w14:paraId="7AA6F63C"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0.5</w:t>
            </w:r>
          </w:p>
        </w:tc>
      </w:tr>
      <w:tr w:rsidR="004E1898" w:rsidRPr="00F72C7D" w14:paraId="269E8EEE" w14:textId="77777777" w:rsidTr="004E1898">
        <w:trPr>
          <w:trHeight w:val="190"/>
        </w:trPr>
        <w:tc>
          <w:tcPr>
            <w:tcW w:w="384" w:type="pct"/>
            <w:noWrap/>
          </w:tcPr>
          <w:p w14:paraId="4FCC853F"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1</w:t>
            </w:r>
            <w:r>
              <w:rPr>
                <w:color w:val="000000"/>
                <w:lang w:val="el-GR" w:eastAsia="el-GR"/>
              </w:rPr>
              <w:t>4</w:t>
            </w:r>
          </w:p>
        </w:tc>
        <w:tc>
          <w:tcPr>
            <w:tcW w:w="401" w:type="pct"/>
          </w:tcPr>
          <w:p w14:paraId="7420AB28"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3</w:t>
            </w:r>
          </w:p>
        </w:tc>
        <w:tc>
          <w:tcPr>
            <w:tcW w:w="883" w:type="pct"/>
          </w:tcPr>
          <w:p w14:paraId="2453259A" w14:textId="77777777" w:rsidR="00631888" w:rsidRPr="00AA3714" w:rsidRDefault="00631888" w:rsidP="003026C0">
            <w:pPr>
              <w:suppressAutoHyphens w:val="0"/>
              <w:spacing w:before="120" w:after="0"/>
              <w:jc w:val="center"/>
              <w:rPr>
                <w:color w:val="000000"/>
                <w:lang w:val="en-US" w:eastAsia="el-GR"/>
              </w:rPr>
            </w:pPr>
            <w:r w:rsidRPr="00892E1A">
              <w:rPr>
                <w:color w:val="000000"/>
                <w:lang w:val="el-GR" w:eastAsia="el-GR"/>
              </w:rPr>
              <w:t>Π1</w:t>
            </w:r>
            <w:r>
              <w:rPr>
                <w:color w:val="000000"/>
                <w:lang w:val="en-US" w:eastAsia="el-GR"/>
              </w:rPr>
              <w:t>4</w:t>
            </w:r>
          </w:p>
        </w:tc>
        <w:tc>
          <w:tcPr>
            <w:tcW w:w="1691" w:type="pct"/>
            <w:noWrap/>
            <w:vAlign w:val="center"/>
          </w:tcPr>
          <w:p w14:paraId="24D65964" w14:textId="77777777" w:rsidR="00631888" w:rsidRPr="00382870" w:rsidRDefault="00631888" w:rsidP="003026C0">
            <w:pPr>
              <w:suppressAutoHyphens w:val="0"/>
              <w:spacing w:before="120" w:after="0"/>
              <w:jc w:val="left"/>
              <w:rPr>
                <w:bCs/>
                <w:lang w:val="el-GR"/>
              </w:rPr>
            </w:pPr>
            <w:r w:rsidRPr="00382870">
              <w:rPr>
                <w:rFonts w:eastAsia="SimSun"/>
                <w:color w:val="000000"/>
                <w:lang w:val="el-GR"/>
              </w:rPr>
              <w:t xml:space="preserve">Έκθεση αποτελεσμάτων πιλοτικής </w:t>
            </w:r>
            <w:proofErr w:type="spellStart"/>
            <w:r w:rsidRPr="00382870">
              <w:rPr>
                <w:rFonts w:eastAsia="SimSun"/>
                <w:color w:val="000000"/>
                <w:lang w:val="el-GR"/>
              </w:rPr>
              <w:t>ψηφιοποίησης</w:t>
            </w:r>
            <w:proofErr w:type="spellEnd"/>
            <w:r w:rsidRPr="00382870">
              <w:rPr>
                <w:rFonts w:eastAsia="SimSun"/>
                <w:color w:val="000000"/>
                <w:lang w:val="el-GR"/>
              </w:rPr>
              <w:t xml:space="preserve"> – Προτάσεις βελτίωσης</w:t>
            </w:r>
          </w:p>
        </w:tc>
        <w:tc>
          <w:tcPr>
            <w:tcW w:w="899" w:type="pct"/>
          </w:tcPr>
          <w:p w14:paraId="4E302001" w14:textId="77777777" w:rsidR="00631888" w:rsidRPr="00892E1A" w:rsidRDefault="00631888" w:rsidP="003026C0">
            <w:pPr>
              <w:suppressAutoHyphens w:val="0"/>
              <w:spacing w:before="120" w:after="0"/>
              <w:jc w:val="center"/>
              <w:rPr>
                <w:color w:val="000000"/>
                <w:lang w:val="el-GR" w:eastAsia="el-GR"/>
              </w:rPr>
            </w:pPr>
            <w:r w:rsidRPr="000B16A1">
              <w:rPr>
                <w:color w:val="000000"/>
                <w:lang w:val="el-GR" w:eastAsia="el-GR"/>
              </w:rPr>
              <w:t>Μ</w:t>
            </w:r>
            <w:r>
              <w:rPr>
                <w:color w:val="000000"/>
                <w:lang w:val="el-GR" w:eastAsia="el-GR"/>
              </w:rPr>
              <w:t>4</w:t>
            </w:r>
            <w:r w:rsidRPr="000B16A1">
              <w:rPr>
                <w:color w:val="000000"/>
                <w:lang w:val="el-GR" w:eastAsia="el-GR"/>
              </w:rPr>
              <w:t xml:space="preserve"> </w:t>
            </w:r>
          </w:p>
        </w:tc>
        <w:tc>
          <w:tcPr>
            <w:tcW w:w="742" w:type="pct"/>
          </w:tcPr>
          <w:p w14:paraId="27489590"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F72C7D" w14:paraId="67BC3E09" w14:textId="77777777" w:rsidTr="004E1898">
        <w:trPr>
          <w:trHeight w:val="190"/>
        </w:trPr>
        <w:tc>
          <w:tcPr>
            <w:tcW w:w="384" w:type="pct"/>
            <w:noWrap/>
          </w:tcPr>
          <w:p w14:paraId="2BDDFD3B"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15</w:t>
            </w:r>
          </w:p>
        </w:tc>
        <w:tc>
          <w:tcPr>
            <w:tcW w:w="401" w:type="pct"/>
          </w:tcPr>
          <w:p w14:paraId="7E487FD2"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Φ3</w:t>
            </w:r>
          </w:p>
        </w:tc>
        <w:tc>
          <w:tcPr>
            <w:tcW w:w="883" w:type="pct"/>
          </w:tcPr>
          <w:p w14:paraId="3E5C8EC1" w14:textId="77777777" w:rsidR="00631888" w:rsidRPr="00AA3714" w:rsidRDefault="00631888" w:rsidP="003026C0">
            <w:pPr>
              <w:suppressAutoHyphens w:val="0"/>
              <w:spacing w:before="120" w:after="0"/>
              <w:jc w:val="center"/>
              <w:rPr>
                <w:color w:val="000000"/>
                <w:lang w:val="en-US" w:eastAsia="el-GR"/>
              </w:rPr>
            </w:pPr>
            <w:r>
              <w:rPr>
                <w:color w:val="000000"/>
                <w:lang w:val="el-GR" w:eastAsia="el-GR"/>
              </w:rPr>
              <w:t>Π1</w:t>
            </w:r>
            <w:r>
              <w:rPr>
                <w:color w:val="000000"/>
                <w:lang w:val="en-US" w:eastAsia="el-GR"/>
              </w:rPr>
              <w:t>5</w:t>
            </w:r>
          </w:p>
        </w:tc>
        <w:tc>
          <w:tcPr>
            <w:tcW w:w="1691" w:type="pct"/>
            <w:noWrap/>
            <w:vAlign w:val="center"/>
          </w:tcPr>
          <w:p w14:paraId="7FDD5881" w14:textId="77777777" w:rsidR="00631888" w:rsidRPr="00944A41" w:rsidRDefault="00631888" w:rsidP="003026C0">
            <w:pPr>
              <w:suppressAutoHyphens w:val="0"/>
              <w:spacing w:before="120" w:after="0"/>
              <w:jc w:val="left"/>
              <w:rPr>
                <w:rFonts w:eastAsia="SimSun"/>
                <w:color w:val="000000"/>
                <w:lang w:val="el-GR"/>
              </w:rPr>
            </w:pPr>
            <w:r>
              <w:rPr>
                <w:rFonts w:eastAsia="SimSun"/>
                <w:color w:val="000000"/>
                <w:lang w:val="el-GR"/>
              </w:rPr>
              <w:t>Μηνιαίες Αναφορές</w:t>
            </w:r>
          </w:p>
        </w:tc>
        <w:tc>
          <w:tcPr>
            <w:tcW w:w="899" w:type="pct"/>
          </w:tcPr>
          <w:p w14:paraId="69993742" w14:textId="77777777" w:rsidR="00631888" w:rsidRPr="000B16A1" w:rsidRDefault="00631888" w:rsidP="003026C0">
            <w:pPr>
              <w:suppressAutoHyphens w:val="0"/>
              <w:spacing w:before="120" w:after="0"/>
              <w:jc w:val="center"/>
              <w:rPr>
                <w:color w:val="000000"/>
                <w:lang w:val="el-GR" w:eastAsia="el-GR"/>
              </w:rPr>
            </w:pPr>
            <w:r>
              <w:rPr>
                <w:color w:val="000000"/>
                <w:lang w:val="el-GR" w:eastAsia="el-GR"/>
              </w:rPr>
              <w:t>Μ4 - Μ10</w:t>
            </w:r>
          </w:p>
        </w:tc>
        <w:tc>
          <w:tcPr>
            <w:tcW w:w="742" w:type="pct"/>
          </w:tcPr>
          <w:p w14:paraId="35E9DC7B" w14:textId="77777777" w:rsidR="00631888" w:rsidRDefault="00631888" w:rsidP="003026C0">
            <w:pPr>
              <w:suppressAutoHyphens w:val="0"/>
              <w:spacing w:before="120" w:after="0"/>
              <w:jc w:val="center"/>
              <w:rPr>
                <w:color w:val="000000"/>
                <w:lang w:val="el-GR" w:eastAsia="el-GR"/>
              </w:rPr>
            </w:pPr>
          </w:p>
        </w:tc>
      </w:tr>
      <w:tr w:rsidR="004E1898" w:rsidRPr="00FA56FA" w14:paraId="665C9FA1" w14:textId="77777777" w:rsidTr="004E1898">
        <w:trPr>
          <w:trHeight w:val="190"/>
        </w:trPr>
        <w:tc>
          <w:tcPr>
            <w:tcW w:w="384" w:type="pct"/>
            <w:noWrap/>
          </w:tcPr>
          <w:p w14:paraId="3BA4D9ED"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16</w:t>
            </w:r>
          </w:p>
        </w:tc>
        <w:tc>
          <w:tcPr>
            <w:tcW w:w="401" w:type="pct"/>
          </w:tcPr>
          <w:p w14:paraId="3E494033"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Φ3</w:t>
            </w:r>
          </w:p>
        </w:tc>
        <w:tc>
          <w:tcPr>
            <w:tcW w:w="883" w:type="pct"/>
          </w:tcPr>
          <w:p w14:paraId="1B30BBF9" w14:textId="77777777" w:rsidR="00631888" w:rsidRPr="00AA3714" w:rsidRDefault="00631888" w:rsidP="003026C0">
            <w:pPr>
              <w:suppressAutoHyphens w:val="0"/>
              <w:spacing w:before="120" w:after="0"/>
              <w:jc w:val="center"/>
              <w:rPr>
                <w:color w:val="000000"/>
                <w:lang w:val="en-US" w:eastAsia="el-GR"/>
              </w:rPr>
            </w:pPr>
            <w:r>
              <w:rPr>
                <w:color w:val="000000"/>
                <w:lang w:val="el-GR" w:eastAsia="el-GR"/>
              </w:rPr>
              <w:t>Π1</w:t>
            </w:r>
            <w:r>
              <w:rPr>
                <w:color w:val="000000"/>
                <w:lang w:val="en-US" w:eastAsia="el-GR"/>
              </w:rPr>
              <w:t>6</w:t>
            </w:r>
          </w:p>
        </w:tc>
        <w:tc>
          <w:tcPr>
            <w:tcW w:w="1691" w:type="pct"/>
            <w:noWrap/>
            <w:vAlign w:val="center"/>
          </w:tcPr>
          <w:p w14:paraId="37A7F1F6" w14:textId="77777777" w:rsidR="00631888" w:rsidRPr="00382870" w:rsidRDefault="00631888" w:rsidP="003026C0">
            <w:pPr>
              <w:autoSpaceDE w:val="0"/>
              <w:spacing w:before="57" w:after="57"/>
              <w:rPr>
                <w:rFonts w:eastAsia="SimSun"/>
                <w:color w:val="000000"/>
                <w:lang w:val="el-GR"/>
              </w:rPr>
            </w:pPr>
            <w:r w:rsidRPr="00382870">
              <w:rPr>
                <w:rFonts w:eastAsia="SimSun"/>
                <w:color w:val="000000"/>
                <w:lang w:val="el-GR"/>
              </w:rPr>
              <w:t>Ψηφιοποιημένο και τεκμηριωμένο υλικό για τελικό έλεγχο</w:t>
            </w:r>
          </w:p>
        </w:tc>
        <w:tc>
          <w:tcPr>
            <w:tcW w:w="899" w:type="pct"/>
          </w:tcPr>
          <w:p w14:paraId="40FA2E2D" w14:textId="77777777" w:rsidR="00631888" w:rsidRPr="00FA56FA" w:rsidRDefault="00631888" w:rsidP="003026C0">
            <w:pPr>
              <w:suppressAutoHyphens w:val="0"/>
              <w:spacing w:before="120" w:after="0"/>
              <w:jc w:val="center"/>
              <w:rPr>
                <w:color w:val="000000"/>
                <w:lang w:val="el-GR" w:eastAsia="el-GR"/>
              </w:rPr>
            </w:pPr>
            <w:r w:rsidRPr="000B16A1">
              <w:rPr>
                <w:color w:val="000000"/>
                <w:lang w:val="el-GR" w:eastAsia="el-GR"/>
              </w:rPr>
              <w:t>Μ</w:t>
            </w:r>
            <w:r>
              <w:rPr>
                <w:color w:val="000000"/>
                <w:lang w:val="el-GR" w:eastAsia="el-GR"/>
              </w:rPr>
              <w:t>9</w:t>
            </w:r>
          </w:p>
        </w:tc>
        <w:tc>
          <w:tcPr>
            <w:tcW w:w="742" w:type="pct"/>
          </w:tcPr>
          <w:p w14:paraId="58CA5CF2"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241D75" w14:paraId="23B1B0AD" w14:textId="77777777" w:rsidTr="004E1898">
        <w:trPr>
          <w:trHeight w:val="190"/>
        </w:trPr>
        <w:tc>
          <w:tcPr>
            <w:tcW w:w="384" w:type="pct"/>
            <w:noWrap/>
          </w:tcPr>
          <w:p w14:paraId="0A64DD07" w14:textId="77777777" w:rsidR="00631888" w:rsidRDefault="00631888" w:rsidP="003026C0">
            <w:pPr>
              <w:suppressAutoHyphens w:val="0"/>
              <w:spacing w:before="120" w:after="0"/>
              <w:jc w:val="center"/>
              <w:rPr>
                <w:color w:val="000000"/>
                <w:lang w:val="el-GR" w:eastAsia="el-GR"/>
              </w:rPr>
            </w:pPr>
            <w:r>
              <w:rPr>
                <w:color w:val="000000"/>
                <w:lang w:val="el-GR" w:eastAsia="el-GR"/>
              </w:rPr>
              <w:t>17</w:t>
            </w:r>
          </w:p>
        </w:tc>
        <w:tc>
          <w:tcPr>
            <w:tcW w:w="401" w:type="pct"/>
          </w:tcPr>
          <w:p w14:paraId="5A7FFA7B" w14:textId="77777777" w:rsidR="00631888" w:rsidRDefault="00631888" w:rsidP="003026C0">
            <w:pPr>
              <w:suppressAutoHyphens w:val="0"/>
              <w:spacing w:before="120" w:after="0"/>
              <w:jc w:val="center"/>
              <w:rPr>
                <w:color w:val="000000"/>
                <w:lang w:val="el-GR" w:eastAsia="el-GR"/>
              </w:rPr>
            </w:pPr>
            <w:r>
              <w:rPr>
                <w:color w:val="000000"/>
                <w:lang w:val="el-GR" w:eastAsia="el-GR"/>
              </w:rPr>
              <w:t>Φ4</w:t>
            </w:r>
          </w:p>
        </w:tc>
        <w:tc>
          <w:tcPr>
            <w:tcW w:w="883" w:type="pct"/>
          </w:tcPr>
          <w:p w14:paraId="7AB92F93" w14:textId="77777777" w:rsidR="00631888" w:rsidRPr="00AA3714" w:rsidRDefault="00631888" w:rsidP="003026C0">
            <w:pPr>
              <w:suppressAutoHyphens w:val="0"/>
              <w:spacing w:before="120" w:after="0"/>
              <w:jc w:val="center"/>
              <w:rPr>
                <w:color w:val="000000"/>
                <w:lang w:val="en-US" w:eastAsia="el-GR"/>
              </w:rPr>
            </w:pPr>
            <w:r>
              <w:rPr>
                <w:color w:val="000000"/>
                <w:lang w:val="el-GR" w:eastAsia="el-GR"/>
              </w:rPr>
              <w:t>Π1</w:t>
            </w:r>
            <w:r>
              <w:rPr>
                <w:color w:val="000000"/>
                <w:lang w:val="en-US" w:eastAsia="el-GR"/>
              </w:rPr>
              <w:t>7</w:t>
            </w:r>
          </w:p>
        </w:tc>
        <w:tc>
          <w:tcPr>
            <w:tcW w:w="1691" w:type="pct"/>
            <w:noWrap/>
            <w:vAlign w:val="center"/>
          </w:tcPr>
          <w:p w14:paraId="2D631403" w14:textId="77777777" w:rsidR="00631888" w:rsidRPr="00241D75" w:rsidRDefault="00631888" w:rsidP="003026C0">
            <w:pPr>
              <w:autoSpaceDE w:val="0"/>
              <w:spacing w:before="57" w:after="57"/>
              <w:rPr>
                <w:rFonts w:eastAsia="SimSun"/>
                <w:color w:val="000000"/>
                <w:lang w:val="el-GR"/>
              </w:rPr>
            </w:pPr>
            <w:r w:rsidRPr="00241D75">
              <w:rPr>
                <w:rFonts w:eastAsia="SimSun"/>
                <w:color w:val="000000"/>
                <w:lang w:val="el-GR"/>
              </w:rPr>
              <w:t xml:space="preserve">Προσδιορισμός </w:t>
            </w:r>
            <w:proofErr w:type="spellStart"/>
            <w:r w:rsidRPr="00241D75">
              <w:rPr>
                <w:rFonts w:eastAsia="SimSun"/>
                <w:color w:val="000000"/>
                <w:lang w:val="el-GR"/>
              </w:rPr>
              <w:t>Μεταδεδομένων</w:t>
            </w:r>
            <w:proofErr w:type="spellEnd"/>
            <w:r w:rsidRPr="00241D75">
              <w:rPr>
                <w:rFonts w:eastAsia="SimSun"/>
                <w:color w:val="000000"/>
                <w:lang w:val="el-GR"/>
              </w:rPr>
              <w:t xml:space="preserve">  για αρχικό έλεγχο</w:t>
            </w:r>
          </w:p>
        </w:tc>
        <w:tc>
          <w:tcPr>
            <w:tcW w:w="899" w:type="pct"/>
          </w:tcPr>
          <w:p w14:paraId="4D038970" w14:textId="77777777" w:rsidR="00631888" w:rsidRPr="000B16A1" w:rsidRDefault="00631888" w:rsidP="003026C0">
            <w:pPr>
              <w:suppressAutoHyphens w:val="0"/>
              <w:spacing w:before="120" w:after="0"/>
              <w:jc w:val="center"/>
              <w:rPr>
                <w:color w:val="000000"/>
                <w:lang w:val="el-GR" w:eastAsia="el-GR"/>
              </w:rPr>
            </w:pPr>
            <w:r>
              <w:rPr>
                <w:color w:val="000000"/>
                <w:lang w:val="el-GR" w:eastAsia="el-GR"/>
              </w:rPr>
              <w:t>Μ5</w:t>
            </w:r>
          </w:p>
        </w:tc>
        <w:tc>
          <w:tcPr>
            <w:tcW w:w="742" w:type="pct"/>
          </w:tcPr>
          <w:p w14:paraId="1BBC5911" w14:textId="77777777" w:rsidR="00631888" w:rsidRDefault="00631888" w:rsidP="003026C0">
            <w:pPr>
              <w:suppressAutoHyphens w:val="0"/>
              <w:spacing w:before="120" w:after="0"/>
              <w:jc w:val="center"/>
              <w:rPr>
                <w:color w:val="000000"/>
                <w:lang w:val="el-GR" w:eastAsia="el-GR"/>
              </w:rPr>
            </w:pPr>
            <w:r>
              <w:rPr>
                <w:color w:val="000000"/>
                <w:lang w:val="el-GR" w:eastAsia="el-GR"/>
              </w:rPr>
              <w:t>0.5</w:t>
            </w:r>
          </w:p>
        </w:tc>
      </w:tr>
      <w:tr w:rsidR="004E1898" w:rsidRPr="00241D75" w14:paraId="32F81471" w14:textId="77777777" w:rsidTr="004E1898">
        <w:trPr>
          <w:trHeight w:val="190"/>
        </w:trPr>
        <w:tc>
          <w:tcPr>
            <w:tcW w:w="384" w:type="pct"/>
            <w:noWrap/>
          </w:tcPr>
          <w:p w14:paraId="72D3ABF8" w14:textId="77777777" w:rsidR="00631888" w:rsidRPr="00D82E8F" w:rsidRDefault="00631888" w:rsidP="003026C0">
            <w:pPr>
              <w:suppressAutoHyphens w:val="0"/>
              <w:spacing w:before="120" w:after="0"/>
              <w:jc w:val="center"/>
              <w:rPr>
                <w:color w:val="000000"/>
                <w:lang w:val="el-GR" w:eastAsia="el-GR"/>
              </w:rPr>
            </w:pPr>
            <w:r>
              <w:rPr>
                <w:color w:val="000000"/>
                <w:lang w:val="en-US" w:eastAsia="el-GR"/>
              </w:rPr>
              <w:t>1</w:t>
            </w:r>
            <w:r>
              <w:rPr>
                <w:color w:val="000000"/>
                <w:lang w:val="el-GR" w:eastAsia="el-GR"/>
              </w:rPr>
              <w:t>8</w:t>
            </w:r>
          </w:p>
        </w:tc>
        <w:tc>
          <w:tcPr>
            <w:tcW w:w="401" w:type="pct"/>
          </w:tcPr>
          <w:p w14:paraId="3D79421A" w14:textId="77777777" w:rsidR="00631888" w:rsidRPr="00241D75" w:rsidRDefault="00631888" w:rsidP="003026C0">
            <w:pPr>
              <w:suppressAutoHyphens w:val="0"/>
              <w:spacing w:before="120" w:after="0"/>
              <w:jc w:val="center"/>
              <w:rPr>
                <w:color w:val="000000"/>
                <w:lang w:val="en-US" w:eastAsia="el-GR"/>
              </w:rPr>
            </w:pPr>
            <w:r>
              <w:rPr>
                <w:color w:val="000000"/>
                <w:lang w:val="el-GR" w:eastAsia="el-GR"/>
              </w:rPr>
              <w:t>Φ</w:t>
            </w:r>
            <w:r>
              <w:rPr>
                <w:color w:val="000000"/>
                <w:lang w:val="en-US" w:eastAsia="el-GR"/>
              </w:rPr>
              <w:t>4</w:t>
            </w:r>
          </w:p>
        </w:tc>
        <w:tc>
          <w:tcPr>
            <w:tcW w:w="883" w:type="pct"/>
          </w:tcPr>
          <w:p w14:paraId="6FE9C6C5" w14:textId="77777777" w:rsidR="00631888" w:rsidRPr="00D82E8F" w:rsidRDefault="00631888" w:rsidP="003026C0">
            <w:pPr>
              <w:suppressAutoHyphens w:val="0"/>
              <w:spacing w:before="120" w:after="0"/>
              <w:jc w:val="center"/>
              <w:rPr>
                <w:color w:val="000000"/>
                <w:lang w:val="el-GR" w:eastAsia="el-GR"/>
              </w:rPr>
            </w:pPr>
            <w:r>
              <w:rPr>
                <w:color w:val="000000"/>
                <w:lang w:val="el-GR" w:eastAsia="el-GR"/>
              </w:rPr>
              <w:t>Π</w:t>
            </w:r>
            <w:r>
              <w:rPr>
                <w:color w:val="000000"/>
                <w:lang w:val="en-US" w:eastAsia="el-GR"/>
              </w:rPr>
              <w:t>18</w:t>
            </w:r>
          </w:p>
        </w:tc>
        <w:tc>
          <w:tcPr>
            <w:tcW w:w="1691" w:type="pct"/>
            <w:noWrap/>
            <w:vAlign w:val="center"/>
          </w:tcPr>
          <w:p w14:paraId="767B5FE9" w14:textId="77777777" w:rsidR="00631888" w:rsidRPr="00241D75" w:rsidRDefault="00631888" w:rsidP="003026C0">
            <w:pPr>
              <w:autoSpaceDE w:val="0"/>
              <w:spacing w:before="57" w:after="57"/>
              <w:rPr>
                <w:rFonts w:eastAsia="SimSun"/>
                <w:color w:val="000000"/>
                <w:lang w:val="el-GR"/>
              </w:rPr>
            </w:pPr>
            <w:r w:rsidRPr="00241D75">
              <w:rPr>
                <w:rFonts w:eastAsia="SimSun"/>
                <w:color w:val="000000"/>
                <w:lang w:val="el-GR"/>
              </w:rPr>
              <w:t xml:space="preserve">Έκθεση αποτελεσμάτων πιλοτικού έργου </w:t>
            </w:r>
            <w:proofErr w:type="spellStart"/>
            <w:r w:rsidRPr="00241D75">
              <w:rPr>
                <w:rFonts w:eastAsia="SimSun"/>
                <w:color w:val="000000"/>
                <w:lang w:val="el-GR"/>
              </w:rPr>
              <w:t>μεταδεδομένων</w:t>
            </w:r>
            <w:proofErr w:type="spellEnd"/>
            <w:r w:rsidRPr="00241D75">
              <w:rPr>
                <w:rFonts w:eastAsia="SimSun"/>
                <w:color w:val="000000"/>
                <w:lang w:val="el-GR"/>
              </w:rPr>
              <w:t xml:space="preserve"> – Προτάσεις βελτίωσης</w:t>
            </w:r>
          </w:p>
        </w:tc>
        <w:tc>
          <w:tcPr>
            <w:tcW w:w="899" w:type="pct"/>
          </w:tcPr>
          <w:p w14:paraId="761B60A8" w14:textId="77777777" w:rsidR="00631888" w:rsidRPr="000B16A1" w:rsidRDefault="00631888" w:rsidP="003026C0">
            <w:pPr>
              <w:suppressAutoHyphens w:val="0"/>
              <w:spacing w:before="120" w:after="0"/>
              <w:jc w:val="center"/>
              <w:rPr>
                <w:color w:val="000000"/>
                <w:lang w:val="el-GR" w:eastAsia="el-GR"/>
              </w:rPr>
            </w:pPr>
            <w:r>
              <w:rPr>
                <w:color w:val="000000"/>
                <w:lang w:val="el-GR" w:eastAsia="el-GR"/>
              </w:rPr>
              <w:t>Μ5</w:t>
            </w:r>
          </w:p>
        </w:tc>
        <w:tc>
          <w:tcPr>
            <w:tcW w:w="742" w:type="pct"/>
          </w:tcPr>
          <w:p w14:paraId="13580658"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241D75" w14:paraId="550BF641" w14:textId="77777777" w:rsidTr="004E1898">
        <w:trPr>
          <w:trHeight w:val="190"/>
        </w:trPr>
        <w:tc>
          <w:tcPr>
            <w:tcW w:w="384" w:type="pct"/>
            <w:noWrap/>
          </w:tcPr>
          <w:p w14:paraId="72350EE9" w14:textId="77777777" w:rsidR="00631888" w:rsidRDefault="00631888" w:rsidP="003026C0">
            <w:pPr>
              <w:suppressAutoHyphens w:val="0"/>
              <w:spacing w:before="120" w:after="0"/>
              <w:jc w:val="center"/>
              <w:rPr>
                <w:color w:val="000000"/>
                <w:lang w:val="el-GR" w:eastAsia="el-GR"/>
              </w:rPr>
            </w:pPr>
            <w:r>
              <w:rPr>
                <w:color w:val="000000"/>
                <w:lang w:val="el-GR" w:eastAsia="el-GR"/>
              </w:rPr>
              <w:t>19</w:t>
            </w:r>
          </w:p>
        </w:tc>
        <w:tc>
          <w:tcPr>
            <w:tcW w:w="401" w:type="pct"/>
          </w:tcPr>
          <w:p w14:paraId="7889F501" w14:textId="77777777" w:rsidR="00631888" w:rsidRDefault="00631888" w:rsidP="003026C0">
            <w:pPr>
              <w:suppressAutoHyphens w:val="0"/>
              <w:spacing w:before="120" w:after="0"/>
              <w:jc w:val="center"/>
              <w:rPr>
                <w:color w:val="000000"/>
                <w:lang w:val="el-GR" w:eastAsia="el-GR"/>
              </w:rPr>
            </w:pPr>
            <w:r>
              <w:rPr>
                <w:color w:val="000000"/>
                <w:lang w:val="el-GR" w:eastAsia="el-GR"/>
              </w:rPr>
              <w:t>Φ4</w:t>
            </w:r>
          </w:p>
        </w:tc>
        <w:tc>
          <w:tcPr>
            <w:tcW w:w="883" w:type="pct"/>
          </w:tcPr>
          <w:p w14:paraId="5F892B03" w14:textId="77777777" w:rsidR="00631888" w:rsidRPr="00AA3714" w:rsidRDefault="00631888" w:rsidP="003026C0">
            <w:pPr>
              <w:suppressAutoHyphens w:val="0"/>
              <w:spacing w:before="120" w:after="0"/>
              <w:jc w:val="center"/>
              <w:rPr>
                <w:color w:val="000000"/>
                <w:lang w:val="en-US" w:eastAsia="el-GR"/>
              </w:rPr>
            </w:pPr>
            <w:r>
              <w:rPr>
                <w:color w:val="000000"/>
                <w:lang w:val="el-GR" w:eastAsia="el-GR"/>
              </w:rPr>
              <w:t>Π1</w:t>
            </w:r>
            <w:r>
              <w:rPr>
                <w:color w:val="000000"/>
                <w:lang w:val="en-US" w:eastAsia="el-GR"/>
              </w:rPr>
              <w:t>9</w:t>
            </w:r>
          </w:p>
        </w:tc>
        <w:tc>
          <w:tcPr>
            <w:tcW w:w="1691" w:type="pct"/>
            <w:noWrap/>
            <w:vAlign w:val="center"/>
          </w:tcPr>
          <w:p w14:paraId="2C43F17A" w14:textId="77777777" w:rsidR="00631888" w:rsidRDefault="00631888" w:rsidP="003026C0">
            <w:pPr>
              <w:autoSpaceDE w:val="0"/>
              <w:spacing w:before="57" w:after="57"/>
              <w:rPr>
                <w:rFonts w:eastAsia="SimSun"/>
                <w:color w:val="000000"/>
                <w:lang w:val="el-GR"/>
              </w:rPr>
            </w:pPr>
            <w:r w:rsidRPr="00241D75">
              <w:rPr>
                <w:rFonts w:eastAsia="SimSun"/>
                <w:color w:val="000000"/>
                <w:lang w:val="el-GR"/>
              </w:rPr>
              <w:t>Μηνιαίες Αναφορές</w:t>
            </w:r>
          </w:p>
        </w:tc>
        <w:tc>
          <w:tcPr>
            <w:tcW w:w="899" w:type="pct"/>
          </w:tcPr>
          <w:p w14:paraId="45939190" w14:textId="77777777" w:rsidR="00631888" w:rsidRPr="000B16A1" w:rsidRDefault="00631888" w:rsidP="003026C0">
            <w:pPr>
              <w:suppressAutoHyphens w:val="0"/>
              <w:spacing w:before="120" w:after="0"/>
              <w:jc w:val="center"/>
              <w:rPr>
                <w:color w:val="000000"/>
                <w:lang w:val="el-GR" w:eastAsia="el-GR"/>
              </w:rPr>
            </w:pPr>
            <w:r>
              <w:rPr>
                <w:color w:val="000000"/>
                <w:lang w:val="el-GR" w:eastAsia="el-GR"/>
              </w:rPr>
              <w:t>Μ5 – Μ12</w:t>
            </w:r>
          </w:p>
        </w:tc>
        <w:tc>
          <w:tcPr>
            <w:tcW w:w="742" w:type="pct"/>
          </w:tcPr>
          <w:p w14:paraId="49441CA6" w14:textId="77777777" w:rsidR="00631888" w:rsidRDefault="00631888" w:rsidP="003026C0">
            <w:pPr>
              <w:suppressAutoHyphens w:val="0"/>
              <w:spacing w:before="120" w:after="0"/>
              <w:jc w:val="center"/>
              <w:rPr>
                <w:color w:val="000000"/>
                <w:lang w:val="el-GR" w:eastAsia="el-GR"/>
              </w:rPr>
            </w:pPr>
          </w:p>
        </w:tc>
      </w:tr>
      <w:tr w:rsidR="004E1898" w:rsidRPr="00F72C7D" w14:paraId="7B2C6E26" w14:textId="77777777" w:rsidTr="004E1898">
        <w:trPr>
          <w:trHeight w:val="190"/>
        </w:trPr>
        <w:tc>
          <w:tcPr>
            <w:tcW w:w="384" w:type="pct"/>
            <w:noWrap/>
          </w:tcPr>
          <w:p w14:paraId="46F2EF4F"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20</w:t>
            </w:r>
          </w:p>
        </w:tc>
        <w:tc>
          <w:tcPr>
            <w:tcW w:w="401" w:type="pct"/>
          </w:tcPr>
          <w:p w14:paraId="70D37F6A"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Φ4</w:t>
            </w:r>
          </w:p>
        </w:tc>
        <w:tc>
          <w:tcPr>
            <w:tcW w:w="883" w:type="pct"/>
          </w:tcPr>
          <w:p w14:paraId="7CCBFDEA" w14:textId="77777777" w:rsidR="00631888" w:rsidRPr="00AA3714" w:rsidRDefault="00631888" w:rsidP="003026C0">
            <w:pPr>
              <w:suppressAutoHyphens w:val="0"/>
              <w:spacing w:before="120" w:after="0"/>
              <w:jc w:val="center"/>
              <w:rPr>
                <w:color w:val="000000"/>
                <w:lang w:val="en-US" w:eastAsia="el-GR"/>
              </w:rPr>
            </w:pPr>
            <w:r>
              <w:rPr>
                <w:color w:val="000000"/>
                <w:lang w:val="el-GR" w:eastAsia="el-GR"/>
              </w:rPr>
              <w:t>Π</w:t>
            </w:r>
            <w:r>
              <w:rPr>
                <w:color w:val="000000"/>
                <w:lang w:val="en-US" w:eastAsia="el-GR"/>
              </w:rPr>
              <w:t>20</w:t>
            </w:r>
          </w:p>
        </w:tc>
        <w:tc>
          <w:tcPr>
            <w:tcW w:w="1691" w:type="pct"/>
            <w:noWrap/>
            <w:vAlign w:val="center"/>
          </w:tcPr>
          <w:p w14:paraId="38D8F651" w14:textId="77777777" w:rsidR="00631888" w:rsidRPr="00382870" w:rsidRDefault="00631888" w:rsidP="003026C0">
            <w:pPr>
              <w:autoSpaceDE w:val="0"/>
              <w:spacing w:before="57" w:after="57"/>
              <w:rPr>
                <w:rFonts w:eastAsia="SimSun"/>
                <w:color w:val="000000"/>
                <w:lang w:val="el-GR"/>
              </w:rPr>
            </w:pPr>
            <w:proofErr w:type="spellStart"/>
            <w:r w:rsidRPr="00382870">
              <w:rPr>
                <w:rFonts w:eastAsia="SimSun"/>
                <w:color w:val="000000"/>
                <w:lang w:val="el-GR"/>
              </w:rPr>
              <w:t>Μεταδεδ</w:t>
            </w:r>
            <w:proofErr w:type="spellEnd"/>
            <w:r w:rsidRPr="00382870">
              <w:rPr>
                <w:rFonts w:eastAsia="SimSun"/>
                <w:color w:val="000000"/>
                <w:lang w:val="en-US"/>
              </w:rPr>
              <w:t>o</w:t>
            </w:r>
            <w:r w:rsidRPr="00382870">
              <w:rPr>
                <w:rFonts w:eastAsia="SimSun"/>
                <w:color w:val="000000"/>
                <w:lang w:val="el-GR"/>
              </w:rPr>
              <w:t>μένα για τελικό έλεγχο</w:t>
            </w:r>
          </w:p>
        </w:tc>
        <w:tc>
          <w:tcPr>
            <w:tcW w:w="899" w:type="pct"/>
          </w:tcPr>
          <w:p w14:paraId="766E4216"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Μ11</w:t>
            </w:r>
          </w:p>
        </w:tc>
        <w:tc>
          <w:tcPr>
            <w:tcW w:w="742" w:type="pct"/>
          </w:tcPr>
          <w:p w14:paraId="7EEA3CD3"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241D75" w14:paraId="5ADEF949" w14:textId="77777777" w:rsidTr="004E1898">
        <w:trPr>
          <w:trHeight w:val="190"/>
        </w:trPr>
        <w:tc>
          <w:tcPr>
            <w:tcW w:w="384" w:type="pct"/>
            <w:noWrap/>
          </w:tcPr>
          <w:p w14:paraId="728A9F9D" w14:textId="77777777" w:rsidR="00631888" w:rsidRDefault="00631888" w:rsidP="003026C0">
            <w:pPr>
              <w:suppressAutoHyphens w:val="0"/>
              <w:spacing w:before="120" w:after="0"/>
              <w:jc w:val="center"/>
              <w:rPr>
                <w:color w:val="000000"/>
                <w:lang w:val="el-GR" w:eastAsia="el-GR"/>
              </w:rPr>
            </w:pPr>
            <w:r>
              <w:rPr>
                <w:color w:val="000000"/>
                <w:lang w:val="el-GR" w:eastAsia="el-GR"/>
              </w:rPr>
              <w:lastRenderedPageBreak/>
              <w:t>21</w:t>
            </w:r>
          </w:p>
        </w:tc>
        <w:tc>
          <w:tcPr>
            <w:tcW w:w="401" w:type="pct"/>
          </w:tcPr>
          <w:p w14:paraId="4B1A34F5" w14:textId="77777777" w:rsidR="00631888" w:rsidRDefault="00631888" w:rsidP="003026C0">
            <w:pPr>
              <w:suppressAutoHyphens w:val="0"/>
              <w:spacing w:before="120" w:after="0"/>
              <w:jc w:val="center"/>
              <w:rPr>
                <w:color w:val="000000"/>
                <w:lang w:val="el-GR" w:eastAsia="el-GR"/>
              </w:rPr>
            </w:pPr>
            <w:r>
              <w:rPr>
                <w:color w:val="000000"/>
                <w:lang w:val="el-GR" w:eastAsia="el-GR"/>
              </w:rPr>
              <w:t>Φ4</w:t>
            </w:r>
          </w:p>
        </w:tc>
        <w:tc>
          <w:tcPr>
            <w:tcW w:w="883" w:type="pct"/>
          </w:tcPr>
          <w:p w14:paraId="476E7CA3" w14:textId="77777777" w:rsidR="00631888" w:rsidRDefault="00631888" w:rsidP="003026C0">
            <w:pPr>
              <w:suppressAutoHyphens w:val="0"/>
              <w:spacing w:before="120" w:after="0"/>
              <w:jc w:val="center"/>
              <w:rPr>
                <w:color w:val="000000"/>
                <w:lang w:val="el-GR" w:eastAsia="el-GR"/>
              </w:rPr>
            </w:pPr>
            <w:r>
              <w:rPr>
                <w:color w:val="000000"/>
                <w:lang w:val="el-GR" w:eastAsia="el-GR"/>
              </w:rPr>
              <w:t>Π21</w:t>
            </w:r>
          </w:p>
        </w:tc>
        <w:tc>
          <w:tcPr>
            <w:tcW w:w="1691" w:type="pct"/>
            <w:noWrap/>
            <w:vAlign w:val="center"/>
          </w:tcPr>
          <w:p w14:paraId="74B046B0" w14:textId="77777777" w:rsidR="00631888" w:rsidRPr="00382870" w:rsidRDefault="00631888" w:rsidP="003026C0">
            <w:pPr>
              <w:autoSpaceDE w:val="0"/>
              <w:spacing w:before="57" w:after="57"/>
              <w:rPr>
                <w:rFonts w:eastAsia="SimSun"/>
                <w:color w:val="000000"/>
                <w:lang w:val="el-GR"/>
              </w:rPr>
            </w:pPr>
            <w:r w:rsidRPr="00241D75">
              <w:rPr>
                <w:rFonts w:eastAsia="SimSun"/>
                <w:color w:val="000000"/>
                <w:lang w:val="el-GR"/>
              </w:rPr>
              <w:t>ΠΣ Διαχείρισης Εγγράφων έτοιμο για πιλοτική λειτουργία</w:t>
            </w:r>
          </w:p>
        </w:tc>
        <w:tc>
          <w:tcPr>
            <w:tcW w:w="899" w:type="pct"/>
          </w:tcPr>
          <w:p w14:paraId="2994C719" w14:textId="77777777" w:rsidR="00631888" w:rsidRDefault="00631888" w:rsidP="003026C0">
            <w:pPr>
              <w:suppressAutoHyphens w:val="0"/>
              <w:spacing w:before="120" w:after="0"/>
              <w:jc w:val="center"/>
              <w:rPr>
                <w:color w:val="000000"/>
                <w:lang w:val="el-GR" w:eastAsia="el-GR"/>
              </w:rPr>
            </w:pPr>
            <w:r>
              <w:rPr>
                <w:color w:val="000000"/>
                <w:lang w:val="el-GR" w:eastAsia="el-GR"/>
              </w:rPr>
              <w:t>Μ11</w:t>
            </w:r>
          </w:p>
        </w:tc>
        <w:tc>
          <w:tcPr>
            <w:tcW w:w="742" w:type="pct"/>
          </w:tcPr>
          <w:p w14:paraId="4BA6D8FB"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F72C7D" w14:paraId="3E604471" w14:textId="77777777" w:rsidTr="004E1898">
        <w:trPr>
          <w:trHeight w:val="190"/>
        </w:trPr>
        <w:tc>
          <w:tcPr>
            <w:tcW w:w="384" w:type="pct"/>
            <w:noWrap/>
          </w:tcPr>
          <w:p w14:paraId="370E5922" w14:textId="77777777" w:rsidR="00631888" w:rsidRPr="00241D75" w:rsidRDefault="00631888" w:rsidP="003026C0">
            <w:pPr>
              <w:autoSpaceDE w:val="0"/>
              <w:spacing w:before="57" w:after="57"/>
              <w:jc w:val="center"/>
              <w:rPr>
                <w:rFonts w:eastAsia="SimSun"/>
                <w:color w:val="000000"/>
                <w:lang w:val="en-US"/>
              </w:rPr>
            </w:pPr>
            <w:r>
              <w:rPr>
                <w:rFonts w:eastAsia="SimSun"/>
                <w:color w:val="000000"/>
                <w:lang w:val="en-US"/>
              </w:rPr>
              <w:t>22</w:t>
            </w:r>
          </w:p>
        </w:tc>
        <w:tc>
          <w:tcPr>
            <w:tcW w:w="401" w:type="pct"/>
            <w:vAlign w:val="center"/>
          </w:tcPr>
          <w:p w14:paraId="3C7E519B" w14:textId="77777777" w:rsidR="00631888" w:rsidRPr="00241D75" w:rsidRDefault="00631888" w:rsidP="003026C0">
            <w:pPr>
              <w:autoSpaceDE w:val="0"/>
              <w:spacing w:before="57" w:after="57"/>
              <w:jc w:val="center"/>
              <w:rPr>
                <w:rFonts w:eastAsia="SimSun"/>
                <w:color w:val="000000"/>
                <w:lang w:val="en-US"/>
              </w:rPr>
            </w:pPr>
            <w:r w:rsidRPr="00382870">
              <w:rPr>
                <w:rFonts w:eastAsia="SimSun"/>
                <w:color w:val="000000"/>
                <w:lang w:val="el-GR"/>
              </w:rPr>
              <w:t>Φ</w:t>
            </w:r>
            <w:r>
              <w:rPr>
                <w:rFonts w:eastAsia="SimSun"/>
                <w:color w:val="000000"/>
                <w:lang w:val="en-US"/>
              </w:rPr>
              <w:t>5</w:t>
            </w:r>
          </w:p>
        </w:tc>
        <w:tc>
          <w:tcPr>
            <w:tcW w:w="883" w:type="pct"/>
            <w:vAlign w:val="center"/>
          </w:tcPr>
          <w:p w14:paraId="550D827F" w14:textId="77777777" w:rsidR="00631888" w:rsidRPr="00241D75" w:rsidRDefault="00631888" w:rsidP="003026C0">
            <w:pPr>
              <w:autoSpaceDE w:val="0"/>
              <w:spacing w:before="57" w:after="57"/>
              <w:jc w:val="center"/>
              <w:rPr>
                <w:rFonts w:eastAsia="SimSun"/>
                <w:color w:val="000000"/>
                <w:lang w:val="en-US"/>
              </w:rPr>
            </w:pPr>
            <w:r w:rsidRPr="00382870">
              <w:rPr>
                <w:rFonts w:eastAsia="SimSun"/>
                <w:color w:val="000000"/>
                <w:lang w:val="el-GR"/>
              </w:rPr>
              <w:t>Π</w:t>
            </w:r>
            <w:r>
              <w:rPr>
                <w:rFonts w:eastAsia="SimSun"/>
                <w:color w:val="000000"/>
                <w:lang w:val="en-US"/>
              </w:rPr>
              <w:t>22</w:t>
            </w:r>
          </w:p>
        </w:tc>
        <w:tc>
          <w:tcPr>
            <w:tcW w:w="1691" w:type="pct"/>
            <w:noWrap/>
            <w:vAlign w:val="center"/>
          </w:tcPr>
          <w:p w14:paraId="02541E27" w14:textId="77777777" w:rsidR="00631888" w:rsidRPr="00382870" w:rsidRDefault="00631888" w:rsidP="003026C0">
            <w:pPr>
              <w:autoSpaceDE w:val="0"/>
              <w:spacing w:before="57" w:after="57"/>
              <w:rPr>
                <w:rFonts w:eastAsia="SimSun"/>
                <w:color w:val="000000"/>
                <w:lang w:val="el-GR"/>
              </w:rPr>
            </w:pPr>
            <w:r w:rsidRPr="00335845">
              <w:rPr>
                <w:rFonts w:eastAsia="SimSun"/>
                <w:color w:val="000000"/>
                <w:lang w:val="el-GR"/>
              </w:rPr>
              <w:t>Πιλοτική Λειτουργία</w:t>
            </w:r>
          </w:p>
        </w:tc>
        <w:tc>
          <w:tcPr>
            <w:tcW w:w="899" w:type="pct"/>
          </w:tcPr>
          <w:p w14:paraId="701573BD" w14:textId="77777777" w:rsidR="00631888" w:rsidRPr="000B16A1" w:rsidRDefault="00631888" w:rsidP="003026C0">
            <w:pPr>
              <w:suppressAutoHyphens w:val="0"/>
              <w:spacing w:before="120" w:after="0"/>
              <w:jc w:val="center"/>
              <w:rPr>
                <w:color w:val="000000"/>
                <w:lang w:val="el-GR" w:eastAsia="el-GR"/>
              </w:rPr>
            </w:pPr>
            <w:r>
              <w:rPr>
                <w:color w:val="000000"/>
                <w:lang w:val="el-GR" w:eastAsia="el-GR"/>
              </w:rPr>
              <w:t>Μ14</w:t>
            </w:r>
          </w:p>
        </w:tc>
        <w:tc>
          <w:tcPr>
            <w:tcW w:w="742" w:type="pct"/>
          </w:tcPr>
          <w:p w14:paraId="02061500"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F72C7D" w14:paraId="0C707026" w14:textId="77777777" w:rsidTr="004E1898">
        <w:trPr>
          <w:trHeight w:val="190"/>
        </w:trPr>
        <w:tc>
          <w:tcPr>
            <w:tcW w:w="384" w:type="pct"/>
            <w:noWrap/>
          </w:tcPr>
          <w:p w14:paraId="0E2E79AC" w14:textId="77777777" w:rsidR="00631888" w:rsidRPr="00241D75" w:rsidRDefault="00631888" w:rsidP="003026C0">
            <w:pPr>
              <w:autoSpaceDE w:val="0"/>
              <w:spacing w:before="57" w:after="57"/>
              <w:jc w:val="center"/>
              <w:rPr>
                <w:rFonts w:eastAsia="SimSun"/>
                <w:color w:val="000000"/>
                <w:lang w:val="en-US"/>
              </w:rPr>
            </w:pPr>
            <w:r>
              <w:rPr>
                <w:rFonts w:eastAsia="SimSun"/>
                <w:color w:val="000000"/>
                <w:lang w:val="en-US"/>
              </w:rPr>
              <w:t>23</w:t>
            </w:r>
          </w:p>
        </w:tc>
        <w:tc>
          <w:tcPr>
            <w:tcW w:w="401" w:type="pct"/>
            <w:vAlign w:val="center"/>
          </w:tcPr>
          <w:p w14:paraId="27FE8511" w14:textId="77777777" w:rsidR="00631888" w:rsidRPr="00241D75" w:rsidRDefault="00631888" w:rsidP="003026C0">
            <w:pPr>
              <w:suppressAutoHyphens w:val="0"/>
              <w:spacing w:before="120" w:after="0"/>
              <w:jc w:val="center"/>
              <w:rPr>
                <w:rFonts w:eastAsia="SimSun"/>
                <w:color w:val="000000"/>
                <w:lang w:val="en-US"/>
              </w:rPr>
            </w:pPr>
            <w:r w:rsidRPr="00382870">
              <w:rPr>
                <w:rFonts w:eastAsia="SimSun"/>
                <w:color w:val="000000"/>
                <w:lang w:val="el-GR"/>
              </w:rPr>
              <w:t>Φ</w:t>
            </w:r>
            <w:r>
              <w:rPr>
                <w:rFonts w:eastAsia="SimSun"/>
                <w:color w:val="000000"/>
                <w:lang w:val="en-US"/>
              </w:rPr>
              <w:t>5</w:t>
            </w:r>
          </w:p>
        </w:tc>
        <w:tc>
          <w:tcPr>
            <w:tcW w:w="883" w:type="pct"/>
            <w:vAlign w:val="center"/>
          </w:tcPr>
          <w:p w14:paraId="6A439EE3" w14:textId="77777777" w:rsidR="00631888" w:rsidRPr="00241D75" w:rsidRDefault="00631888" w:rsidP="003026C0">
            <w:pPr>
              <w:suppressAutoHyphens w:val="0"/>
              <w:spacing w:before="120" w:after="0"/>
              <w:jc w:val="center"/>
              <w:rPr>
                <w:rFonts w:eastAsia="SimSun"/>
                <w:color w:val="000000"/>
                <w:lang w:val="en-US"/>
              </w:rPr>
            </w:pPr>
            <w:r w:rsidRPr="00382870">
              <w:rPr>
                <w:rFonts w:eastAsia="SimSun"/>
                <w:color w:val="000000"/>
                <w:lang w:val="el-GR"/>
              </w:rPr>
              <w:t>Π</w:t>
            </w:r>
            <w:r>
              <w:rPr>
                <w:rFonts w:eastAsia="SimSun"/>
                <w:color w:val="000000"/>
                <w:lang w:val="en-US"/>
              </w:rPr>
              <w:t>23</w:t>
            </w:r>
          </w:p>
        </w:tc>
        <w:tc>
          <w:tcPr>
            <w:tcW w:w="1691" w:type="pct"/>
            <w:noWrap/>
            <w:vAlign w:val="center"/>
          </w:tcPr>
          <w:p w14:paraId="3F334FC5" w14:textId="77777777" w:rsidR="00631888" w:rsidRPr="00382870" w:rsidRDefault="00631888" w:rsidP="003026C0">
            <w:pPr>
              <w:autoSpaceDE w:val="0"/>
              <w:spacing w:before="57" w:after="57"/>
              <w:rPr>
                <w:rFonts w:eastAsia="SimSun"/>
                <w:color w:val="000000"/>
                <w:lang w:val="el-GR"/>
              </w:rPr>
            </w:pPr>
            <w:proofErr w:type="spellStart"/>
            <w:r w:rsidRPr="00335845">
              <w:rPr>
                <w:rFonts w:eastAsia="SimSun"/>
                <w:color w:val="000000"/>
                <w:lang w:val="el-GR"/>
              </w:rPr>
              <w:t>Επικαιροποιημένα</w:t>
            </w:r>
            <w:proofErr w:type="spellEnd"/>
            <w:r w:rsidRPr="00335845">
              <w:rPr>
                <w:rFonts w:eastAsia="SimSun"/>
                <w:color w:val="000000"/>
                <w:lang w:val="el-GR"/>
              </w:rPr>
              <w:t xml:space="preserve"> Σενάρια Ελέγχου</w:t>
            </w:r>
          </w:p>
        </w:tc>
        <w:tc>
          <w:tcPr>
            <w:tcW w:w="899" w:type="pct"/>
          </w:tcPr>
          <w:p w14:paraId="2E880239" w14:textId="77777777" w:rsidR="00631888" w:rsidRPr="000B16A1" w:rsidRDefault="00631888" w:rsidP="003026C0">
            <w:pPr>
              <w:suppressAutoHyphens w:val="0"/>
              <w:spacing w:before="120" w:after="0"/>
              <w:jc w:val="center"/>
              <w:rPr>
                <w:color w:val="000000"/>
                <w:lang w:val="el-GR" w:eastAsia="el-GR"/>
              </w:rPr>
            </w:pPr>
            <w:r>
              <w:rPr>
                <w:color w:val="000000"/>
                <w:lang w:val="el-GR" w:eastAsia="el-GR"/>
              </w:rPr>
              <w:t>Μ14</w:t>
            </w:r>
          </w:p>
        </w:tc>
        <w:tc>
          <w:tcPr>
            <w:tcW w:w="742" w:type="pct"/>
          </w:tcPr>
          <w:p w14:paraId="32CA0D63"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241D75" w14:paraId="30808AC5" w14:textId="77777777" w:rsidTr="004E1898">
        <w:trPr>
          <w:trHeight w:val="190"/>
        </w:trPr>
        <w:tc>
          <w:tcPr>
            <w:tcW w:w="384" w:type="pct"/>
            <w:noWrap/>
          </w:tcPr>
          <w:p w14:paraId="508B2BD5" w14:textId="77777777" w:rsidR="00631888" w:rsidRDefault="00631888" w:rsidP="003026C0">
            <w:pPr>
              <w:suppressAutoHyphens w:val="0"/>
              <w:spacing w:before="120" w:after="0"/>
              <w:jc w:val="center"/>
              <w:rPr>
                <w:color w:val="000000"/>
                <w:lang w:val="el-GR" w:eastAsia="el-GR"/>
              </w:rPr>
            </w:pPr>
            <w:r>
              <w:rPr>
                <w:color w:val="000000"/>
                <w:lang w:val="el-GR" w:eastAsia="el-GR"/>
              </w:rPr>
              <w:t>24</w:t>
            </w:r>
          </w:p>
        </w:tc>
        <w:tc>
          <w:tcPr>
            <w:tcW w:w="401" w:type="pct"/>
          </w:tcPr>
          <w:p w14:paraId="061D75E8" w14:textId="77777777" w:rsidR="00631888" w:rsidRPr="009E0780" w:rsidRDefault="00631888" w:rsidP="003026C0">
            <w:pPr>
              <w:suppressAutoHyphens w:val="0"/>
              <w:spacing w:before="120" w:after="0"/>
              <w:jc w:val="center"/>
              <w:rPr>
                <w:color w:val="000000"/>
                <w:lang w:val="el-GR" w:eastAsia="el-GR"/>
              </w:rPr>
            </w:pPr>
            <w:r w:rsidRPr="009E0780">
              <w:rPr>
                <w:color w:val="000000"/>
                <w:lang w:val="el-GR" w:eastAsia="el-GR"/>
              </w:rPr>
              <w:t>Φ</w:t>
            </w:r>
            <w:r>
              <w:rPr>
                <w:color w:val="000000"/>
                <w:lang w:val="el-GR" w:eastAsia="el-GR"/>
              </w:rPr>
              <w:t>6</w:t>
            </w:r>
          </w:p>
        </w:tc>
        <w:tc>
          <w:tcPr>
            <w:tcW w:w="883" w:type="pct"/>
          </w:tcPr>
          <w:p w14:paraId="3340EB7F" w14:textId="77777777" w:rsidR="00631888" w:rsidRDefault="00631888" w:rsidP="003026C0">
            <w:pPr>
              <w:suppressAutoHyphens w:val="0"/>
              <w:spacing w:before="120" w:after="0"/>
              <w:jc w:val="center"/>
              <w:rPr>
                <w:color w:val="000000"/>
                <w:lang w:val="el-GR" w:eastAsia="el-GR"/>
              </w:rPr>
            </w:pPr>
            <w:r>
              <w:rPr>
                <w:color w:val="000000"/>
                <w:lang w:val="el-GR" w:eastAsia="el-GR"/>
              </w:rPr>
              <w:t>Π24</w:t>
            </w:r>
          </w:p>
        </w:tc>
        <w:tc>
          <w:tcPr>
            <w:tcW w:w="1691" w:type="pct"/>
            <w:noWrap/>
            <w:vAlign w:val="center"/>
          </w:tcPr>
          <w:p w14:paraId="5C97330A" w14:textId="77777777" w:rsidR="00631888" w:rsidRPr="00382870" w:rsidRDefault="00631888" w:rsidP="003026C0">
            <w:pPr>
              <w:autoSpaceDE w:val="0"/>
              <w:spacing w:before="57" w:after="57"/>
              <w:rPr>
                <w:rFonts w:eastAsia="SimSun"/>
                <w:color w:val="000000"/>
                <w:lang w:val="el-GR"/>
              </w:rPr>
            </w:pPr>
            <w:r w:rsidRPr="00335845">
              <w:rPr>
                <w:rFonts w:eastAsia="SimSun"/>
                <w:color w:val="000000"/>
                <w:lang w:val="el-GR"/>
              </w:rPr>
              <w:t>Υπηρεσίες υποστήριξης της Δοκιμαστικής Λειτουργίας</w:t>
            </w:r>
          </w:p>
        </w:tc>
        <w:tc>
          <w:tcPr>
            <w:tcW w:w="899" w:type="pct"/>
          </w:tcPr>
          <w:p w14:paraId="2F8DE08C" w14:textId="77777777" w:rsidR="00631888" w:rsidRDefault="00631888" w:rsidP="003026C0">
            <w:pPr>
              <w:suppressAutoHyphens w:val="0"/>
              <w:spacing w:before="120" w:after="0"/>
              <w:jc w:val="center"/>
              <w:rPr>
                <w:color w:val="000000"/>
                <w:lang w:val="el-GR" w:eastAsia="el-GR"/>
              </w:rPr>
            </w:pPr>
            <w:r>
              <w:rPr>
                <w:color w:val="000000"/>
                <w:lang w:val="el-GR" w:eastAsia="el-GR"/>
              </w:rPr>
              <w:t>Μ16</w:t>
            </w:r>
          </w:p>
        </w:tc>
        <w:tc>
          <w:tcPr>
            <w:tcW w:w="742" w:type="pct"/>
          </w:tcPr>
          <w:p w14:paraId="70EC337F"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241D75" w14:paraId="2EA514B2" w14:textId="77777777" w:rsidTr="004E1898">
        <w:trPr>
          <w:trHeight w:val="190"/>
        </w:trPr>
        <w:tc>
          <w:tcPr>
            <w:tcW w:w="384" w:type="pct"/>
            <w:noWrap/>
          </w:tcPr>
          <w:p w14:paraId="4E587651" w14:textId="77777777" w:rsidR="00631888" w:rsidRDefault="00631888" w:rsidP="003026C0">
            <w:pPr>
              <w:suppressAutoHyphens w:val="0"/>
              <w:spacing w:before="120" w:after="0"/>
              <w:jc w:val="center"/>
              <w:rPr>
                <w:color w:val="000000"/>
                <w:lang w:val="el-GR" w:eastAsia="el-GR"/>
              </w:rPr>
            </w:pPr>
            <w:r>
              <w:rPr>
                <w:color w:val="000000"/>
                <w:lang w:val="el-GR" w:eastAsia="el-GR"/>
              </w:rPr>
              <w:t>25</w:t>
            </w:r>
          </w:p>
        </w:tc>
        <w:tc>
          <w:tcPr>
            <w:tcW w:w="401" w:type="pct"/>
          </w:tcPr>
          <w:p w14:paraId="32BFD798" w14:textId="77777777" w:rsidR="00631888" w:rsidRPr="009E0780" w:rsidRDefault="00631888" w:rsidP="003026C0">
            <w:pPr>
              <w:suppressAutoHyphens w:val="0"/>
              <w:spacing w:before="120" w:after="0"/>
              <w:jc w:val="center"/>
              <w:rPr>
                <w:color w:val="000000"/>
                <w:lang w:val="el-GR" w:eastAsia="el-GR"/>
              </w:rPr>
            </w:pPr>
            <w:r w:rsidRPr="009E0780">
              <w:rPr>
                <w:color w:val="000000"/>
                <w:lang w:val="el-GR" w:eastAsia="el-GR"/>
              </w:rPr>
              <w:t>Φ</w:t>
            </w:r>
            <w:r>
              <w:rPr>
                <w:color w:val="000000"/>
                <w:lang w:val="el-GR" w:eastAsia="el-GR"/>
              </w:rPr>
              <w:t>6</w:t>
            </w:r>
          </w:p>
        </w:tc>
        <w:tc>
          <w:tcPr>
            <w:tcW w:w="883" w:type="pct"/>
          </w:tcPr>
          <w:p w14:paraId="04BEB7B7" w14:textId="77777777" w:rsidR="00631888" w:rsidRDefault="00631888" w:rsidP="003026C0">
            <w:pPr>
              <w:suppressAutoHyphens w:val="0"/>
              <w:spacing w:before="120" w:after="0"/>
              <w:jc w:val="center"/>
              <w:rPr>
                <w:color w:val="000000"/>
                <w:lang w:val="el-GR" w:eastAsia="el-GR"/>
              </w:rPr>
            </w:pPr>
            <w:r>
              <w:rPr>
                <w:color w:val="000000"/>
                <w:lang w:val="el-GR" w:eastAsia="el-GR"/>
              </w:rPr>
              <w:t>Π25</w:t>
            </w:r>
          </w:p>
        </w:tc>
        <w:tc>
          <w:tcPr>
            <w:tcW w:w="1691" w:type="pct"/>
            <w:noWrap/>
            <w:vAlign w:val="center"/>
          </w:tcPr>
          <w:p w14:paraId="239AA4A0" w14:textId="77777777" w:rsidR="00631888" w:rsidRPr="00241D75" w:rsidRDefault="00631888" w:rsidP="003026C0">
            <w:pPr>
              <w:autoSpaceDE w:val="0"/>
              <w:spacing w:before="57" w:after="57"/>
              <w:rPr>
                <w:rFonts w:eastAsia="SimSun"/>
                <w:color w:val="000000"/>
                <w:lang w:val="el-GR"/>
              </w:rPr>
            </w:pPr>
            <w:r w:rsidRPr="00335845">
              <w:rPr>
                <w:rFonts w:eastAsia="SimSun"/>
                <w:color w:val="000000"/>
                <w:lang w:val="el-GR"/>
              </w:rPr>
              <w:t>Σύστημα σε συνθήκες πλήρους επιχειρησιακής λειτουργίας, έτοιμο προς Οριστική Παραλαβή από την Αναθέτουσα Αρχή</w:t>
            </w:r>
          </w:p>
        </w:tc>
        <w:tc>
          <w:tcPr>
            <w:tcW w:w="899" w:type="pct"/>
          </w:tcPr>
          <w:p w14:paraId="7EAA49FD" w14:textId="77777777" w:rsidR="00631888" w:rsidRDefault="00631888" w:rsidP="003026C0">
            <w:pPr>
              <w:suppressAutoHyphens w:val="0"/>
              <w:spacing w:before="120" w:after="0"/>
              <w:jc w:val="center"/>
              <w:rPr>
                <w:color w:val="000000"/>
                <w:lang w:val="el-GR" w:eastAsia="el-GR"/>
              </w:rPr>
            </w:pPr>
            <w:r>
              <w:rPr>
                <w:color w:val="000000"/>
                <w:lang w:val="el-GR" w:eastAsia="el-GR"/>
              </w:rPr>
              <w:t>Μ16</w:t>
            </w:r>
          </w:p>
        </w:tc>
        <w:tc>
          <w:tcPr>
            <w:tcW w:w="742" w:type="pct"/>
          </w:tcPr>
          <w:p w14:paraId="65E57421"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241D75" w14:paraId="339A9BF7" w14:textId="77777777" w:rsidTr="004E1898">
        <w:trPr>
          <w:trHeight w:val="190"/>
        </w:trPr>
        <w:tc>
          <w:tcPr>
            <w:tcW w:w="384" w:type="pct"/>
            <w:noWrap/>
          </w:tcPr>
          <w:p w14:paraId="0E17AA10" w14:textId="77777777" w:rsidR="00631888" w:rsidRDefault="00631888" w:rsidP="003026C0">
            <w:pPr>
              <w:suppressAutoHyphens w:val="0"/>
              <w:spacing w:before="120" w:after="0"/>
              <w:jc w:val="center"/>
              <w:rPr>
                <w:color w:val="000000"/>
                <w:lang w:val="el-GR" w:eastAsia="el-GR"/>
              </w:rPr>
            </w:pPr>
            <w:r>
              <w:rPr>
                <w:color w:val="000000"/>
                <w:lang w:val="el-GR" w:eastAsia="el-GR"/>
              </w:rPr>
              <w:t>26</w:t>
            </w:r>
          </w:p>
        </w:tc>
        <w:tc>
          <w:tcPr>
            <w:tcW w:w="401" w:type="pct"/>
          </w:tcPr>
          <w:p w14:paraId="3CE3E089" w14:textId="77777777" w:rsidR="00631888" w:rsidRPr="009E0780" w:rsidRDefault="00631888" w:rsidP="003026C0">
            <w:pPr>
              <w:suppressAutoHyphens w:val="0"/>
              <w:spacing w:before="120" w:after="0"/>
              <w:jc w:val="center"/>
              <w:rPr>
                <w:color w:val="000000"/>
                <w:lang w:val="el-GR" w:eastAsia="el-GR"/>
              </w:rPr>
            </w:pPr>
            <w:r w:rsidRPr="009E0780">
              <w:rPr>
                <w:color w:val="000000"/>
                <w:lang w:val="el-GR" w:eastAsia="el-GR"/>
              </w:rPr>
              <w:t>Φ</w:t>
            </w:r>
            <w:r>
              <w:rPr>
                <w:color w:val="000000"/>
                <w:lang w:val="el-GR" w:eastAsia="el-GR"/>
              </w:rPr>
              <w:t>6</w:t>
            </w:r>
          </w:p>
        </w:tc>
        <w:tc>
          <w:tcPr>
            <w:tcW w:w="883" w:type="pct"/>
          </w:tcPr>
          <w:p w14:paraId="0D29AE81" w14:textId="77777777" w:rsidR="00631888" w:rsidRDefault="00631888" w:rsidP="003026C0">
            <w:pPr>
              <w:suppressAutoHyphens w:val="0"/>
              <w:spacing w:before="120" w:after="0"/>
              <w:jc w:val="center"/>
              <w:rPr>
                <w:color w:val="000000"/>
                <w:lang w:val="el-GR" w:eastAsia="el-GR"/>
              </w:rPr>
            </w:pPr>
            <w:r>
              <w:rPr>
                <w:color w:val="000000"/>
                <w:lang w:val="el-GR" w:eastAsia="el-GR"/>
              </w:rPr>
              <w:t>Π26</w:t>
            </w:r>
          </w:p>
        </w:tc>
        <w:tc>
          <w:tcPr>
            <w:tcW w:w="1691" w:type="pct"/>
            <w:noWrap/>
            <w:vAlign w:val="center"/>
          </w:tcPr>
          <w:p w14:paraId="13185053" w14:textId="77777777" w:rsidR="00631888" w:rsidRDefault="00631888" w:rsidP="003026C0">
            <w:pPr>
              <w:autoSpaceDE w:val="0"/>
              <w:spacing w:before="57" w:after="57"/>
              <w:rPr>
                <w:rFonts w:eastAsia="SimSun"/>
                <w:color w:val="000000"/>
                <w:lang w:val="el-GR"/>
              </w:rPr>
            </w:pPr>
            <w:proofErr w:type="spellStart"/>
            <w:r w:rsidRPr="00335845">
              <w:rPr>
                <w:rFonts w:eastAsia="SimSun"/>
                <w:color w:val="000000"/>
                <w:lang w:val="el-GR"/>
              </w:rPr>
              <w:t>Επικαιροποιημένα</w:t>
            </w:r>
            <w:proofErr w:type="spellEnd"/>
            <w:r w:rsidRPr="00335845">
              <w:rPr>
                <w:rFonts w:eastAsia="SimSun"/>
                <w:color w:val="000000"/>
                <w:lang w:val="el-GR"/>
              </w:rPr>
              <w:t xml:space="preserve"> Εγχειρίδια &amp; Πηγαίος κώδικας</w:t>
            </w:r>
          </w:p>
        </w:tc>
        <w:tc>
          <w:tcPr>
            <w:tcW w:w="899" w:type="pct"/>
          </w:tcPr>
          <w:p w14:paraId="26CE423E" w14:textId="77777777" w:rsidR="00631888" w:rsidRDefault="00631888" w:rsidP="003026C0">
            <w:pPr>
              <w:suppressAutoHyphens w:val="0"/>
              <w:spacing w:before="120" w:after="0"/>
              <w:jc w:val="center"/>
              <w:rPr>
                <w:color w:val="000000"/>
                <w:lang w:val="el-GR" w:eastAsia="el-GR"/>
              </w:rPr>
            </w:pPr>
            <w:r>
              <w:rPr>
                <w:color w:val="000000"/>
                <w:lang w:val="el-GR" w:eastAsia="el-GR"/>
              </w:rPr>
              <w:t>Μ16</w:t>
            </w:r>
          </w:p>
        </w:tc>
        <w:tc>
          <w:tcPr>
            <w:tcW w:w="742" w:type="pct"/>
          </w:tcPr>
          <w:p w14:paraId="51CFFFF1"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241D75" w14:paraId="298CE325" w14:textId="77777777" w:rsidTr="004E1898">
        <w:trPr>
          <w:trHeight w:val="190"/>
        </w:trPr>
        <w:tc>
          <w:tcPr>
            <w:tcW w:w="384" w:type="pct"/>
            <w:noWrap/>
          </w:tcPr>
          <w:p w14:paraId="4D5E1D49" w14:textId="77777777" w:rsidR="00631888" w:rsidRDefault="00631888" w:rsidP="003026C0">
            <w:pPr>
              <w:suppressAutoHyphens w:val="0"/>
              <w:spacing w:before="120" w:after="0"/>
              <w:jc w:val="center"/>
              <w:rPr>
                <w:color w:val="000000"/>
                <w:lang w:val="el-GR" w:eastAsia="el-GR"/>
              </w:rPr>
            </w:pPr>
            <w:r>
              <w:rPr>
                <w:color w:val="000000"/>
                <w:lang w:val="el-GR" w:eastAsia="el-GR"/>
              </w:rPr>
              <w:t>27</w:t>
            </w:r>
          </w:p>
        </w:tc>
        <w:tc>
          <w:tcPr>
            <w:tcW w:w="401" w:type="pct"/>
          </w:tcPr>
          <w:p w14:paraId="2E964918" w14:textId="77777777" w:rsidR="00631888" w:rsidRPr="009E0780" w:rsidRDefault="00631888" w:rsidP="003026C0">
            <w:pPr>
              <w:suppressAutoHyphens w:val="0"/>
              <w:spacing w:before="120" w:after="0"/>
              <w:jc w:val="center"/>
              <w:rPr>
                <w:color w:val="000000"/>
                <w:lang w:val="el-GR" w:eastAsia="el-GR"/>
              </w:rPr>
            </w:pPr>
            <w:r w:rsidRPr="009E0780">
              <w:rPr>
                <w:color w:val="000000"/>
                <w:lang w:val="el-GR" w:eastAsia="el-GR"/>
              </w:rPr>
              <w:t>Φ</w:t>
            </w:r>
            <w:r>
              <w:rPr>
                <w:color w:val="000000"/>
                <w:lang w:val="el-GR" w:eastAsia="el-GR"/>
              </w:rPr>
              <w:t>6</w:t>
            </w:r>
          </w:p>
        </w:tc>
        <w:tc>
          <w:tcPr>
            <w:tcW w:w="883" w:type="pct"/>
          </w:tcPr>
          <w:p w14:paraId="567EF3CF" w14:textId="77777777" w:rsidR="00631888" w:rsidRDefault="00631888" w:rsidP="003026C0">
            <w:pPr>
              <w:suppressAutoHyphens w:val="0"/>
              <w:spacing w:before="120" w:after="0"/>
              <w:jc w:val="center"/>
              <w:rPr>
                <w:color w:val="000000"/>
                <w:lang w:val="el-GR" w:eastAsia="el-GR"/>
              </w:rPr>
            </w:pPr>
            <w:r>
              <w:rPr>
                <w:color w:val="000000"/>
                <w:lang w:val="el-GR" w:eastAsia="el-GR"/>
              </w:rPr>
              <w:t>Π27</w:t>
            </w:r>
          </w:p>
        </w:tc>
        <w:tc>
          <w:tcPr>
            <w:tcW w:w="1691" w:type="pct"/>
            <w:noWrap/>
            <w:vAlign w:val="center"/>
          </w:tcPr>
          <w:p w14:paraId="5F5C4116" w14:textId="77777777" w:rsidR="00631888" w:rsidRDefault="00631888" w:rsidP="003026C0">
            <w:pPr>
              <w:autoSpaceDE w:val="0"/>
              <w:spacing w:before="57" w:after="57"/>
              <w:rPr>
                <w:rFonts w:eastAsia="SimSun"/>
                <w:color w:val="000000"/>
                <w:lang w:val="el-GR"/>
              </w:rPr>
            </w:pPr>
            <w:r w:rsidRPr="00335845">
              <w:rPr>
                <w:rFonts w:eastAsia="SimSun"/>
                <w:color w:val="000000"/>
                <w:lang w:val="el-GR"/>
              </w:rPr>
              <w:t>Τεύχος αποτελεσμάτων Δοκιμαστικής Λειτουργίας</w:t>
            </w:r>
          </w:p>
        </w:tc>
        <w:tc>
          <w:tcPr>
            <w:tcW w:w="899" w:type="pct"/>
          </w:tcPr>
          <w:p w14:paraId="7139D09E" w14:textId="77777777" w:rsidR="00631888" w:rsidRDefault="00631888" w:rsidP="003026C0">
            <w:pPr>
              <w:suppressAutoHyphens w:val="0"/>
              <w:spacing w:before="120" w:after="0"/>
              <w:jc w:val="center"/>
              <w:rPr>
                <w:color w:val="000000"/>
                <w:lang w:val="el-GR" w:eastAsia="el-GR"/>
              </w:rPr>
            </w:pPr>
            <w:r>
              <w:rPr>
                <w:color w:val="000000"/>
                <w:lang w:val="el-GR" w:eastAsia="el-GR"/>
              </w:rPr>
              <w:t>Μ16</w:t>
            </w:r>
          </w:p>
        </w:tc>
        <w:tc>
          <w:tcPr>
            <w:tcW w:w="742" w:type="pct"/>
          </w:tcPr>
          <w:p w14:paraId="52051F41"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241D75" w14:paraId="0B024002" w14:textId="77777777" w:rsidTr="004E1898">
        <w:trPr>
          <w:trHeight w:val="190"/>
        </w:trPr>
        <w:tc>
          <w:tcPr>
            <w:tcW w:w="384" w:type="pct"/>
            <w:noWrap/>
          </w:tcPr>
          <w:p w14:paraId="1CF2D6D0" w14:textId="77777777" w:rsidR="00631888" w:rsidRDefault="00631888" w:rsidP="003026C0">
            <w:pPr>
              <w:suppressAutoHyphens w:val="0"/>
              <w:spacing w:before="120" w:after="0"/>
              <w:jc w:val="center"/>
              <w:rPr>
                <w:color w:val="000000"/>
                <w:lang w:val="el-GR" w:eastAsia="el-GR"/>
              </w:rPr>
            </w:pPr>
            <w:r>
              <w:rPr>
                <w:color w:val="000000"/>
                <w:lang w:val="el-GR" w:eastAsia="el-GR"/>
              </w:rPr>
              <w:t>28</w:t>
            </w:r>
          </w:p>
        </w:tc>
        <w:tc>
          <w:tcPr>
            <w:tcW w:w="401" w:type="pct"/>
          </w:tcPr>
          <w:p w14:paraId="2B27B145" w14:textId="77777777" w:rsidR="00631888" w:rsidRPr="009E0780" w:rsidRDefault="00631888" w:rsidP="003026C0">
            <w:pPr>
              <w:suppressAutoHyphens w:val="0"/>
              <w:spacing w:before="120" w:after="0"/>
              <w:jc w:val="center"/>
              <w:rPr>
                <w:color w:val="000000"/>
                <w:lang w:val="el-GR" w:eastAsia="el-GR"/>
              </w:rPr>
            </w:pPr>
            <w:r>
              <w:rPr>
                <w:color w:val="000000"/>
                <w:lang w:val="el-GR" w:eastAsia="el-GR"/>
              </w:rPr>
              <w:t>Φ6</w:t>
            </w:r>
          </w:p>
        </w:tc>
        <w:tc>
          <w:tcPr>
            <w:tcW w:w="883" w:type="pct"/>
          </w:tcPr>
          <w:p w14:paraId="2CC87763" w14:textId="77777777" w:rsidR="00631888" w:rsidRDefault="00631888" w:rsidP="003026C0">
            <w:pPr>
              <w:suppressAutoHyphens w:val="0"/>
              <w:spacing w:before="120" w:after="0"/>
              <w:jc w:val="center"/>
              <w:rPr>
                <w:color w:val="000000"/>
                <w:lang w:val="el-GR" w:eastAsia="el-GR"/>
              </w:rPr>
            </w:pPr>
            <w:r>
              <w:rPr>
                <w:color w:val="000000"/>
                <w:lang w:val="el-GR" w:eastAsia="el-GR"/>
              </w:rPr>
              <w:t>Π28</w:t>
            </w:r>
          </w:p>
        </w:tc>
        <w:tc>
          <w:tcPr>
            <w:tcW w:w="1691" w:type="pct"/>
            <w:noWrap/>
            <w:vAlign w:val="center"/>
          </w:tcPr>
          <w:p w14:paraId="2198EA35" w14:textId="77777777" w:rsidR="00631888" w:rsidRPr="009E0780" w:rsidRDefault="00631888" w:rsidP="003026C0">
            <w:pPr>
              <w:autoSpaceDE w:val="0"/>
              <w:spacing w:before="57" w:after="57"/>
              <w:rPr>
                <w:rFonts w:eastAsia="SimSun"/>
                <w:color w:val="000000"/>
                <w:lang w:val="el-GR"/>
              </w:rPr>
            </w:pPr>
            <w:proofErr w:type="spellStart"/>
            <w:r w:rsidRPr="00335845">
              <w:rPr>
                <w:rFonts w:eastAsia="SimSun"/>
                <w:color w:val="000000"/>
                <w:lang w:val="el-GR"/>
              </w:rPr>
              <w:t>Επικαιροποιημένα</w:t>
            </w:r>
            <w:proofErr w:type="spellEnd"/>
            <w:r w:rsidRPr="00335845">
              <w:rPr>
                <w:rFonts w:eastAsia="SimSun"/>
                <w:color w:val="000000"/>
                <w:lang w:val="el-GR"/>
              </w:rPr>
              <w:t xml:space="preserve"> Σενάρια Ελέγχου Λογισμικού</w:t>
            </w:r>
          </w:p>
        </w:tc>
        <w:tc>
          <w:tcPr>
            <w:tcW w:w="899" w:type="pct"/>
          </w:tcPr>
          <w:p w14:paraId="025DB38C" w14:textId="77777777" w:rsidR="00631888" w:rsidRDefault="00631888" w:rsidP="003026C0">
            <w:pPr>
              <w:suppressAutoHyphens w:val="0"/>
              <w:spacing w:before="120" w:after="0"/>
              <w:jc w:val="center"/>
              <w:rPr>
                <w:color w:val="000000"/>
                <w:lang w:val="el-GR" w:eastAsia="el-GR"/>
              </w:rPr>
            </w:pPr>
            <w:r>
              <w:rPr>
                <w:color w:val="000000"/>
                <w:lang w:val="el-GR" w:eastAsia="el-GR"/>
              </w:rPr>
              <w:t>Μ16</w:t>
            </w:r>
          </w:p>
        </w:tc>
        <w:tc>
          <w:tcPr>
            <w:tcW w:w="742" w:type="pct"/>
          </w:tcPr>
          <w:p w14:paraId="5FBDAF7D"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241D75" w14:paraId="5E75A211" w14:textId="77777777" w:rsidTr="004E1898">
        <w:trPr>
          <w:trHeight w:val="190"/>
        </w:trPr>
        <w:tc>
          <w:tcPr>
            <w:tcW w:w="384" w:type="pct"/>
            <w:noWrap/>
          </w:tcPr>
          <w:p w14:paraId="705E3EED" w14:textId="77777777" w:rsidR="00631888" w:rsidRDefault="00631888" w:rsidP="003026C0">
            <w:pPr>
              <w:suppressAutoHyphens w:val="0"/>
              <w:spacing w:before="120" w:after="0"/>
              <w:jc w:val="center"/>
              <w:rPr>
                <w:color w:val="000000"/>
                <w:lang w:val="el-GR" w:eastAsia="el-GR"/>
              </w:rPr>
            </w:pPr>
            <w:r>
              <w:rPr>
                <w:color w:val="000000"/>
                <w:lang w:val="el-GR" w:eastAsia="el-GR"/>
              </w:rPr>
              <w:t>29</w:t>
            </w:r>
          </w:p>
        </w:tc>
        <w:tc>
          <w:tcPr>
            <w:tcW w:w="401" w:type="pct"/>
          </w:tcPr>
          <w:p w14:paraId="6AA0FEC2" w14:textId="77777777" w:rsidR="00631888" w:rsidRDefault="00631888" w:rsidP="003026C0">
            <w:pPr>
              <w:suppressAutoHyphens w:val="0"/>
              <w:spacing w:before="120" w:after="0"/>
              <w:jc w:val="center"/>
              <w:rPr>
                <w:color w:val="000000"/>
                <w:lang w:val="el-GR" w:eastAsia="el-GR"/>
              </w:rPr>
            </w:pPr>
            <w:r>
              <w:rPr>
                <w:color w:val="000000"/>
                <w:lang w:val="el-GR" w:eastAsia="el-GR"/>
              </w:rPr>
              <w:t>Φ7</w:t>
            </w:r>
          </w:p>
        </w:tc>
        <w:tc>
          <w:tcPr>
            <w:tcW w:w="883" w:type="pct"/>
          </w:tcPr>
          <w:p w14:paraId="3D5A51A3" w14:textId="77777777" w:rsidR="00631888" w:rsidRDefault="00631888" w:rsidP="003026C0">
            <w:pPr>
              <w:suppressAutoHyphens w:val="0"/>
              <w:spacing w:before="120" w:after="0"/>
              <w:jc w:val="center"/>
              <w:rPr>
                <w:color w:val="000000"/>
                <w:lang w:val="el-GR" w:eastAsia="el-GR"/>
              </w:rPr>
            </w:pPr>
            <w:r>
              <w:rPr>
                <w:color w:val="000000"/>
                <w:lang w:val="el-GR" w:eastAsia="el-GR"/>
              </w:rPr>
              <w:t>Π29</w:t>
            </w:r>
          </w:p>
        </w:tc>
        <w:tc>
          <w:tcPr>
            <w:tcW w:w="1691" w:type="pct"/>
            <w:noWrap/>
            <w:vAlign w:val="center"/>
          </w:tcPr>
          <w:p w14:paraId="4CFAA90A" w14:textId="77777777" w:rsidR="00631888" w:rsidRPr="009E0780" w:rsidRDefault="00631888" w:rsidP="003026C0">
            <w:pPr>
              <w:autoSpaceDE w:val="0"/>
              <w:spacing w:before="57" w:after="57"/>
              <w:rPr>
                <w:rFonts w:eastAsia="SimSun"/>
                <w:color w:val="000000"/>
                <w:lang w:val="el-GR"/>
              </w:rPr>
            </w:pPr>
            <w:r w:rsidRPr="00335845">
              <w:rPr>
                <w:rFonts w:eastAsia="SimSun"/>
                <w:color w:val="000000"/>
                <w:lang w:val="el-GR"/>
              </w:rPr>
              <w:t>Οριστικοποιημένο Σχέδιο εκπαίδευσης Κεντρικών Διαχειριστών Συστήματος και Χρηστών Φορέα</w:t>
            </w:r>
          </w:p>
        </w:tc>
        <w:tc>
          <w:tcPr>
            <w:tcW w:w="899" w:type="pct"/>
          </w:tcPr>
          <w:p w14:paraId="4733C1C5" w14:textId="77777777" w:rsidR="00631888" w:rsidRDefault="00631888" w:rsidP="003026C0">
            <w:pPr>
              <w:suppressAutoHyphens w:val="0"/>
              <w:spacing w:before="120" w:after="0"/>
              <w:jc w:val="center"/>
              <w:rPr>
                <w:color w:val="000000"/>
                <w:lang w:val="el-GR" w:eastAsia="el-GR"/>
              </w:rPr>
            </w:pPr>
            <w:r>
              <w:rPr>
                <w:color w:val="000000"/>
                <w:lang w:val="el-GR" w:eastAsia="el-GR"/>
              </w:rPr>
              <w:t>Μ15</w:t>
            </w:r>
          </w:p>
        </w:tc>
        <w:tc>
          <w:tcPr>
            <w:tcW w:w="742" w:type="pct"/>
          </w:tcPr>
          <w:p w14:paraId="279D73F1"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241D75" w14:paraId="503452AD" w14:textId="77777777" w:rsidTr="004E1898">
        <w:trPr>
          <w:trHeight w:val="190"/>
        </w:trPr>
        <w:tc>
          <w:tcPr>
            <w:tcW w:w="384" w:type="pct"/>
            <w:noWrap/>
          </w:tcPr>
          <w:p w14:paraId="61D744E2" w14:textId="77777777" w:rsidR="00631888" w:rsidRDefault="00631888" w:rsidP="003026C0">
            <w:pPr>
              <w:suppressAutoHyphens w:val="0"/>
              <w:spacing w:before="120" w:after="0"/>
              <w:jc w:val="center"/>
              <w:rPr>
                <w:color w:val="000000"/>
                <w:lang w:val="el-GR" w:eastAsia="el-GR"/>
              </w:rPr>
            </w:pPr>
            <w:r>
              <w:rPr>
                <w:color w:val="000000"/>
                <w:lang w:val="el-GR" w:eastAsia="el-GR"/>
              </w:rPr>
              <w:t>30</w:t>
            </w:r>
          </w:p>
        </w:tc>
        <w:tc>
          <w:tcPr>
            <w:tcW w:w="401" w:type="pct"/>
          </w:tcPr>
          <w:p w14:paraId="1A7A82B9" w14:textId="77777777" w:rsidR="00631888" w:rsidRDefault="00631888" w:rsidP="003026C0">
            <w:pPr>
              <w:suppressAutoHyphens w:val="0"/>
              <w:spacing w:before="120" w:after="0"/>
              <w:jc w:val="center"/>
              <w:rPr>
                <w:color w:val="000000"/>
                <w:lang w:val="el-GR" w:eastAsia="el-GR"/>
              </w:rPr>
            </w:pPr>
            <w:r>
              <w:rPr>
                <w:color w:val="000000"/>
                <w:lang w:val="el-GR" w:eastAsia="el-GR"/>
              </w:rPr>
              <w:t>Φ7</w:t>
            </w:r>
          </w:p>
        </w:tc>
        <w:tc>
          <w:tcPr>
            <w:tcW w:w="883" w:type="pct"/>
          </w:tcPr>
          <w:p w14:paraId="68F5A6E8" w14:textId="77777777" w:rsidR="00631888" w:rsidRDefault="00631888" w:rsidP="003026C0">
            <w:pPr>
              <w:suppressAutoHyphens w:val="0"/>
              <w:spacing w:before="120" w:after="0"/>
              <w:jc w:val="center"/>
              <w:rPr>
                <w:color w:val="000000"/>
                <w:lang w:val="el-GR" w:eastAsia="el-GR"/>
              </w:rPr>
            </w:pPr>
            <w:r>
              <w:rPr>
                <w:color w:val="000000"/>
                <w:lang w:val="el-GR" w:eastAsia="el-GR"/>
              </w:rPr>
              <w:t>Π30</w:t>
            </w:r>
          </w:p>
        </w:tc>
        <w:tc>
          <w:tcPr>
            <w:tcW w:w="1691" w:type="pct"/>
            <w:noWrap/>
            <w:vAlign w:val="center"/>
          </w:tcPr>
          <w:p w14:paraId="3310F8DC" w14:textId="77777777" w:rsidR="00631888" w:rsidRPr="009E0780" w:rsidRDefault="00631888" w:rsidP="003026C0">
            <w:pPr>
              <w:autoSpaceDE w:val="0"/>
              <w:spacing w:before="57" w:after="57"/>
              <w:rPr>
                <w:rFonts w:eastAsia="SimSun"/>
                <w:color w:val="000000"/>
                <w:lang w:val="el-GR"/>
              </w:rPr>
            </w:pPr>
            <w:r w:rsidRPr="00335845">
              <w:rPr>
                <w:rFonts w:eastAsia="SimSun"/>
                <w:color w:val="000000"/>
                <w:lang w:val="el-GR"/>
              </w:rPr>
              <w:t>Υλικό Εκπαίδευσης και Τεκμηρίωσης</w:t>
            </w:r>
          </w:p>
        </w:tc>
        <w:tc>
          <w:tcPr>
            <w:tcW w:w="899" w:type="pct"/>
          </w:tcPr>
          <w:p w14:paraId="2D27DCF3" w14:textId="77777777" w:rsidR="00631888" w:rsidRDefault="00631888" w:rsidP="003026C0">
            <w:pPr>
              <w:suppressAutoHyphens w:val="0"/>
              <w:spacing w:before="120" w:after="0"/>
              <w:jc w:val="center"/>
              <w:rPr>
                <w:color w:val="000000"/>
                <w:lang w:val="el-GR" w:eastAsia="el-GR"/>
              </w:rPr>
            </w:pPr>
            <w:r>
              <w:rPr>
                <w:color w:val="000000"/>
                <w:lang w:val="el-GR" w:eastAsia="el-GR"/>
              </w:rPr>
              <w:t>Μ15</w:t>
            </w:r>
          </w:p>
        </w:tc>
        <w:tc>
          <w:tcPr>
            <w:tcW w:w="742" w:type="pct"/>
          </w:tcPr>
          <w:p w14:paraId="6D5425A0"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241D75" w14:paraId="47ED1804" w14:textId="77777777" w:rsidTr="004E1898">
        <w:trPr>
          <w:trHeight w:val="190"/>
        </w:trPr>
        <w:tc>
          <w:tcPr>
            <w:tcW w:w="384" w:type="pct"/>
            <w:noWrap/>
          </w:tcPr>
          <w:p w14:paraId="025491E4" w14:textId="77777777" w:rsidR="00631888" w:rsidRDefault="00631888" w:rsidP="003026C0">
            <w:pPr>
              <w:suppressAutoHyphens w:val="0"/>
              <w:spacing w:before="120" w:after="0"/>
              <w:jc w:val="center"/>
              <w:rPr>
                <w:color w:val="000000"/>
                <w:lang w:val="el-GR" w:eastAsia="el-GR"/>
              </w:rPr>
            </w:pPr>
            <w:r>
              <w:rPr>
                <w:color w:val="000000"/>
                <w:lang w:val="el-GR" w:eastAsia="el-GR"/>
              </w:rPr>
              <w:t>31</w:t>
            </w:r>
          </w:p>
        </w:tc>
        <w:tc>
          <w:tcPr>
            <w:tcW w:w="401" w:type="pct"/>
          </w:tcPr>
          <w:p w14:paraId="016D7F8B" w14:textId="77777777" w:rsidR="00631888" w:rsidRDefault="00631888" w:rsidP="003026C0">
            <w:pPr>
              <w:suppressAutoHyphens w:val="0"/>
              <w:spacing w:before="120" w:after="0"/>
              <w:jc w:val="center"/>
              <w:rPr>
                <w:color w:val="000000"/>
                <w:lang w:val="el-GR" w:eastAsia="el-GR"/>
              </w:rPr>
            </w:pPr>
            <w:r>
              <w:rPr>
                <w:color w:val="000000"/>
                <w:lang w:val="el-GR" w:eastAsia="el-GR"/>
              </w:rPr>
              <w:t>Φ7</w:t>
            </w:r>
          </w:p>
        </w:tc>
        <w:tc>
          <w:tcPr>
            <w:tcW w:w="883" w:type="pct"/>
          </w:tcPr>
          <w:p w14:paraId="60C2B550" w14:textId="77777777" w:rsidR="00631888" w:rsidRDefault="00631888" w:rsidP="003026C0">
            <w:pPr>
              <w:suppressAutoHyphens w:val="0"/>
              <w:spacing w:before="120" w:after="0"/>
              <w:jc w:val="center"/>
              <w:rPr>
                <w:color w:val="000000"/>
                <w:lang w:val="el-GR" w:eastAsia="el-GR"/>
              </w:rPr>
            </w:pPr>
            <w:r>
              <w:rPr>
                <w:color w:val="000000"/>
                <w:lang w:val="el-GR" w:eastAsia="el-GR"/>
              </w:rPr>
              <w:t>Π31</w:t>
            </w:r>
          </w:p>
        </w:tc>
        <w:tc>
          <w:tcPr>
            <w:tcW w:w="1691" w:type="pct"/>
            <w:noWrap/>
            <w:vAlign w:val="center"/>
          </w:tcPr>
          <w:p w14:paraId="28B2A948" w14:textId="77777777" w:rsidR="00631888" w:rsidRPr="009E0780" w:rsidRDefault="00631888" w:rsidP="003026C0">
            <w:pPr>
              <w:autoSpaceDE w:val="0"/>
              <w:spacing w:before="57" w:after="57"/>
              <w:rPr>
                <w:rFonts w:eastAsia="SimSun"/>
                <w:color w:val="000000"/>
                <w:lang w:val="el-GR"/>
              </w:rPr>
            </w:pPr>
            <w:r w:rsidRPr="00335845">
              <w:rPr>
                <w:rFonts w:eastAsia="SimSun"/>
                <w:color w:val="000000"/>
                <w:lang w:val="el-GR"/>
              </w:rPr>
              <w:t>Διεξαγωγή Σεμιναρίων εκπαίδευσης στελεχών Φορέα</w:t>
            </w:r>
          </w:p>
        </w:tc>
        <w:tc>
          <w:tcPr>
            <w:tcW w:w="899" w:type="pct"/>
          </w:tcPr>
          <w:p w14:paraId="6914F31D" w14:textId="77777777" w:rsidR="00631888" w:rsidRDefault="00631888" w:rsidP="003026C0">
            <w:pPr>
              <w:suppressAutoHyphens w:val="0"/>
              <w:spacing w:before="120" w:after="0"/>
              <w:jc w:val="center"/>
              <w:rPr>
                <w:color w:val="000000"/>
                <w:lang w:val="el-GR" w:eastAsia="el-GR"/>
              </w:rPr>
            </w:pPr>
            <w:r>
              <w:rPr>
                <w:color w:val="000000"/>
                <w:lang w:val="el-GR" w:eastAsia="el-GR"/>
              </w:rPr>
              <w:t>Μ16</w:t>
            </w:r>
          </w:p>
        </w:tc>
        <w:tc>
          <w:tcPr>
            <w:tcW w:w="742" w:type="pct"/>
          </w:tcPr>
          <w:p w14:paraId="63BF9612"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r w:rsidR="004E1898" w:rsidRPr="00241D75" w14:paraId="03DBD4BE" w14:textId="77777777" w:rsidTr="004E1898">
        <w:trPr>
          <w:trHeight w:val="190"/>
        </w:trPr>
        <w:tc>
          <w:tcPr>
            <w:tcW w:w="384" w:type="pct"/>
            <w:noWrap/>
          </w:tcPr>
          <w:p w14:paraId="6DBF255F" w14:textId="77777777" w:rsidR="00631888" w:rsidRDefault="00631888" w:rsidP="003026C0">
            <w:pPr>
              <w:suppressAutoHyphens w:val="0"/>
              <w:spacing w:before="120" w:after="0"/>
              <w:jc w:val="center"/>
              <w:rPr>
                <w:color w:val="000000"/>
                <w:lang w:val="el-GR" w:eastAsia="el-GR"/>
              </w:rPr>
            </w:pPr>
            <w:r>
              <w:rPr>
                <w:color w:val="000000"/>
                <w:lang w:val="el-GR" w:eastAsia="el-GR"/>
              </w:rPr>
              <w:t>32</w:t>
            </w:r>
          </w:p>
        </w:tc>
        <w:tc>
          <w:tcPr>
            <w:tcW w:w="401" w:type="pct"/>
          </w:tcPr>
          <w:p w14:paraId="59099822" w14:textId="77777777" w:rsidR="00631888" w:rsidRDefault="00631888" w:rsidP="003026C0">
            <w:pPr>
              <w:suppressAutoHyphens w:val="0"/>
              <w:spacing w:before="120" w:after="0"/>
              <w:jc w:val="center"/>
              <w:rPr>
                <w:color w:val="000000"/>
                <w:lang w:val="el-GR" w:eastAsia="el-GR"/>
              </w:rPr>
            </w:pPr>
            <w:r>
              <w:rPr>
                <w:color w:val="000000"/>
                <w:lang w:val="el-GR" w:eastAsia="el-GR"/>
              </w:rPr>
              <w:t>Φ7</w:t>
            </w:r>
          </w:p>
        </w:tc>
        <w:tc>
          <w:tcPr>
            <w:tcW w:w="883" w:type="pct"/>
          </w:tcPr>
          <w:p w14:paraId="601E3C79" w14:textId="77777777" w:rsidR="00631888" w:rsidRDefault="00631888" w:rsidP="003026C0">
            <w:pPr>
              <w:suppressAutoHyphens w:val="0"/>
              <w:spacing w:before="120" w:after="0"/>
              <w:jc w:val="center"/>
              <w:rPr>
                <w:color w:val="000000"/>
                <w:lang w:val="el-GR" w:eastAsia="el-GR"/>
              </w:rPr>
            </w:pPr>
            <w:r>
              <w:rPr>
                <w:color w:val="000000"/>
                <w:lang w:val="el-GR" w:eastAsia="el-GR"/>
              </w:rPr>
              <w:t>Π32</w:t>
            </w:r>
          </w:p>
        </w:tc>
        <w:tc>
          <w:tcPr>
            <w:tcW w:w="1691" w:type="pct"/>
            <w:noWrap/>
            <w:vAlign w:val="center"/>
          </w:tcPr>
          <w:p w14:paraId="0302CBEC" w14:textId="77777777" w:rsidR="00631888" w:rsidRPr="009E0780" w:rsidRDefault="00631888" w:rsidP="003026C0">
            <w:pPr>
              <w:autoSpaceDE w:val="0"/>
              <w:spacing w:before="57" w:after="57"/>
              <w:rPr>
                <w:rFonts w:eastAsia="SimSun"/>
                <w:color w:val="000000"/>
                <w:lang w:val="el-GR"/>
              </w:rPr>
            </w:pPr>
            <w:r w:rsidRPr="00335845">
              <w:rPr>
                <w:rFonts w:eastAsia="SimSun"/>
                <w:color w:val="000000"/>
                <w:lang w:val="el-GR"/>
              </w:rPr>
              <w:t>Αναφορά αξιολόγησης αποτελεσμάτων εκπαίδευσης</w:t>
            </w:r>
          </w:p>
        </w:tc>
        <w:tc>
          <w:tcPr>
            <w:tcW w:w="899" w:type="pct"/>
          </w:tcPr>
          <w:p w14:paraId="1D55C7AC" w14:textId="77777777" w:rsidR="00631888" w:rsidRDefault="00631888" w:rsidP="003026C0">
            <w:pPr>
              <w:suppressAutoHyphens w:val="0"/>
              <w:spacing w:before="120" w:after="0"/>
              <w:jc w:val="center"/>
              <w:rPr>
                <w:color w:val="000000"/>
                <w:lang w:val="el-GR" w:eastAsia="el-GR"/>
              </w:rPr>
            </w:pPr>
            <w:r>
              <w:rPr>
                <w:color w:val="000000"/>
                <w:lang w:val="el-GR" w:eastAsia="el-GR"/>
              </w:rPr>
              <w:t>Μ16</w:t>
            </w:r>
          </w:p>
        </w:tc>
        <w:tc>
          <w:tcPr>
            <w:tcW w:w="742" w:type="pct"/>
          </w:tcPr>
          <w:p w14:paraId="7ED9C808" w14:textId="77777777" w:rsidR="00631888" w:rsidRDefault="00631888" w:rsidP="003026C0">
            <w:pPr>
              <w:suppressAutoHyphens w:val="0"/>
              <w:spacing w:before="120" w:after="0"/>
              <w:jc w:val="center"/>
              <w:rPr>
                <w:color w:val="000000"/>
                <w:lang w:val="el-GR" w:eastAsia="el-GR"/>
              </w:rPr>
            </w:pPr>
            <w:r>
              <w:rPr>
                <w:color w:val="000000"/>
                <w:lang w:val="el-GR" w:eastAsia="el-GR"/>
              </w:rPr>
              <w:t>1</w:t>
            </w:r>
          </w:p>
        </w:tc>
      </w:tr>
    </w:tbl>
    <w:p w14:paraId="237D3DFD" w14:textId="77777777" w:rsidR="00631888" w:rsidRDefault="00631888" w:rsidP="00631888">
      <w:pPr>
        <w:rPr>
          <w:rFonts w:eastAsia="SimSun"/>
          <w:lang w:val="el-GR"/>
        </w:rPr>
      </w:pPr>
    </w:p>
    <w:p w14:paraId="16BFD8E5" w14:textId="68088EF8" w:rsidR="00631888" w:rsidRPr="003C2BEF" w:rsidRDefault="00631888" w:rsidP="00631888">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693CB6">
        <w:rPr>
          <w:rFonts w:eastAsia="SimSun"/>
          <w:lang w:val="el-GR"/>
        </w:rPr>
        <w:t>6.3</w:t>
      </w:r>
      <w:r>
        <w:rPr>
          <w:rFonts w:eastAsia="SimSun"/>
          <w:lang w:val="el-GR"/>
        </w:rPr>
        <w:fldChar w:fldCharType="end"/>
      </w:r>
      <w:r w:rsidRPr="003C2BEF">
        <w:rPr>
          <w:rFonts w:eastAsia="SimSun"/>
          <w:lang w:val="el-GR"/>
        </w:rPr>
        <w:t xml:space="preserve"> της παρούσας.</w:t>
      </w:r>
    </w:p>
    <w:p w14:paraId="58F095B1" w14:textId="77777777" w:rsidR="00631888" w:rsidRPr="00EF2204" w:rsidRDefault="00631888" w:rsidP="00631888">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20AB929A" w14:textId="77777777" w:rsidR="00631888" w:rsidRDefault="00631888" w:rsidP="003E4E8C">
      <w:pPr>
        <w:pStyle w:val="4"/>
        <w:numPr>
          <w:ilvl w:val="1"/>
          <w:numId w:val="115"/>
        </w:numPr>
        <w:tabs>
          <w:tab w:val="left" w:pos="540"/>
        </w:tabs>
        <w:ind w:left="993" w:hanging="993"/>
        <w:rPr>
          <w:rFonts w:cs="Tahoma"/>
          <w:szCs w:val="22"/>
          <w:lang w:val="el-GR"/>
        </w:rPr>
      </w:pPr>
      <w:bookmarkStart w:id="674" w:name="_Ref71628782"/>
      <w:bookmarkStart w:id="675" w:name="_Toc76724190"/>
      <w:bookmarkStart w:id="676" w:name="_Toc89441329"/>
      <w:bookmarkStart w:id="677" w:name="_Toc89441847"/>
      <w:r w:rsidRPr="00EF2204">
        <w:rPr>
          <w:rFonts w:cs="Tahoma"/>
          <w:szCs w:val="22"/>
          <w:lang w:val="el-GR"/>
        </w:rPr>
        <w:lastRenderedPageBreak/>
        <w:t>Περίοδος Εγγύησης και Συντήρησης (ΠΕΣ)</w:t>
      </w:r>
      <w:bookmarkEnd w:id="674"/>
      <w:bookmarkEnd w:id="675"/>
      <w:bookmarkEnd w:id="676"/>
      <w:bookmarkEnd w:id="677"/>
      <w:r w:rsidRPr="00EF2204">
        <w:rPr>
          <w:rFonts w:cs="Tahoma"/>
          <w:szCs w:val="22"/>
          <w:lang w:val="el-GR"/>
        </w:rPr>
        <w:tab/>
      </w:r>
    </w:p>
    <w:p w14:paraId="7123D59D" w14:textId="77777777" w:rsidR="00631888" w:rsidRPr="00EF2204" w:rsidRDefault="00631888" w:rsidP="00631888">
      <w:pPr>
        <w:spacing w:before="120"/>
        <w:rPr>
          <w:lang w:val="el-GR"/>
        </w:rPr>
      </w:pPr>
      <w:r w:rsidRPr="00EF2204">
        <w:rPr>
          <w:lang w:val="el-GR"/>
        </w:rPr>
        <w:t xml:space="preserve">Ως </w:t>
      </w:r>
      <w:r w:rsidRPr="00EF2204">
        <w:rPr>
          <w:b/>
          <w:lang w:val="el-GR"/>
        </w:rPr>
        <w:t>ΠΕΣ</w:t>
      </w:r>
      <w:r w:rsidRPr="00EF2204">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EF2204">
        <w:rPr>
          <w:b/>
          <w:lang w:val="el-GR"/>
        </w:rPr>
        <w:t>πέντε (5) έτη</w:t>
      </w:r>
      <w:r w:rsidRPr="00EF2204">
        <w:rPr>
          <w:lang w:val="el-GR"/>
        </w:rPr>
        <w:t>.</w:t>
      </w:r>
    </w:p>
    <w:p w14:paraId="06C6E6AB" w14:textId="77777777" w:rsidR="00631888" w:rsidRPr="00EF2204" w:rsidRDefault="00631888" w:rsidP="00631888">
      <w:pPr>
        <w:spacing w:before="120"/>
        <w:rPr>
          <w:lang w:val="el-GR"/>
        </w:rPr>
      </w:pPr>
      <w:r w:rsidRPr="00EF2204">
        <w:rPr>
          <w:lang w:val="el-GR"/>
        </w:rPr>
        <w:t xml:space="preserve">Η </w:t>
      </w:r>
      <w:r w:rsidRPr="00EF2204">
        <w:rPr>
          <w:b/>
          <w:lang w:val="el-GR"/>
        </w:rPr>
        <w:t>ζητούμενη</w:t>
      </w:r>
      <w:r w:rsidRPr="00EF2204">
        <w:rPr>
          <w:lang w:val="el-GR"/>
        </w:rPr>
        <w:t xml:space="preserve"> Περίοδος Εγγύησης είναι </w:t>
      </w:r>
      <w:r>
        <w:rPr>
          <w:lang w:val="el-GR"/>
        </w:rPr>
        <w:t xml:space="preserve">ένα (1) έτος </w:t>
      </w:r>
      <w:r w:rsidRPr="00EF2204">
        <w:rPr>
          <w:lang w:val="el-GR"/>
        </w:rPr>
        <w:t xml:space="preserve"> από την </w:t>
      </w:r>
      <w:r w:rsidRPr="00EF2204">
        <w:rPr>
          <w:b/>
          <w:lang w:val="el-GR"/>
        </w:rPr>
        <w:t xml:space="preserve">Οριστική Παραλαβή </w:t>
      </w:r>
      <w:r w:rsidRPr="00EF2204">
        <w:rPr>
          <w:lang w:val="el-GR"/>
        </w:rPr>
        <w:t>του Έργου.</w:t>
      </w:r>
    </w:p>
    <w:p w14:paraId="178BE0B3" w14:textId="77777777" w:rsidR="00631888" w:rsidRPr="00EF2204" w:rsidRDefault="00631888" w:rsidP="00631888">
      <w:pPr>
        <w:spacing w:before="120"/>
        <w:rPr>
          <w:lang w:val="el-GR"/>
        </w:rPr>
      </w:pPr>
      <w:r w:rsidRPr="00EF2204">
        <w:rPr>
          <w:lang w:val="el-GR"/>
        </w:rPr>
        <w:t xml:space="preserve">Ο Ανάδοχος, μετά την </w:t>
      </w:r>
      <w:r w:rsidRPr="00EF2204">
        <w:rPr>
          <w:b/>
          <w:lang w:val="el-GR"/>
        </w:rPr>
        <w:t xml:space="preserve">Οριστική Παραλαβή </w:t>
      </w:r>
      <w:r w:rsidRPr="00EF2204">
        <w:rPr>
          <w:lang w:val="el-GR"/>
        </w:rPr>
        <w:t xml:space="preserve">του Έργου, είναι υποχρεωμένος να υπογράψει με τον Φορέα για τον οποίο προορίζεται το Έργο </w:t>
      </w:r>
      <w:r w:rsidRPr="00EF2204">
        <w:rPr>
          <w:b/>
          <w:lang w:val="el-GR"/>
        </w:rPr>
        <w:t>Σύμβαση Εγγύησης</w:t>
      </w:r>
      <w:r w:rsidRPr="00EF2204">
        <w:rPr>
          <w:lang w:val="el-GR"/>
        </w:rPr>
        <w:t xml:space="preserve"> για την προσφερόμενη από αυτόν Περίοδο Εγγύησης. </w:t>
      </w:r>
    </w:p>
    <w:p w14:paraId="6C37FDCE" w14:textId="77777777" w:rsidR="00631888" w:rsidRPr="00EF2204" w:rsidRDefault="00631888" w:rsidP="00631888">
      <w:pPr>
        <w:spacing w:before="120"/>
        <w:rPr>
          <w:lang w:val="el-GR"/>
        </w:rPr>
      </w:pPr>
      <w:r w:rsidRPr="00EF2204">
        <w:rPr>
          <w:lang w:val="el-GR"/>
        </w:rPr>
        <w:t xml:space="preserve">Η Περίοδος Συντήρησης ξεκινά με τη λήξη της </w:t>
      </w:r>
      <w:r w:rsidRPr="00EF2204">
        <w:rPr>
          <w:b/>
          <w:lang w:val="el-GR"/>
        </w:rPr>
        <w:t>προσφερόμενης</w:t>
      </w:r>
      <w:r w:rsidRPr="00EF2204">
        <w:rPr>
          <w:lang w:val="el-GR"/>
        </w:rPr>
        <w:t xml:space="preserve"> Περιόδου Εγγύησης και λήγει με τη λήξη της </w:t>
      </w:r>
      <w:r w:rsidRPr="00EF2204">
        <w:rPr>
          <w:b/>
          <w:lang w:val="el-GR"/>
        </w:rPr>
        <w:t>ΠΕΣ</w:t>
      </w:r>
      <w:r w:rsidRPr="00EF2204">
        <w:rPr>
          <w:lang w:val="el-GR"/>
        </w:rPr>
        <w:t>.</w:t>
      </w:r>
    </w:p>
    <w:p w14:paraId="3B10AC51" w14:textId="77777777" w:rsidR="00631888" w:rsidRPr="000270B0" w:rsidRDefault="00631888" w:rsidP="00631888">
      <w:pPr>
        <w:spacing w:before="120"/>
        <w:rPr>
          <w:lang w:val="el-GR"/>
        </w:rPr>
      </w:pPr>
      <w:r w:rsidRPr="00EF2204">
        <w:rPr>
          <w:lang w:val="el-GR"/>
        </w:rPr>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sidRPr="00EF2204">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09AF693C" w14:textId="77777777" w:rsidR="00631888" w:rsidRPr="00EF2204" w:rsidRDefault="00631888" w:rsidP="00631888">
      <w:pPr>
        <w:spacing w:before="120"/>
        <w:rPr>
          <w:lang w:val="el-GR"/>
        </w:rPr>
      </w:pPr>
      <w:r w:rsidRPr="00EF2204">
        <w:rPr>
          <w:lang w:val="el-GR"/>
        </w:rPr>
        <w:t>.</w:t>
      </w:r>
    </w:p>
    <w:p w14:paraId="2964D30D" w14:textId="77777777" w:rsidR="00631888" w:rsidRPr="00EF2204" w:rsidRDefault="00631888" w:rsidP="00631888">
      <w:pPr>
        <w:rPr>
          <w:lang w:val="el-GR"/>
        </w:rPr>
      </w:pPr>
    </w:p>
    <w:p w14:paraId="1C0172AA" w14:textId="77777777" w:rsidR="00631888" w:rsidRDefault="00631888" w:rsidP="003E4E8C">
      <w:pPr>
        <w:pStyle w:val="5"/>
        <w:numPr>
          <w:ilvl w:val="0"/>
          <w:numId w:val="29"/>
        </w:numPr>
        <w:tabs>
          <w:tab w:val="num" w:pos="810"/>
        </w:tabs>
        <w:ind w:left="900" w:hanging="270"/>
        <w:rPr>
          <w:rFonts w:eastAsia="SimSun" w:cs="Tahoma"/>
          <w:lang w:val="el-GR"/>
        </w:rPr>
      </w:pPr>
      <w:bookmarkStart w:id="678" w:name="_Ref71631809"/>
      <w:r w:rsidRPr="00EF2204">
        <w:rPr>
          <w:rFonts w:eastAsia="SimSun" w:cs="Tahoma"/>
          <w:lang w:val="el-GR"/>
        </w:rPr>
        <w:t>Υπηρεσίες Περιόδου Εγγύησης</w:t>
      </w:r>
      <w:bookmarkEnd w:id="678"/>
    </w:p>
    <w:p w14:paraId="7E98AE88" w14:textId="36549905" w:rsidR="00631888" w:rsidRPr="00274B25" w:rsidRDefault="00631888" w:rsidP="00631888">
      <w:pPr>
        <w:spacing w:before="120" w:after="60"/>
        <w:rPr>
          <w:lang w:val="el-GR"/>
        </w:rPr>
      </w:pPr>
      <w:r w:rsidRPr="00274B25">
        <w:rPr>
          <w:lang w:val="el-GR"/>
        </w:rPr>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Υπηρεσιών </w:t>
      </w:r>
      <w:r w:rsidRPr="00274B25">
        <w:rPr>
          <w:lang w:val="el-GR"/>
        </w:rPr>
        <w:t>(βλ. παρ.</w:t>
      </w:r>
      <w:r>
        <w:rPr>
          <w:lang w:val="el-GR"/>
        </w:rPr>
        <w:t xml:space="preserve"> </w:t>
      </w:r>
      <w:r>
        <w:rPr>
          <w:lang w:val="el-GR"/>
        </w:rPr>
        <w:fldChar w:fldCharType="begin"/>
      </w:r>
      <w:r>
        <w:rPr>
          <w:lang w:val="el-GR"/>
        </w:rPr>
        <w:instrText xml:space="preserve"> REF _Ref55388072 \r \h </w:instrText>
      </w:r>
      <w:r>
        <w:rPr>
          <w:lang w:val="el-GR"/>
        </w:rPr>
      </w:r>
      <w:r>
        <w:rPr>
          <w:lang w:val="el-GR"/>
        </w:rPr>
        <w:fldChar w:fldCharType="separate"/>
      </w:r>
      <w:r w:rsidR="00693CB6">
        <w:rPr>
          <w:lang w:val="el-GR"/>
        </w:rPr>
        <w:t>7.3.3</w:t>
      </w:r>
      <w:r>
        <w:rPr>
          <w:lang w:val="el-GR"/>
        </w:rPr>
        <w:fldChar w:fldCharType="end"/>
      </w:r>
      <w:r>
        <w:rPr>
          <w:lang w:val="el-GR"/>
        </w:rPr>
        <w:t xml:space="preserve"> </w:t>
      </w:r>
      <w:r>
        <w:rPr>
          <w:lang w:val="el-GR"/>
        </w:rPr>
        <w:fldChar w:fldCharType="begin"/>
      </w:r>
      <w:r>
        <w:rPr>
          <w:lang w:val="el-GR"/>
        </w:rPr>
        <w:instrText xml:space="preserve"> REF _Ref55388072 \h </w:instrText>
      </w:r>
      <w:r>
        <w:rPr>
          <w:lang w:val="el-GR"/>
        </w:rPr>
      </w:r>
      <w:r>
        <w:rPr>
          <w:lang w:val="el-GR"/>
        </w:rPr>
        <w:fldChar w:fldCharType="separate"/>
      </w:r>
      <w:r w:rsidR="00693CB6" w:rsidRPr="00EF2204">
        <w:rPr>
          <w:rFonts w:eastAsia="SimSun"/>
          <w:lang w:val="el-GR"/>
        </w:rPr>
        <w:t xml:space="preserve">Τήρηση Εγγυημένου Επιπέδου Υπηρεσιών </w:t>
      </w:r>
      <w:r w:rsidR="00693CB6">
        <w:rPr>
          <w:rFonts w:eastAsia="SimSun"/>
          <w:lang w:val="el-GR"/>
        </w:rPr>
        <w:t>–</w:t>
      </w:r>
      <w:r w:rsidR="00693CB6" w:rsidRPr="00EF2204">
        <w:rPr>
          <w:rFonts w:eastAsia="SimSun"/>
          <w:lang w:val="el-GR"/>
        </w:rPr>
        <w:t xml:space="preserve"> Ρήτρες</w:t>
      </w:r>
      <w:r>
        <w:rPr>
          <w:lang w:val="el-GR"/>
        </w:rPr>
        <w:fldChar w:fldCharType="end"/>
      </w:r>
      <w:r w:rsidRPr="00274B25">
        <w:rPr>
          <w:lang w:val="el-GR"/>
        </w:rPr>
        <w:t xml:space="preserve">) και είναι αυτές που περιγράφονται στην παρ. </w:t>
      </w:r>
      <w:r w:rsidRPr="00274B25">
        <w:rPr>
          <w:lang w:val="el-GR"/>
        </w:rPr>
        <w:fldChar w:fldCharType="begin"/>
      </w:r>
      <w:r w:rsidRPr="00274B25">
        <w:rPr>
          <w:lang w:val="el-GR"/>
        </w:rPr>
        <w:instrText xml:space="preserve"> REF _Ref236033114 \r \h  \* MERGEFORMAT </w:instrText>
      </w:r>
      <w:r w:rsidRPr="00274B25">
        <w:rPr>
          <w:lang w:val="el-GR"/>
        </w:rPr>
      </w:r>
      <w:r w:rsidRPr="00274B25">
        <w:rPr>
          <w:lang w:val="el-GR"/>
        </w:rPr>
        <w:fldChar w:fldCharType="separate"/>
      </w:r>
      <w:r w:rsidR="00693CB6">
        <w:rPr>
          <w:lang w:val="el-GR"/>
        </w:rPr>
        <w:t>7.3.2</w:t>
      </w:r>
      <w:r w:rsidRPr="00274B25">
        <w:rPr>
          <w:lang w:val="el-GR"/>
        </w:rPr>
        <w:fldChar w:fldCharType="end"/>
      </w:r>
      <w:r>
        <w:rPr>
          <w:lang w:val="el-GR"/>
        </w:rPr>
        <w:t xml:space="preserve"> </w:t>
      </w:r>
      <w:r w:rsidRPr="00274B25">
        <w:rPr>
          <w:lang w:val="el-GR"/>
        </w:rPr>
        <w:fldChar w:fldCharType="begin"/>
      </w:r>
      <w:r w:rsidRPr="00274B25">
        <w:rPr>
          <w:lang w:val="el-GR"/>
        </w:rPr>
        <w:instrText xml:space="preserve"> REF _Ref236033114 \h  \* MERGEFORMAT </w:instrText>
      </w:r>
      <w:r w:rsidRPr="00274B25">
        <w:rPr>
          <w:lang w:val="el-GR"/>
        </w:rPr>
      </w:r>
      <w:r w:rsidRPr="00274B25">
        <w:rPr>
          <w:lang w:val="el-GR"/>
        </w:rPr>
        <w:fldChar w:fldCharType="separate"/>
      </w:r>
      <w:r w:rsidR="00693CB6" w:rsidRPr="00693CB6">
        <w:rPr>
          <w:lang w:val="el-GR"/>
        </w:rPr>
        <w:t>Υπηρεσίες Περιόδου Συντήρησης</w:t>
      </w:r>
      <w:r w:rsidRPr="00274B25">
        <w:rPr>
          <w:lang w:val="el-GR"/>
        </w:rPr>
        <w:fldChar w:fldCharType="end"/>
      </w:r>
      <w:r w:rsidRPr="00274B25">
        <w:rPr>
          <w:lang w:val="el-GR"/>
        </w:rPr>
        <w:t xml:space="preserve">, αλλά παρέχονται </w:t>
      </w:r>
      <w:r w:rsidRPr="00274B25">
        <w:rPr>
          <w:b/>
          <w:lang w:val="el-GR"/>
        </w:rPr>
        <w:t>δωρεάν</w:t>
      </w:r>
      <w:r w:rsidRPr="00274B25">
        <w:rPr>
          <w:lang w:val="el-GR"/>
        </w:rPr>
        <w:t>.</w:t>
      </w:r>
    </w:p>
    <w:p w14:paraId="426CA240" w14:textId="77777777" w:rsidR="00631888" w:rsidRPr="00274B25" w:rsidRDefault="00631888" w:rsidP="00631888">
      <w:pPr>
        <w:spacing w:before="12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631888" w:rsidRPr="00A57DCF" w14:paraId="7D7B5EB3" w14:textId="77777777" w:rsidTr="003026C0">
        <w:trPr>
          <w:trHeight w:val="113"/>
        </w:trPr>
        <w:tc>
          <w:tcPr>
            <w:tcW w:w="9535" w:type="dxa"/>
            <w:gridSpan w:val="2"/>
            <w:shd w:val="clear" w:color="auto" w:fill="E6E6E6"/>
          </w:tcPr>
          <w:p w14:paraId="5C993B0E" w14:textId="77777777" w:rsidR="00631888" w:rsidRPr="00A57DCF" w:rsidRDefault="00631888" w:rsidP="003026C0">
            <w:pPr>
              <w:spacing w:before="120"/>
              <w:rPr>
                <w:lang w:val="el-GR"/>
              </w:rPr>
            </w:pPr>
            <w:r w:rsidRPr="00A57DCF">
              <w:rPr>
                <w:b/>
                <w:lang w:val="el-GR"/>
              </w:rPr>
              <w:t xml:space="preserve">Περίοδος Εγγύησης </w:t>
            </w:r>
            <w:r w:rsidRPr="00A57DCF">
              <w:rPr>
                <w:lang w:val="el-GR"/>
              </w:rPr>
              <w:t>– Παραδοτέα (ελάχιστα):</w:t>
            </w:r>
          </w:p>
        </w:tc>
      </w:tr>
      <w:tr w:rsidR="00631888" w:rsidRPr="00274B25" w14:paraId="729FB461" w14:textId="77777777" w:rsidTr="003026C0">
        <w:trPr>
          <w:trHeight w:val="390"/>
        </w:trPr>
        <w:tc>
          <w:tcPr>
            <w:tcW w:w="3528" w:type="dxa"/>
            <w:shd w:val="clear" w:color="auto" w:fill="E6E6E6"/>
            <w:vAlign w:val="center"/>
          </w:tcPr>
          <w:p w14:paraId="00ECF856" w14:textId="77777777" w:rsidR="00631888" w:rsidRPr="00274B25" w:rsidRDefault="00631888" w:rsidP="003026C0">
            <w:pPr>
              <w:widowControl w:val="0"/>
              <w:suppressAutoHyphens w:val="0"/>
              <w:spacing w:before="120"/>
              <w:jc w:val="left"/>
              <w:rPr>
                <w:lang w:val="el-GR" w:eastAsia="en-US"/>
              </w:rPr>
            </w:pPr>
            <w:r w:rsidRPr="00274B25">
              <w:rPr>
                <w:lang w:val="el-GR" w:eastAsia="en-US"/>
              </w:rPr>
              <w:t>Τίτλος Παραδοτέου</w:t>
            </w:r>
          </w:p>
        </w:tc>
        <w:tc>
          <w:tcPr>
            <w:tcW w:w="6007" w:type="dxa"/>
            <w:shd w:val="clear" w:color="auto" w:fill="E6E6E6"/>
            <w:vAlign w:val="center"/>
          </w:tcPr>
          <w:p w14:paraId="1DFF9FBC" w14:textId="77777777" w:rsidR="00631888" w:rsidRPr="00274B25" w:rsidRDefault="00631888" w:rsidP="003026C0">
            <w:pPr>
              <w:widowControl w:val="0"/>
              <w:suppressAutoHyphens w:val="0"/>
              <w:spacing w:before="120"/>
              <w:jc w:val="left"/>
              <w:rPr>
                <w:lang w:val="el-GR" w:eastAsia="en-US"/>
              </w:rPr>
            </w:pPr>
            <w:r w:rsidRPr="00274B25">
              <w:rPr>
                <w:lang w:val="el-GR" w:eastAsia="en-US"/>
              </w:rPr>
              <w:t xml:space="preserve">Περιγραφή Παραδοτέου </w:t>
            </w:r>
          </w:p>
        </w:tc>
      </w:tr>
      <w:tr w:rsidR="00631888" w:rsidRPr="00274B25" w14:paraId="49DD2095" w14:textId="77777777" w:rsidTr="003026C0">
        <w:trPr>
          <w:trHeight w:val="390"/>
        </w:trPr>
        <w:tc>
          <w:tcPr>
            <w:tcW w:w="3528" w:type="dxa"/>
          </w:tcPr>
          <w:p w14:paraId="73D7E4B5" w14:textId="77777777" w:rsidR="00631888" w:rsidRPr="00274B25" w:rsidRDefault="00631888" w:rsidP="00474644">
            <w:pPr>
              <w:widowControl w:val="0"/>
              <w:numPr>
                <w:ilvl w:val="0"/>
                <w:numId w:val="34"/>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6007" w:type="dxa"/>
          </w:tcPr>
          <w:p w14:paraId="3C6DF8E7" w14:textId="77777777" w:rsidR="00631888" w:rsidRPr="00274B25" w:rsidRDefault="00631888" w:rsidP="003026C0">
            <w:pPr>
              <w:spacing w:before="120"/>
              <w:rPr>
                <w:lang w:val="el-GR"/>
              </w:rPr>
            </w:pPr>
            <w:r w:rsidRPr="00274B25">
              <w:rPr>
                <w:lang w:val="el-GR"/>
              </w:rPr>
              <w:t>Τεύχος αποτύπωσης υπηρεσιών που θα περιλαμβάνει:</w:t>
            </w:r>
          </w:p>
          <w:p w14:paraId="61F28737" w14:textId="77777777" w:rsidR="00631888" w:rsidRPr="00274B25" w:rsidRDefault="00631888" w:rsidP="00474644">
            <w:pPr>
              <w:pStyle w:val="aff"/>
              <w:numPr>
                <w:ilvl w:val="0"/>
                <w:numId w:val="32"/>
              </w:numPr>
              <w:rPr>
                <w:lang w:val="el-GR"/>
              </w:rPr>
            </w:pPr>
            <w:r w:rsidRPr="00274B25">
              <w:rPr>
                <w:lang w:val="el-GR"/>
              </w:rPr>
              <w:t>Καταγραφή των συμβάντων ενεργειών υποστήριξης στο Σύστημα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που θα διατεθεί στον ανάδοχο.</w:t>
            </w:r>
          </w:p>
          <w:p w14:paraId="303A25E5" w14:textId="77777777" w:rsidR="00631888" w:rsidRPr="00274B25" w:rsidRDefault="00631888" w:rsidP="00474644">
            <w:pPr>
              <w:numPr>
                <w:ilvl w:val="0"/>
                <w:numId w:val="32"/>
              </w:numPr>
              <w:suppressAutoHyphens w:val="0"/>
              <w:spacing w:before="120" w:after="0"/>
              <w:ind w:left="357" w:hanging="357"/>
              <w:rPr>
                <w:lang w:val="el-GR"/>
              </w:rPr>
            </w:pPr>
            <w:r w:rsidRPr="00274B25">
              <w:rPr>
                <w:lang w:val="el-GR"/>
              </w:rPr>
              <w:t>Τεκμηρίωση πρόσθετων προσαρμογών και παραμετροποιήσεων σε λογισμικό και εφαρμογές</w:t>
            </w:r>
          </w:p>
          <w:p w14:paraId="41CC7EA9" w14:textId="77777777" w:rsidR="00631888" w:rsidRPr="00274B25" w:rsidRDefault="00631888" w:rsidP="00474644">
            <w:pPr>
              <w:numPr>
                <w:ilvl w:val="0"/>
                <w:numId w:val="32"/>
              </w:numPr>
              <w:suppressAutoHyphens w:val="0"/>
              <w:spacing w:before="120" w:after="0"/>
              <w:ind w:left="357" w:hanging="357"/>
            </w:pPr>
            <w:proofErr w:type="spellStart"/>
            <w:r w:rsidRPr="00274B25">
              <w:t>Τεκμηρίωση</w:t>
            </w:r>
            <w:proofErr w:type="spellEnd"/>
            <w:r w:rsidRPr="00274B25">
              <w:t xml:space="preserve"> </w:t>
            </w:r>
            <w:proofErr w:type="spellStart"/>
            <w:r w:rsidRPr="00274B25">
              <w:t>σφ</w:t>
            </w:r>
            <w:proofErr w:type="spellEnd"/>
            <w:r w:rsidRPr="00274B25">
              <w:t>αλμάτων</w:t>
            </w:r>
          </w:p>
          <w:p w14:paraId="5D23E346" w14:textId="77777777" w:rsidR="00631888" w:rsidRPr="00274B25" w:rsidRDefault="00631888" w:rsidP="00474644">
            <w:pPr>
              <w:numPr>
                <w:ilvl w:val="0"/>
                <w:numId w:val="32"/>
              </w:numPr>
              <w:suppressAutoHyphens w:val="0"/>
              <w:spacing w:before="120" w:after="0"/>
              <w:ind w:left="357" w:hanging="357"/>
              <w:rPr>
                <w:lang w:val="el-GR"/>
              </w:rPr>
            </w:pPr>
            <w:r w:rsidRPr="00274B25">
              <w:rPr>
                <w:lang w:val="el-GR"/>
              </w:rPr>
              <w:t>Παράδοση αντιτύπων όλων των μεταβολών ή επανεκδόσεων ή τροποποιήσεων των εγχειριδίων έτοιμου λογισμικού και εφαρμογής/</w:t>
            </w:r>
            <w:proofErr w:type="spellStart"/>
            <w:r w:rsidRPr="00274B25">
              <w:rPr>
                <w:lang w:val="el-GR"/>
              </w:rPr>
              <w:t>ών</w:t>
            </w:r>
            <w:proofErr w:type="spellEnd"/>
          </w:p>
          <w:p w14:paraId="44D2D204" w14:textId="77777777" w:rsidR="00631888" w:rsidRPr="00274B25" w:rsidRDefault="00631888" w:rsidP="00474644">
            <w:pPr>
              <w:numPr>
                <w:ilvl w:val="0"/>
                <w:numId w:val="32"/>
              </w:numPr>
              <w:suppressAutoHyphens w:val="0"/>
              <w:spacing w:before="120" w:after="0"/>
              <w:ind w:left="357" w:hanging="357"/>
              <w:rPr>
                <w:lang w:val="el-GR"/>
              </w:rPr>
            </w:pPr>
            <w:r w:rsidRPr="00274B25">
              <w:rPr>
                <w:lang w:val="el-GR"/>
              </w:rPr>
              <w:t>Τεκμηρίωση εγκαταστάσεων νέων εκδόσεων έτοιμου λογισμικού και εφαρμογής/</w:t>
            </w:r>
            <w:proofErr w:type="spellStart"/>
            <w:r w:rsidRPr="00274B25">
              <w:rPr>
                <w:lang w:val="el-GR"/>
              </w:rPr>
              <w:t>ών</w:t>
            </w:r>
            <w:proofErr w:type="spellEnd"/>
          </w:p>
          <w:p w14:paraId="66CFB845" w14:textId="77777777" w:rsidR="00631888" w:rsidRPr="00274B25" w:rsidRDefault="00631888" w:rsidP="00474644">
            <w:pPr>
              <w:numPr>
                <w:ilvl w:val="0"/>
                <w:numId w:val="32"/>
              </w:numPr>
              <w:suppressAutoHyphens w:val="0"/>
              <w:spacing w:before="120" w:after="0"/>
              <w:ind w:left="357" w:hanging="357"/>
            </w:pPr>
            <w:proofErr w:type="spellStart"/>
            <w:r w:rsidRPr="00274B25">
              <w:t>Έκθεση</w:t>
            </w:r>
            <w:proofErr w:type="spellEnd"/>
            <w:r w:rsidRPr="00274B25">
              <w:t xml:space="preserve"> α</w:t>
            </w:r>
            <w:proofErr w:type="spellStart"/>
            <w:r w:rsidRPr="00274B25">
              <w:t>ξιολόγησης</w:t>
            </w:r>
            <w:proofErr w:type="spellEnd"/>
            <w:r w:rsidRPr="00274B25">
              <w:t xml:space="preserve"> </w:t>
            </w:r>
            <w:proofErr w:type="spellStart"/>
            <w:r w:rsidRPr="00274B25">
              <w:t>Περιόδου</w:t>
            </w:r>
            <w:proofErr w:type="spellEnd"/>
            <w:r w:rsidRPr="00274B25">
              <w:t xml:space="preserve"> </w:t>
            </w:r>
          </w:p>
        </w:tc>
      </w:tr>
    </w:tbl>
    <w:p w14:paraId="4337D516" w14:textId="77777777" w:rsidR="00631888" w:rsidRPr="00274B25" w:rsidRDefault="00631888" w:rsidP="00631888">
      <w:pPr>
        <w:spacing w:before="120"/>
        <w:rPr>
          <w:highlight w:val="magenta"/>
        </w:rPr>
      </w:pPr>
    </w:p>
    <w:p w14:paraId="4FF6887B" w14:textId="77777777" w:rsidR="00631888" w:rsidRPr="006404B9" w:rsidRDefault="00631888" w:rsidP="003E4E8C">
      <w:pPr>
        <w:pStyle w:val="5"/>
        <w:numPr>
          <w:ilvl w:val="0"/>
          <w:numId w:val="29"/>
        </w:numPr>
        <w:tabs>
          <w:tab w:val="num" w:pos="810"/>
        </w:tabs>
        <w:ind w:left="900" w:hanging="270"/>
        <w:rPr>
          <w:rFonts w:eastAsia="SimSun" w:cs="Tahoma"/>
          <w:lang w:val="el-GR"/>
        </w:rPr>
      </w:pPr>
      <w:bookmarkStart w:id="679" w:name="_Toc104101556"/>
      <w:bookmarkStart w:id="680" w:name="_Toc104101731"/>
      <w:bookmarkStart w:id="681" w:name="_Toc104101906"/>
      <w:bookmarkStart w:id="682" w:name="_Toc104102081"/>
      <w:bookmarkStart w:id="683" w:name="_Toc104100343"/>
      <w:bookmarkStart w:id="684" w:name="_Toc104100516"/>
      <w:bookmarkStart w:id="685" w:name="_Toc104100689"/>
      <w:bookmarkStart w:id="686" w:name="_Toc104100862"/>
      <w:bookmarkStart w:id="687" w:name="_Toc104101035"/>
      <w:bookmarkStart w:id="688" w:name="_Toc104101210"/>
      <w:bookmarkStart w:id="689" w:name="_Toc104101384"/>
      <w:bookmarkStart w:id="690" w:name="_Toc104101558"/>
      <w:bookmarkStart w:id="691" w:name="_Toc104101733"/>
      <w:bookmarkStart w:id="692" w:name="_Toc104101908"/>
      <w:bookmarkStart w:id="693" w:name="_Toc104102083"/>
      <w:bookmarkStart w:id="694" w:name="_Toc104101560"/>
      <w:bookmarkStart w:id="695" w:name="_Toc104101735"/>
      <w:bookmarkStart w:id="696" w:name="_Toc104101910"/>
      <w:bookmarkStart w:id="697" w:name="_Toc104102085"/>
      <w:bookmarkStart w:id="698" w:name="_Ref236033114"/>
      <w:bookmarkStart w:id="699" w:name="_Ref236033117"/>
      <w:bookmarkStart w:id="700" w:name="_Toc326758130"/>
      <w:bookmarkStart w:id="701" w:name="_Toc336003295"/>
      <w:bookmarkStart w:id="702" w:name="_Toc373144221"/>
      <w:bookmarkStart w:id="703" w:name="_Toc45706995"/>
      <w:bookmarkStart w:id="704" w:name="_Toc46478280"/>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r w:rsidRPr="006404B9">
        <w:rPr>
          <w:rFonts w:eastAsia="SimSun" w:cs="Tahoma"/>
          <w:lang w:val="el-GR"/>
        </w:rPr>
        <w:t>Υπηρεσίες Περιόδου Συντήρησης</w:t>
      </w:r>
      <w:bookmarkEnd w:id="698"/>
      <w:bookmarkEnd w:id="699"/>
      <w:bookmarkEnd w:id="700"/>
      <w:bookmarkEnd w:id="701"/>
      <w:bookmarkEnd w:id="702"/>
      <w:bookmarkEnd w:id="703"/>
      <w:bookmarkEnd w:id="704"/>
    </w:p>
    <w:p w14:paraId="3FDEA835" w14:textId="77777777" w:rsidR="00631888" w:rsidRPr="00274B25" w:rsidRDefault="00631888" w:rsidP="00631888">
      <w:pPr>
        <w:spacing w:before="120"/>
        <w:rPr>
          <w:lang w:val="el-GR"/>
        </w:rPr>
      </w:pPr>
      <w:r w:rsidRPr="00274B25">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31888" w:rsidRPr="00274B25" w14:paraId="28A83213" w14:textId="77777777" w:rsidTr="003026C0">
        <w:tc>
          <w:tcPr>
            <w:tcW w:w="9828" w:type="dxa"/>
            <w:shd w:val="clear" w:color="auto" w:fill="auto"/>
          </w:tcPr>
          <w:p w14:paraId="5BE7C4B5" w14:textId="77777777" w:rsidR="00631888" w:rsidRPr="00274B25" w:rsidRDefault="00631888" w:rsidP="003026C0">
            <w:pPr>
              <w:spacing w:before="120" w:after="60"/>
              <w:rPr>
                <w:b/>
                <w:u w:val="single"/>
                <w:lang w:val="el-GR"/>
              </w:rPr>
            </w:pPr>
            <w:r w:rsidRPr="00274B25">
              <w:rPr>
                <w:b/>
                <w:u w:val="single"/>
                <w:lang w:val="el-GR"/>
              </w:rPr>
              <w:t>ΑΝΤΙΚΕΙΜΕΝΟ / ΠΕΡΙΕΧΟΜΕΝΟ ΠΕΡΙΟΔΟΥ:</w:t>
            </w:r>
          </w:p>
          <w:p w14:paraId="65722A38" w14:textId="77777777" w:rsidR="00631888" w:rsidRPr="00274B25" w:rsidRDefault="00631888" w:rsidP="003026C0">
            <w:pPr>
              <w:shd w:val="clear" w:color="auto" w:fill="FFFFFF"/>
              <w:spacing w:before="120" w:after="60"/>
              <w:rPr>
                <w:b/>
                <w:u w:val="single"/>
                <w:lang w:val="el-GR"/>
              </w:rPr>
            </w:pPr>
            <w:r w:rsidRPr="00274B25">
              <w:rPr>
                <w:b/>
                <w:lang w:val="el-GR"/>
              </w:rPr>
              <w:lastRenderedPageBreak/>
              <w:t xml:space="preserve">ΣΥΝΤΗΡΗΣΗ ΕΤΟΙΜΟΥ ΛΟΓΙΣΜΙΚΟΥ ή ΑΛΛΟΥ ΛΟΓΙΣΜΙΚΟΥ εφόσον έχει παραδοθεί στο πλαίσιο της παρούσας </w:t>
            </w:r>
          </w:p>
          <w:p w14:paraId="67CA97B5" w14:textId="77777777" w:rsidR="00631888" w:rsidRPr="00274B25" w:rsidRDefault="00631888" w:rsidP="00474644">
            <w:pPr>
              <w:numPr>
                <w:ilvl w:val="0"/>
                <w:numId w:val="31"/>
              </w:numPr>
              <w:suppressAutoHyphens w:val="0"/>
              <w:spacing w:before="120"/>
              <w:rPr>
                <w:lang w:val="el-GR"/>
              </w:rPr>
            </w:pPr>
            <w:r w:rsidRPr="00274B25">
              <w:rPr>
                <w:lang w:val="el-GR"/>
              </w:rPr>
              <w:t xml:space="preserve">Διασφάλιση καλής λειτουργίας έτοιμου λογισμικού. </w:t>
            </w:r>
          </w:p>
          <w:p w14:paraId="622AF423" w14:textId="5727B307" w:rsidR="00631888" w:rsidRPr="00274B25" w:rsidRDefault="00631888" w:rsidP="00474644">
            <w:pPr>
              <w:numPr>
                <w:ilvl w:val="0"/>
                <w:numId w:val="31"/>
              </w:numPr>
              <w:suppressAutoHyphens w:val="0"/>
              <w:spacing w:beforeLines="60" w:before="144" w:after="0"/>
              <w:rPr>
                <w:lang w:val="el-GR"/>
              </w:rPr>
            </w:pPr>
            <w:r w:rsidRPr="00274B2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EF2204">
              <w:rPr>
                <w:b/>
                <w:bCs/>
              </w:rPr>
              <w:fldChar w:fldCharType="begin"/>
            </w:r>
            <w:r w:rsidRPr="00EF2204">
              <w:rPr>
                <w:b/>
                <w:bCs/>
                <w:lang w:val="el-GR"/>
              </w:rPr>
              <w:instrText xml:space="preserve"> REF _Ref55388072 \r \h </w:instrText>
            </w:r>
            <w:r w:rsidRPr="006404B9">
              <w:rPr>
                <w:b/>
                <w:bCs/>
                <w:lang w:val="el-GR"/>
              </w:rPr>
              <w:instrText xml:space="preserve"> \* </w:instrText>
            </w:r>
            <w:r>
              <w:rPr>
                <w:b/>
                <w:bCs/>
              </w:rPr>
              <w:instrText>MERGEFORMAT</w:instrText>
            </w:r>
            <w:r w:rsidRPr="006404B9">
              <w:rPr>
                <w:b/>
                <w:bCs/>
                <w:lang w:val="el-GR"/>
              </w:rPr>
              <w:instrText xml:space="preserve"> </w:instrText>
            </w:r>
            <w:r w:rsidRPr="00EF2204">
              <w:rPr>
                <w:b/>
                <w:bCs/>
              </w:rPr>
            </w:r>
            <w:r w:rsidRPr="00EF2204">
              <w:rPr>
                <w:b/>
                <w:bCs/>
              </w:rPr>
              <w:fldChar w:fldCharType="separate"/>
            </w:r>
            <w:r w:rsidR="00693CB6">
              <w:rPr>
                <w:b/>
                <w:bCs/>
                <w:lang w:val="el-GR"/>
              </w:rPr>
              <w:t>7.3.3</w:t>
            </w:r>
            <w:r w:rsidRPr="00EF2204">
              <w:rPr>
                <w:b/>
                <w:bCs/>
              </w:rPr>
              <w:fldChar w:fldCharType="end"/>
            </w:r>
            <w:r w:rsidRPr="00274B25">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88655F">
              <w:rPr>
                <w:b/>
                <w:bCs/>
                <w:lang w:val="el-GR"/>
              </w:rPr>
              <w:fldChar w:fldCharType="begin"/>
            </w:r>
            <w:r w:rsidRPr="00EF2204">
              <w:rPr>
                <w:b/>
                <w:bCs/>
                <w:lang w:val="el-GR"/>
              </w:rPr>
              <w:instrText xml:space="preserve"> REF _Ref55388072 \r \h  \* MERGEFORMAT </w:instrText>
            </w:r>
            <w:r w:rsidRPr="0088655F">
              <w:rPr>
                <w:b/>
                <w:bCs/>
                <w:lang w:val="el-GR"/>
              </w:rPr>
            </w:r>
            <w:r w:rsidRPr="0088655F">
              <w:rPr>
                <w:b/>
                <w:bCs/>
                <w:lang w:val="el-GR"/>
              </w:rPr>
              <w:fldChar w:fldCharType="separate"/>
            </w:r>
            <w:r w:rsidR="00693CB6">
              <w:rPr>
                <w:b/>
                <w:bCs/>
                <w:lang w:val="el-GR"/>
              </w:rPr>
              <w:t>7.3.3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EF2204">
              <w:rPr>
                <w:b/>
                <w:bCs/>
                <w:lang w:val="el-GR"/>
              </w:rPr>
              <w:instrText xml:space="preserve"> \* MERGEFORMAT </w:instrText>
            </w:r>
            <w:r w:rsidRPr="0088655F">
              <w:rPr>
                <w:b/>
                <w:bCs/>
                <w:lang w:val="el-GR"/>
              </w:rPr>
            </w:r>
            <w:r w:rsidRPr="0088655F">
              <w:rPr>
                <w:b/>
                <w:bCs/>
                <w:lang w:val="el-GR"/>
              </w:rPr>
              <w:fldChar w:fldCharType="separate"/>
            </w:r>
            <w:r w:rsidR="00693CB6" w:rsidRPr="00693CB6">
              <w:rPr>
                <w:rFonts w:eastAsia="SimSun"/>
                <w:b/>
                <w:bCs/>
                <w:lang w:val="el-GR"/>
              </w:rPr>
              <w:t>Τήρηση Εγγυημένου Επιπέδου Υπηρεσιών – Ρήτρες</w:t>
            </w:r>
            <w:r w:rsidRPr="0088655F">
              <w:rPr>
                <w:b/>
                <w:bCs/>
                <w:lang w:val="el-GR"/>
              </w:rPr>
              <w:fldChar w:fldCharType="end"/>
            </w:r>
            <w:r w:rsidRPr="00274B25">
              <w:rPr>
                <w:lang w:val="el-GR"/>
              </w:rPr>
              <w:t>, επιβάλλονται οι προβλεπόμενες ρήτρες.</w:t>
            </w:r>
          </w:p>
          <w:p w14:paraId="24E4C672" w14:textId="77777777" w:rsidR="00631888" w:rsidRPr="00274B25" w:rsidRDefault="00631888" w:rsidP="00474644">
            <w:pPr>
              <w:numPr>
                <w:ilvl w:val="0"/>
                <w:numId w:val="31"/>
              </w:numPr>
              <w:suppressAutoHyphens w:val="0"/>
              <w:spacing w:beforeLines="60" w:before="144" w:after="0"/>
              <w:rPr>
                <w:lang w:val="el-GR"/>
              </w:rPr>
            </w:pPr>
            <w:r w:rsidRPr="00274B25">
              <w:rPr>
                <w:lang w:val="el-GR"/>
              </w:rPr>
              <w:t xml:space="preserve">Βελτιστοποιήσεις στη δομή της βάσης, έτσι ώστε να εξασφαλίζεται η βέλτιστη απόδοση του συστήματος. </w:t>
            </w:r>
          </w:p>
          <w:p w14:paraId="779DD42F" w14:textId="77777777" w:rsidR="00631888" w:rsidRPr="00274B25" w:rsidRDefault="00631888" w:rsidP="00474644">
            <w:pPr>
              <w:numPr>
                <w:ilvl w:val="0"/>
                <w:numId w:val="31"/>
              </w:numPr>
              <w:suppressAutoHyphens w:val="0"/>
              <w:spacing w:beforeLines="60" w:before="144" w:after="0"/>
              <w:rPr>
                <w:lang w:val="el-GR"/>
              </w:rPr>
            </w:pPr>
            <w:r w:rsidRPr="00274B25">
              <w:rPr>
                <w:lang w:val="el-GR"/>
              </w:rPr>
              <w:t xml:space="preserve">Παράδοση – εγκατάσταση τυχόν βελτιωτικών εκδόσεων λογισμικού, μετά από έγκριση της ΕΠΕ. </w:t>
            </w:r>
          </w:p>
          <w:p w14:paraId="7CE207EE" w14:textId="77777777" w:rsidR="00631888" w:rsidRPr="00274B25" w:rsidRDefault="00631888" w:rsidP="00474644">
            <w:pPr>
              <w:numPr>
                <w:ilvl w:val="0"/>
                <w:numId w:val="31"/>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xml:space="preserve">, </w:t>
            </w:r>
            <w:proofErr w:type="spellStart"/>
            <w:r w:rsidRPr="00274B25">
              <w:rPr>
                <w:lang w:val="el-GR"/>
              </w:rPr>
              <w:t>διεπαφών</w:t>
            </w:r>
            <w:proofErr w:type="spellEnd"/>
            <w:r w:rsidRPr="00274B25">
              <w:rPr>
                <w:lang w:val="el-GR"/>
              </w:rPr>
              <w:t xml:space="preserve"> με άλλα συστήματα, κ.λπ., με τις βελτιωτικές εκδόσεις.</w:t>
            </w:r>
          </w:p>
          <w:p w14:paraId="06573538" w14:textId="77777777" w:rsidR="00631888" w:rsidRPr="00274B25" w:rsidRDefault="00631888" w:rsidP="00474644">
            <w:pPr>
              <w:numPr>
                <w:ilvl w:val="0"/>
                <w:numId w:val="31"/>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λογισμικού.</w:t>
            </w:r>
          </w:p>
          <w:p w14:paraId="5AA14D47" w14:textId="77777777" w:rsidR="00631888" w:rsidRPr="00274B25" w:rsidRDefault="00631888" w:rsidP="00474644">
            <w:pPr>
              <w:numPr>
                <w:ilvl w:val="0"/>
                <w:numId w:val="31"/>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791E95E0" w14:textId="77777777" w:rsidR="00631888" w:rsidRPr="00274B25" w:rsidRDefault="00631888" w:rsidP="003026C0">
            <w:pPr>
              <w:spacing w:before="120" w:after="0"/>
              <w:rPr>
                <w:lang w:val="el-GR"/>
              </w:rPr>
            </w:pPr>
          </w:p>
          <w:p w14:paraId="2568A099" w14:textId="77777777" w:rsidR="00631888" w:rsidRPr="00274B25" w:rsidRDefault="00631888" w:rsidP="003026C0">
            <w:pPr>
              <w:spacing w:before="120" w:after="60"/>
              <w:rPr>
                <w:b/>
                <w:u w:val="single"/>
              </w:rPr>
            </w:pPr>
            <w:r w:rsidRPr="00274B25">
              <w:rPr>
                <w:b/>
              </w:rPr>
              <w:t>ΣΥΝΤΗΡΗΣΗ ΕΦΑΡΜΟΓΗΣ/ΩΝ</w:t>
            </w:r>
          </w:p>
          <w:p w14:paraId="39E5C88D" w14:textId="77777777" w:rsidR="00631888" w:rsidRPr="00274B25" w:rsidRDefault="00631888" w:rsidP="00474644">
            <w:pPr>
              <w:numPr>
                <w:ilvl w:val="0"/>
                <w:numId w:val="36"/>
              </w:numPr>
              <w:suppressAutoHyphens w:val="0"/>
              <w:spacing w:before="120"/>
              <w:rPr>
                <w:lang w:val="el-GR"/>
              </w:rPr>
            </w:pPr>
            <w:r w:rsidRPr="00274B25">
              <w:rPr>
                <w:lang w:val="el-GR"/>
              </w:rPr>
              <w:t>Διασφάλιση καλής λειτουργίας εφαρμογής/</w:t>
            </w:r>
            <w:proofErr w:type="spellStart"/>
            <w:r w:rsidRPr="00274B25">
              <w:rPr>
                <w:lang w:val="el-GR"/>
              </w:rPr>
              <w:t>ών</w:t>
            </w:r>
            <w:proofErr w:type="spellEnd"/>
            <w:r w:rsidRPr="00274B25">
              <w:rPr>
                <w:lang w:val="el-GR"/>
              </w:rPr>
              <w:t xml:space="preserve">. </w:t>
            </w:r>
          </w:p>
          <w:p w14:paraId="3F4BA130" w14:textId="39025BBF" w:rsidR="00631888" w:rsidRPr="00274B25" w:rsidRDefault="00631888" w:rsidP="00474644">
            <w:pPr>
              <w:numPr>
                <w:ilvl w:val="0"/>
                <w:numId w:val="36"/>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της/ων εφαρμογής/</w:t>
            </w:r>
            <w:proofErr w:type="spellStart"/>
            <w:r w:rsidRPr="00274B25">
              <w:rPr>
                <w:lang w:val="el-GR"/>
              </w:rPr>
              <w:t>ών</w:t>
            </w:r>
            <w:proofErr w:type="spellEnd"/>
            <w:r w:rsidRPr="00274B25">
              <w:rPr>
                <w:lang w:val="el-GR"/>
              </w:rPr>
              <w:t>.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693CB6">
              <w:rPr>
                <w:b/>
                <w:bCs/>
                <w:lang w:val="el-GR"/>
              </w:rPr>
              <w:t>7.3.3</w:t>
            </w:r>
            <w:r w:rsidRPr="0088655F">
              <w:rPr>
                <w:b/>
                <w:bCs/>
                <w:lang w:val="el-GR"/>
              </w:rPr>
              <w:fldChar w:fldCharType="end"/>
            </w:r>
            <w:r w:rsidRPr="0088655F">
              <w:rPr>
                <w:b/>
                <w:bCs/>
                <w:lang w:val="el-GR"/>
              </w:rPr>
              <w:t xml:space="preserve"> </w:t>
            </w:r>
            <w:r w:rsidRPr="00274B2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693CB6">
              <w:rPr>
                <w:b/>
                <w:bCs/>
                <w:lang w:val="el-GR"/>
              </w:rPr>
              <w:t>7.3.3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6E6191">
              <w:rPr>
                <w:b/>
                <w:bCs/>
                <w:lang w:val="el-GR"/>
              </w:rPr>
              <w:instrText xml:space="preserve"> \* MERGEFORMAT </w:instrText>
            </w:r>
            <w:r w:rsidRPr="0088655F">
              <w:rPr>
                <w:b/>
                <w:bCs/>
                <w:lang w:val="el-GR"/>
              </w:rPr>
            </w:r>
            <w:r w:rsidRPr="0088655F">
              <w:rPr>
                <w:b/>
                <w:bCs/>
                <w:lang w:val="el-GR"/>
              </w:rPr>
              <w:fldChar w:fldCharType="separate"/>
            </w:r>
            <w:r w:rsidR="00693CB6" w:rsidRPr="00693CB6">
              <w:rPr>
                <w:rFonts w:eastAsia="SimSun"/>
                <w:b/>
                <w:bCs/>
                <w:lang w:val="el-GR"/>
              </w:rPr>
              <w:t>Τήρηση Εγγυημένου Επιπέδου Υπηρεσιών – Ρήτρες</w:t>
            </w:r>
            <w:r w:rsidRPr="0088655F">
              <w:rPr>
                <w:b/>
                <w:bCs/>
                <w:lang w:val="el-GR"/>
              </w:rPr>
              <w:fldChar w:fldCharType="end"/>
            </w:r>
            <w:r w:rsidRPr="00274B25">
              <w:rPr>
                <w:b/>
                <w:lang w:val="el-GR"/>
              </w:rPr>
              <w:t xml:space="preserve"> </w:t>
            </w:r>
            <w:r w:rsidRPr="00274B25">
              <w:rPr>
                <w:lang w:val="el-GR"/>
              </w:rPr>
              <w:t>επιβάλλονται οι προβλεπόμενες ρήτρες.</w:t>
            </w:r>
          </w:p>
          <w:p w14:paraId="537391B7" w14:textId="77777777" w:rsidR="00631888" w:rsidRPr="00274B25" w:rsidRDefault="00631888" w:rsidP="00474644">
            <w:pPr>
              <w:numPr>
                <w:ilvl w:val="0"/>
                <w:numId w:val="36"/>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13AA0D2C" w14:textId="77777777" w:rsidR="00631888" w:rsidRPr="00274B25" w:rsidRDefault="00631888" w:rsidP="00474644">
            <w:pPr>
              <w:numPr>
                <w:ilvl w:val="0"/>
                <w:numId w:val="36"/>
              </w:numPr>
              <w:suppressAutoHyphens w:val="0"/>
              <w:spacing w:beforeLines="60" w:before="144" w:after="0"/>
              <w:rPr>
                <w:lang w:val="el-GR"/>
              </w:rPr>
            </w:pPr>
            <w:r w:rsidRPr="00274B25">
              <w:rPr>
                <w:lang w:val="el-GR"/>
              </w:rPr>
              <w:t>Παράδοση – εγκατάσταση τυχόν νέων εκδόσεων των εφαρμογών, μετά από έγκριση της ΕΠΕ.</w:t>
            </w:r>
          </w:p>
          <w:p w14:paraId="7DC815D7" w14:textId="77777777" w:rsidR="00631888" w:rsidRPr="00274B25" w:rsidRDefault="00631888" w:rsidP="00474644">
            <w:pPr>
              <w:numPr>
                <w:ilvl w:val="0"/>
                <w:numId w:val="36"/>
              </w:numPr>
              <w:suppressAutoHyphens w:val="0"/>
              <w:spacing w:beforeLines="60" w:before="144" w:after="0"/>
              <w:rPr>
                <w:lang w:val="el-GR"/>
              </w:rPr>
            </w:pPr>
            <w:r w:rsidRPr="00274B2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7FFAD688" w14:textId="77777777" w:rsidR="00631888" w:rsidRPr="00274B25" w:rsidRDefault="00631888" w:rsidP="00474644">
            <w:pPr>
              <w:numPr>
                <w:ilvl w:val="0"/>
                <w:numId w:val="36"/>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5505224E" w14:textId="77777777" w:rsidR="00631888" w:rsidRPr="00274B25" w:rsidRDefault="00631888" w:rsidP="00474644">
            <w:pPr>
              <w:numPr>
                <w:ilvl w:val="0"/>
                <w:numId w:val="36"/>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xml:space="preserve">, </w:t>
            </w:r>
            <w:proofErr w:type="spellStart"/>
            <w:r w:rsidRPr="00274B25">
              <w:rPr>
                <w:lang w:val="el-GR"/>
              </w:rPr>
              <w:t>διεπαφών</w:t>
            </w:r>
            <w:proofErr w:type="spellEnd"/>
            <w:r w:rsidRPr="00274B25">
              <w:rPr>
                <w:lang w:val="el-GR"/>
              </w:rPr>
              <w:t xml:space="preserve"> με άλλα συστήματα, κ.λπ., με τις νεότερες εκδόσεις.</w:t>
            </w:r>
          </w:p>
          <w:p w14:paraId="4101F0C3" w14:textId="77777777" w:rsidR="00631888" w:rsidRPr="00274B25" w:rsidRDefault="00631888" w:rsidP="00474644">
            <w:pPr>
              <w:numPr>
                <w:ilvl w:val="0"/>
                <w:numId w:val="36"/>
              </w:numPr>
              <w:suppressAutoHyphens w:val="0"/>
              <w:spacing w:beforeLines="60" w:before="144" w:after="0"/>
              <w:rPr>
                <w:lang w:val="el-GR"/>
              </w:rPr>
            </w:pPr>
            <w:r w:rsidRPr="00274B25">
              <w:rPr>
                <w:lang w:val="el-GR"/>
              </w:rPr>
              <w:lastRenderedPageBreak/>
              <w:t>Παράδοση αντιτύπων όλων των μεταβολών ή των επανεκδόσεων ή τροποποιήσεων των εγχειριδίων εφαρμογής/</w:t>
            </w:r>
            <w:proofErr w:type="spellStart"/>
            <w:r w:rsidRPr="00274B25">
              <w:rPr>
                <w:lang w:val="el-GR"/>
              </w:rPr>
              <w:t>ών</w:t>
            </w:r>
            <w:proofErr w:type="spellEnd"/>
            <w:r w:rsidRPr="00274B25">
              <w:rPr>
                <w:lang w:val="el-GR"/>
              </w:rPr>
              <w:t>.</w:t>
            </w:r>
          </w:p>
          <w:p w14:paraId="027E4E4C" w14:textId="77777777" w:rsidR="00631888" w:rsidRPr="00274B25" w:rsidRDefault="00631888" w:rsidP="00474644">
            <w:pPr>
              <w:numPr>
                <w:ilvl w:val="0"/>
                <w:numId w:val="36"/>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428E6AD6" w14:textId="77777777" w:rsidR="00631888" w:rsidRPr="00274B25" w:rsidRDefault="00631888" w:rsidP="003026C0">
            <w:pPr>
              <w:shd w:val="clear" w:color="auto" w:fill="FFFFFF"/>
              <w:spacing w:before="120" w:after="0"/>
              <w:rPr>
                <w:lang w:val="el-GR"/>
              </w:rPr>
            </w:pPr>
          </w:p>
          <w:p w14:paraId="6CA57A8B" w14:textId="77777777" w:rsidR="00631888" w:rsidRPr="00274B25" w:rsidRDefault="00631888" w:rsidP="003026C0">
            <w:pPr>
              <w:spacing w:before="120" w:after="60"/>
              <w:rPr>
                <w:b/>
                <w:u w:val="single"/>
              </w:rPr>
            </w:pPr>
            <w:r w:rsidRPr="00274B25">
              <w:rPr>
                <w:b/>
              </w:rPr>
              <w:t xml:space="preserve">ΥΠΗΡΕΣΙΕΣ/ΤΕΧΝΙΚΗ ΥΠΟΣΤΗΡΙΞΗ </w:t>
            </w:r>
          </w:p>
          <w:p w14:paraId="235B1F6F" w14:textId="77777777" w:rsidR="00631888" w:rsidRPr="00274B25" w:rsidRDefault="00631888" w:rsidP="00474644">
            <w:pPr>
              <w:numPr>
                <w:ilvl w:val="0"/>
                <w:numId w:val="35"/>
              </w:numPr>
              <w:suppressAutoHyphens w:val="0"/>
              <w:spacing w:before="120"/>
              <w:rPr>
                <w:lang w:val="el-GR"/>
              </w:rPr>
            </w:pPr>
            <w:r w:rsidRPr="00274B25">
              <w:rPr>
                <w:lang w:val="el-GR"/>
              </w:rPr>
              <w:t>Υπηρεσίες</w:t>
            </w:r>
            <w:r w:rsidRPr="00274B25">
              <w:rPr>
                <w:lang w:val="en-US"/>
              </w:rPr>
              <w:t xml:space="preserve"> </w:t>
            </w:r>
            <w:r w:rsidRPr="00274B25">
              <w:rPr>
                <w:lang w:val="el-GR"/>
              </w:rPr>
              <w:t xml:space="preserve">απομακρυσμένης Τεχνικής Υποστήριξης </w:t>
            </w:r>
          </w:p>
          <w:p w14:paraId="79D19F64" w14:textId="77777777" w:rsidR="00631888" w:rsidRPr="00274B25" w:rsidRDefault="00631888" w:rsidP="00474644">
            <w:pPr>
              <w:numPr>
                <w:ilvl w:val="0"/>
                <w:numId w:val="35"/>
              </w:numPr>
              <w:suppressAutoHyphens w:val="0"/>
              <w:spacing w:before="120"/>
              <w:rPr>
                <w:lang w:val="el-GR"/>
              </w:rPr>
            </w:pPr>
            <w:r w:rsidRPr="00274B25">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79DCB6C3" w14:textId="77777777" w:rsidR="00631888" w:rsidRPr="00274B25" w:rsidRDefault="00631888" w:rsidP="00474644">
            <w:pPr>
              <w:numPr>
                <w:ilvl w:val="0"/>
                <w:numId w:val="35"/>
              </w:numPr>
              <w:suppressAutoHyphens w:val="0"/>
              <w:spacing w:before="120"/>
              <w:rPr>
                <w:lang w:val="el-GR"/>
              </w:rPr>
            </w:pPr>
            <w:r w:rsidRPr="00274B25">
              <w:rPr>
                <w:lang w:val="el-GR"/>
              </w:rPr>
              <w:t>Αντιμετώπιση λαθών και σφαλμάτων στη λειτουργία του συστήματος.</w:t>
            </w:r>
          </w:p>
          <w:p w14:paraId="235C455C" w14:textId="77777777" w:rsidR="00631888" w:rsidRPr="00274B25" w:rsidRDefault="00631888" w:rsidP="00474644">
            <w:pPr>
              <w:numPr>
                <w:ilvl w:val="0"/>
                <w:numId w:val="35"/>
              </w:numPr>
              <w:suppressAutoHyphens w:val="0"/>
              <w:spacing w:before="120"/>
              <w:rPr>
                <w:lang w:val="el-GR"/>
              </w:rPr>
            </w:pPr>
            <w:r w:rsidRPr="00274B25">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25DDB144" w14:textId="77777777" w:rsidR="00631888" w:rsidRPr="00CC2331" w:rsidRDefault="00631888" w:rsidP="00474644">
            <w:pPr>
              <w:numPr>
                <w:ilvl w:val="0"/>
                <w:numId w:val="35"/>
              </w:numPr>
              <w:suppressAutoHyphens w:val="0"/>
              <w:spacing w:before="120"/>
              <w:rPr>
                <w:lang w:val="el-GR"/>
              </w:rPr>
            </w:pPr>
            <w:r w:rsidRPr="00274B25">
              <w:rPr>
                <w:lang w:val="el-GR"/>
              </w:rPr>
              <w:t xml:space="preserve">Αναβάθμιση του συστήματος σε νέες </w:t>
            </w:r>
            <w:r w:rsidRPr="00CC2331">
              <w:rPr>
                <w:lang w:val="el-GR"/>
              </w:rPr>
              <w:t>εκδόσεις του λειτουργικού συστήματος ή του συστήματος διαχείρισης βάσεων δεδομένων στα οποία βασίζεται το σύστημα.</w:t>
            </w:r>
          </w:p>
          <w:p w14:paraId="44E6452F" w14:textId="77777777" w:rsidR="00631888" w:rsidRPr="00CC2331" w:rsidRDefault="00631888" w:rsidP="00474644">
            <w:pPr>
              <w:numPr>
                <w:ilvl w:val="0"/>
                <w:numId w:val="35"/>
              </w:numPr>
              <w:suppressAutoHyphens w:val="0"/>
              <w:spacing w:before="120"/>
              <w:rPr>
                <w:lang w:val="el-GR"/>
              </w:rPr>
            </w:pPr>
            <w:r w:rsidRPr="00CC2331">
              <w:rPr>
                <w:lang w:val="el-GR"/>
              </w:rPr>
              <w:t>Ενημέρωση των χειριστών του για τυχόν αλλαγές στη λειτουργικότητα του συστήματος.</w:t>
            </w:r>
          </w:p>
          <w:p w14:paraId="50F900DA" w14:textId="77777777" w:rsidR="00631888" w:rsidRPr="00CC2331" w:rsidRDefault="00631888" w:rsidP="003026C0">
            <w:pPr>
              <w:spacing w:before="120" w:after="0"/>
              <w:rPr>
                <w:u w:val="single"/>
                <w:lang w:val="el-GR"/>
              </w:rPr>
            </w:pPr>
          </w:p>
          <w:p w14:paraId="7BA290CB" w14:textId="77777777" w:rsidR="00631888" w:rsidRPr="00CC2331" w:rsidRDefault="00631888" w:rsidP="003026C0">
            <w:pPr>
              <w:spacing w:before="120" w:after="0"/>
              <w:rPr>
                <w:u w:val="single"/>
                <w:lang w:val="el-GR"/>
              </w:rPr>
            </w:pPr>
            <w:r w:rsidRPr="00CC2331">
              <w:rPr>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2699C7A4" w14:textId="77777777" w:rsidR="00631888" w:rsidRPr="00274B25" w:rsidRDefault="00631888" w:rsidP="003026C0">
            <w:pPr>
              <w:spacing w:before="120"/>
              <w:rPr>
                <w:lang w:val="el-GR"/>
              </w:rPr>
            </w:pPr>
            <w:r w:rsidRPr="00CC2331">
              <w:rPr>
                <w:lang w:val="el-GR"/>
              </w:rPr>
              <w:t xml:space="preserve">Οι ΑΜ που θα διατεθούν κατά τη διάρκεια της περιόδου συντήρησης για τις εργασίες που περιγράφονται στο σημείο 1. ανωτέρω, δεν θα υπερβαίνουν </w:t>
            </w:r>
            <w:proofErr w:type="spellStart"/>
            <w:r w:rsidRPr="00CC2331">
              <w:rPr>
                <w:lang w:val="el-GR"/>
              </w:rPr>
              <w:t>κατ΄έτος</w:t>
            </w:r>
            <w:proofErr w:type="spellEnd"/>
            <w:r w:rsidRPr="00CC2331">
              <w:rPr>
                <w:lang w:val="el-GR"/>
              </w:rPr>
              <w:t xml:space="preserve"> το 5% των ανθρωπομηνών που θα προσφερθούν από τον Ανάδοχο για την ανάπτυξη / παραμετροποίηση των εφαρμογών.</w:t>
            </w:r>
          </w:p>
          <w:p w14:paraId="748C96D9" w14:textId="77777777" w:rsidR="00631888" w:rsidRPr="00274B25" w:rsidRDefault="00631888" w:rsidP="003026C0">
            <w:pPr>
              <w:spacing w:before="120"/>
              <w:rPr>
                <w:lang w:val="el-GR"/>
              </w:rPr>
            </w:pPr>
          </w:p>
          <w:p w14:paraId="5083EC7B" w14:textId="77777777" w:rsidR="00631888" w:rsidRPr="00274B25" w:rsidRDefault="00631888" w:rsidP="003026C0">
            <w:pPr>
              <w:spacing w:before="120" w:after="6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631888" w:rsidRPr="00274B25" w14:paraId="4BAAD297" w14:textId="77777777" w:rsidTr="003026C0">
              <w:trPr>
                <w:trHeight w:val="113"/>
              </w:trPr>
              <w:tc>
                <w:tcPr>
                  <w:tcW w:w="9535" w:type="dxa"/>
                  <w:gridSpan w:val="2"/>
                  <w:shd w:val="clear" w:color="auto" w:fill="E6E6E6"/>
                </w:tcPr>
                <w:p w14:paraId="70140904" w14:textId="77777777" w:rsidR="00631888" w:rsidRPr="00274B25" w:rsidRDefault="00631888" w:rsidP="003026C0">
                  <w:pPr>
                    <w:spacing w:after="0"/>
                    <w:rPr>
                      <w:lang w:val="el-GR"/>
                    </w:rPr>
                  </w:pPr>
                  <w:r w:rsidRPr="00274B25">
                    <w:rPr>
                      <w:b/>
                      <w:lang w:val="el-GR"/>
                    </w:rPr>
                    <w:t xml:space="preserve">Περίοδος Συντήρησης </w:t>
                  </w:r>
                  <w:r w:rsidRPr="00274B25">
                    <w:rPr>
                      <w:lang w:val="el-GR"/>
                    </w:rPr>
                    <w:t>– Παραδοτέα (ελάχιστα):</w:t>
                  </w:r>
                </w:p>
              </w:tc>
            </w:tr>
            <w:tr w:rsidR="00631888" w:rsidRPr="00274B25" w14:paraId="7C7D382A" w14:textId="77777777" w:rsidTr="003026C0">
              <w:trPr>
                <w:trHeight w:val="390"/>
              </w:trPr>
              <w:tc>
                <w:tcPr>
                  <w:tcW w:w="3595" w:type="dxa"/>
                  <w:shd w:val="clear" w:color="auto" w:fill="E6E6E6"/>
                  <w:vAlign w:val="center"/>
                </w:tcPr>
                <w:p w14:paraId="735DD9AC" w14:textId="77777777" w:rsidR="00631888" w:rsidRPr="00274B25" w:rsidRDefault="00631888" w:rsidP="003026C0">
                  <w:pPr>
                    <w:widowControl w:val="0"/>
                    <w:suppressAutoHyphens w:val="0"/>
                    <w:spacing w:after="0"/>
                    <w:jc w:val="left"/>
                    <w:rPr>
                      <w:lang w:val="el-GR" w:eastAsia="en-US"/>
                    </w:rPr>
                  </w:pPr>
                  <w:r w:rsidRPr="00274B25">
                    <w:rPr>
                      <w:lang w:val="el-GR" w:eastAsia="en-US"/>
                    </w:rPr>
                    <w:t>Τίτλος Παραδοτέου</w:t>
                  </w:r>
                </w:p>
              </w:tc>
              <w:tc>
                <w:tcPr>
                  <w:tcW w:w="5940" w:type="dxa"/>
                  <w:shd w:val="clear" w:color="auto" w:fill="E6E6E6"/>
                  <w:vAlign w:val="center"/>
                </w:tcPr>
                <w:p w14:paraId="72748E1F" w14:textId="77777777" w:rsidR="00631888" w:rsidRPr="00274B25" w:rsidRDefault="00631888" w:rsidP="003026C0">
                  <w:pPr>
                    <w:widowControl w:val="0"/>
                    <w:suppressAutoHyphens w:val="0"/>
                    <w:spacing w:after="0"/>
                    <w:jc w:val="left"/>
                    <w:rPr>
                      <w:lang w:val="el-GR" w:eastAsia="en-US"/>
                    </w:rPr>
                  </w:pPr>
                  <w:r w:rsidRPr="00274B25">
                    <w:rPr>
                      <w:lang w:val="el-GR" w:eastAsia="en-US"/>
                    </w:rPr>
                    <w:t xml:space="preserve">Περιγραφή Παραδοτέου </w:t>
                  </w:r>
                </w:p>
              </w:tc>
            </w:tr>
            <w:tr w:rsidR="00631888" w:rsidRPr="00274B25" w14:paraId="2DAD139C" w14:textId="77777777" w:rsidTr="003026C0">
              <w:trPr>
                <w:trHeight w:val="390"/>
              </w:trPr>
              <w:tc>
                <w:tcPr>
                  <w:tcW w:w="3595" w:type="dxa"/>
                </w:tcPr>
                <w:p w14:paraId="6AE09BAA" w14:textId="77777777" w:rsidR="00631888" w:rsidRPr="00274B25" w:rsidRDefault="00631888" w:rsidP="00474644">
                  <w:pPr>
                    <w:widowControl w:val="0"/>
                    <w:numPr>
                      <w:ilvl w:val="0"/>
                      <w:numId w:val="37"/>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5940" w:type="dxa"/>
                </w:tcPr>
                <w:p w14:paraId="45C0C510" w14:textId="77777777" w:rsidR="00631888" w:rsidRPr="00274B25" w:rsidRDefault="00631888" w:rsidP="003026C0">
                  <w:pPr>
                    <w:spacing w:after="0"/>
                    <w:rPr>
                      <w:lang w:val="el-GR"/>
                    </w:rPr>
                  </w:pPr>
                  <w:r w:rsidRPr="00274B25">
                    <w:rPr>
                      <w:lang w:val="el-GR"/>
                    </w:rPr>
                    <w:t>Τεύχος αποτύπωσης υπηρεσιών που θα περιλαμβάνει:</w:t>
                  </w:r>
                </w:p>
                <w:p w14:paraId="0F54DDD8" w14:textId="77777777" w:rsidR="00631888" w:rsidRPr="00274B25" w:rsidRDefault="00631888" w:rsidP="00474644">
                  <w:pPr>
                    <w:numPr>
                      <w:ilvl w:val="0"/>
                      <w:numId w:val="33"/>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45CF5194" w14:textId="77777777" w:rsidR="00631888" w:rsidRPr="00274B25" w:rsidRDefault="00631888" w:rsidP="00474644">
                  <w:pPr>
                    <w:numPr>
                      <w:ilvl w:val="0"/>
                      <w:numId w:val="33"/>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3D7977C1" w14:textId="77777777" w:rsidR="00631888" w:rsidRPr="00274B25" w:rsidRDefault="00631888" w:rsidP="00474644">
                  <w:pPr>
                    <w:numPr>
                      <w:ilvl w:val="0"/>
                      <w:numId w:val="33"/>
                    </w:numPr>
                    <w:suppressAutoHyphens w:val="0"/>
                    <w:spacing w:before="120" w:after="0"/>
                    <w:rPr>
                      <w:lang w:val="el-GR"/>
                    </w:rPr>
                  </w:pPr>
                  <w:r w:rsidRPr="00274B25">
                    <w:rPr>
                      <w:lang w:val="el-GR"/>
                    </w:rPr>
                    <w:t xml:space="preserve">Τεκμηρίωση πρόσθετων προσαρμογών και παραμετροποιήσεων σε έτοιμο λογισμικό και εφαρμογών </w:t>
                  </w:r>
                </w:p>
                <w:p w14:paraId="77F3EA8C" w14:textId="77777777" w:rsidR="00631888" w:rsidRPr="00274B25" w:rsidRDefault="00631888" w:rsidP="00474644">
                  <w:pPr>
                    <w:numPr>
                      <w:ilvl w:val="0"/>
                      <w:numId w:val="33"/>
                    </w:numPr>
                    <w:suppressAutoHyphens w:val="0"/>
                    <w:spacing w:before="120" w:after="0"/>
                    <w:rPr>
                      <w:lang w:val="el-GR"/>
                    </w:rPr>
                  </w:pPr>
                  <w:r w:rsidRPr="00274B25">
                    <w:rPr>
                      <w:lang w:val="el-GR"/>
                    </w:rPr>
                    <w:t>Παράδοση αντιτύπων όλων των μεταβολών ή επανεκδόσεων ή τροποποιήσεων των εγχειριδίων του έτοιμου λογισμικού και εφαρμογής/</w:t>
                  </w:r>
                  <w:proofErr w:type="spellStart"/>
                  <w:r w:rsidRPr="00274B25">
                    <w:rPr>
                      <w:lang w:val="el-GR"/>
                    </w:rPr>
                    <w:t>ών</w:t>
                  </w:r>
                  <w:proofErr w:type="spellEnd"/>
                </w:p>
                <w:p w14:paraId="6379E8FB" w14:textId="77777777" w:rsidR="00631888" w:rsidRPr="00274B25" w:rsidRDefault="00631888" w:rsidP="00474644">
                  <w:pPr>
                    <w:numPr>
                      <w:ilvl w:val="0"/>
                      <w:numId w:val="33"/>
                    </w:numPr>
                    <w:suppressAutoHyphens w:val="0"/>
                    <w:spacing w:before="120" w:after="0"/>
                    <w:rPr>
                      <w:lang w:val="el-GR"/>
                    </w:rPr>
                  </w:pPr>
                  <w:r w:rsidRPr="00274B25">
                    <w:rPr>
                      <w:lang w:val="el-GR"/>
                    </w:rPr>
                    <w:t>Τεκμηρίωση εγκαταστάσεων νέων εκδόσεων έτοιμου λογισμικού και εφαρμογής/</w:t>
                  </w:r>
                  <w:proofErr w:type="spellStart"/>
                  <w:r w:rsidRPr="00274B25">
                    <w:rPr>
                      <w:lang w:val="el-GR"/>
                    </w:rPr>
                    <w:t>ών</w:t>
                  </w:r>
                  <w:proofErr w:type="spellEnd"/>
                </w:p>
                <w:p w14:paraId="56EBC338" w14:textId="77777777" w:rsidR="00631888" w:rsidRPr="00274B25" w:rsidRDefault="00631888" w:rsidP="00474644">
                  <w:pPr>
                    <w:numPr>
                      <w:ilvl w:val="0"/>
                      <w:numId w:val="33"/>
                    </w:numPr>
                    <w:suppressAutoHyphens w:val="0"/>
                    <w:spacing w:before="120" w:after="0"/>
                  </w:pPr>
                  <w:proofErr w:type="spellStart"/>
                  <w:r w:rsidRPr="00274B25">
                    <w:t>Έκθεση</w:t>
                  </w:r>
                  <w:proofErr w:type="spellEnd"/>
                  <w:r w:rsidRPr="00274B25">
                    <w:t xml:space="preserve"> α</w:t>
                  </w:r>
                  <w:proofErr w:type="spellStart"/>
                  <w:r w:rsidRPr="00274B25">
                    <w:t>ξιολόγησης</w:t>
                  </w:r>
                  <w:proofErr w:type="spellEnd"/>
                  <w:r w:rsidRPr="00274B25">
                    <w:t xml:space="preserve"> </w:t>
                  </w:r>
                  <w:proofErr w:type="spellStart"/>
                  <w:r w:rsidRPr="00274B25">
                    <w:t>Περιόδου</w:t>
                  </w:r>
                  <w:proofErr w:type="spellEnd"/>
                  <w:r w:rsidRPr="00274B25">
                    <w:t xml:space="preserve"> </w:t>
                  </w:r>
                </w:p>
              </w:tc>
            </w:tr>
          </w:tbl>
          <w:p w14:paraId="63D62076" w14:textId="77777777" w:rsidR="00631888" w:rsidRPr="00274B25" w:rsidRDefault="00631888" w:rsidP="003026C0">
            <w:pPr>
              <w:suppressAutoHyphens w:val="0"/>
              <w:rPr>
                <w:highlight w:val="yellow"/>
                <w:lang w:val="el-GR" w:eastAsia="en-US"/>
              </w:rPr>
            </w:pPr>
            <w:r w:rsidRPr="00274B25">
              <w:rPr>
                <w:highlight w:val="yellow"/>
                <w:lang w:val="el-GR" w:eastAsia="en-US"/>
              </w:rPr>
              <w:lastRenderedPageBreak/>
              <w:t xml:space="preserve"> </w:t>
            </w:r>
          </w:p>
        </w:tc>
      </w:tr>
    </w:tbl>
    <w:p w14:paraId="5795C942" w14:textId="77777777" w:rsidR="00631888" w:rsidRPr="00EF2204" w:rsidRDefault="00631888" w:rsidP="00631888">
      <w:pPr>
        <w:rPr>
          <w:rFonts w:eastAsia="SimSun"/>
          <w:lang w:val="el-GR"/>
        </w:rPr>
      </w:pPr>
    </w:p>
    <w:p w14:paraId="2856D852" w14:textId="77777777" w:rsidR="00631888" w:rsidRDefault="00631888" w:rsidP="003E4E8C">
      <w:pPr>
        <w:pStyle w:val="5"/>
        <w:numPr>
          <w:ilvl w:val="0"/>
          <w:numId w:val="29"/>
        </w:numPr>
        <w:tabs>
          <w:tab w:val="num" w:pos="810"/>
        </w:tabs>
        <w:ind w:left="900" w:hanging="270"/>
        <w:rPr>
          <w:rFonts w:eastAsia="SimSun" w:cs="Tahoma"/>
          <w:lang w:val="el-GR"/>
        </w:rPr>
      </w:pPr>
      <w:bookmarkStart w:id="705" w:name="_Ref55388072"/>
      <w:r w:rsidRPr="00EF2204">
        <w:rPr>
          <w:rFonts w:eastAsia="SimSun" w:cs="Tahoma"/>
          <w:lang w:val="el-GR"/>
        </w:rPr>
        <w:t xml:space="preserve">Τήρηση Εγγυημένου Επιπέδου Υπηρεσιών </w:t>
      </w:r>
      <w:r>
        <w:rPr>
          <w:rFonts w:eastAsia="SimSun" w:cs="Tahoma"/>
          <w:lang w:val="el-GR"/>
        </w:rPr>
        <w:t>–</w:t>
      </w:r>
      <w:r w:rsidRPr="00EF2204">
        <w:rPr>
          <w:rFonts w:eastAsia="SimSun" w:cs="Tahoma"/>
          <w:lang w:val="el-GR"/>
        </w:rPr>
        <w:t xml:space="preserve"> Ρήτρες</w:t>
      </w:r>
      <w:bookmarkEnd w:id="705"/>
    </w:p>
    <w:p w14:paraId="26B5987C" w14:textId="77777777" w:rsidR="00631888" w:rsidRPr="00274B25" w:rsidRDefault="00631888" w:rsidP="00631888">
      <w:pPr>
        <w:spacing w:before="60" w:after="60"/>
        <w:rPr>
          <w:lang w:val="el-GR"/>
        </w:rPr>
      </w:pPr>
      <w:r w:rsidRPr="00274B25">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1FA78698" w14:textId="77777777" w:rsidR="00631888" w:rsidRPr="00274B25" w:rsidRDefault="00631888" w:rsidP="00631888">
      <w:pPr>
        <w:spacing w:before="120"/>
        <w:rPr>
          <w:b/>
          <w:u w:val="single"/>
        </w:rPr>
      </w:pPr>
      <w:proofErr w:type="spellStart"/>
      <w:r w:rsidRPr="00274B25">
        <w:rPr>
          <w:b/>
          <w:u w:val="single"/>
        </w:rPr>
        <w:t>Ορισμοί</w:t>
      </w:r>
      <w:proofErr w:type="spellEnd"/>
      <w:r w:rsidRPr="00274B25">
        <w:rPr>
          <w:b/>
          <w:u w:val="single"/>
        </w:rPr>
        <w:t>:</w:t>
      </w:r>
    </w:p>
    <w:p w14:paraId="78E33BDF" w14:textId="0652E8AD" w:rsidR="00631888" w:rsidRPr="00274B25" w:rsidRDefault="00631888" w:rsidP="00474644">
      <w:pPr>
        <w:numPr>
          <w:ilvl w:val="0"/>
          <w:numId w:val="40"/>
        </w:numPr>
        <w:suppressAutoHyphens w:val="0"/>
        <w:spacing w:before="120"/>
        <w:ind w:left="357" w:hanging="357"/>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w:t>
      </w:r>
      <w:r>
        <w:rPr>
          <w:lang w:val="el-GR"/>
        </w:rPr>
        <w:t xml:space="preserve">(όπως περιγράφονται στην Παρ. </w:t>
      </w:r>
      <w:r>
        <w:rPr>
          <w:lang w:val="el-GR"/>
        </w:rPr>
        <w:fldChar w:fldCharType="begin"/>
      </w:r>
      <w:r>
        <w:rPr>
          <w:lang w:val="el-GR"/>
        </w:rPr>
        <w:instrText xml:space="preserve"> REF _Ref71628660 \r \h </w:instrText>
      </w:r>
      <w:r>
        <w:rPr>
          <w:lang w:val="el-GR"/>
        </w:rPr>
      </w:r>
      <w:r>
        <w:rPr>
          <w:lang w:val="el-GR"/>
        </w:rPr>
        <w:fldChar w:fldCharType="separate"/>
      </w:r>
      <w:r w:rsidR="00693CB6">
        <w:rPr>
          <w:lang w:val="el-GR"/>
        </w:rPr>
        <w:t>4</w:t>
      </w:r>
      <w:r>
        <w:rPr>
          <w:lang w:val="el-GR"/>
        </w:rPr>
        <w:fldChar w:fldCharType="end"/>
      </w:r>
      <w:r>
        <w:rPr>
          <w:lang w:val="el-GR"/>
        </w:rPr>
        <w:t>)</w:t>
      </w:r>
      <w:r w:rsidRPr="00274B25">
        <w:rPr>
          <w:lang w:val="el-GR"/>
        </w:rPr>
        <w:t>, η εύρυθμη λειτουργία των οποίων στηρίζει τη λειτουργικότητα του συστήματος, δηλ., εφαρμογές υποσυστημάτων, εργαλεία ανάπτυξης.</w:t>
      </w:r>
    </w:p>
    <w:p w14:paraId="407CE53B" w14:textId="77777777" w:rsidR="00631888" w:rsidRPr="00274B25" w:rsidRDefault="00631888" w:rsidP="00474644">
      <w:pPr>
        <w:numPr>
          <w:ilvl w:val="0"/>
          <w:numId w:val="40"/>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1272CECB" w14:textId="77777777" w:rsidR="00631888" w:rsidRPr="00CC2331" w:rsidRDefault="00631888" w:rsidP="00474644">
      <w:pPr>
        <w:numPr>
          <w:ilvl w:val="0"/>
          <w:numId w:val="40"/>
        </w:numPr>
        <w:suppressAutoHyphens w:val="0"/>
        <w:spacing w:before="120"/>
        <w:ind w:left="357" w:hanging="357"/>
        <w:rPr>
          <w:lang w:val="el-GR"/>
        </w:rPr>
      </w:pPr>
      <w:r w:rsidRPr="00274B25">
        <w:rPr>
          <w:b/>
          <w:lang w:val="el-GR"/>
        </w:rPr>
        <w:t>Δυσλειτουργία:</w:t>
      </w:r>
      <w:r w:rsidRPr="00274B25">
        <w:rPr>
          <w:lang w:val="el-GR"/>
        </w:rPr>
        <w:t xml:space="preserve"> ζημιά μέρους ή όλης της διακριτής </w:t>
      </w:r>
      <w:r w:rsidRPr="00CC2331">
        <w:rPr>
          <w:lang w:val="el-GR"/>
        </w:rPr>
        <w:t xml:space="preserve">μονάδας λογισμικού/εφαρμογών, η οποία </w:t>
      </w:r>
      <w:r w:rsidRPr="00CC2331">
        <w:rPr>
          <w:u w:val="single"/>
          <w:lang w:val="el-GR"/>
        </w:rPr>
        <w:t>δεν</w:t>
      </w:r>
      <w:r w:rsidRPr="00CC2331">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59740ABA" w14:textId="77777777" w:rsidR="00631888" w:rsidRPr="00CC2331" w:rsidRDefault="00631888" w:rsidP="00474644">
      <w:pPr>
        <w:numPr>
          <w:ilvl w:val="0"/>
          <w:numId w:val="40"/>
        </w:numPr>
        <w:suppressAutoHyphens w:val="0"/>
        <w:spacing w:before="120"/>
        <w:ind w:left="357" w:hanging="357"/>
        <w:rPr>
          <w:lang w:val="el-GR"/>
        </w:rPr>
      </w:pPr>
      <w:r w:rsidRPr="00CC2331">
        <w:rPr>
          <w:b/>
          <w:lang w:val="el-GR"/>
        </w:rPr>
        <w:t>ΚΩΚ</w:t>
      </w:r>
      <w:r w:rsidRPr="00CC2331">
        <w:rPr>
          <w:lang w:val="el-GR"/>
        </w:rPr>
        <w:t xml:space="preserve"> (κανονικές ώρες κάλυψης): Το χρονικό διάστημα 07:30 – 17:00 για τις εργάσιμες ημέρες.</w:t>
      </w:r>
    </w:p>
    <w:p w14:paraId="53CC5843" w14:textId="77777777" w:rsidR="00631888" w:rsidRPr="00CC2331" w:rsidRDefault="00631888" w:rsidP="00474644">
      <w:pPr>
        <w:numPr>
          <w:ilvl w:val="0"/>
          <w:numId w:val="40"/>
        </w:numPr>
        <w:suppressAutoHyphens w:val="0"/>
        <w:spacing w:before="120"/>
        <w:ind w:left="357" w:hanging="357"/>
        <w:rPr>
          <w:lang w:val="el-GR"/>
        </w:rPr>
      </w:pPr>
      <w:r w:rsidRPr="00CC2331">
        <w:rPr>
          <w:b/>
          <w:lang w:val="el-GR"/>
        </w:rPr>
        <w:t>ΕΩΚ</w:t>
      </w:r>
      <w:r w:rsidRPr="00CC2331">
        <w:rPr>
          <w:lang w:val="el-GR"/>
        </w:rPr>
        <w:t xml:space="preserve"> (επιπλέον ώρες κάλυψης): Το υπόλοιπο χρονικό διάστημα.</w:t>
      </w:r>
    </w:p>
    <w:p w14:paraId="6162E23F" w14:textId="77777777" w:rsidR="00631888" w:rsidRPr="00CC2331" w:rsidRDefault="00631888" w:rsidP="00474644">
      <w:pPr>
        <w:numPr>
          <w:ilvl w:val="0"/>
          <w:numId w:val="40"/>
        </w:numPr>
        <w:suppressAutoHyphens w:val="0"/>
        <w:spacing w:before="120"/>
        <w:rPr>
          <w:b/>
          <w:u w:val="single"/>
        </w:rPr>
      </w:pPr>
      <w:r w:rsidRPr="00CC2331">
        <w:rPr>
          <w:b/>
          <w:lang w:val="el-GR"/>
        </w:rPr>
        <w:t xml:space="preserve">Χρόνος αποκατάστασης βλάβης </w:t>
      </w:r>
      <w:r w:rsidRPr="00CC2331">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w:t>
      </w:r>
      <w:proofErr w:type="spellStart"/>
      <w:r w:rsidRPr="00CC2331">
        <w:rPr>
          <w:lang w:val="el-GR"/>
        </w:rPr>
        <w:t>προσμετράται</w:t>
      </w:r>
      <w:proofErr w:type="spellEnd"/>
      <w:r w:rsidRPr="00CC2331">
        <w:rPr>
          <w:lang w:val="el-GR"/>
        </w:rPr>
        <w:t xml:space="preserve"> </w:t>
      </w:r>
      <w:r w:rsidRPr="00CC2331">
        <w:rPr>
          <w:b/>
          <w:lang w:val="el-GR"/>
        </w:rPr>
        <w:t>αθροιστικά σε μηνιαία βάση.</w:t>
      </w:r>
      <w:r w:rsidRPr="00CC2331">
        <w:rPr>
          <w:lang w:val="el-GR"/>
        </w:rPr>
        <w:t xml:space="preserve"> </w:t>
      </w:r>
      <w:r w:rsidRPr="00CC2331">
        <w:t xml:space="preserve">Ο </w:t>
      </w:r>
      <w:r w:rsidRPr="00CC2331">
        <w:rPr>
          <w:lang w:val="el-GR"/>
        </w:rPr>
        <w:t>χρόνος</w:t>
      </w:r>
      <w:r w:rsidRPr="00CC2331">
        <w:t xml:space="preserve"> </w:t>
      </w:r>
      <w:r w:rsidRPr="00CC2331">
        <w:rPr>
          <w:lang w:val="el-GR"/>
        </w:rPr>
        <w:t>αυτός είναι</w:t>
      </w:r>
      <w:r w:rsidRPr="00CC2331">
        <w:t>:</w:t>
      </w:r>
    </w:p>
    <w:p w14:paraId="298E77E9" w14:textId="77777777" w:rsidR="00631888" w:rsidRPr="00CC2331" w:rsidRDefault="00631888" w:rsidP="00474644">
      <w:pPr>
        <w:numPr>
          <w:ilvl w:val="0"/>
          <w:numId w:val="38"/>
        </w:numPr>
        <w:suppressAutoHyphens w:val="0"/>
        <w:spacing w:before="120"/>
        <w:rPr>
          <w:lang w:val="el-GR"/>
        </w:rPr>
      </w:pPr>
      <w:r w:rsidRPr="00CC2331">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599AE422" w14:textId="77777777" w:rsidR="00631888" w:rsidRPr="00CC2331" w:rsidRDefault="00631888" w:rsidP="00474644">
      <w:pPr>
        <w:numPr>
          <w:ilvl w:val="0"/>
          <w:numId w:val="38"/>
        </w:numPr>
        <w:suppressAutoHyphens w:val="0"/>
        <w:spacing w:before="120"/>
        <w:rPr>
          <w:lang w:val="el-GR"/>
        </w:rPr>
      </w:pPr>
      <w:r w:rsidRPr="00CC2331">
        <w:rPr>
          <w:lang w:val="el-GR"/>
        </w:rPr>
        <w:t xml:space="preserve">έξι (6) ώρες οι οποίες θα </w:t>
      </w:r>
      <w:proofErr w:type="spellStart"/>
      <w:r w:rsidRPr="00CC2331">
        <w:rPr>
          <w:lang w:val="el-GR"/>
        </w:rPr>
        <w:t>προσμετρούνται</w:t>
      </w:r>
      <w:proofErr w:type="spellEnd"/>
      <w:r w:rsidRPr="00CC2331">
        <w:rPr>
          <w:lang w:val="el-GR"/>
        </w:rPr>
        <w:t xml:space="preserve"> από τις 07.30 της επόμενης εργάσιμης ημέρας, για τις λοιπές ώρες ανακοίνωσης προβλήματος βλάβης</w:t>
      </w:r>
    </w:p>
    <w:p w14:paraId="262ED8ED" w14:textId="77777777" w:rsidR="00631888" w:rsidRPr="00837BC6" w:rsidRDefault="00631888" w:rsidP="00474644">
      <w:pPr>
        <w:numPr>
          <w:ilvl w:val="0"/>
          <w:numId w:val="40"/>
        </w:numPr>
        <w:suppressAutoHyphens w:val="0"/>
        <w:spacing w:before="120"/>
        <w:rPr>
          <w:b/>
          <w:bCs/>
          <w:color w:val="7030A0"/>
          <w:u w:val="single"/>
          <w:lang w:val="el-GR"/>
        </w:rPr>
      </w:pPr>
      <w:r w:rsidRPr="00CC2331">
        <w:rPr>
          <w:b/>
          <w:bCs/>
          <w:lang w:val="el-GR"/>
        </w:rPr>
        <w:t xml:space="preserve">Χρόνος αποκατάστασης δυσλειτουργίας </w:t>
      </w:r>
      <w:r w:rsidRPr="00CC2331">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w:t>
      </w:r>
      <w:proofErr w:type="spellStart"/>
      <w:r w:rsidRPr="00837BC6">
        <w:rPr>
          <w:color w:val="7030A0"/>
          <w:lang w:val="el-GR"/>
        </w:rPr>
        <w:t>προσμετράται</w:t>
      </w:r>
      <w:proofErr w:type="spellEnd"/>
      <w:r w:rsidRPr="00837BC6">
        <w:rPr>
          <w:color w:val="7030A0"/>
          <w:lang w:val="el-GR"/>
        </w:rPr>
        <w:t xml:space="preserve"> </w:t>
      </w:r>
      <w:r w:rsidRPr="00837BC6">
        <w:rPr>
          <w:b/>
          <w:bCs/>
          <w:color w:val="7030A0"/>
          <w:lang w:val="el-GR"/>
        </w:rPr>
        <w:t>αθροιστικά σε μηνιαία βάση.</w:t>
      </w:r>
      <w:r w:rsidRPr="00837BC6">
        <w:rPr>
          <w:color w:val="7030A0"/>
          <w:lang w:val="el-GR"/>
        </w:rPr>
        <w:t xml:space="preserve"> Ο χρόνος αυτός είναι:</w:t>
      </w:r>
    </w:p>
    <w:p w14:paraId="6E44B723" w14:textId="77777777" w:rsidR="00631888" w:rsidRPr="00CC2331" w:rsidRDefault="00631888" w:rsidP="00474644">
      <w:pPr>
        <w:numPr>
          <w:ilvl w:val="0"/>
          <w:numId w:val="38"/>
        </w:numPr>
        <w:suppressAutoHyphens w:val="0"/>
        <w:spacing w:before="120"/>
        <w:rPr>
          <w:lang w:val="el-GR"/>
        </w:rPr>
      </w:pPr>
      <w:r w:rsidRPr="00CC2331">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5D32BF03" w14:textId="77777777" w:rsidR="00631888" w:rsidRPr="00CC2331" w:rsidRDefault="00631888" w:rsidP="00474644">
      <w:pPr>
        <w:numPr>
          <w:ilvl w:val="0"/>
          <w:numId w:val="38"/>
        </w:numPr>
        <w:suppressAutoHyphens w:val="0"/>
        <w:spacing w:before="120"/>
        <w:rPr>
          <w:lang w:val="el-GR"/>
        </w:rPr>
      </w:pPr>
      <w:r w:rsidRPr="00CC2331">
        <w:rPr>
          <w:lang w:val="el-GR"/>
        </w:rPr>
        <w:t xml:space="preserve">είκοσι τέσσερις (24) ώρες οι οποίες θα </w:t>
      </w:r>
      <w:proofErr w:type="spellStart"/>
      <w:r w:rsidRPr="00CC2331">
        <w:rPr>
          <w:lang w:val="el-GR"/>
        </w:rPr>
        <w:t>προσμετρούνται</w:t>
      </w:r>
      <w:proofErr w:type="spellEnd"/>
      <w:r w:rsidRPr="00CC2331">
        <w:rPr>
          <w:lang w:val="el-GR"/>
        </w:rPr>
        <w:t xml:space="preserve"> από τις 07.30 της επόμενης εργάσιμης ημέρας, για τις λοιπές ώρες ανακοίνωσης προβλήματος δυσλειτουργίας</w:t>
      </w:r>
    </w:p>
    <w:p w14:paraId="7ED6B552" w14:textId="77777777" w:rsidR="00631888" w:rsidRPr="00274B25" w:rsidRDefault="00631888" w:rsidP="00631888">
      <w:pPr>
        <w:spacing w:before="120"/>
        <w:rPr>
          <w:b/>
          <w:highlight w:val="yellow"/>
          <w:u w:val="single"/>
          <w:lang w:val="el-GR"/>
        </w:rPr>
      </w:pPr>
    </w:p>
    <w:p w14:paraId="0DF705D3" w14:textId="0D7F2732" w:rsidR="00631888" w:rsidRPr="00274B25" w:rsidRDefault="00631888" w:rsidP="00631888">
      <w:pPr>
        <w:spacing w:before="120"/>
        <w:rPr>
          <w:b/>
          <w:u w:val="single"/>
          <w:lang w:val="el-GR"/>
        </w:rPr>
      </w:pPr>
      <w:r w:rsidRPr="00274B25">
        <w:rPr>
          <w:b/>
          <w:u w:val="single"/>
          <w:lang w:val="el-GR"/>
        </w:rPr>
        <w:t>Μη διαθεσιμότητα – Ρήτρες:</w:t>
      </w:r>
    </w:p>
    <w:p w14:paraId="58A72D04" w14:textId="77777777" w:rsidR="00631888" w:rsidRPr="00274B25" w:rsidRDefault="00631888" w:rsidP="00631888">
      <w:pPr>
        <w:spacing w:before="120"/>
        <w:rPr>
          <w:lang w:val="el-GR"/>
        </w:rPr>
      </w:pPr>
      <w:bookmarkStart w:id="706" w:name="OLE_LINK5"/>
      <w:bookmarkStart w:id="707" w:name="OLE_LINK6"/>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2076E997" w14:textId="77777777" w:rsidR="00631888" w:rsidRPr="00274B25" w:rsidRDefault="00631888" w:rsidP="00474644">
      <w:pPr>
        <w:numPr>
          <w:ilvl w:val="0"/>
          <w:numId w:val="39"/>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0CEC185B" w14:textId="77777777" w:rsidR="00631888" w:rsidRPr="00274B25" w:rsidRDefault="00631888" w:rsidP="00474644">
      <w:pPr>
        <w:numPr>
          <w:ilvl w:val="0"/>
          <w:numId w:val="39"/>
        </w:numPr>
        <w:suppressAutoHyphens w:val="0"/>
        <w:spacing w:before="120"/>
        <w:rPr>
          <w:rFonts w:eastAsia="SimSun"/>
          <w:sz w:val="24"/>
          <w:lang w:val="el-GR"/>
        </w:rPr>
      </w:pPr>
      <w:r w:rsidRPr="00274B25">
        <w:rPr>
          <w:b/>
          <w:lang w:val="el-GR"/>
        </w:rPr>
        <w:t>0,2%</w:t>
      </w:r>
      <w:r w:rsidRPr="00274B25">
        <w:rPr>
          <w:lang w:val="el-GR"/>
        </w:rPr>
        <w:t xml:space="preserve"> επί του τρέχοντος ετήσιου κόστους συντήρησης του συνόλου του συστήματος.</w:t>
      </w:r>
    </w:p>
    <w:p w14:paraId="586F0E02" w14:textId="77777777" w:rsidR="00631888" w:rsidRPr="00274B25" w:rsidRDefault="00631888" w:rsidP="00631888">
      <w:pPr>
        <w:spacing w:before="120"/>
        <w:rPr>
          <w:lang w:val="el-GR"/>
        </w:rPr>
      </w:pPr>
      <w:r w:rsidRPr="00274B25">
        <w:rPr>
          <w:b/>
          <w:lang w:val="el-GR"/>
        </w:rPr>
        <w:lastRenderedPageBreak/>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bookmarkEnd w:id="706"/>
    <w:bookmarkEnd w:id="707"/>
    <w:p w14:paraId="37795059" w14:textId="77777777" w:rsidR="00631888" w:rsidRPr="00274B25" w:rsidRDefault="00631888" w:rsidP="00631888">
      <w:pPr>
        <w:spacing w:before="120"/>
        <w:rPr>
          <w:i/>
          <w:u w:val="single"/>
          <w:lang w:val="el-GR"/>
        </w:rPr>
      </w:pPr>
    </w:p>
    <w:p w14:paraId="440C3635" w14:textId="77777777" w:rsidR="00631888" w:rsidRPr="00274B25" w:rsidRDefault="00631888" w:rsidP="00631888">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23885ADC" w14:textId="77777777" w:rsidR="00631888" w:rsidRPr="00274B25" w:rsidRDefault="00631888" w:rsidP="00474644">
      <w:pPr>
        <w:numPr>
          <w:ilvl w:val="0"/>
          <w:numId w:val="39"/>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411267F6" w14:textId="77777777" w:rsidR="00631888" w:rsidRPr="00274B25" w:rsidRDefault="00631888" w:rsidP="00474644">
      <w:pPr>
        <w:numPr>
          <w:ilvl w:val="0"/>
          <w:numId w:val="39"/>
        </w:numPr>
        <w:suppressAutoHyphens w:val="0"/>
        <w:spacing w:before="120"/>
        <w:rPr>
          <w:rFonts w:eastAsia="SimSun"/>
          <w:sz w:val="24"/>
          <w:lang w:val="el-GR"/>
        </w:rPr>
      </w:pPr>
      <w:r w:rsidRPr="00274B25">
        <w:rPr>
          <w:b/>
          <w:lang w:val="el-GR"/>
        </w:rPr>
        <w:t>0,1%</w:t>
      </w:r>
      <w:r w:rsidRPr="00274B25">
        <w:rPr>
          <w:lang w:val="el-GR"/>
        </w:rPr>
        <w:t xml:space="preserve"> επί του τρέχοντος ετήσιου κόστους συντήρησης του συνόλου του συστήματος.</w:t>
      </w:r>
    </w:p>
    <w:p w14:paraId="7A2B317D" w14:textId="77777777" w:rsidR="00631888" w:rsidRPr="00274B25" w:rsidRDefault="00631888" w:rsidP="00631888">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6616828B" w14:textId="77777777" w:rsidR="00631888" w:rsidRPr="00274B25" w:rsidRDefault="00631888" w:rsidP="00631888">
      <w:pPr>
        <w:spacing w:before="120"/>
        <w:rPr>
          <w:i/>
          <w:u w:val="single"/>
          <w:lang w:val="el-GR"/>
        </w:rPr>
      </w:pPr>
    </w:p>
    <w:p w14:paraId="089AEB56" w14:textId="77777777" w:rsidR="00631888" w:rsidRPr="00274B25" w:rsidRDefault="00631888" w:rsidP="00631888">
      <w:pPr>
        <w:spacing w:before="120"/>
        <w:rPr>
          <w:i/>
          <w:u w:val="single"/>
        </w:rPr>
      </w:pPr>
      <w:proofErr w:type="spellStart"/>
      <w:r w:rsidRPr="00274B25">
        <w:rPr>
          <w:i/>
          <w:u w:val="single"/>
        </w:rPr>
        <w:t>Διευκρινίζετ</w:t>
      </w:r>
      <w:proofErr w:type="spellEnd"/>
      <w:r w:rsidRPr="00274B25">
        <w:rPr>
          <w:i/>
          <w:u w:val="single"/>
        </w:rPr>
        <w:t xml:space="preserve">αι </w:t>
      </w:r>
      <w:proofErr w:type="spellStart"/>
      <w:r w:rsidRPr="00274B25">
        <w:rPr>
          <w:i/>
          <w:u w:val="single"/>
        </w:rPr>
        <w:t>ότι</w:t>
      </w:r>
      <w:proofErr w:type="spellEnd"/>
      <w:r w:rsidRPr="00274B25">
        <w:rPr>
          <w:i/>
          <w:u w:val="single"/>
        </w:rPr>
        <w:t>:</w:t>
      </w:r>
    </w:p>
    <w:p w14:paraId="3A42F7BE" w14:textId="77777777" w:rsidR="00631888" w:rsidRPr="00274B25" w:rsidRDefault="00631888" w:rsidP="00474644">
      <w:pPr>
        <w:numPr>
          <w:ilvl w:val="0"/>
          <w:numId w:val="41"/>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6270206" w14:textId="77777777" w:rsidR="00631888" w:rsidRPr="00274B25" w:rsidRDefault="00631888" w:rsidP="00474644">
      <w:pPr>
        <w:numPr>
          <w:ilvl w:val="0"/>
          <w:numId w:val="41"/>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11857D65" w14:textId="77777777" w:rsidR="00631888" w:rsidRPr="00274B25" w:rsidRDefault="00631888" w:rsidP="00631888">
      <w:pPr>
        <w:spacing w:before="120"/>
        <w:rPr>
          <w:b/>
          <w:highlight w:val="yellow"/>
          <w:u w:val="single"/>
          <w:lang w:val="el-GR"/>
        </w:rPr>
      </w:pPr>
    </w:p>
    <w:p w14:paraId="49283DAB" w14:textId="77777777" w:rsidR="00631888" w:rsidRPr="00274B25" w:rsidRDefault="00631888" w:rsidP="00631888">
      <w:pPr>
        <w:spacing w:before="120"/>
        <w:rPr>
          <w:b/>
          <w:u w:val="single"/>
        </w:rPr>
      </w:pPr>
      <w:r w:rsidRPr="00274B25">
        <w:rPr>
          <w:b/>
          <w:u w:val="single"/>
        </w:rPr>
        <w:t>Επιπ</w:t>
      </w:r>
      <w:proofErr w:type="spellStart"/>
      <w:r w:rsidRPr="00274B25">
        <w:rPr>
          <w:b/>
          <w:u w:val="single"/>
        </w:rPr>
        <w:t>ρόσθετες</w:t>
      </w:r>
      <w:proofErr w:type="spellEnd"/>
      <w:r w:rsidRPr="00274B25">
        <w:rPr>
          <w:b/>
          <w:u w:val="single"/>
        </w:rPr>
        <w:t xml:space="preserve"> </w:t>
      </w:r>
      <w:proofErr w:type="spellStart"/>
      <w:r w:rsidRPr="00274B25">
        <w:rPr>
          <w:b/>
          <w:u w:val="single"/>
        </w:rPr>
        <w:t>ρήτρες</w:t>
      </w:r>
      <w:proofErr w:type="spellEnd"/>
      <w:r w:rsidRPr="00274B25">
        <w:rPr>
          <w:b/>
          <w:u w:val="single"/>
        </w:rPr>
        <w:t xml:space="preserve"> </w:t>
      </w:r>
    </w:p>
    <w:p w14:paraId="27D2A8E2" w14:textId="77777777" w:rsidR="00631888" w:rsidRPr="00274B25" w:rsidRDefault="00631888" w:rsidP="00474644">
      <w:pPr>
        <w:numPr>
          <w:ilvl w:val="0"/>
          <w:numId w:val="42"/>
        </w:numPr>
        <w:tabs>
          <w:tab w:val="num" w:pos="284"/>
        </w:tabs>
        <w:suppressAutoHyphens w:val="0"/>
        <w:spacing w:before="120"/>
        <w:ind w:left="284" w:hanging="291"/>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57A59ED2" w14:textId="77777777" w:rsidR="00631888" w:rsidRPr="00274B25" w:rsidRDefault="00631888" w:rsidP="00474644">
      <w:pPr>
        <w:numPr>
          <w:ilvl w:val="0"/>
          <w:numId w:val="39"/>
        </w:numPr>
        <w:suppressAutoHyphens w:val="0"/>
        <w:spacing w:before="120"/>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07CACB63" w14:textId="77777777" w:rsidR="00631888" w:rsidRPr="00274B25" w:rsidRDefault="00631888" w:rsidP="00474644">
      <w:pPr>
        <w:numPr>
          <w:ilvl w:val="0"/>
          <w:numId w:val="39"/>
        </w:numPr>
        <w:suppressAutoHyphens w:val="0"/>
        <w:spacing w:before="120"/>
        <w:rPr>
          <w:lang w:val="el-GR"/>
        </w:rPr>
      </w:pPr>
      <w:r w:rsidRPr="00274B2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09E95A6D" w14:textId="77777777" w:rsidR="00631888" w:rsidRPr="00274B25" w:rsidRDefault="00631888" w:rsidP="00631888">
      <w:pPr>
        <w:tabs>
          <w:tab w:val="center" w:pos="4153"/>
          <w:tab w:val="right" w:pos="8306"/>
        </w:tabs>
        <w:spacing w:before="120"/>
        <w:rPr>
          <w:lang w:val="el-GR"/>
        </w:rPr>
      </w:pPr>
    </w:p>
    <w:p w14:paraId="583EC9AF" w14:textId="77777777" w:rsidR="00631888" w:rsidRPr="00274B25" w:rsidRDefault="00631888" w:rsidP="00631888">
      <w:pPr>
        <w:tabs>
          <w:tab w:val="center" w:pos="4153"/>
          <w:tab w:val="right" w:pos="8306"/>
        </w:tabs>
        <w:spacing w:before="120"/>
        <w:rPr>
          <w:lang w:val="el-GR"/>
        </w:rPr>
      </w:pPr>
      <w:r w:rsidRPr="00274B25">
        <w:rPr>
          <w:lang w:val="el-GR"/>
        </w:rPr>
        <w:t xml:space="preserve">Οι ρήτρες της παρούσας παραγράφου </w:t>
      </w:r>
      <w:r w:rsidRPr="00274B25">
        <w:rPr>
          <w:u w:val="single"/>
          <w:lang w:val="el-GR"/>
        </w:rPr>
        <w:t>δεν ισχύουν</w:t>
      </w:r>
      <w:r w:rsidRPr="00274B25" w:rsidDel="00DB5A86">
        <w:rPr>
          <w:lang w:val="el-GR"/>
        </w:rPr>
        <w:t xml:space="preserve"> </w:t>
      </w:r>
      <w:r w:rsidRPr="00274B25">
        <w:rPr>
          <w:lang w:val="el-GR"/>
        </w:rPr>
        <w:t xml:space="preserve">στην περίπτωση που εξοπλισμός ή λογισμικό του Κυβερνητικού </w:t>
      </w:r>
      <w:r w:rsidRPr="00274B25">
        <w:rPr>
          <w:rFonts w:eastAsia="SimSun"/>
          <w:lang w:val="el-GR"/>
        </w:rPr>
        <w:t>Υπολογιστικού Νέφους G-</w:t>
      </w:r>
      <w:proofErr w:type="spellStart"/>
      <w:r w:rsidRPr="00274B25">
        <w:rPr>
          <w:rFonts w:eastAsia="SimSun"/>
          <w:lang w:val="el-GR"/>
        </w:rPr>
        <w:t>Cloud</w:t>
      </w:r>
      <w:proofErr w:type="spellEnd"/>
      <w:r w:rsidRPr="00274B25">
        <w:rPr>
          <w:rFonts w:eastAsia="SimSun"/>
          <w:lang w:val="el-GR"/>
        </w:rPr>
        <w:t xml:space="preserve"> </w:t>
      </w:r>
      <w:r w:rsidRPr="00274B25">
        <w:rPr>
          <w:lang w:val="el-GR"/>
        </w:rPr>
        <w:t>(</w:t>
      </w:r>
      <w:r w:rsidRPr="00274B25">
        <w:t>Government</w:t>
      </w:r>
      <w:r w:rsidRPr="00274B25">
        <w:rPr>
          <w:lang w:val="el-GR"/>
        </w:rPr>
        <w:t xml:space="preserve"> </w:t>
      </w:r>
      <w:r w:rsidRPr="00274B25">
        <w:t>Cloud</w:t>
      </w:r>
      <w:r w:rsidRPr="00274B25">
        <w:rPr>
          <w:lang w:val="el-GR"/>
        </w:rPr>
        <w:t xml:space="preserve">) ή/και του ΣΥΖΕΥΞΙΣ προκαλέσει </w:t>
      </w:r>
      <w:r w:rsidRPr="00274B25">
        <w:rPr>
          <w:u w:val="single"/>
          <w:lang w:val="el-GR"/>
        </w:rPr>
        <w:t>αποδεδειγμένα</w:t>
      </w:r>
      <w:r w:rsidRPr="00274B25">
        <w:rPr>
          <w:lang w:val="el-GR"/>
        </w:rPr>
        <w:t xml:space="preserve"> δυσλειτουργία (</w:t>
      </w:r>
      <w:proofErr w:type="spellStart"/>
      <w:r w:rsidRPr="00274B25">
        <w:rPr>
          <w:lang w:val="el-GR"/>
        </w:rPr>
        <w:t>τεκμαιρόμενη</w:t>
      </w:r>
      <w:proofErr w:type="spellEnd"/>
      <w:r w:rsidRPr="00274B25">
        <w:rPr>
          <w:lang w:val="el-GR"/>
        </w:rPr>
        <w:t xml:space="preserve"> από τα εργαλεία και τις αναφορές διαθεσιμότητας των σχετικών πόρων / υπηρεσιών του </w:t>
      </w:r>
      <w:r w:rsidRPr="00274B25">
        <w:rPr>
          <w:lang w:val="en-US"/>
        </w:rPr>
        <w:t>G</w:t>
      </w:r>
      <w:r w:rsidRPr="00274B25">
        <w:rPr>
          <w:lang w:val="el-GR"/>
        </w:rPr>
        <w:t>-</w:t>
      </w:r>
      <w:r w:rsidRPr="00274B25">
        <w:rPr>
          <w:lang w:val="en-US"/>
        </w:rPr>
        <w:t>Cloud</w:t>
      </w:r>
      <w:r w:rsidRPr="00274B25">
        <w:rPr>
          <w:lang w:val="el-GR"/>
        </w:rPr>
        <w:t>) σε παραδοτέο του Έργου.</w:t>
      </w:r>
    </w:p>
    <w:p w14:paraId="7BCC205A" w14:textId="77777777" w:rsidR="00631888" w:rsidRPr="00274B25" w:rsidRDefault="00631888" w:rsidP="00631888">
      <w:pPr>
        <w:tabs>
          <w:tab w:val="center" w:pos="4153"/>
          <w:tab w:val="right" w:pos="8306"/>
        </w:tabs>
        <w:spacing w:before="120"/>
        <w:rPr>
          <w:lang w:val="el-GR"/>
        </w:rPr>
      </w:pPr>
    </w:p>
    <w:p w14:paraId="61021E78" w14:textId="77777777" w:rsidR="00631888" w:rsidRPr="00EF2204" w:rsidRDefault="00631888" w:rsidP="00631888">
      <w:pPr>
        <w:rPr>
          <w:rFonts w:eastAsia="SimSun"/>
          <w:lang w:val="el-GR"/>
        </w:rPr>
      </w:pPr>
    </w:p>
    <w:p w14:paraId="2957D283" w14:textId="77777777" w:rsidR="00631888" w:rsidRPr="00EF2204" w:rsidRDefault="00631888" w:rsidP="003E4E8C">
      <w:pPr>
        <w:pStyle w:val="5"/>
        <w:numPr>
          <w:ilvl w:val="0"/>
          <w:numId w:val="29"/>
        </w:numPr>
        <w:tabs>
          <w:tab w:val="num" w:pos="810"/>
        </w:tabs>
        <w:ind w:left="900" w:hanging="270"/>
        <w:rPr>
          <w:rFonts w:eastAsia="SimSun" w:cs="Tahoma"/>
          <w:lang w:val="el-GR"/>
        </w:rPr>
      </w:pPr>
      <w:r w:rsidRPr="00EF2204">
        <w:rPr>
          <w:rFonts w:eastAsia="SimSun" w:cs="Tahoma"/>
          <w:lang w:val="el-GR"/>
        </w:rPr>
        <w:t>Προγραμματισμένες Διακοπές Υπηρεσίας</w:t>
      </w:r>
    </w:p>
    <w:p w14:paraId="2933BB2A" w14:textId="77777777" w:rsidR="00631888" w:rsidRPr="00274B25" w:rsidRDefault="00631888" w:rsidP="00631888">
      <w:pPr>
        <w:spacing w:before="120"/>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40A0105A" w14:textId="77777777" w:rsidR="00631888" w:rsidRPr="00274B25" w:rsidRDefault="00631888" w:rsidP="00474644">
      <w:pPr>
        <w:widowControl w:val="0"/>
        <w:numPr>
          <w:ilvl w:val="0"/>
          <w:numId w:val="43"/>
        </w:numPr>
        <w:suppressAutoHyphens w:val="0"/>
        <w:adjustRightInd w:val="0"/>
        <w:spacing w:before="120"/>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57A01B38" w14:textId="77777777" w:rsidR="00631888" w:rsidRPr="00274B25" w:rsidRDefault="00631888" w:rsidP="00474644">
      <w:pPr>
        <w:widowControl w:val="0"/>
        <w:numPr>
          <w:ilvl w:val="0"/>
          <w:numId w:val="43"/>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34411AF8" w14:textId="77777777" w:rsidR="00631888" w:rsidRPr="00274B25" w:rsidRDefault="00631888" w:rsidP="00474644">
      <w:pPr>
        <w:widowControl w:val="0"/>
        <w:numPr>
          <w:ilvl w:val="0"/>
          <w:numId w:val="43"/>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40B47DF3" w14:textId="77777777" w:rsidR="00631888" w:rsidRPr="00274B25" w:rsidRDefault="00631888" w:rsidP="00474644">
      <w:pPr>
        <w:widowControl w:val="0"/>
        <w:numPr>
          <w:ilvl w:val="0"/>
          <w:numId w:val="43"/>
        </w:numPr>
        <w:suppressAutoHyphens w:val="0"/>
        <w:adjustRightInd w:val="0"/>
        <w:spacing w:before="120"/>
        <w:textAlignment w:val="baseline"/>
        <w:rPr>
          <w:lang w:val="el-GR"/>
        </w:rPr>
      </w:pPr>
      <w:r w:rsidRPr="00274B25">
        <w:rPr>
          <w:lang w:val="el-GR"/>
        </w:rPr>
        <w:lastRenderedPageBreak/>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6750B5A8" w14:textId="77777777" w:rsidR="00631888" w:rsidRPr="00274B25" w:rsidRDefault="00631888" w:rsidP="00474644">
      <w:pPr>
        <w:widowControl w:val="0"/>
        <w:numPr>
          <w:ilvl w:val="0"/>
          <w:numId w:val="43"/>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1E55DAD4" w14:textId="77777777" w:rsidR="00631888" w:rsidRPr="00274B25" w:rsidRDefault="00631888" w:rsidP="00631888">
      <w:pPr>
        <w:spacing w:before="120"/>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5EB8C6F6" w14:textId="77777777" w:rsidR="00631888" w:rsidRPr="00EF2204" w:rsidRDefault="00631888" w:rsidP="00631888">
      <w:pPr>
        <w:rPr>
          <w:lang w:val="el-GR"/>
        </w:rPr>
      </w:pPr>
    </w:p>
    <w:p w14:paraId="71B5C44C" w14:textId="77777777" w:rsidR="00631888" w:rsidRDefault="00631888" w:rsidP="00442EA9">
      <w:pPr>
        <w:pStyle w:val="4"/>
        <w:numPr>
          <w:ilvl w:val="1"/>
          <w:numId w:val="115"/>
        </w:numPr>
        <w:tabs>
          <w:tab w:val="left" w:pos="540"/>
        </w:tabs>
        <w:ind w:left="993" w:hanging="993"/>
        <w:rPr>
          <w:rFonts w:cs="Tahoma"/>
          <w:szCs w:val="22"/>
          <w:lang w:val="el-GR"/>
        </w:rPr>
      </w:pPr>
      <w:bookmarkStart w:id="708" w:name="_Ref71628810"/>
      <w:bookmarkStart w:id="709" w:name="_Toc76724191"/>
      <w:bookmarkStart w:id="710" w:name="_Toc89441330"/>
      <w:bookmarkStart w:id="711" w:name="_Toc89441848"/>
      <w:r w:rsidRPr="00EF2204">
        <w:rPr>
          <w:rFonts w:cs="Tahoma"/>
          <w:szCs w:val="22"/>
          <w:lang w:val="el-GR"/>
        </w:rPr>
        <w:t>Ομάδα Έργου/Σχήμα Διοίκησης Έργου</w:t>
      </w:r>
      <w:bookmarkEnd w:id="708"/>
      <w:bookmarkEnd w:id="709"/>
      <w:bookmarkEnd w:id="710"/>
      <w:bookmarkEnd w:id="711"/>
      <w:r w:rsidRPr="00EF2204">
        <w:rPr>
          <w:rFonts w:cs="Tahoma"/>
          <w:szCs w:val="22"/>
          <w:lang w:val="el-GR"/>
        </w:rPr>
        <w:tab/>
      </w:r>
    </w:p>
    <w:p w14:paraId="65389E41" w14:textId="77777777" w:rsidR="00631888" w:rsidRPr="003C2BEF" w:rsidRDefault="00631888" w:rsidP="00631888">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81C0D30" w14:textId="77777777" w:rsidR="00631888" w:rsidRPr="003C2BEF" w:rsidRDefault="00631888" w:rsidP="00631888">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7732C1A7" w14:textId="77777777" w:rsidR="00631888" w:rsidRPr="003C2BEF" w:rsidRDefault="00631888" w:rsidP="00631888">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713C0DFD" w14:textId="77777777" w:rsidR="00631888" w:rsidRPr="00EF2204" w:rsidRDefault="00631888" w:rsidP="00631888">
      <w:pPr>
        <w:rPr>
          <w:lang w:val="el-GR"/>
        </w:rPr>
      </w:pPr>
    </w:p>
    <w:p w14:paraId="27F19986" w14:textId="77777777" w:rsidR="00631888" w:rsidRDefault="00631888" w:rsidP="00442EA9">
      <w:pPr>
        <w:pStyle w:val="4"/>
        <w:numPr>
          <w:ilvl w:val="1"/>
          <w:numId w:val="115"/>
        </w:numPr>
        <w:tabs>
          <w:tab w:val="left" w:pos="540"/>
        </w:tabs>
        <w:ind w:left="993" w:hanging="993"/>
        <w:rPr>
          <w:rFonts w:cs="Tahoma"/>
          <w:szCs w:val="22"/>
          <w:lang w:val="el-GR"/>
        </w:rPr>
      </w:pPr>
      <w:bookmarkStart w:id="712" w:name="_Ref71628816"/>
      <w:bookmarkStart w:id="713" w:name="_Toc76724192"/>
      <w:bookmarkStart w:id="714" w:name="_Toc89441331"/>
      <w:bookmarkStart w:id="715" w:name="_Toc89441849"/>
      <w:r w:rsidRPr="00EF2204">
        <w:rPr>
          <w:rFonts w:cs="Tahoma"/>
          <w:szCs w:val="22"/>
          <w:lang w:val="el-GR"/>
        </w:rPr>
        <w:t>Μεθοδολογία διοίκησης και διασφάλισης ποιότητας</w:t>
      </w:r>
      <w:bookmarkEnd w:id="712"/>
      <w:bookmarkEnd w:id="713"/>
      <w:bookmarkEnd w:id="714"/>
      <w:bookmarkEnd w:id="715"/>
      <w:r w:rsidRPr="00EF2204">
        <w:rPr>
          <w:rFonts w:cs="Tahoma"/>
          <w:szCs w:val="22"/>
          <w:lang w:val="el-GR"/>
        </w:rPr>
        <w:tab/>
      </w:r>
    </w:p>
    <w:p w14:paraId="7A9B71D5" w14:textId="77777777" w:rsidR="00631888" w:rsidRPr="00274B25" w:rsidRDefault="00631888" w:rsidP="00631888">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386AF583" w14:textId="77777777" w:rsidR="00631888" w:rsidRPr="00274B25" w:rsidRDefault="00631888" w:rsidP="00631888">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7A596340" w14:textId="77777777" w:rsidR="00631888" w:rsidRPr="00274B25" w:rsidRDefault="00631888" w:rsidP="00474644">
      <w:pPr>
        <w:numPr>
          <w:ilvl w:val="0"/>
          <w:numId w:val="30"/>
        </w:numPr>
        <w:suppressAutoHyphens w:val="0"/>
        <w:spacing w:before="120"/>
        <w:ind w:left="714" w:hanging="357"/>
        <w:rPr>
          <w:lang w:val="el-GR"/>
        </w:rPr>
      </w:pPr>
      <w:r w:rsidRPr="00274B25">
        <w:rPr>
          <w:lang w:val="el-GR"/>
        </w:rPr>
        <w:t>η τήρηση του χρονοδιαγράμματος του Έργου</w:t>
      </w:r>
    </w:p>
    <w:p w14:paraId="52418516" w14:textId="77777777" w:rsidR="00631888" w:rsidRPr="00274B25" w:rsidRDefault="00631888" w:rsidP="00474644">
      <w:pPr>
        <w:numPr>
          <w:ilvl w:val="0"/>
          <w:numId w:val="30"/>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369B7A21" w14:textId="77777777" w:rsidR="00631888" w:rsidRPr="00274B25" w:rsidRDefault="00631888" w:rsidP="0063188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05A9155D" w14:textId="77777777" w:rsidR="00631888" w:rsidRPr="00274B25" w:rsidRDefault="00631888" w:rsidP="0063188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2A54E4D" w14:textId="77777777" w:rsidR="00631888" w:rsidRPr="00274B25" w:rsidRDefault="00631888" w:rsidP="0063188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5AB9BEAE" w14:textId="77777777" w:rsidR="00631888" w:rsidRPr="00274B25" w:rsidRDefault="00631888" w:rsidP="0063188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22D509D5" w14:textId="77777777" w:rsidR="00631888" w:rsidRPr="00274B25" w:rsidRDefault="00631888" w:rsidP="00631888">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1E6E414" w14:textId="77777777" w:rsidR="00631888" w:rsidRPr="00EF2204" w:rsidRDefault="00631888" w:rsidP="00631888">
      <w:pPr>
        <w:rPr>
          <w:lang w:val="el-GR"/>
        </w:rPr>
      </w:pPr>
    </w:p>
    <w:p w14:paraId="71C8B9D7" w14:textId="77777777" w:rsidR="00631888" w:rsidRDefault="00631888" w:rsidP="00442EA9">
      <w:pPr>
        <w:pStyle w:val="4"/>
        <w:numPr>
          <w:ilvl w:val="1"/>
          <w:numId w:val="115"/>
        </w:numPr>
        <w:tabs>
          <w:tab w:val="left" w:pos="540"/>
        </w:tabs>
        <w:ind w:left="993" w:hanging="993"/>
        <w:rPr>
          <w:rFonts w:cs="Tahoma"/>
          <w:szCs w:val="22"/>
          <w:lang w:val="el-GR"/>
        </w:rPr>
      </w:pPr>
      <w:bookmarkStart w:id="716" w:name="_Toc76724193"/>
      <w:bookmarkStart w:id="717" w:name="_Toc89441332"/>
      <w:bookmarkStart w:id="718" w:name="_Toc89441850"/>
      <w:r w:rsidRPr="00EF2204">
        <w:rPr>
          <w:rFonts w:cs="Tahoma"/>
          <w:szCs w:val="22"/>
          <w:lang w:val="el-GR"/>
        </w:rPr>
        <w:lastRenderedPageBreak/>
        <w:t>Τόπος υλοποίησης/ παροχής των υπηρεσιών</w:t>
      </w:r>
      <w:bookmarkEnd w:id="716"/>
      <w:bookmarkEnd w:id="717"/>
      <w:bookmarkEnd w:id="718"/>
      <w:r w:rsidRPr="00EF2204">
        <w:rPr>
          <w:rFonts w:cs="Tahoma"/>
          <w:szCs w:val="22"/>
          <w:lang w:val="el-GR"/>
        </w:rPr>
        <w:tab/>
      </w:r>
    </w:p>
    <w:p w14:paraId="3C8E607F" w14:textId="77777777" w:rsidR="00631888" w:rsidRPr="003C2BEF" w:rsidRDefault="00631888" w:rsidP="00631888">
      <w:pPr>
        <w:rPr>
          <w:lang w:val="el-GR"/>
        </w:rPr>
      </w:pPr>
      <w:r w:rsidRPr="003C2BEF">
        <w:rPr>
          <w:lang w:val="el-GR"/>
        </w:rPr>
        <w:t xml:space="preserve">Ο Ανάδοχος θα πρέπει να εγκαταστήσει </w:t>
      </w:r>
      <w:r w:rsidRPr="003A7A3F">
        <w:rPr>
          <w:lang w:val="el-GR"/>
        </w:rPr>
        <w:t xml:space="preserve">το Σύστημα στον κόμβο </w:t>
      </w:r>
      <w:r w:rsidRPr="003A7A3F">
        <w:t>Government</w:t>
      </w:r>
      <w:r w:rsidRPr="003A7A3F">
        <w:rPr>
          <w:lang w:val="el-GR"/>
        </w:rPr>
        <w:t xml:space="preserve"> </w:t>
      </w:r>
      <w:r w:rsidRPr="003A7A3F">
        <w:t>Cloud</w:t>
      </w:r>
      <w:r w:rsidRPr="003A7A3F">
        <w:rPr>
          <w:lang w:val="el-GR"/>
        </w:rPr>
        <w:t xml:space="preserve"> (</w:t>
      </w:r>
      <w:r w:rsidRPr="003A7A3F">
        <w:t>G</w:t>
      </w:r>
      <w:r w:rsidRPr="003A7A3F">
        <w:rPr>
          <w:lang w:val="el-GR"/>
        </w:rPr>
        <w:t>-</w:t>
      </w:r>
      <w:r w:rsidRPr="003A7A3F">
        <w:t>Cloud</w:t>
      </w:r>
      <w:r w:rsidRPr="003A7A3F">
        <w:rPr>
          <w:lang w:val="el-GR"/>
        </w:rPr>
        <w:t>) και να παραδώσει σε πλήρη λειτουργία το σύνολο του ζητούμενου λογισμικού στον Φορέα Λειτουργίας.</w:t>
      </w:r>
    </w:p>
    <w:p w14:paraId="3D18B77C" w14:textId="77777777" w:rsidR="00631888" w:rsidRPr="003C2BEF" w:rsidRDefault="00631888" w:rsidP="00631888">
      <w:pPr>
        <w:rPr>
          <w:lang w:val="el-GR"/>
        </w:rPr>
      </w:pPr>
      <w:r w:rsidRPr="003C2BEF">
        <w:rPr>
          <w:lang w:val="el-GR"/>
        </w:rPr>
        <w:t xml:space="preserve">Ο Ανάδοχος θα προσφέρει τις υπηρεσίες του κατά κύριο λόγο στις εγκαταστάσεις </w:t>
      </w:r>
      <w:r w:rsidRPr="00A76936">
        <w:rPr>
          <w:lang w:val="el-GR"/>
        </w:rPr>
        <w:t>του Φορέα Λειτουργίας αλλά και σε όποια άλλα σημεία προκύψουν από τις απαιτήσεις του Έργου εντ</w:t>
      </w:r>
      <w:r w:rsidRPr="001B17DE">
        <w:rPr>
          <w:lang w:val="el-GR"/>
        </w:rPr>
        <w:t>ός του ν. Αττικής.</w:t>
      </w:r>
    </w:p>
    <w:p w14:paraId="7843F798" w14:textId="77777777" w:rsidR="00631888" w:rsidRPr="003C2BEF" w:rsidRDefault="00631888" w:rsidP="00631888">
      <w:pPr>
        <w:rPr>
          <w:lang w:val="el-GR"/>
        </w:rPr>
      </w:pPr>
      <w:r w:rsidRPr="003C2BEF">
        <w:rPr>
          <w:lang w:val="el-GR"/>
        </w:rPr>
        <w:t>Ο Ανάδοχος στ</w:t>
      </w:r>
      <w:r>
        <w:rPr>
          <w:lang w:val="el-GR"/>
        </w:rPr>
        <w:t>ο</w:t>
      </w:r>
      <w:r w:rsidRPr="003C2BEF">
        <w:rPr>
          <w:lang w:val="el-GR"/>
        </w:rPr>
        <w:t xml:space="preserve">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27E8378" w14:textId="77777777" w:rsidR="00631888" w:rsidRDefault="00631888" w:rsidP="00631888">
      <w:pPr>
        <w:rPr>
          <w:lang w:val="el-GR"/>
        </w:rPr>
      </w:pPr>
      <w:r w:rsidRPr="00FB3CCC">
        <w:rPr>
          <w:lang w:val="el-GR"/>
        </w:rPr>
        <w:t xml:space="preserve">Τόπος υποβολής των παραδοτέων είναι η έδρα της </w:t>
      </w:r>
      <w:proofErr w:type="spellStart"/>
      <w:r w:rsidRPr="00FB3CCC">
        <w:rPr>
          <w:lang w:val="el-GR"/>
        </w:rPr>
        <w:t>ΚτΠ</w:t>
      </w:r>
      <w:proofErr w:type="spellEnd"/>
      <w:r w:rsidRPr="00FB3CCC">
        <w:rPr>
          <w:lang w:val="el-GR"/>
        </w:rPr>
        <w:t xml:space="preserve"> </w:t>
      </w:r>
      <w:r>
        <w:rPr>
          <w:lang w:val="el-GR"/>
        </w:rPr>
        <w:t>Μ.</w:t>
      </w:r>
      <w:r w:rsidRPr="00D11A70">
        <w:rPr>
          <w:lang w:val="el-GR"/>
        </w:rPr>
        <w:t>Α.Ε.</w:t>
      </w:r>
    </w:p>
    <w:p w14:paraId="2A86792C" w14:textId="77777777" w:rsidR="00631888" w:rsidRPr="00EF2204" w:rsidRDefault="00631888" w:rsidP="00631888">
      <w:pPr>
        <w:suppressAutoHyphens w:val="0"/>
        <w:autoSpaceDE w:val="0"/>
        <w:spacing w:after="60"/>
        <w:rPr>
          <w:rFonts w:eastAsia="SimSun"/>
          <w:lang w:val="el-GR"/>
        </w:rPr>
      </w:pPr>
    </w:p>
    <w:p w14:paraId="3C4CA7FA" w14:textId="77777777" w:rsidR="00CB3073" w:rsidRPr="004574FB" w:rsidRDefault="00CB3073">
      <w:pPr>
        <w:suppressAutoHyphens w:val="0"/>
        <w:autoSpaceDE w:val="0"/>
        <w:spacing w:after="60"/>
        <w:rPr>
          <w:rFonts w:eastAsia="SimSun"/>
          <w:lang w:val="el-GR"/>
        </w:rPr>
        <w:sectPr w:rsidR="00CB3073" w:rsidRPr="004574FB" w:rsidSect="00DF02B0">
          <w:pgSz w:w="11906" w:h="16838"/>
          <w:pgMar w:top="1134" w:right="1134" w:bottom="1134" w:left="1134" w:header="720" w:footer="709" w:gutter="0"/>
          <w:cols w:space="720"/>
          <w:titlePg/>
          <w:docGrid w:linePitch="360"/>
        </w:sectPr>
      </w:pPr>
    </w:p>
    <w:p w14:paraId="63D508FF" w14:textId="56ADBDBE" w:rsidR="008338F0" w:rsidRPr="00603221" w:rsidRDefault="003355E7" w:rsidP="003329FF">
      <w:pPr>
        <w:pStyle w:val="2"/>
        <w:numPr>
          <w:ilvl w:val="0"/>
          <w:numId w:val="0"/>
        </w:numPr>
        <w:ind w:left="576" w:hanging="576"/>
        <w:rPr>
          <w:rFonts w:cs="Tahoma"/>
          <w:lang w:val="el-GR"/>
        </w:rPr>
      </w:pPr>
      <w:bookmarkStart w:id="719" w:name="_Ref510087011"/>
      <w:bookmarkStart w:id="720" w:name="_Ref40980421"/>
      <w:bookmarkStart w:id="721" w:name="_Toc89441333"/>
      <w:bookmarkStart w:id="722" w:name="_Toc89441851"/>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719"/>
      <w:bookmarkEnd w:id="720"/>
      <w:bookmarkEnd w:id="721"/>
      <w:bookmarkEnd w:id="722"/>
      <w:r w:rsidR="007A3AC0" w:rsidRPr="00603221">
        <w:rPr>
          <w:rFonts w:cs="Tahoma"/>
          <w:lang w:val="el-GR"/>
        </w:rPr>
        <w:t xml:space="preserve"> </w:t>
      </w:r>
    </w:p>
    <w:p w14:paraId="6557696A" w14:textId="77777777" w:rsidR="008B243A" w:rsidRPr="00CC2331" w:rsidRDefault="008B243A" w:rsidP="00474644">
      <w:pPr>
        <w:pStyle w:val="4"/>
        <w:numPr>
          <w:ilvl w:val="0"/>
          <w:numId w:val="126"/>
        </w:numPr>
        <w:ind w:left="540" w:hanging="450"/>
        <w:rPr>
          <w:rFonts w:cs="Tahoma"/>
          <w:szCs w:val="22"/>
          <w:lang w:val="el-GR"/>
        </w:rPr>
      </w:pPr>
      <w:bookmarkStart w:id="723" w:name="_Toc472066838"/>
      <w:bookmarkStart w:id="724" w:name="_Toc473209808"/>
      <w:bookmarkStart w:id="725" w:name="_Toc473712100"/>
      <w:bookmarkStart w:id="726" w:name="_Toc45707025"/>
      <w:bookmarkStart w:id="727" w:name="_Toc45712003"/>
      <w:bookmarkStart w:id="728" w:name="_Toc58512468"/>
      <w:bookmarkStart w:id="729" w:name="_Toc63081081"/>
      <w:bookmarkStart w:id="730" w:name="_Toc69338087"/>
      <w:bookmarkStart w:id="731" w:name="_Ref71629141"/>
      <w:bookmarkStart w:id="732" w:name="_Toc76724195"/>
      <w:bookmarkStart w:id="733" w:name="_Toc89441334"/>
      <w:bookmarkStart w:id="734" w:name="_Toc89441852"/>
      <w:bookmarkStart w:id="735" w:name="_Ref496624736"/>
      <w:bookmarkStart w:id="736" w:name="_Ref496624788"/>
      <w:r w:rsidRPr="00CC2331">
        <w:rPr>
          <w:rFonts w:cs="Tahoma"/>
          <w:szCs w:val="22"/>
          <w:lang w:val="el-GR"/>
        </w:rPr>
        <w:t>ΠΡΟΔΙΑΓΡΑΦΕΣ ΣΥΣΤΗΜΑΤΟΣ, ΨΗΦΙΟΠΟΙΗΣΗΣ ΕΓΓΡΑΦΩΝ, ΜΕΤΑΔΕΔΟΜΕΝΩΝ</w:t>
      </w:r>
      <w:bookmarkEnd w:id="723"/>
      <w:bookmarkEnd w:id="724"/>
      <w:bookmarkEnd w:id="725"/>
      <w:bookmarkEnd w:id="726"/>
      <w:bookmarkEnd w:id="727"/>
      <w:bookmarkEnd w:id="728"/>
      <w:bookmarkEnd w:id="729"/>
      <w:bookmarkEnd w:id="730"/>
      <w:bookmarkEnd w:id="731"/>
      <w:bookmarkEnd w:id="732"/>
      <w:bookmarkEnd w:id="733"/>
      <w:bookmarkEnd w:id="734"/>
    </w:p>
    <w:p w14:paraId="6573FDF8" w14:textId="77777777" w:rsidR="008B243A" w:rsidRPr="00CC2331" w:rsidRDefault="008B243A" w:rsidP="008B243A">
      <w:pPr>
        <w:suppressAutoHyphens w:val="0"/>
        <w:spacing w:after="0"/>
        <w:rPr>
          <w:lang w:val="el-GR" w:eastAsia="el-GR"/>
        </w:rPr>
      </w:pPr>
    </w:p>
    <w:p w14:paraId="2DE2F39A" w14:textId="77777777" w:rsidR="008B243A" w:rsidRPr="00CC2331" w:rsidRDefault="008B243A" w:rsidP="008B243A">
      <w:pPr>
        <w:suppressAutoHyphens w:val="0"/>
        <w:autoSpaceDE w:val="0"/>
        <w:spacing w:before="57" w:after="57"/>
        <w:jc w:val="left"/>
        <w:rPr>
          <w:rFonts w:eastAsia="SimSun"/>
          <w:lang w:val="el-GR" w:eastAsia="el-GR"/>
        </w:rPr>
      </w:pPr>
      <w:r w:rsidRPr="00CC2331">
        <w:rPr>
          <w:rFonts w:eastAsia="SimSun"/>
          <w:b/>
          <w:lang w:val="el-GR" w:eastAsia="el-GR"/>
        </w:rPr>
        <w:t>1.1. ΔΟΜΗ ΚΑΙ ΕΓΚΑΤΑΣΤΑΣΗ ΣΥΣΤΗΜΑΤΟΣ ΗΛΕΚΤΡΟΝΙΚΗΣ ΔΙΑΧΕΙΡΙΣΗΣ ΕΓΓΡΑΦΩΝ</w:t>
      </w:r>
    </w:p>
    <w:p w14:paraId="76A832FC" w14:textId="77777777" w:rsidR="008B243A" w:rsidRPr="00CC2331" w:rsidRDefault="008B243A" w:rsidP="008B243A">
      <w:pPr>
        <w:suppressAutoHyphens w:val="0"/>
        <w:autoSpaceDE w:val="0"/>
        <w:spacing w:before="57" w:after="57"/>
        <w:jc w:val="left"/>
        <w:rPr>
          <w:rFonts w:eastAsia="SimSun"/>
          <w:lang w:val="el-GR"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187"/>
        <w:gridCol w:w="1398"/>
        <w:gridCol w:w="1461"/>
        <w:gridCol w:w="1862"/>
      </w:tblGrid>
      <w:tr w:rsidR="008B243A" w:rsidRPr="00CC2331" w14:paraId="2F3C8667" w14:textId="77777777" w:rsidTr="003026C0">
        <w:trPr>
          <w:tblHeader/>
        </w:trPr>
        <w:tc>
          <w:tcPr>
            <w:tcW w:w="5000" w:type="pct"/>
            <w:gridSpan w:val="5"/>
            <w:shd w:val="pct15" w:color="auto" w:fill="FFFFFF"/>
            <w:vAlign w:val="center"/>
          </w:tcPr>
          <w:p w14:paraId="2DB8D7CC" w14:textId="77777777" w:rsidR="008B243A" w:rsidRPr="00CC2331" w:rsidRDefault="008B243A" w:rsidP="00474644">
            <w:pPr>
              <w:numPr>
                <w:ilvl w:val="2"/>
                <w:numId w:val="121"/>
              </w:numPr>
              <w:suppressAutoHyphens w:val="0"/>
              <w:autoSpaceDE w:val="0"/>
              <w:spacing w:before="57" w:after="57" w:line="259" w:lineRule="auto"/>
              <w:contextualSpacing/>
              <w:jc w:val="left"/>
              <w:rPr>
                <w:rFonts w:eastAsia="SimSun"/>
                <w:b/>
                <w:lang w:val="el-GR" w:eastAsia="en-US"/>
              </w:rPr>
            </w:pPr>
            <w:r w:rsidRPr="00CC2331">
              <w:rPr>
                <w:rFonts w:eastAsia="SimSun"/>
                <w:b/>
                <w:lang w:val="el-GR" w:eastAsia="en-US"/>
              </w:rPr>
              <w:t>Δομή του Συστήματος</w:t>
            </w:r>
          </w:p>
          <w:p w14:paraId="273B7677" w14:textId="77777777" w:rsidR="008B243A" w:rsidRPr="00CC2331" w:rsidRDefault="008B243A" w:rsidP="003026C0">
            <w:pPr>
              <w:suppressAutoHyphens w:val="0"/>
              <w:autoSpaceDE w:val="0"/>
              <w:spacing w:before="57" w:after="57"/>
              <w:jc w:val="left"/>
              <w:rPr>
                <w:rFonts w:eastAsia="SimSun"/>
                <w:b/>
                <w:lang w:val="el-GR" w:eastAsia="el-GR"/>
              </w:rPr>
            </w:pPr>
          </w:p>
        </w:tc>
      </w:tr>
      <w:tr w:rsidR="008B243A" w:rsidRPr="00CC2331" w14:paraId="537EA141" w14:textId="77777777" w:rsidTr="003026C0">
        <w:trPr>
          <w:tblHeader/>
        </w:trPr>
        <w:tc>
          <w:tcPr>
            <w:tcW w:w="416" w:type="pct"/>
            <w:shd w:val="pct15" w:color="auto" w:fill="FFFFFF"/>
            <w:vAlign w:val="center"/>
          </w:tcPr>
          <w:p w14:paraId="3FFCE8B9"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n-US" w:eastAsia="el-GR"/>
              </w:rPr>
              <w:t>A</w:t>
            </w:r>
            <w:r w:rsidRPr="00CC2331">
              <w:rPr>
                <w:rFonts w:eastAsia="SimSun"/>
                <w:b/>
                <w:lang w:val="el-GR" w:eastAsia="el-GR"/>
              </w:rPr>
              <w:t>/</w:t>
            </w:r>
            <w:r w:rsidRPr="00CC2331">
              <w:rPr>
                <w:rFonts w:eastAsia="SimSun"/>
                <w:b/>
                <w:lang w:val="en-US" w:eastAsia="el-GR"/>
              </w:rPr>
              <w:t>A</w:t>
            </w:r>
          </w:p>
        </w:tc>
        <w:tc>
          <w:tcPr>
            <w:tcW w:w="2216" w:type="pct"/>
            <w:shd w:val="pct15" w:color="auto" w:fill="FFFFFF"/>
            <w:vAlign w:val="center"/>
          </w:tcPr>
          <w:p w14:paraId="6478C9BC"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l-GR" w:eastAsia="el-GR"/>
              </w:rPr>
              <w:t>ΠΡΟΔΙΑΓΡΑΦΗ</w:t>
            </w:r>
          </w:p>
        </w:tc>
        <w:tc>
          <w:tcPr>
            <w:tcW w:w="692" w:type="pct"/>
            <w:shd w:val="pct15" w:color="auto" w:fill="FFFFFF"/>
            <w:vAlign w:val="center"/>
          </w:tcPr>
          <w:p w14:paraId="08E02AE9"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l-GR" w:eastAsia="el-GR"/>
              </w:rPr>
              <w:t>ΑΠΑΙΤΗΣΗ</w:t>
            </w:r>
          </w:p>
        </w:tc>
        <w:tc>
          <w:tcPr>
            <w:tcW w:w="776" w:type="pct"/>
            <w:shd w:val="pct15" w:color="auto" w:fill="FFFFFF"/>
            <w:vAlign w:val="center"/>
          </w:tcPr>
          <w:p w14:paraId="1ADAD88E"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l-GR" w:eastAsia="el-GR"/>
              </w:rPr>
              <w:t>ΑΠΑΝΤΗΣΗ</w:t>
            </w:r>
          </w:p>
        </w:tc>
        <w:tc>
          <w:tcPr>
            <w:tcW w:w="900" w:type="pct"/>
            <w:shd w:val="pct15" w:color="auto" w:fill="FFFFFF"/>
            <w:vAlign w:val="center"/>
          </w:tcPr>
          <w:p w14:paraId="58B283FF"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l-GR" w:eastAsia="el-GR"/>
              </w:rPr>
              <w:t>ΠΑΡΑΠΟΜΠΗ ΤΕΚΜΗΡΙΩΣΗΣ</w:t>
            </w:r>
          </w:p>
        </w:tc>
      </w:tr>
      <w:tr w:rsidR="008B243A" w:rsidRPr="00CC2331" w14:paraId="7C32A03A" w14:textId="77777777" w:rsidTr="003026C0">
        <w:tc>
          <w:tcPr>
            <w:tcW w:w="416" w:type="pct"/>
            <w:vAlign w:val="center"/>
          </w:tcPr>
          <w:p w14:paraId="3BFD2FBA"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1</w:t>
            </w:r>
          </w:p>
        </w:tc>
        <w:tc>
          <w:tcPr>
            <w:tcW w:w="2216" w:type="pct"/>
            <w:vAlign w:val="center"/>
          </w:tcPr>
          <w:p w14:paraId="7B1CC8BC"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Το απαιτούμενο σύστημα ηλεκτρονικής διαχείρισης εγγράφων θα λειτουργήσει με την υπάρχουσα στο ΤΠΔ Βάση Δεδομένων </w:t>
            </w:r>
            <w:r w:rsidRPr="00CC2331">
              <w:rPr>
                <w:rFonts w:eastAsia="SimSun"/>
                <w:lang w:val="en-US" w:eastAsia="el-GR"/>
              </w:rPr>
              <w:t>Oracle</w:t>
            </w:r>
            <w:r w:rsidRPr="00CC2331">
              <w:rPr>
                <w:rFonts w:eastAsia="SimSun"/>
                <w:lang w:val="el-GR" w:eastAsia="el-GR"/>
              </w:rPr>
              <w:t xml:space="preserve"> (11</w:t>
            </w:r>
            <w:r w:rsidRPr="00CC2331">
              <w:rPr>
                <w:rFonts w:eastAsia="SimSun"/>
                <w:lang w:val="en-US" w:eastAsia="el-GR"/>
              </w:rPr>
              <w:t>g</w:t>
            </w:r>
            <w:r w:rsidRPr="00CC2331">
              <w:rPr>
                <w:rFonts w:eastAsia="SimSun"/>
                <w:lang w:val="el-GR" w:eastAsia="el-GR"/>
              </w:rPr>
              <w:t xml:space="preserve"> ή μεταγενέστερη).</w:t>
            </w:r>
          </w:p>
        </w:tc>
        <w:tc>
          <w:tcPr>
            <w:tcW w:w="692" w:type="pct"/>
            <w:vAlign w:val="center"/>
          </w:tcPr>
          <w:p w14:paraId="1A4DD028"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t>ΝΑΙ</w:t>
            </w:r>
          </w:p>
        </w:tc>
        <w:tc>
          <w:tcPr>
            <w:tcW w:w="776" w:type="pct"/>
            <w:vAlign w:val="center"/>
          </w:tcPr>
          <w:p w14:paraId="36374BC0" w14:textId="77777777" w:rsidR="008B243A" w:rsidRPr="00CC2331" w:rsidRDefault="008B243A" w:rsidP="003026C0">
            <w:pPr>
              <w:suppressAutoHyphens w:val="0"/>
              <w:autoSpaceDE w:val="0"/>
              <w:spacing w:before="57" w:after="57"/>
              <w:jc w:val="left"/>
              <w:rPr>
                <w:rFonts w:eastAsia="SimSun"/>
                <w:lang w:val="en-US" w:eastAsia="el-GR"/>
              </w:rPr>
            </w:pPr>
          </w:p>
        </w:tc>
        <w:tc>
          <w:tcPr>
            <w:tcW w:w="900" w:type="pct"/>
            <w:vAlign w:val="center"/>
          </w:tcPr>
          <w:p w14:paraId="0261C797"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2FDEC734" w14:textId="77777777" w:rsidTr="003026C0">
        <w:tc>
          <w:tcPr>
            <w:tcW w:w="416" w:type="pct"/>
            <w:vAlign w:val="center"/>
          </w:tcPr>
          <w:p w14:paraId="3D39D000"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2</w:t>
            </w:r>
          </w:p>
        </w:tc>
        <w:tc>
          <w:tcPr>
            <w:tcW w:w="2216" w:type="pct"/>
            <w:vAlign w:val="center"/>
          </w:tcPr>
          <w:p w14:paraId="6DED7560"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Τα ψηφιοποιημένα έγγραφα θα αποθηκεύονται εκτός της Βάσης Δεδομένων </w:t>
            </w:r>
            <w:r>
              <w:rPr>
                <w:rFonts w:eastAsia="SimSun"/>
                <w:lang w:val="el-GR" w:eastAsia="el-GR"/>
              </w:rPr>
              <w:t xml:space="preserve">στο </w:t>
            </w:r>
            <w:r>
              <w:rPr>
                <w:rFonts w:eastAsia="SimSun"/>
                <w:lang w:val="en-US" w:eastAsia="el-GR"/>
              </w:rPr>
              <w:t>G</w:t>
            </w:r>
            <w:r w:rsidRPr="00F8060C">
              <w:rPr>
                <w:rFonts w:eastAsia="SimSun"/>
                <w:lang w:val="el-GR" w:eastAsia="el-GR"/>
              </w:rPr>
              <w:t>-</w:t>
            </w:r>
            <w:r>
              <w:rPr>
                <w:rFonts w:eastAsia="SimSun"/>
                <w:lang w:val="en-US" w:eastAsia="el-GR"/>
              </w:rPr>
              <w:t>Cloud</w:t>
            </w:r>
            <w:r w:rsidRPr="00CC2331">
              <w:rPr>
                <w:rFonts w:eastAsia="SimSun"/>
                <w:lang w:val="el-GR" w:eastAsia="el-GR"/>
              </w:rPr>
              <w:t xml:space="preserve">. Δεν θα υπάρχει δικαίωμα πρόσβασης τους απευθείας από τους χρήστες παρά μόνο μέσω του συστήματος ηλεκτρονικής διαχείρισης εγγράφων (βάσει των δικαιωμάτων των χρηστών και των </w:t>
            </w:r>
            <w:proofErr w:type="spellStart"/>
            <w:r w:rsidRPr="00CC2331">
              <w:rPr>
                <w:rFonts w:eastAsia="SimSun"/>
                <w:lang w:val="el-GR" w:eastAsia="el-GR"/>
              </w:rPr>
              <w:t>μεταδεδομένων</w:t>
            </w:r>
            <w:proofErr w:type="spellEnd"/>
            <w:r w:rsidRPr="00CC2331">
              <w:rPr>
                <w:rFonts w:eastAsia="SimSun"/>
                <w:lang w:val="el-GR" w:eastAsia="el-GR"/>
              </w:rPr>
              <w:t xml:space="preserve"> των εγγράφων).</w:t>
            </w:r>
          </w:p>
        </w:tc>
        <w:tc>
          <w:tcPr>
            <w:tcW w:w="692" w:type="pct"/>
            <w:vAlign w:val="center"/>
          </w:tcPr>
          <w:p w14:paraId="49BCDADC"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76" w:type="pct"/>
            <w:vAlign w:val="center"/>
          </w:tcPr>
          <w:p w14:paraId="6D2514D8" w14:textId="77777777" w:rsidR="008B243A" w:rsidRPr="00CC2331" w:rsidRDefault="008B243A" w:rsidP="003026C0">
            <w:pPr>
              <w:suppressAutoHyphens w:val="0"/>
              <w:autoSpaceDE w:val="0"/>
              <w:spacing w:before="57" w:after="57"/>
              <w:jc w:val="left"/>
              <w:rPr>
                <w:rFonts w:eastAsia="SimSun"/>
                <w:lang w:val="el-GR" w:eastAsia="el-GR"/>
              </w:rPr>
            </w:pPr>
          </w:p>
        </w:tc>
        <w:tc>
          <w:tcPr>
            <w:tcW w:w="900" w:type="pct"/>
            <w:vAlign w:val="center"/>
          </w:tcPr>
          <w:p w14:paraId="429D8407"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622FD46C" w14:textId="77777777" w:rsidTr="003026C0">
        <w:tc>
          <w:tcPr>
            <w:tcW w:w="416" w:type="pct"/>
            <w:vAlign w:val="center"/>
          </w:tcPr>
          <w:p w14:paraId="108CD462"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3</w:t>
            </w:r>
          </w:p>
        </w:tc>
        <w:tc>
          <w:tcPr>
            <w:tcW w:w="2216" w:type="pct"/>
            <w:vAlign w:val="center"/>
          </w:tcPr>
          <w:p w14:paraId="05BC79D0"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Η επικοινωνία του </w:t>
            </w:r>
            <w:proofErr w:type="spellStart"/>
            <w:r w:rsidRPr="00CC2331">
              <w:rPr>
                <w:rFonts w:eastAsia="SimSun"/>
                <w:lang w:val="el-GR" w:eastAsia="el-GR"/>
              </w:rPr>
              <w:t>φυλλομετρητή</w:t>
            </w:r>
            <w:proofErr w:type="spellEnd"/>
            <w:r w:rsidRPr="00CC2331">
              <w:rPr>
                <w:rFonts w:eastAsia="SimSun"/>
                <w:lang w:val="el-GR" w:eastAsia="el-GR"/>
              </w:rPr>
              <w:t xml:space="preserve"> του χρήστη με το σύστημα Ηλεκτρονικής Διαχείρισης Εγγράφων θα είναι ασφαλής (κρυπτογραφημένη), σύμφωνα με τις σύγχρονες πρακτικές (</w:t>
            </w:r>
            <w:r w:rsidRPr="00CC2331">
              <w:rPr>
                <w:rFonts w:eastAsia="SimSun"/>
                <w:lang w:val="en-US" w:eastAsia="el-GR"/>
              </w:rPr>
              <w:t>TLS</w:t>
            </w:r>
            <w:r w:rsidRPr="00CC2331">
              <w:rPr>
                <w:rFonts w:eastAsia="SimSun"/>
                <w:lang w:val="el-GR" w:eastAsia="el-GR"/>
              </w:rPr>
              <w:t xml:space="preserve"> 1.2). Το απαιτούμενο πιστοποιητικό (το οποίο θα έχει διάρκεια </w:t>
            </w:r>
            <w:r w:rsidRPr="00CC2331">
              <w:rPr>
                <w:rFonts w:eastAsia="SimSun"/>
                <w:b/>
                <w:i/>
                <w:lang w:val="el-GR" w:eastAsia="el-GR"/>
              </w:rPr>
              <w:t>3</w:t>
            </w:r>
            <w:r w:rsidRPr="00CC2331">
              <w:rPr>
                <w:rFonts w:eastAsia="SimSun"/>
                <w:lang w:val="el-GR" w:eastAsia="el-GR"/>
              </w:rPr>
              <w:t xml:space="preserve"> χρόνια έως την επόμενη ανανέωση του) θα βαρύνει τον Ανάδοχο και αποτελεί μέρος το παραδοτέου.</w:t>
            </w:r>
          </w:p>
        </w:tc>
        <w:tc>
          <w:tcPr>
            <w:tcW w:w="692" w:type="pct"/>
            <w:vAlign w:val="center"/>
          </w:tcPr>
          <w:p w14:paraId="2A99DB9C"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t>ΝΑΙ</w:t>
            </w:r>
          </w:p>
        </w:tc>
        <w:tc>
          <w:tcPr>
            <w:tcW w:w="776" w:type="pct"/>
            <w:vAlign w:val="center"/>
          </w:tcPr>
          <w:p w14:paraId="6B8AA83E" w14:textId="77777777" w:rsidR="008B243A" w:rsidRPr="00CC2331" w:rsidRDefault="008B243A" w:rsidP="003026C0">
            <w:pPr>
              <w:suppressAutoHyphens w:val="0"/>
              <w:autoSpaceDE w:val="0"/>
              <w:spacing w:before="57" w:after="57"/>
              <w:jc w:val="left"/>
              <w:rPr>
                <w:rFonts w:eastAsia="SimSun"/>
                <w:lang w:val="en-US" w:eastAsia="el-GR"/>
              </w:rPr>
            </w:pPr>
          </w:p>
        </w:tc>
        <w:tc>
          <w:tcPr>
            <w:tcW w:w="900" w:type="pct"/>
            <w:vAlign w:val="center"/>
          </w:tcPr>
          <w:p w14:paraId="416531AF"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4AEFF9E2" w14:textId="77777777" w:rsidTr="003026C0">
        <w:tc>
          <w:tcPr>
            <w:tcW w:w="416" w:type="pct"/>
            <w:vAlign w:val="center"/>
          </w:tcPr>
          <w:p w14:paraId="5FF528DF" w14:textId="77777777" w:rsidR="008B243A" w:rsidRPr="00CC2331" w:rsidRDefault="008B243A" w:rsidP="003026C0">
            <w:pPr>
              <w:suppressAutoHyphens w:val="0"/>
              <w:autoSpaceDE w:val="0"/>
              <w:spacing w:before="57" w:after="57"/>
              <w:jc w:val="left"/>
              <w:rPr>
                <w:rFonts w:eastAsia="SimSun"/>
                <w:b/>
                <w:bCs/>
                <w:lang w:val="en-US" w:eastAsia="el-GR"/>
              </w:rPr>
            </w:pPr>
            <w:r w:rsidRPr="00CC2331">
              <w:rPr>
                <w:rFonts w:eastAsia="SimSun"/>
                <w:b/>
                <w:bCs/>
                <w:lang w:val="en-US" w:eastAsia="el-GR"/>
              </w:rPr>
              <w:t>4</w:t>
            </w:r>
          </w:p>
        </w:tc>
        <w:tc>
          <w:tcPr>
            <w:tcW w:w="2216" w:type="pct"/>
            <w:vAlign w:val="center"/>
          </w:tcPr>
          <w:p w14:paraId="5B2DD398"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Ο Ανάδοχος θα παραδώσει στο ΤΠΔ διαδικασία ώστε να μπορεί να αναγνωριστεί η </w:t>
            </w:r>
            <w:r w:rsidRPr="00CC2331">
              <w:rPr>
                <w:rFonts w:eastAsia="SimSun"/>
                <w:lang w:val="en-US" w:eastAsia="el-GR"/>
              </w:rPr>
              <w:t>IP</w:t>
            </w:r>
            <w:r w:rsidRPr="00CC2331">
              <w:rPr>
                <w:rFonts w:eastAsia="SimSun"/>
                <w:lang w:val="el-GR" w:eastAsia="el-GR"/>
              </w:rPr>
              <w:t xml:space="preserve"> διεύθυνση από την οποία συνδέεται ο χρήστης.</w:t>
            </w:r>
          </w:p>
        </w:tc>
        <w:tc>
          <w:tcPr>
            <w:tcW w:w="692" w:type="pct"/>
            <w:vAlign w:val="center"/>
          </w:tcPr>
          <w:p w14:paraId="081B4D3B"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t>ΝΑΙ</w:t>
            </w:r>
          </w:p>
        </w:tc>
        <w:tc>
          <w:tcPr>
            <w:tcW w:w="776" w:type="pct"/>
            <w:vAlign w:val="center"/>
          </w:tcPr>
          <w:p w14:paraId="1A6E9033" w14:textId="77777777" w:rsidR="008B243A" w:rsidRPr="00CC2331" w:rsidRDefault="008B243A" w:rsidP="003026C0">
            <w:pPr>
              <w:suppressAutoHyphens w:val="0"/>
              <w:autoSpaceDE w:val="0"/>
              <w:spacing w:before="57" w:after="57"/>
              <w:jc w:val="left"/>
              <w:rPr>
                <w:rFonts w:eastAsia="SimSun"/>
                <w:lang w:val="en-US" w:eastAsia="el-GR"/>
              </w:rPr>
            </w:pPr>
          </w:p>
        </w:tc>
        <w:tc>
          <w:tcPr>
            <w:tcW w:w="900" w:type="pct"/>
            <w:vAlign w:val="center"/>
          </w:tcPr>
          <w:p w14:paraId="1E9EBE1C"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7EA8D901" w14:textId="77777777" w:rsidTr="003026C0">
        <w:tc>
          <w:tcPr>
            <w:tcW w:w="416" w:type="pct"/>
            <w:vAlign w:val="center"/>
          </w:tcPr>
          <w:p w14:paraId="73523867" w14:textId="77777777" w:rsidR="008B243A" w:rsidRPr="00CC2331" w:rsidRDefault="008B243A" w:rsidP="003026C0">
            <w:pPr>
              <w:suppressAutoHyphens w:val="0"/>
              <w:autoSpaceDE w:val="0"/>
              <w:spacing w:before="57" w:after="57"/>
              <w:jc w:val="left"/>
              <w:rPr>
                <w:rFonts w:eastAsia="SimSun"/>
                <w:b/>
                <w:bCs/>
                <w:lang w:val="en-US" w:eastAsia="el-GR"/>
              </w:rPr>
            </w:pPr>
            <w:r w:rsidRPr="00CC2331">
              <w:rPr>
                <w:rFonts w:eastAsia="SimSun"/>
                <w:b/>
                <w:bCs/>
                <w:lang w:val="en-US" w:eastAsia="el-GR"/>
              </w:rPr>
              <w:t>5</w:t>
            </w:r>
          </w:p>
        </w:tc>
        <w:tc>
          <w:tcPr>
            <w:tcW w:w="2216" w:type="pct"/>
            <w:vAlign w:val="center"/>
          </w:tcPr>
          <w:p w14:paraId="344AB770"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Ο Ανάδοχος θα παρέχει στο ΤΠΔ τεκμηριωμένο </w:t>
            </w:r>
            <w:r w:rsidRPr="00CC2331">
              <w:rPr>
                <w:rFonts w:eastAsia="SimSun"/>
                <w:lang w:val="en-US" w:eastAsia="el-GR"/>
              </w:rPr>
              <w:t>API</w:t>
            </w:r>
            <w:r w:rsidRPr="00CC2331">
              <w:rPr>
                <w:rFonts w:eastAsia="SimSun"/>
                <w:lang w:val="el-GR" w:eastAsia="el-GR"/>
              </w:rPr>
              <w:t xml:space="preserve">  για την χρήση του Συστήματος Ηλεκτρονικής Διαχείρισης Εγγράφων από την πληροφοριακή εφαρμογή των δανείων που χρησιμοποιεί το ΤΠΔ. Η σύνδεση στο </w:t>
            </w:r>
            <w:r w:rsidRPr="00CC2331">
              <w:rPr>
                <w:rFonts w:eastAsia="SimSun"/>
                <w:lang w:val="en-US" w:eastAsia="el-GR"/>
              </w:rPr>
              <w:t>API</w:t>
            </w:r>
            <w:r w:rsidRPr="00CC2331">
              <w:rPr>
                <w:rFonts w:eastAsia="SimSun"/>
                <w:lang w:val="el-GR" w:eastAsia="el-GR"/>
              </w:rPr>
              <w:t xml:space="preserve"> θα είναι ασφαλής. </w:t>
            </w:r>
          </w:p>
        </w:tc>
        <w:tc>
          <w:tcPr>
            <w:tcW w:w="692" w:type="pct"/>
            <w:vAlign w:val="center"/>
          </w:tcPr>
          <w:p w14:paraId="316C0C72"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t>ΝΑΙ</w:t>
            </w:r>
          </w:p>
        </w:tc>
        <w:tc>
          <w:tcPr>
            <w:tcW w:w="776" w:type="pct"/>
            <w:vAlign w:val="center"/>
          </w:tcPr>
          <w:p w14:paraId="19263334" w14:textId="77777777" w:rsidR="008B243A" w:rsidRPr="00CC2331" w:rsidRDefault="008B243A" w:rsidP="003026C0">
            <w:pPr>
              <w:suppressAutoHyphens w:val="0"/>
              <w:autoSpaceDE w:val="0"/>
              <w:spacing w:before="57" w:after="57"/>
              <w:jc w:val="left"/>
              <w:rPr>
                <w:rFonts w:eastAsia="SimSun"/>
                <w:lang w:val="en-US" w:eastAsia="el-GR"/>
              </w:rPr>
            </w:pPr>
          </w:p>
        </w:tc>
        <w:tc>
          <w:tcPr>
            <w:tcW w:w="900" w:type="pct"/>
            <w:vAlign w:val="center"/>
          </w:tcPr>
          <w:p w14:paraId="698717CC"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115CA293" w14:textId="77777777" w:rsidTr="003026C0">
        <w:tc>
          <w:tcPr>
            <w:tcW w:w="416" w:type="pct"/>
            <w:vAlign w:val="center"/>
          </w:tcPr>
          <w:p w14:paraId="2E99EAC8" w14:textId="77777777" w:rsidR="008B243A" w:rsidRPr="00CC2331" w:rsidRDefault="008B243A" w:rsidP="003026C0">
            <w:pPr>
              <w:suppressAutoHyphens w:val="0"/>
              <w:autoSpaceDE w:val="0"/>
              <w:spacing w:before="57" w:after="57"/>
              <w:jc w:val="left"/>
              <w:rPr>
                <w:rFonts w:eastAsia="SimSun"/>
                <w:b/>
                <w:bCs/>
                <w:lang w:val="en-US" w:eastAsia="el-GR"/>
              </w:rPr>
            </w:pPr>
            <w:r w:rsidRPr="00CC2331">
              <w:rPr>
                <w:rFonts w:eastAsia="SimSun"/>
                <w:b/>
                <w:bCs/>
                <w:lang w:val="en-US" w:eastAsia="el-GR"/>
              </w:rPr>
              <w:t>6</w:t>
            </w:r>
          </w:p>
        </w:tc>
        <w:tc>
          <w:tcPr>
            <w:tcW w:w="2216" w:type="pct"/>
            <w:vAlign w:val="center"/>
          </w:tcPr>
          <w:p w14:paraId="61D0D864"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Ο λογαριασμός ενός χρήστη θα είναι δυνατό να κλειδώνεται μετά από ορισμένες (πχ 5) λανθασμένες απόπειρες </w:t>
            </w:r>
            <w:r w:rsidRPr="00CC2331">
              <w:rPr>
                <w:rFonts w:eastAsia="SimSun"/>
                <w:lang w:val="el-GR" w:eastAsia="el-GR"/>
              </w:rPr>
              <w:lastRenderedPageBreak/>
              <w:t>σύνδεσης. Δυνατότητα ξεκλειδώματος από Διαχειριστή της εφαρμογής.</w:t>
            </w:r>
          </w:p>
        </w:tc>
        <w:tc>
          <w:tcPr>
            <w:tcW w:w="692" w:type="pct"/>
            <w:vAlign w:val="center"/>
          </w:tcPr>
          <w:p w14:paraId="240A5716"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lastRenderedPageBreak/>
              <w:t>NAI</w:t>
            </w:r>
          </w:p>
        </w:tc>
        <w:tc>
          <w:tcPr>
            <w:tcW w:w="776" w:type="pct"/>
            <w:vAlign w:val="center"/>
          </w:tcPr>
          <w:p w14:paraId="3BBBA9E7" w14:textId="77777777" w:rsidR="008B243A" w:rsidRPr="00CC2331" w:rsidRDefault="008B243A" w:rsidP="003026C0">
            <w:pPr>
              <w:suppressAutoHyphens w:val="0"/>
              <w:autoSpaceDE w:val="0"/>
              <w:spacing w:before="57" w:after="57"/>
              <w:jc w:val="left"/>
              <w:rPr>
                <w:rFonts w:eastAsia="SimSun"/>
                <w:lang w:val="en-US" w:eastAsia="el-GR"/>
              </w:rPr>
            </w:pPr>
          </w:p>
        </w:tc>
        <w:tc>
          <w:tcPr>
            <w:tcW w:w="900" w:type="pct"/>
            <w:vAlign w:val="center"/>
          </w:tcPr>
          <w:p w14:paraId="2971E4A0"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21E03CB6" w14:textId="77777777" w:rsidTr="003026C0">
        <w:tc>
          <w:tcPr>
            <w:tcW w:w="416" w:type="pct"/>
            <w:vAlign w:val="center"/>
          </w:tcPr>
          <w:p w14:paraId="29D589B7"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7</w:t>
            </w:r>
          </w:p>
        </w:tc>
        <w:tc>
          <w:tcPr>
            <w:tcW w:w="2216" w:type="pct"/>
            <w:vAlign w:val="center"/>
          </w:tcPr>
          <w:p w14:paraId="001100AF"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Ορισμός χρηστών στο επίπεδο της ασφάλειας. Καθορισμός κωδικών πρόσβασης/ελέγχου. Να μην είναι επιτρεπτή η πρόσβαση στο σύστημα και στα δεδομένα σε μη εξουσιοδοτημένους χρήστες.</w:t>
            </w:r>
          </w:p>
        </w:tc>
        <w:tc>
          <w:tcPr>
            <w:tcW w:w="692" w:type="pct"/>
            <w:vAlign w:val="center"/>
          </w:tcPr>
          <w:p w14:paraId="2753ECD4"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76" w:type="pct"/>
            <w:vAlign w:val="center"/>
          </w:tcPr>
          <w:p w14:paraId="59B13DC8" w14:textId="77777777" w:rsidR="008B243A" w:rsidRPr="00CC2331" w:rsidRDefault="008B243A" w:rsidP="003026C0">
            <w:pPr>
              <w:suppressAutoHyphens w:val="0"/>
              <w:autoSpaceDE w:val="0"/>
              <w:spacing w:before="57" w:after="57"/>
              <w:jc w:val="left"/>
              <w:rPr>
                <w:rFonts w:eastAsia="SimSun"/>
                <w:lang w:val="el-GR" w:eastAsia="el-GR"/>
              </w:rPr>
            </w:pPr>
          </w:p>
        </w:tc>
        <w:tc>
          <w:tcPr>
            <w:tcW w:w="900" w:type="pct"/>
            <w:vAlign w:val="center"/>
          </w:tcPr>
          <w:p w14:paraId="7F9C150B" w14:textId="77777777" w:rsidR="008B243A" w:rsidRPr="00CC2331" w:rsidRDefault="008B243A" w:rsidP="003026C0">
            <w:pPr>
              <w:suppressAutoHyphens w:val="0"/>
              <w:autoSpaceDE w:val="0"/>
              <w:spacing w:before="57" w:after="57"/>
              <w:jc w:val="left"/>
              <w:rPr>
                <w:rFonts w:eastAsia="SimSun"/>
                <w:lang w:val="el-GR" w:eastAsia="el-GR"/>
              </w:rPr>
            </w:pPr>
          </w:p>
        </w:tc>
      </w:tr>
    </w:tbl>
    <w:p w14:paraId="3285D362" w14:textId="77777777" w:rsidR="008B243A" w:rsidRPr="00CC2331" w:rsidRDefault="008B243A" w:rsidP="008B243A">
      <w:pPr>
        <w:suppressAutoHyphens w:val="0"/>
        <w:autoSpaceDE w:val="0"/>
        <w:spacing w:before="57" w:after="57"/>
        <w:jc w:val="left"/>
        <w:rPr>
          <w:rFonts w:eastAsia="SimSun"/>
          <w:lang w:val="el-GR" w:eastAsia="el-GR"/>
        </w:rPr>
      </w:pPr>
    </w:p>
    <w:p w14:paraId="530B1218" w14:textId="77777777" w:rsidR="008B243A" w:rsidRPr="00CC2331" w:rsidRDefault="008B243A" w:rsidP="008B243A">
      <w:pPr>
        <w:suppressAutoHyphens w:val="0"/>
        <w:autoSpaceDE w:val="0"/>
        <w:spacing w:before="57" w:after="57"/>
        <w:jc w:val="left"/>
        <w:rPr>
          <w:rFonts w:eastAsia="SimSun"/>
          <w:lang w:val="el-GR"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4200"/>
        <w:gridCol w:w="1398"/>
        <w:gridCol w:w="1461"/>
        <w:gridCol w:w="1862"/>
      </w:tblGrid>
      <w:tr w:rsidR="008B243A" w:rsidRPr="00CC2331" w14:paraId="34A593B0" w14:textId="77777777" w:rsidTr="003026C0">
        <w:trPr>
          <w:tblHeader/>
        </w:trPr>
        <w:tc>
          <w:tcPr>
            <w:tcW w:w="5000" w:type="pct"/>
            <w:gridSpan w:val="5"/>
            <w:shd w:val="pct15" w:color="auto" w:fill="FFFFFF"/>
            <w:vAlign w:val="center"/>
          </w:tcPr>
          <w:p w14:paraId="6AC20519" w14:textId="77777777" w:rsidR="008B243A" w:rsidRPr="00CC2331" w:rsidRDefault="008B243A" w:rsidP="00474644">
            <w:pPr>
              <w:numPr>
                <w:ilvl w:val="2"/>
                <w:numId w:val="121"/>
              </w:numPr>
              <w:suppressAutoHyphens w:val="0"/>
              <w:autoSpaceDE w:val="0"/>
              <w:spacing w:before="57" w:after="57" w:line="259" w:lineRule="auto"/>
              <w:contextualSpacing/>
              <w:jc w:val="left"/>
              <w:rPr>
                <w:rFonts w:eastAsia="SimSun"/>
                <w:b/>
                <w:lang w:val="el-GR" w:eastAsia="en-US"/>
              </w:rPr>
            </w:pPr>
            <w:r w:rsidRPr="00CC2331">
              <w:rPr>
                <w:rFonts w:eastAsia="SimSun"/>
                <w:b/>
                <w:lang w:val="el-GR" w:eastAsia="en-US"/>
              </w:rPr>
              <w:t>Σχεδιασμός και Εγκατάσταση του Συστήματος</w:t>
            </w:r>
          </w:p>
          <w:p w14:paraId="304A7CE1" w14:textId="77777777" w:rsidR="008B243A" w:rsidRPr="00CC2331" w:rsidRDefault="008B243A" w:rsidP="003026C0">
            <w:pPr>
              <w:suppressAutoHyphens w:val="0"/>
              <w:autoSpaceDE w:val="0"/>
              <w:spacing w:before="57" w:after="57"/>
              <w:jc w:val="left"/>
              <w:rPr>
                <w:rFonts w:eastAsia="SimSun"/>
                <w:b/>
                <w:lang w:val="el-GR" w:eastAsia="el-GR"/>
              </w:rPr>
            </w:pPr>
          </w:p>
        </w:tc>
      </w:tr>
      <w:tr w:rsidR="008B243A" w:rsidRPr="00CC2331" w14:paraId="37389750" w14:textId="77777777" w:rsidTr="003026C0">
        <w:trPr>
          <w:tblHeader/>
        </w:trPr>
        <w:tc>
          <w:tcPr>
            <w:tcW w:w="416" w:type="pct"/>
            <w:shd w:val="pct15" w:color="auto" w:fill="FFFFFF"/>
            <w:vAlign w:val="center"/>
          </w:tcPr>
          <w:p w14:paraId="4F1F9982"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n-US" w:eastAsia="el-GR"/>
              </w:rPr>
              <w:t>A</w:t>
            </w:r>
            <w:r w:rsidRPr="00CC2331">
              <w:rPr>
                <w:rFonts w:eastAsia="SimSun"/>
                <w:b/>
                <w:lang w:val="el-GR" w:eastAsia="el-GR"/>
              </w:rPr>
              <w:t>/</w:t>
            </w:r>
            <w:r w:rsidRPr="00CC2331">
              <w:rPr>
                <w:rFonts w:eastAsia="SimSun"/>
                <w:b/>
                <w:lang w:val="en-US" w:eastAsia="el-GR"/>
              </w:rPr>
              <w:t>A</w:t>
            </w:r>
          </w:p>
        </w:tc>
        <w:tc>
          <w:tcPr>
            <w:tcW w:w="2230" w:type="pct"/>
            <w:shd w:val="pct15" w:color="auto" w:fill="FFFFFF"/>
            <w:vAlign w:val="center"/>
          </w:tcPr>
          <w:p w14:paraId="0A50F083"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l-GR" w:eastAsia="el-GR"/>
              </w:rPr>
              <w:t>ΠΡΟΔΙΑΓΡΑΦΗ</w:t>
            </w:r>
          </w:p>
        </w:tc>
        <w:tc>
          <w:tcPr>
            <w:tcW w:w="692" w:type="pct"/>
            <w:shd w:val="pct15" w:color="auto" w:fill="FFFFFF"/>
            <w:vAlign w:val="center"/>
          </w:tcPr>
          <w:p w14:paraId="5E2794B9"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l-GR" w:eastAsia="el-GR"/>
              </w:rPr>
              <w:t>ΑΠΑΙΤΗΣΗ</w:t>
            </w:r>
          </w:p>
        </w:tc>
        <w:tc>
          <w:tcPr>
            <w:tcW w:w="762" w:type="pct"/>
            <w:shd w:val="pct15" w:color="auto" w:fill="FFFFFF"/>
            <w:vAlign w:val="center"/>
          </w:tcPr>
          <w:p w14:paraId="2F8173D2"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l-GR" w:eastAsia="el-GR"/>
              </w:rPr>
              <w:t>ΑΠΑΝΤΗΣΗ</w:t>
            </w:r>
          </w:p>
        </w:tc>
        <w:tc>
          <w:tcPr>
            <w:tcW w:w="900" w:type="pct"/>
            <w:shd w:val="pct15" w:color="auto" w:fill="FFFFFF"/>
            <w:vAlign w:val="center"/>
          </w:tcPr>
          <w:p w14:paraId="14450760"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l-GR" w:eastAsia="el-GR"/>
              </w:rPr>
              <w:t>ΠΑΡΑΠΟΜΠΗ ΤΕΚΜΗΡΙΩΣΗΣ</w:t>
            </w:r>
          </w:p>
        </w:tc>
      </w:tr>
      <w:tr w:rsidR="008B243A" w:rsidRPr="00CC2331" w14:paraId="0EE6291F" w14:textId="77777777" w:rsidTr="003026C0">
        <w:tc>
          <w:tcPr>
            <w:tcW w:w="416" w:type="pct"/>
            <w:vAlign w:val="center"/>
          </w:tcPr>
          <w:p w14:paraId="11119CB3"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1</w:t>
            </w:r>
          </w:p>
        </w:tc>
        <w:tc>
          <w:tcPr>
            <w:tcW w:w="2230" w:type="pct"/>
            <w:vAlign w:val="center"/>
          </w:tcPr>
          <w:p w14:paraId="6BB54130"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Το λογισμικό θα είναι κατασκευασμένο σε σύγχρονο προγραμματιστικό και σχεδιαστικό περιβάλλον και γρήγορο στην απόκρισή του, εύχρηστο και φιλικό προς τον χρήστη, χωρίς περιττές πληκτρολογήσεις και πατήματα με το ποντίκι. </w:t>
            </w:r>
          </w:p>
        </w:tc>
        <w:tc>
          <w:tcPr>
            <w:tcW w:w="692" w:type="pct"/>
            <w:vAlign w:val="center"/>
          </w:tcPr>
          <w:p w14:paraId="2392B730"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62" w:type="pct"/>
            <w:vAlign w:val="center"/>
          </w:tcPr>
          <w:p w14:paraId="4E8A83E1" w14:textId="77777777" w:rsidR="008B243A" w:rsidRPr="00CC2331" w:rsidRDefault="008B243A" w:rsidP="003026C0">
            <w:pPr>
              <w:suppressAutoHyphens w:val="0"/>
              <w:autoSpaceDE w:val="0"/>
              <w:spacing w:before="57" w:after="57"/>
              <w:jc w:val="left"/>
              <w:rPr>
                <w:rFonts w:eastAsia="SimSun"/>
                <w:lang w:val="el-GR" w:eastAsia="el-GR"/>
              </w:rPr>
            </w:pPr>
          </w:p>
        </w:tc>
        <w:tc>
          <w:tcPr>
            <w:tcW w:w="900" w:type="pct"/>
            <w:vAlign w:val="center"/>
          </w:tcPr>
          <w:p w14:paraId="32F2279B"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7087658B" w14:textId="77777777" w:rsidTr="003026C0">
        <w:tc>
          <w:tcPr>
            <w:tcW w:w="416" w:type="pct"/>
            <w:vAlign w:val="center"/>
          </w:tcPr>
          <w:p w14:paraId="2EC44C80"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2</w:t>
            </w:r>
          </w:p>
        </w:tc>
        <w:tc>
          <w:tcPr>
            <w:tcW w:w="2230" w:type="pct"/>
            <w:vAlign w:val="center"/>
          </w:tcPr>
          <w:p w14:paraId="3BB793DB"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Το λογισμικό πρέπει να είναι πλήρως </w:t>
            </w:r>
            <w:proofErr w:type="spellStart"/>
            <w:r w:rsidRPr="00CC2331">
              <w:rPr>
                <w:rFonts w:eastAsia="SimSun"/>
                <w:lang w:val="el-GR" w:eastAsia="el-GR"/>
              </w:rPr>
              <w:t>παραμετροποίησιμο</w:t>
            </w:r>
            <w:proofErr w:type="spellEnd"/>
            <w:r w:rsidRPr="00CC2331">
              <w:rPr>
                <w:rFonts w:eastAsia="SimSun"/>
                <w:lang w:val="el-GR" w:eastAsia="el-GR"/>
              </w:rPr>
              <w:t xml:space="preserve"> ώστε να καλύπτει τις τωρινές και μελλοντικές ανάγκες του έργου της </w:t>
            </w:r>
            <w:proofErr w:type="spellStart"/>
            <w:r w:rsidRPr="00CC2331">
              <w:rPr>
                <w:rFonts w:eastAsia="SimSun"/>
                <w:lang w:val="el-GR" w:eastAsia="el-GR"/>
              </w:rPr>
              <w:t>ψηφιοποίησης</w:t>
            </w:r>
            <w:proofErr w:type="spellEnd"/>
            <w:r w:rsidRPr="00CC2331">
              <w:rPr>
                <w:rFonts w:eastAsia="SimSun"/>
                <w:lang w:val="el-GR" w:eastAsia="el-GR"/>
              </w:rPr>
              <w:t xml:space="preserve"> και </w:t>
            </w:r>
            <w:proofErr w:type="spellStart"/>
            <w:r w:rsidRPr="00CC2331">
              <w:rPr>
                <w:rFonts w:eastAsia="SimSun"/>
                <w:lang w:val="el-GR" w:eastAsia="el-GR"/>
              </w:rPr>
              <w:t>μεταδεδομένων</w:t>
            </w:r>
            <w:proofErr w:type="spellEnd"/>
            <w:r w:rsidRPr="00CC2331">
              <w:rPr>
                <w:rFonts w:eastAsia="SimSun"/>
                <w:lang w:val="el-GR" w:eastAsia="el-GR"/>
              </w:rPr>
              <w:t xml:space="preserve">. </w:t>
            </w:r>
          </w:p>
        </w:tc>
        <w:tc>
          <w:tcPr>
            <w:tcW w:w="692" w:type="pct"/>
            <w:vAlign w:val="center"/>
          </w:tcPr>
          <w:p w14:paraId="0CB00BBC"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62" w:type="pct"/>
            <w:vAlign w:val="center"/>
          </w:tcPr>
          <w:p w14:paraId="58BED03C" w14:textId="77777777" w:rsidR="008B243A" w:rsidRPr="00CC2331" w:rsidRDefault="008B243A" w:rsidP="003026C0">
            <w:pPr>
              <w:suppressAutoHyphens w:val="0"/>
              <w:autoSpaceDE w:val="0"/>
              <w:spacing w:before="57" w:after="57"/>
              <w:jc w:val="left"/>
              <w:rPr>
                <w:rFonts w:eastAsia="SimSun"/>
                <w:lang w:val="el-GR" w:eastAsia="el-GR"/>
              </w:rPr>
            </w:pPr>
          </w:p>
        </w:tc>
        <w:tc>
          <w:tcPr>
            <w:tcW w:w="900" w:type="pct"/>
            <w:vAlign w:val="center"/>
          </w:tcPr>
          <w:p w14:paraId="2B477CB1"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4DBD78E8" w14:textId="77777777" w:rsidTr="003026C0">
        <w:tc>
          <w:tcPr>
            <w:tcW w:w="416" w:type="pct"/>
            <w:vAlign w:val="center"/>
          </w:tcPr>
          <w:p w14:paraId="154F7E22"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3</w:t>
            </w:r>
          </w:p>
        </w:tc>
        <w:tc>
          <w:tcPr>
            <w:tcW w:w="2230" w:type="pct"/>
            <w:vAlign w:val="center"/>
          </w:tcPr>
          <w:p w14:paraId="25A6A2EA"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Όλες οι οθόνες, εκτυπώσεις, </w:t>
            </w:r>
            <w:proofErr w:type="spellStart"/>
            <w:r w:rsidRPr="00CC2331">
              <w:rPr>
                <w:rFonts w:eastAsia="SimSun"/>
                <w:lang w:val="el-GR" w:eastAsia="el-GR"/>
              </w:rPr>
              <w:t>κλπ</w:t>
            </w:r>
            <w:proofErr w:type="spellEnd"/>
            <w:r w:rsidRPr="00CC2331">
              <w:rPr>
                <w:rFonts w:eastAsia="SimSun"/>
                <w:lang w:val="el-GR" w:eastAsia="el-GR"/>
              </w:rPr>
              <w:t xml:space="preserve"> του λογισμικού πρέπει να είναι εξ ολοκλήρου στην Ελληνική γλώσσα.</w:t>
            </w:r>
          </w:p>
        </w:tc>
        <w:tc>
          <w:tcPr>
            <w:tcW w:w="692" w:type="pct"/>
            <w:vAlign w:val="center"/>
          </w:tcPr>
          <w:p w14:paraId="04C4A635"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62" w:type="pct"/>
            <w:vAlign w:val="center"/>
          </w:tcPr>
          <w:p w14:paraId="0728DF67" w14:textId="77777777" w:rsidR="008B243A" w:rsidRPr="00CC2331" w:rsidRDefault="008B243A" w:rsidP="003026C0">
            <w:pPr>
              <w:suppressAutoHyphens w:val="0"/>
              <w:autoSpaceDE w:val="0"/>
              <w:spacing w:before="57" w:after="57"/>
              <w:jc w:val="left"/>
              <w:rPr>
                <w:rFonts w:eastAsia="SimSun"/>
                <w:lang w:val="el-GR" w:eastAsia="el-GR"/>
              </w:rPr>
            </w:pPr>
          </w:p>
        </w:tc>
        <w:tc>
          <w:tcPr>
            <w:tcW w:w="900" w:type="pct"/>
            <w:vAlign w:val="center"/>
          </w:tcPr>
          <w:p w14:paraId="460F22F9"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7B022893" w14:textId="77777777" w:rsidTr="003026C0">
        <w:tc>
          <w:tcPr>
            <w:tcW w:w="416" w:type="pct"/>
            <w:vAlign w:val="center"/>
          </w:tcPr>
          <w:p w14:paraId="78D43CF0"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4</w:t>
            </w:r>
          </w:p>
        </w:tc>
        <w:tc>
          <w:tcPr>
            <w:tcW w:w="2230" w:type="pct"/>
            <w:vAlign w:val="center"/>
          </w:tcPr>
          <w:p w14:paraId="0132A92B"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Σε κάθε φόρμα του λογισμικού θα διατίθεται βοήθεια (</w:t>
            </w:r>
            <w:r w:rsidRPr="00CC2331">
              <w:rPr>
                <w:rFonts w:eastAsia="SimSun"/>
                <w:lang w:val="en-US" w:eastAsia="el-GR"/>
              </w:rPr>
              <w:t>help</w:t>
            </w:r>
            <w:r w:rsidRPr="00CC2331">
              <w:rPr>
                <w:rFonts w:eastAsia="SimSun"/>
                <w:lang w:val="el-GR" w:eastAsia="el-GR"/>
              </w:rPr>
              <w:t>) με βασικές οδηγίες προς τον χειριστή.</w:t>
            </w:r>
          </w:p>
        </w:tc>
        <w:tc>
          <w:tcPr>
            <w:tcW w:w="692" w:type="pct"/>
            <w:vAlign w:val="center"/>
          </w:tcPr>
          <w:p w14:paraId="0F909258"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62" w:type="pct"/>
            <w:vAlign w:val="center"/>
          </w:tcPr>
          <w:p w14:paraId="384AE488" w14:textId="77777777" w:rsidR="008B243A" w:rsidRPr="00CC2331" w:rsidRDefault="008B243A" w:rsidP="003026C0">
            <w:pPr>
              <w:suppressAutoHyphens w:val="0"/>
              <w:autoSpaceDE w:val="0"/>
              <w:spacing w:before="57" w:after="57"/>
              <w:jc w:val="left"/>
              <w:rPr>
                <w:rFonts w:eastAsia="SimSun"/>
                <w:lang w:val="el-GR" w:eastAsia="el-GR"/>
              </w:rPr>
            </w:pPr>
          </w:p>
        </w:tc>
        <w:tc>
          <w:tcPr>
            <w:tcW w:w="900" w:type="pct"/>
            <w:vAlign w:val="center"/>
          </w:tcPr>
          <w:p w14:paraId="2C2DFAFB"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1B06DE53" w14:textId="77777777" w:rsidTr="003026C0">
        <w:tc>
          <w:tcPr>
            <w:tcW w:w="416" w:type="pct"/>
            <w:vAlign w:val="center"/>
          </w:tcPr>
          <w:p w14:paraId="1CDB94DA"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5</w:t>
            </w:r>
          </w:p>
        </w:tc>
        <w:tc>
          <w:tcPr>
            <w:tcW w:w="2230" w:type="pct"/>
            <w:vAlign w:val="center"/>
          </w:tcPr>
          <w:p w14:paraId="2EEA3601"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Το λογισμικό των χρηστών θα λειτουργεί μέσα από περιηγητή διαδικτύου εξασφαλίζοντας ανεξαρτησία από λειτουργικά συστήματα, εγκαταστάσεις, κλπ. Θα συνεργάζεται με όλους τους γνωστούς σύγχρονους περιηγητές διαδικτύου (</w:t>
            </w:r>
            <w:r w:rsidRPr="00CC2331">
              <w:rPr>
                <w:rFonts w:eastAsia="SimSun"/>
                <w:lang w:val="en-US" w:eastAsia="el-GR"/>
              </w:rPr>
              <w:t>IE</w:t>
            </w:r>
            <w:r w:rsidRPr="00CC2331">
              <w:rPr>
                <w:rFonts w:eastAsia="SimSun"/>
                <w:lang w:val="el-GR" w:eastAsia="el-GR"/>
              </w:rPr>
              <w:t xml:space="preserve">, </w:t>
            </w:r>
            <w:r w:rsidRPr="00CC2331">
              <w:rPr>
                <w:rFonts w:eastAsia="SimSun"/>
                <w:lang w:val="en-US" w:eastAsia="el-GR"/>
              </w:rPr>
              <w:t>Mozilla</w:t>
            </w:r>
            <w:r w:rsidRPr="00CC2331">
              <w:rPr>
                <w:rFonts w:eastAsia="SimSun"/>
                <w:lang w:val="el-GR" w:eastAsia="el-GR"/>
              </w:rPr>
              <w:t xml:space="preserve"> </w:t>
            </w:r>
            <w:r w:rsidRPr="00CC2331">
              <w:rPr>
                <w:rFonts w:eastAsia="SimSun"/>
                <w:lang w:val="en-US" w:eastAsia="el-GR"/>
              </w:rPr>
              <w:t>Firefox</w:t>
            </w:r>
            <w:r w:rsidRPr="00CC2331">
              <w:rPr>
                <w:rFonts w:eastAsia="SimSun"/>
                <w:lang w:val="el-GR" w:eastAsia="el-GR"/>
              </w:rPr>
              <w:t xml:space="preserve"> και </w:t>
            </w:r>
            <w:r w:rsidRPr="00CC2331">
              <w:rPr>
                <w:rFonts w:eastAsia="SimSun"/>
                <w:lang w:val="en-US" w:eastAsia="el-GR"/>
              </w:rPr>
              <w:t>Google</w:t>
            </w:r>
            <w:r w:rsidRPr="00CC2331">
              <w:rPr>
                <w:rFonts w:eastAsia="SimSun"/>
                <w:lang w:val="el-GR" w:eastAsia="el-GR"/>
              </w:rPr>
              <w:t xml:space="preserve"> </w:t>
            </w:r>
            <w:r w:rsidRPr="00CC2331">
              <w:rPr>
                <w:rFonts w:eastAsia="SimSun"/>
                <w:lang w:val="en-US" w:eastAsia="el-GR"/>
              </w:rPr>
              <w:t>Chrome</w:t>
            </w:r>
            <w:r w:rsidRPr="00837BC6">
              <w:rPr>
                <w:rFonts w:eastAsia="SimSun"/>
                <w:lang w:val="el-GR" w:eastAsia="el-GR"/>
              </w:rPr>
              <w:t xml:space="preserve">, </w:t>
            </w:r>
            <w:r>
              <w:rPr>
                <w:rFonts w:eastAsia="SimSun"/>
                <w:lang w:val="en-US" w:eastAsia="el-GR"/>
              </w:rPr>
              <w:t>safari</w:t>
            </w:r>
            <w:r w:rsidRPr="00CC2331">
              <w:rPr>
                <w:rFonts w:eastAsia="SimSun"/>
                <w:lang w:val="el-GR" w:eastAsia="el-GR"/>
              </w:rPr>
              <w:t>) στις τελευταίες τους εκδόσεις.</w:t>
            </w:r>
          </w:p>
        </w:tc>
        <w:tc>
          <w:tcPr>
            <w:tcW w:w="692" w:type="pct"/>
            <w:vAlign w:val="center"/>
          </w:tcPr>
          <w:p w14:paraId="6A2690CA"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62" w:type="pct"/>
            <w:vAlign w:val="center"/>
          </w:tcPr>
          <w:p w14:paraId="648D79B6" w14:textId="77777777" w:rsidR="008B243A" w:rsidRPr="00CC2331" w:rsidRDefault="008B243A" w:rsidP="003026C0">
            <w:pPr>
              <w:suppressAutoHyphens w:val="0"/>
              <w:autoSpaceDE w:val="0"/>
              <w:spacing w:before="57" w:after="57"/>
              <w:jc w:val="left"/>
              <w:rPr>
                <w:rFonts w:eastAsia="SimSun"/>
                <w:highlight w:val="yellow"/>
                <w:lang w:val="en-US" w:eastAsia="el-GR"/>
              </w:rPr>
            </w:pPr>
          </w:p>
        </w:tc>
        <w:tc>
          <w:tcPr>
            <w:tcW w:w="900" w:type="pct"/>
            <w:vAlign w:val="center"/>
          </w:tcPr>
          <w:p w14:paraId="22831D46" w14:textId="77777777" w:rsidR="008B243A" w:rsidRPr="00CC2331" w:rsidRDefault="008B243A" w:rsidP="003026C0">
            <w:pPr>
              <w:suppressAutoHyphens w:val="0"/>
              <w:autoSpaceDE w:val="0"/>
              <w:spacing w:before="57" w:after="57"/>
              <w:jc w:val="left"/>
              <w:rPr>
                <w:rFonts w:eastAsia="SimSun"/>
                <w:highlight w:val="yellow"/>
                <w:lang w:val="en-US" w:eastAsia="el-GR"/>
              </w:rPr>
            </w:pPr>
          </w:p>
        </w:tc>
      </w:tr>
      <w:tr w:rsidR="008B243A" w:rsidRPr="00CC2331" w14:paraId="68C68AFC" w14:textId="77777777" w:rsidTr="003026C0">
        <w:tc>
          <w:tcPr>
            <w:tcW w:w="416" w:type="pct"/>
            <w:vAlign w:val="center"/>
          </w:tcPr>
          <w:p w14:paraId="718BCC19"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6</w:t>
            </w:r>
          </w:p>
        </w:tc>
        <w:tc>
          <w:tcPr>
            <w:tcW w:w="2230" w:type="pct"/>
            <w:vAlign w:val="center"/>
          </w:tcPr>
          <w:p w14:paraId="1B21D2E5"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Δεν θα υπάρχει απαίτηση ύπαρξης οποιουδήποτε τρίτου λογισμικού, εκτός </w:t>
            </w:r>
            <w:r w:rsidRPr="00CC2331">
              <w:rPr>
                <w:rFonts w:eastAsia="SimSun"/>
                <w:lang w:val="el-GR" w:eastAsia="el-GR"/>
              </w:rPr>
              <w:lastRenderedPageBreak/>
              <w:t>αν αυτό διατίθεται δωρεάν μέσω του διαδικτύου.</w:t>
            </w:r>
          </w:p>
        </w:tc>
        <w:tc>
          <w:tcPr>
            <w:tcW w:w="692" w:type="pct"/>
            <w:vAlign w:val="center"/>
          </w:tcPr>
          <w:p w14:paraId="7BA45FBF"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lastRenderedPageBreak/>
              <w:t>ΝΑΙ</w:t>
            </w:r>
          </w:p>
        </w:tc>
        <w:tc>
          <w:tcPr>
            <w:tcW w:w="762" w:type="pct"/>
            <w:vAlign w:val="center"/>
          </w:tcPr>
          <w:p w14:paraId="6BFA2A4E" w14:textId="77777777" w:rsidR="008B243A" w:rsidRPr="00CC2331" w:rsidRDefault="008B243A" w:rsidP="003026C0">
            <w:pPr>
              <w:suppressAutoHyphens w:val="0"/>
              <w:autoSpaceDE w:val="0"/>
              <w:spacing w:before="57" w:after="57"/>
              <w:jc w:val="left"/>
              <w:rPr>
                <w:rFonts w:eastAsia="SimSun"/>
                <w:lang w:val="el-GR" w:eastAsia="el-GR"/>
              </w:rPr>
            </w:pPr>
          </w:p>
        </w:tc>
        <w:tc>
          <w:tcPr>
            <w:tcW w:w="900" w:type="pct"/>
            <w:vAlign w:val="center"/>
          </w:tcPr>
          <w:p w14:paraId="7735DF5B"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5A03BF79" w14:textId="77777777" w:rsidTr="003026C0">
        <w:tc>
          <w:tcPr>
            <w:tcW w:w="416" w:type="pct"/>
            <w:vAlign w:val="center"/>
          </w:tcPr>
          <w:p w14:paraId="23CED92A"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7</w:t>
            </w:r>
          </w:p>
        </w:tc>
        <w:tc>
          <w:tcPr>
            <w:tcW w:w="2230" w:type="pct"/>
            <w:vAlign w:val="center"/>
          </w:tcPr>
          <w:p w14:paraId="516DDE26" w14:textId="01AF9946" w:rsidR="008B243A" w:rsidRPr="00CC2331" w:rsidRDefault="008B243A" w:rsidP="00155C2A">
            <w:pPr>
              <w:suppressAutoHyphens w:val="0"/>
              <w:autoSpaceDE w:val="0"/>
              <w:spacing w:before="57" w:after="57"/>
              <w:jc w:val="left"/>
              <w:rPr>
                <w:rFonts w:eastAsia="SimSun"/>
                <w:lang w:val="el-GR" w:eastAsia="el-GR"/>
              </w:rPr>
            </w:pPr>
            <w:r w:rsidRPr="00CC2331">
              <w:rPr>
                <w:rFonts w:eastAsia="SimSun"/>
                <w:lang w:val="el-GR" w:eastAsia="el-GR"/>
              </w:rPr>
              <w:t xml:space="preserve">Όπου υπάρχει συνεργασία με εφαρμογές γραφείου, το λογισμικό πρέπει να συνεργάζεται εξίσου καλά, με το πακέτο </w:t>
            </w:r>
            <w:r w:rsidRPr="00CC2331">
              <w:rPr>
                <w:rFonts w:eastAsia="SimSun"/>
                <w:lang w:val="en-US" w:eastAsia="el-GR"/>
              </w:rPr>
              <w:t>MS</w:t>
            </w:r>
            <w:r w:rsidRPr="00CC2331">
              <w:rPr>
                <w:rFonts w:eastAsia="SimSun"/>
                <w:lang w:val="el-GR" w:eastAsia="el-GR"/>
              </w:rPr>
              <w:t>-</w:t>
            </w:r>
            <w:r w:rsidRPr="00CC2331">
              <w:rPr>
                <w:rFonts w:eastAsia="SimSun"/>
                <w:lang w:val="en-US" w:eastAsia="el-GR"/>
              </w:rPr>
              <w:t>Office</w:t>
            </w:r>
            <w:r w:rsidRPr="00CC2331">
              <w:rPr>
                <w:rFonts w:eastAsia="SimSun"/>
                <w:lang w:val="el-GR" w:eastAsia="el-GR"/>
              </w:rPr>
              <w:t xml:space="preserve">,  με το πακέτο ανοιχτού λογισμικού </w:t>
            </w:r>
            <w:r w:rsidRPr="00CC2331">
              <w:rPr>
                <w:rFonts w:eastAsia="SimSun"/>
                <w:lang w:val="en-US" w:eastAsia="el-GR"/>
              </w:rPr>
              <w:t>LibreOffice</w:t>
            </w:r>
            <w:r w:rsidRPr="00CC2331">
              <w:rPr>
                <w:rFonts w:eastAsia="SimSun"/>
                <w:lang w:val="el-GR" w:eastAsia="el-GR"/>
              </w:rPr>
              <w:t>/</w:t>
            </w:r>
            <w:r w:rsidRPr="00CC2331">
              <w:rPr>
                <w:rFonts w:eastAsia="SimSun"/>
                <w:lang w:val="en-US" w:eastAsia="el-GR"/>
              </w:rPr>
              <w:t>OpenOffice</w:t>
            </w:r>
            <w:r w:rsidR="00155C2A">
              <w:rPr>
                <w:rFonts w:eastAsia="SimSun"/>
                <w:lang w:val="el-GR" w:eastAsia="el-GR"/>
              </w:rPr>
              <w:t xml:space="preserve">, καθώς επίσης </w:t>
            </w:r>
            <w:r w:rsidR="00155C2A" w:rsidRPr="00C969BA">
              <w:rPr>
                <w:rFonts w:ascii="Arial" w:hAnsi="Arial" w:cs="Arial"/>
                <w:lang w:val="el-GR" w:eastAsia="en-US"/>
              </w:rPr>
              <w:t xml:space="preserve">με </w:t>
            </w:r>
            <w:r w:rsidR="00155C2A">
              <w:rPr>
                <w:rFonts w:ascii="Arial" w:hAnsi="Arial" w:cs="Arial"/>
                <w:lang w:val="en-US" w:eastAsia="en-US"/>
              </w:rPr>
              <w:t>Google</w:t>
            </w:r>
            <w:r w:rsidR="00155C2A" w:rsidRPr="00C969BA">
              <w:rPr>
                <w:rFonts w:ascii="Arial" w:hAnsi="Arial" w:cs="Arial"/>
                <w:lang w:val="el-GR" w:eastAsia="en-US"/>
              </w:rPr>
              <w:t>-</w:t>
            </w:r>
            <w:r w:rsidR="00155C2A">
              <w:rPr>
                <w:rFonts w:ascii="Arial" w:hAnsi="Arial" w:cs="Arial"/>
                <w:lang w:val="en-US" w:eastAsia="en-US"/>
              </w:rPr>
              <w:t>sheets</w:t>
            </w:r>
            <w:r w:rsidR="00155C2A" w:rsidRPr="00C969BA">
              <w:rPr>
                <w:rFonts w:ascii="Arial" w:hAnsi="Arial" w:cs="Arial"/>
                <w:lang w:val="el-GR" w:eastAsia="en-US"/>
              </w:rPr>
              <w:t xml:space="preserve"> και </w:t>
            </w:r>
            <w:r w:rsidR="00155C2A">
              <w:rPr>
                <w:rFonts w:ascii="Arial" w:hAnsi="Arial" w:cs="Arial"/>
                <w:lang w:val="en-US" w:eastAsia="en-US"/>
              </w:rPr>
              <w:t>Google</w:t>
            </w:r>
            <w:r w:rsidR="00155C2A" w:rsidRPr="00C969BA">
              <w:rPr>
                <w:rFonts w:ascii="Arial" w:hAnsi="Arial" w:cs="Arial"/>
                <w:lang w:val="el-GR" w:eastAsia="en-US"/>
              </w:rPr>
              <w:t xml:space="preserve"> </w:t>
            </w:r>
            <w:r w:rsidR="00155C2A">
              <w:rPr>
                <w:rFonts w:ascii="Arial" w:hAnsi="Arial" w:cs="Arial"/>
                <w:lang w:val="en-US" w:eastAsia="en-US"/>
              </w:rPr>
              <w:t>docs</w:t>
            </w:r>
            <w:r w:rsidRPr="00CC2331">
              <w:rPr>
                <w:rFonts w:eastAsia="SimSun"/>
                <w:lang w:val="el-GR" w:eastAsia="el-GR"/>
              </w:rPr>
              <w:t>.</w:t>
            </w:r>
          </w:p>
        </w:tc>
        <w:tc>
          <w:tcPr>
            <w:tcW w:w="692" w:type="pct"/>
            <w:vAlign w:val="center"/>
          </w:tcPr>
          <w:p w14:paraId="7EF032FD"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62" w:type="pct"/>
            <w:vAlign w:val="center"/>
          </w:tcPr>
          <w:p w14:paraId="5FE11649" w14:textId="77777777" w:rsidR="008B243A" w:rsidRPr="00CC2331" w:rsidRDefault="008B243A" w:rsidP="003026C0">
            <w:pPr>
              <w:suppressAutoHyphens w:val="0"/>
              <w:autoSpaceDE w:val="0"/>
              <w:spacing w:before="57" w:after="57"/>
              <w:jc w:val="left"/>
              <w:rPr>
                <w:rFonts w:eastAsia="SimSun"/>
                <w:lang w:val="el-GR" w:eastAsia="el-GR"/>
              </w:rPr>
            </w:pPr>
          </w:p>
        </w:tc>
        <w:tc>
          <w:tcPr>
            <w:tcW w:w="900" w:type="pct"/>
            <w:vAlign w:val="center"/>
          </w:tcPr>
          <w:p w14:paraId="5920CA75"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68E526FC" w14:textId="77777777" w:rsidTr="003026C0">
        <w:tc>
          <w:tcPr>
            <w:tcW w:w="416" w:type="pct"/>
            <w:vAlign w:val="center"/>
          </w:tcPr>
          <w:p w14:paraId="5CD55E0C"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8</w:t>
            </w:r>
          </w:p>
        </w:tc>
        <w:tc>
          <w:tcPr>
            <w:tcW w:w="2230" w:type="pct"/>
            <w:vAlign w:val="center"/>
          </w:tcPr>
          <w:p w14:paraId="0085CB14"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Θα συνεργάζεται με οποιονδήποτε σαρωτή εγγράφων που θα υποστηρίζει και σάρωση πολυσέλιδων εγγράφων</w:t>
            </w:r>
            <w:r w:rsidRPr="00837BC6">
              <w:rPr>
                <w:rFonts w:eastAsia="SimSun"/>
                <w:lang w:val="el-GR" w:eastAsia="el-GR"/>
              </w:rPr>
              <w:t xml:space="preserve"> </w:t>
            </w:r>
            <w:proofErr w:type="spellStart"/>
            <w:r>
              <w:rPr>
                <w:rFonts w:eastAsia="SimSun"/>
                <w:lang w:val="el-GR" w:eastAsia="el-GR"/>
              </w:rPr>
              <w:t>περολαμβαμομένων</w:t>
            </w:r>
            <w:proofErr w:type="spellEnd"/>
            <w:r>
              <w:rPr>
                <w:rFonts w:eastAsia="SimSun"/>
                <w:lang w:val="el-GR" w:eastAsia="el-GR"/>
              </w:rPr>
              <w:t xml:space="preserve">  και διπλής όψεως</w:t>
            </w:r>
            <w:r w:rsidRPr="00CC2331">
              <w:rPr>
                <w:rFonts w:eastAsia="SimSun"/>
                <w:lang w:val="el-GR" w:eastAsia="el-GR"/>
              </w:rPr>
              <w:t>.</w:t>
            </w:r>
          </w:p>
        </w:tc>
        <w:tc>
          <w:tcPr>
            <w:tcW w:w="692" w:type="pct"/>
            <w:vAlign w:val="center"/>
          </w:tcPr>
          <w:p w14:paraId="27CC7424"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62" w:type="pct"/>
            <w:vAlign w:val="center"/>
          </w:tcPr>
          <w:p w14:paraId="6990538E" w14:textId="77777777" w:rsidR="008B243A" w:rsidRPr="00CC2331" w:rsidRDefault="008B243A" w:rsidP="003026C0">
            <w:pPr>
              <w:suppressAutoHyphens w:val="0"/>
              <w:autoSpaceDE w:val="0"/>
              <w:spacing w:before="57" w:after="57"/>
              <w:jc w:val="left"/>
              <w:rPr>
                <w:rFonts w:eastAsia="SimSun"/>
                <w:lang w:val="el-GR" w:eastAsia="el-GR"/>
              </w:rPr>
            </w:pPr>
          </w:p>
        </w:tc>
        <w:tc>
          <w:tcPr>
            <w:tcW w:w="900" w:type="pct"/>
            <w:vAlign w:val="center"/>
          </w:tcPr>
          <w:p w14:paraId="60E2690E"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7B0ECD6F" w14:textId="77777777" w:rsidTr="003026C0">
        <w:tc>
          <w:tcPr>
            <w:tcW w:w="416" w:type="pct"/>
            <w:vAlign w:val="center"/>
          </w:tcPr>
          <w:p w14:paraId="3A1576C7"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9</w:t>
            </w:r>
          </w:p>
        </w:tc>
        <w:tc>
          <w:tcPr>
            <w:tcW w:w="2230" w:type="pct"/>
            <w:vAlign w:val="center"/>
          </w:tcPr>
          <w:p w14:paraId="647A72FA"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Το λογισμικό πρέπει να έχει δυνατότητα εξαγωγής στοιχείων, </w:t>
            </w:r>
            <w:proofErr w:type="spellStart"/>
            <w:r w:rsidRPr="00CC2331">
              <w:rPr>
                <w:rFonts w:eastAsia="SimSun"/>
                <w:lang w:val="el-GR" w:eastAsia="el-GR"/>
              </w:rPr>
              <w:t>π.χ</w:t>
            </w:r>
            <w:proofErr w:type="spellEnd"/>
            <w:r w:rsidRPr="00CC2331">
              <w:rPr>
                <w:rFonts w:eastAsia="SimSun"/>
                <w:lang w:val="el-GR" w:eastAsia="el-GR"/>
              </w:rPr>
              <w:t xml:space="preserve"> για έλεγχο και περαιτέρω επεξεργασία- παρουσίαση, σε μορφές που θα καθοριστούν στη φάση της παραμετροποίησης.</w:t>
            </w:r>
          </w:p>
        </w:tc>
        <w:tc>
          <w:tcPr>
            <w:tcW w:w="692" w:type="pct"/>
            <w:vAlign w:val="center"/>
          </w:tcPr>
          <w:p w14:paraId="4899D3FC"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62" w:type="pct"/>
            <w:vAlign w:val="center"/>
          </w:tcPr>
          <w:p w14:paraId="50664B5B" w14:textId="77777777" w:rsidR="008B243A" w:rsidRPr="00CC2331" w:rsidRDefault="008B243A" w:rsidP="003026C0">
            <w:pPr>
              <w:suppressAutoHyphens w:val="0"/>
              <w:autoSpaceDE w:val="0"/>
              <w:spacing w:before="57" w:after="57"/>
              <w:jc w:val="left"/>
              <w:rPr>
                <w:rFonts w:eastAsia="SimSun"/>
                <w:lang w:val="el-GR" w:eastAsia="el-GR"/>
              </w:rPr>
            </w:pPr>
          </w:p>
        </w:tc>
        <w:tc>
          <w:tcPr>
            <w:tcW w:w="900" w:type="pct"/>
            <w:vAlign w:val="center"/>
          </w:tcPr>
          <w:p w14:paraId="7F65AF9B"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B6518" w14:paraId="3B182380" w14:textId="77777777" w:rsidTr="003026C0">
        <w:tc>
          <w:tcPr>
            <w:tcW w:w="416" w:type="pct"/>
            <w:vAlign w:val="center"/>
          </w:tcPr>
          <w:p w14:paraId="01EC0C8C"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10</w:t>
            </w:r>
          </w:p>
        </w:tc>
        <w:tc>
          <w:tcPr>
            <w:tcW w:w="2230" w:type="pct"/>
            <w:vAlign w:val="center"/>
          </w:tcPr>
          <w:p w14:paraId="57A9F5A7" w14:textId="2D450675" w:rsidR="008B243A" w:rsidRPr="005C5240" w:rsidRDefault="008B243A" w:rsidP="00CB6518">
            <w:pPr>
              <w:rPr>
                <w:rFonts w:eastAsia="SimSun"/>
                <w:lang w:val="el-GR" w:eastAsia="el-GR"/>
              </w:rPr>
            </w:pPr>
            <w:proofErr w:type="spellStart"/>
            <w:r w:rsidRPr="00C969BA">
              <w:rPr>
                <w:rFonts w:eastAsia="SimSun"/>
                <w:lang w:val="el-GR" w:eastAsia="el-GR"/>
              </w:rPr>
              <w:t>Oι</w:t>
            </w:r>
            <w:proofErr w:type="spellEnd"/>
            <w:r w:rsidRPr="00C969BA">
              <w:rPr>
                <w:rFonts w:eastAsia="SimSun"/>
                <w:lang w:val="el-GR" w:eastAsia="el-GR"/>
              </w:rPr>
              <w:t xml:space="preserve"> αναγκαίες άδειες χρήσης του λογισμικού DMS είναι </w:t>
            </w:r>
            <w:r w:rsidR="00CB6518">
              <w:rPr>
                <w:lang w:val="el-GR"/>
              </w:rPr>
              <w:t>τριακόσιες πενήντα</w:t>
            </w:r>
            <w:r w:rsidR="005C5240">
              <w:rPr>
                <w:lang w:val="el-GR"/>
              </w:rPr>
              <w:t xml:space="preserve"> (</w:t>
            </w:r>
            <w:r w:rsidR="00CB6518">
              <w:rPr>
                <w:lang w:val="el-GR"/>
              </w:rPr>
              <w:t>350</w:t>
            </w:r>
            <w:r w:rsidR="005C5240">
              <w:rPr>
                <w:lang w:val="el-GR"/>
              </w:rPr>
              <w:t>) ονομαστικές</w:t>
            </w:r>
            <w:r w:rsidR="00155C2A">
              <w:rPr>
                <w:lang w:val="el-GR"/>
              </w:rPr>
              <w:t xml:space="preserve"> </w:t>
            </w:r>
            <w:r w:rsidR="005C5240">
              <w:rPr>
                <w:lang w:val="el-GR"/>
              </w:rPr>
              <w:t>άδειες</w:t>
            </w:r>
            <w:r w:rsidR="00CB6518">
              <w:rPr>
                <w:lang w:val="el-GR"/>
              </w:rPr>
              <w:t xml:space="preserve"> με δυνατότητα ταυτόχρονης σύνδεσης έως 200 εξ’ αυτών</w:t>
            </w:r>
            <w:r w:rsidR="005C5240" w:rsidRPr="005C5240">
              <w:rPr>
                <w:lang w:val="el-GR"/>
              </w:rPr>
              <w:t>, είτε εντός του τοπικού δικτύου του ΤΠΔ, είτε απομακρυσμέν</w:t>
            </w:r>
            <w:r w:rsidR="005C5240">
              <w:rPr>
                <w:lang w:val="el-GR"/>
              </w:rPr>
              <w:t>α</w:t>
            </w:r>
            <w:r w:rsidR="005C5240" w:rsidRPr="005C5240">
              <w:rPr>
                <w:lang w:val="el-GR"/>
              </w:rPr>
              <w:t>, μέσω περιηγητή διαδικτύου.</w:t>
            </w:r>
            <w:r w:rsidR="005C5240" w:rsidRPr="005C5240" w:rsidDel="005C5240">
              <w:rPr>
                <w:rFonts w:eastAsia="SimSun"/>
                <w:lang w:val="el-GR" w:eastAsia="el-GR"/>
              </w:rPr>
              <w:t xml:space="preserve"> </w:t>
            </w:r>
          </w:p>
        </w:tc>
        <w:tc>
          <w:tcPr>
            <w:tcW w:w="692" w:type="pct"/>
            <w:vAlign w:val="center"/>
          </w:tcPr>
          <w:p w14:paraId="2E41FA9D" w14:textId="77777777" w:rsidR="008B243A" w:rsidRPr="005C5240" w:rsidRDefault="008B243A" w:rsidP="005C5240">
            <w:pPr>
              <w:rPr>
                <w:rFonts w:eastAsia="SimSun"/>
                <w:lang w:val="el-GR" w:eastAsia="el-GR"/>
              </w:rPr>
            </w:pPr>
            <w:r w:rsidRPr="005C5240">
              <w:rPr>
                <w:rFonts w:eastAsia="SimSun"/>
                <w:lang w:val="el-GR" w:eastAsia="el-GR"/>
              </w:rPr>
              <w:t>ΝΑΙ</w:t>
            </w:r>
          </w:p>
        </w:tc>
        <w:tc>
          <w:tcPr>
            <w:tcW w:w="762" w:type="pct"/>
            <w:vAlign w:val="center"/>
          </w:tcPr>
          <w:p w14:paraId="34381594" w14:textId="77777777" w:rsidR="008B243A" w:rsidRPr="005C5240" w:rsidRDefault="008B243A" w:rsidP="005C5240">
            <w:pPr>
              <w:rPr>
                <w:rFonts w:eastAsia="SimSun"/>
                <w:lang w:val="el-GR" w:eastAsia="el-GR"/>
              </w:rPr>
            </w:pPr>
          </w:p>
        </w:tc>
        <w:tc>
          <w:tcPr>
            <w:tcW w:w="900" w:type="pct"/>
            <w:vAlign w:val="center"/>
          </w:tcPr>
          <w:p w14:paraId="66A09F9C" w14:textId="77777777" w:rsidR="008B243A" w:rsidRPr="005C5240" w:rsidRDefault="008B243A" w:rsidP="005C5240">
            <w:pPr>
              <w:rPr>
                <w:rFonts w:eastAsia="SimSun"/>
                <w:lang w:val="el-GR" w:eastAsia="el-GR"/>
              </w:rPr>
            </w:pPr>
          </w:p>
        </w:tc>
      </w:tr>
      <w:tr w:rsidR="008B243A" w:rsidRPr="00CC2331" w14:paraId="4A4CC859" w14:textId="77777777" w:rsidTr="003026C0">
        <w:tc>
          <w:tcPr>
            <w:tcW w:w="416" w:type="pct"/>
            <w:vAlign w:val="center"/>
          </w:tcPr>
          <w:p w14:paraId="2816BAB2" w14:textId="77777777" w:rsidR="008B243A" w:rsidRPr="005C5240" w:rsidRDefault="008B243A" w:rsidP="005C5240">
            <w:pPr>
              <w:rPr>
                <w:rFonts w:eastAsia="SimSun"/>
                <w:lang w:val="el-GR" w:eastAsia="el-GR"/>
              </w:rPr>
            </w:pPr>
            <w:r w:rsidRPr="005C5240">
              <w:rPr>
                <w:rFonts w:eastAsia="SimSun"/>
                <w:lang w:val="el-GR" w:eastAsia="el-GR"/>
              </w:rPr>
              <w:t>11</w:t>
            </w:r>
          </w:p>
        </w:tc>
        <w:tc>
          <w:tcPr>
            <w:tcW w:w="2230" w:type="pct"/>
            <w:vAlign w:val="center"/>
          </w:tcPr>
          <w:p w14:paraId="0B05064D" w14:textId="77777777" w:rsidR="008B243A" w:rsidRPr="00CC2331" w:rsidRDefault="008B243A" w:rsidP="005C5240">
            <w:pPr>
              <w:suppressAutoHyphens w:val="0"/>
              <w:autoSpaceDE w:val="0"/>
              <w:spacing w:before="57" w:after="57"/>
              <w:jc w:val="left"/>
              <w:rPr>
                <w:rFonts w:eastAsia="SimSun"/>
                <w:lang w:val="el-GR" w:eastAsia="el-GR"/>
              </w:rPr>
            </w:pPr>
            <w:r w:rsidRPr="005C5240">
              <w:rPr>
                <w:rFonts w:eastAsia="SimSun"/>
                <w:lang w:val="el-GR" w:eastAsia="el-GR"/>
              </w:rPr>
              <w:t>Να μην απαιτείται εγκατάσταση και αναβάθμιση της εφαρμογής στους Η/Υ των χρηστών. Αρκεί ο χρήστης να ανοίξει πρόγραμμα περιήγησης ιστοσελίδων (W</w:t>
            </w:r>
            <w:r w:rsidRPr="00CC2331">
              <w:rPr>
                <w:rFonts w:eastAsia="SimSun"/>
                <w:lang w:val="en-US" w:eastAsia="el-GR"/>
              </w:rPr>
              <w:t>eb</w:t>
            </w:r>
            <w:r w:rsidRPr="00CC2331">
              <w:rPr>
                <w:rFonts w:eastAsia="SimSun"/>
                <w:lang w:val="el-GR" w:eastAsia="el-GR"/>
              </w:rPr>
              <w:t>) προκειμένου να εισέλθει στο σύστημα. Κάθε τεχνική εργασία συντήρησης αναβάθμισης και λειτουργίας του συστήματος θα πρέπει να πραγματοποιείται και να διατίθεται στους Η/Υ των χρηστών, μόνο μέσω του κεντρικού εξυπηρετητή</w:t>
            </w:r>
          </w:p>
        </w:tc>
        <w:tc>
          <w:tcPr>
            <w:tcW w:w="692" w:type="pct"/>
            <w:vAlign w:val="center"/>
          </w:tcPr>
          <w:p w14:paraId="5ACF5DF6"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62" w:type="pct"/>
            <w:vAlign w:val="center"/>
          </w:tcPr>
          <w:p w14:paraId="605483BA" w14:textId="77777777" w:rsidR="008B243A" w:rsidRPr="00CC2331" w:rsidRDefault="008B243A" w:rsidP="003026C0">
            <w:pPr>
              <w:suppressAutoHyphens w:val="0"/>
              <w:autoSpaceDE w:val="0"/>
              <w:spacing w:before="57" w:after="57"/>
              <w:jc w:val="left"/>
              <w:rPr>
                <w:rFonts w:eastAsia="SimSun"/>
                <w:lang w:val="el-GR" w:eastAsia="el-GR"/>
              </w:rPr>
            </w:pPr>
          </w:p>
        </w:tc>
        <w:tc>
          <w:tcPr>
            <w:tcW w:w="900" w:type="pct"/>
            <w:vAlign w:val="center"/>
          </w:tcPr>
          <w:p w14:paraId="254E5CD9"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3C24D6F8" w14:textId="77777777" w:rsidTr="003026C0">
        <w:tc>
          <w:tcPr>
            <w:tcW w:w="416" w:type="pct"/>
            <w:vAlign w:val="center"/>
          </w:tcPr>
          <w:p w14:paraId="7EAEDE29"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12</w:t>
            </w:r>
          </w:p>
        </w:tc>
        <w:tc>
          <w:tcPr>
            <w:tcW w:w="2230" w:type="pct"/>
            <w:vAlign w:val="center"/>
          </w:tcPr>
          <w:p w14:paraId="158DD750"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Στο κόστος του λογισμικού περιλαμβάνονται και τα εξής:</w:t>
            </w:r>
          </w:p>
          <w:p w14:paraId="7D89DAD2"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1. Η εγκατάσταση του λογισμικού στ</w:t>
            </w:r>
            <w:r>
              <w:rPr>
                <w:rFonts w:eastAsia="SimSun"/>
                <w:lang w:val="el-GR" w:eastAsia="el-GR"/>
              </w:rPr>
              <w:t xml:space="preserve">ο </w:t>
            </w:r>
            <w:r>
              <w:rPr>
                <w:rFonts w:eastAsia="SimSun"/>
                <w:lang w:val="en-US" w:eastAsia="el-GR"/>
              </w:rPr>
              <w:t>G</w:t>
            </w:r>
            <w:r w:rsidRPr="00C969BA">
              <w:rPr>
                <w:rFonts w:eastAsia="SimSun"/>
                <w:lang w:val="el-GR" w:eastAsia="el-GR"/>
              </w:rPr>
              <w:t>-</w:t>
            </w:r>
            <w:r>
              <w:rPr>
                <w:rFonts w:eastAsia="SimSun"/>
                <w:lang w:val="en-US" w:eastAsia="el-GR"/>
              </w:rPr>
              <w:t>Cloud</w:t>
            </w:r>
            <w:r w:rsidRPr="00CC2331">
              <w:rPr>
                <w:rFonts w:eastAsia="SimSun"/>
                <w:lang w:val="el-GR" w:eastAsia="el-GR"/>
              </w:rPr>
              <w:t xml:space="preserve">. </w:t>
            </w:r>
          </w:p>
          <w:p w14:paraId="2C9CA46C"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2. Η δημιουργία (εισαγωγή) του οργανογράμματος του ΤΠΔ και η δημιουργία των χρηστών. </w:t>
            </w:r>
          </w:p>
          <w:p w14:paraId="105CA013"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3. Η παραμετροποίηση του προσφερόμενου Συστήματος από τον </w:t>
            </w:r>
            <w:r w:rsidRPr="00CC2331">
              <w:rPr>
                <w:rFonts w:eastAsia="SimSun"/>
                <w:lang w:val="el-GR" w:eastAsia="el-GR"/>
              </w:rPr>
              <w:lastRenderedPageBreak/>
              <w:t>Ανάδοχο, προσαρμόζοντας τον τρόπο λειτουργίας και τα παραγόμενα παραστατικά και αναφορές, σύμφωνα με τις ανάγκες και τις υποδείξεις  του Ταμείου.</w:t>
            </w:r>
          </w:p>
        </w:tc>
        <w:tc>
          <w:tcPr>
            <w:tcW w:w="692" w:type="pct"/>
            <w:vAlign w:val="center"/>
          </w:tcPr>
          <w:p w14:paraId="4C75AE67"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lastRenderedPageBreak/>
              <w:t>ΝΑΙ</w:t>
            </w:r>
          </w:p>
        </w:tc>
        <w:tc>
          <w:tcPr>
            <w:tcW w:w="762" w:type="pct"/>
            <w:vAlign w:val="center"/>
          </w:tcPr>
          <w:p w14:paraId="59B0736B" w14:textId="77777777" w:rsidR="008B243A" w:rsidRPr="00CC2331" w:rsidRDefault="008B243A" w:rsidP="003026C0">
            <w:pPr>
              <w:suppressAutoHyphens w:val="0"/>
              <w:autoSpaceDE w:val="0"/>
              <w:spacing w:before="57" w:after="57"/>
              <w:jc w:val="left"/>
              <w:rPr>
                <w:rFonts w:eastAsia="SimSun"/>
                <w:lang w:val="el-GR" w:eastAsia="el-GR"/>
              </w:rPr>
            </w:pPr>
          </w:p>
        </w:tc>
        <w:tc>
          <w:tcPr>
            <w:tcW w:w="900" w:type="pct"/>
            <w:vAlign w:val="center"/>
          </w:tcPr>
          <w:p w14:paraId="6148AD15" w14:textId="77777777" w:rsidR="008B243A" w:rsidRPr="00CC2331" w:rsidRDefault="008B243A" w:rsidP="003026C0">
            <w:pPr>
              <w:suppressAutoHyphens w:val="0"/>
              <w:autoSpaceDE w:val="0"/>
              <w:spacing w:before="57" w:after="57"/>
              <w:jc w:val="left"/>
              <w:rPr>
                <w:rFonts w:eastAsia="SimSun"/>
                <w:lang w:val="el-GR" w:eastAsia="el-GR"/>
              </w:rPr>
            </w:pPr>
          </w:p>
        </w:tc>
      </w:tr>
    </w:tbl>
    <w:p w14:paraId="6C57C7DA" w14:textId="77777777" w:rsidR="008B243A" w:rsidRPr="00CC2331" w:rsidRDefault="008B243A" w:rsidP="008B243A">
      <w:pPr>
        <w:suppressAutoHyphens w:val="0"/>
        <w:autoSpaceDE w:val="0"/>
        <w:spacing w:before="57" w:after="57"/>
        <w:jc w:val="left"/>
        <w:rPr>
          <w:rFonts w:eastAsia="SimSun"/>
          <w:b/>
          <w:lang w:val="el-GR" w:eastAsia="el-GR"/>
        </w:rPr>
      </w:pPr>
    </w:p>
    <w:p w14:paraId="7E9AD547" w14:textId="77777777" w:rsidR="008B243A" w:rsidRPr="00CC2331" w:rsidRDefault="008B243A" w:rsidP="008B243A">
      <w:pPr>
        <w:suppressAutoHyphens w:val="0"/>
        <w:autoSpaceDE w:val="0"/>
        <w:spacing w:before="57" w:after="57"/>
        <w:jc w:val="left"/>
        <w:rPr>
          <w:rFonts w:eastAsia="SimSun"/>
          <w:b/>
          <w:lang w:val="el-GR" w:eastAsia="el-GR"/>
        </w:rPr>
      </w:pPr>
    </w:p>
    <w:p w14:paraId="14F4F1F7" w14:textId="77777777" w:rsidR="008B243A" w:rsidRPr="00CC2331" w:rsidRDefault="008B243A" w:rsidP="008B243A">
      <w:pPr>
        <w:suppressAutoHyphens w:val="0"/>
        <w:autoSpaceDE w:val="0"/>
        <w:spacing w:before="57" w:after="57"/>
        <w:jc w:val="left"/>
        <w:rPr>
          <w:rFonts w:eastAsia="SimSun"/>
          <w:b/>
          <w:lang w:val="el-GR"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4157"/>
        <w:gridCol w:w="1398"/>
        <w:gridCol w:w="1462"/>
        <w:gridCol w:w="1862"/>
      </w:tblGrid>
      <w:tr w:rsidR="008B243A" w:rsidRPr="00CC2331" w14:paraId="659962F7" w14:textId="77777777" w:rsidTr="003026C0">
        <w:trPr>
          <w:tblHeader/>
        </w:trPr>
        <w:tc>
          <w:tcPr>
            <w:tcW w:w="5000" w:type="pct"/>
            <w:gridSpan w:val="5"/>
            <w:shd w:val="pct15" w:color="auto" w:fill="FFFFFF"/>
            <w:vAlign w:val="center"/>
          </w:tcPr>
          <w:p w14:paraId="13F35D3C" w14:textId="77777777" w:rsidR="008B243A" w:rsidRPr="00CC2331" w:rsidRDefault="008B243A" w:rsidP="00474644">
            <w:pPr>
              <w:numPr>
                <w:ilvl w:val="2"/>
                <w:numId w:val="121"/>
              </w:numPr>
              <w:suppressAutoHyphens w:val="0"/>
              <w:autoSpaceDE w:val="0"/>
              <w:spacing w:before="57" w:after="57" w:line="259" w:lineRule="auto"/>
              <w:contextualSpacing/>
              <w:jc w:val="left"/>
              <w:rPr>
                <w:rFonts w:eastAsia="SimSun"/>
                <w:b/>
                <w:lang w:val="el-GR" w:eastAsia="en-US"/>
              </w:rPr>
            </w:pPr>
            <w:r w:rsidRPr="00CC2331">
              <w:rPr>
                <w:rFonts w:eastAsia="SimSun"/>
                <w:b/>
                <w:lang w:val="el-GR" w:eastAsia="en-US"/>
              </w:rPr>
              <w:t>Λειτουργικότητα του Συστήματος</w:t>
            </w:r>
          </w:p>
          <w:p w14:paraId="7A4C8BBA" w14:textId="77777777" w:rsidR="008B243A" w:rsidRPr="00CC2331" w:rsidRDefault="008B243A" w:rsidP="003026C0">
            <w:pPr>
              <w:suppressAutoHyphens w:val="0"/>
              <w:autoSpaceDE w:val="0"/>
              <w:spacing w:before="57" w:after="57"/>
              <w:jc w:val="left"/>
              <w:rPr>
                <w:rFonts w:eastAsia="SimSun"/>
                <w:b/>
                <w:lang w:val="el-GR" w:eastAsia="el-GR"/>
              </w:rPr>
            </w:pPr>
          </w:p>
        </w:tc>
      </w:tr>
      <w:tr w:rsidR="008B243A" w:rsidRPr="00CC2331" w14:paraId="6E9C7523" w14:textId="77777777" w:rsidTr="003026C0">
        <w:trPr>
          <w:tblHeader/>
        </w:trPr>
        <w:tc>
          <w:tcPr>
            <w:tcW w:w="389" w:type="pct"/>
            <w:shd w:val="pct15" w:color="auto" w:fill="FFFFFF"/>
            <w:vAlign w:val="center"/>
          </w:tcPr>
          <w:p w14:paraId="48769C6F"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n-US" w:eastAsia="el-GR"/>
              </w:rPr>
              <w:t>A</w:t>
            </w:r>
            <w:r w:rsidRPr="00CC2331">
              <w:rPr>
                <w:rFonts w:eastAsia="SimSun"/>
                <w:b/>
                <w:lang w:val="el-GR" w:eastAsia="el-GR"/>
              </w:rPr>
              <w:t>/</w:t>
            </w:r>
            <w:r w:rsidRPr="00CC2331">
              <w:rPr>
                <w:rFonts w:eastAsia="SimSun"/>
                <w:b/>
                <w:lang w:val="en-US" w:eastAsia="el-GR"/>
              </w:rPr>
              <w:t>A</w:t>
            </w:r>
          </w:p>
        </w:tc>
        <w:tc>
          <w:tcPr>
            <w:tcW w:w="2159" w:type="pct"/>
            <w:shd w:val="pct15" w:color="auto" w:fill="FFFFFF"/>
            <w:vAlign w:val="center"/>
          </w:tcPr>
          <w:p w14:paraId="095C2E16"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l-GR" w:eastAsia="el-GR"/>
              </w:rPr>
              <w:t>ΠΡΟΔΙΑΓΡΑΦΗ</w:t>
            </w:r>
          </w:p>
        </w:tc>
        <w:tc>
          <w:tcPr>
            <w:tcW w:w="726" w:type="pct"/>
            <w:shd w:val="pct15" w:color="auto" w:fill="FFFFFF"/>
            <w:vAlign w:val="center"/>
          </w:tcPr>
          <w:p w14:paraId="3060BAB7"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l-GR" w:eastAsia="el-GR"/>
              </w:rPr>
              <w:t>ΑΠΑΙΤΗΣΗ</w:t>
            </w:r>
          </w:p>
        </w:tc>
        <w:tc>
          <w:tcPr>
            <w:tcW w:w="759" w:type="pct"/>
            <w:shd w:val="pct15" w:color="auto" w:fill="FFFFFF"/>
            <w:vAlign w:val="center"/>
          </w:tcPr>
          <w:p w14:paraId="09E7C537"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l-GR" w:eastAsia="el-GR"/>
              </w:rPr>
              <w:t>ΑΠΑΝΤΗΣΗ</w:t>
            </w:r>
          </w:p>
        </w:tc>
        <w:tc>
          <w:tcPr>
            <w:tcW w:w="967" w:type="pct"/>
            <w:shd w:val="pct15" w:color="auto" w:fill="FFFFFF"/>
            <w:vAlign w:val="center"/>
          </w:tcPr>
          <w:p w14:paraId="1B859471" w14:textId="77777777" w:rsidR="008B243A" w:rsidRPr="00CC2331" w:rsidRDefault="008B243A" w:rsidP="003026C0">
            <w:pPr>
              <w:suppressAutoHyphens w:val="0"/>
              <w:autoSpaceDE w:val="0"/>
              <w:spacing w:before="57" w:after="57"/>
              <w:jc w:val="left"/>
              <w:rPr>
                <w:rFonts w:eastAsia="SimSun"/>
                <w:b/>
                <w:lang w:val="el-GR" w:eastAsia="el-GR"/>
              </w:rPr>
            </w:pPr>
            <w:r w:rsidRPr="00CC2331">
              <w:rPr>
                <w:rFonts w:eastAsia="SimSun"/>
                <w:b/>
                <w:lang w:val="el-GR" w:eastAsia="el-GR"/>
              </w:rPr>
              <w:t>ΠΑΡΑΠΟΜΠΗ ΤΕΚΜΗΡΙΩΣΗΣ</w:t>
            </w:r>
          </w:p>
        </w:tc>
      </w:tr>
      <w:tr w:rsidR="008B243A" w:rsidRPr="00CC2331" w14:paraId="6F923856" w14:textId="77777777" w:rsidTr="003026C0">
        <w:tc>
          <w:tcPr>
            <w:tcW w:w="389" w:type="pct"/>
            <w:vAlign w:val="center"/>
          </w:tcPr>
          <w:p w14:paraId="0346A180" w14:textId="77777777" w:rsidR="008B243A" w:rsidRPr="00CC2331" w:rsidRDefault="008B243A" w:rsidP="003026C0">
            <w:pPr>
              <w:suppressAutoHyphens w:val="0"/>
              <w:autoSpaceDE w:val="0"/>
              <w:spacing w:before="57" w:after="57"/>
              <w:jc w:val="left"/>
              <w:rPr>
                <w:rFonts w:eastAsia="SimSun"/>
                <w:b/>
                <w:bCs/>
                <w:lang w:val="en-US" w:eastAsia="el-GR"/>
              </w:rPr>
            </w:pPr>
            <w:r w:rsidRPr="00CC2331">
              <w:rPr>
                <w:rFonts w:eastAsia="SimSun"/>
                <w:b/>
                <w:bCs/>
                <w:lang w:val="en-US" w:eastAsia="el-GR"/>
              </w:rPr>
              <w:t>1</w:t>
            </w:r>
          </w:p>
        </w:tc>
        <w:tc>
          <w:tcPr>
            <w:tcW w:w="2159" w:type="pct"/>
            <w:vAlign w:val="center"/>
          </w:tcPr>
          <w:p w14:paraId="47AE60A0"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Πλήρως ηλεκτρονική διακίνηση των εγγράφων, μέσα από το περιβάλλον της εφαρμογής με τα ελάχιστα δυνατά βήματα. Ενδεικτικά:</w:t>
            </w:r>
          </w:p>
          <w:p w14:paraId="07BDABA7"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α. Δυνατότητα </w:t>
            </w:r>
            <w:proofErr w:type="spellStart"/>
            <w:r w:rsidRPr="00CC2331">
              <w:rPr>
                <w:rFonts w:eastAsia="SimSun"/>
                <w:lang w:val="el-GR" w:eastAsia="el-GR"/>
              </w:rPr>
              <w:t>ψηφιοποίησης</w:t>
            </w:r>
            <w:proofErr w:type="spellEnd"/>
            <w:r w:rsidRPr="00CC2331">
              <w:rPr>
                <w:rFonts w:eastAsia="SimSun"/>
                <w:lang w:val="el-GR" w:eastAsia="el-GR"/>
              </w:rPr>
              <w:t xml:space="preserve"> εγγράφων (</w:t>
            </w:r>
            <w:r w:rsidRPr="00CC2331">
              <w:rPr>
                <w:rFonts w:eastAsia="SimSun"/>
                <w:lang w:val="en-US" w:eastAsia="el-GR"/>
              </w:rPr>
              <w:t>scanning</w:t>
            </w:r>
            <w:r w:rsidRPr="00CC2331">
              <w:rPr>
                <w:rFonts w:eastAsia="SimSun"/>
                <w:lang w:val="el-GR" w:eastAsia="el-GR"/>
              </w:rPr>
              <w:t>) και απ’ ευθείας ενσωμάτωσής τους στην εφαρμογή.</w:t>
            </w:r>
          </w:p>
          <w:p w14:paraId="126EE1C3"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β. Δυνατότητα εισαγωγής ηλεκτρονικών αρχείων (.</w:t>
            </w:r>
            <w:r w:rsidRPr="00CC2331">
              <w:rPr>
                <w:rFonts w:eastAsia="SimSun"/>
                <w:lang w:val="en-US" w:eastAsia="el-GR"/>
              </w:rPr>
              <w:t>doc</w:t>
            </w:r>
            <w:r w:rsidRPr="00CC2331">
              <w:rPr>
                <w:rFonts w:eastAsia="SimSun"/>
                <w:lang w:val="el-GR" w:eastAsia="el-GR"/>
              </w:rPr>
              <w:t>, .</w:t>
            </w:r>
            <w:r w:rsidRPr="00CC2331">
              <w:rPr>
                <w:rFonts w:eastAsia="SimSun"/>
                <w:lang w:val="en-US" w:eastAsia="el-GR"/>
              </w:rPr>
              <w:t>pdf</w:t>
            </w:r>
            <w:r w:rsidRPr="00CC2331">
              <w:rPr>
                <w:rFonts w:eastAsia="SimSun"/>
                <w:lang w:val="el-GR" w:eastAsia="el-GR"/>
              </w:rPr>
              <w:t xml:space="preserve"> </w:t>
            </w:r>
            <w:proofErr w:type="spellStart"/>
            <w:r w:rsidRPr="00CC2331">
              <w:rPr>
                <w:rFonts w:eastAsia="SimSun"/>
                <w:lang w:val="el-GR" w:eastAsia="el-GR"/>
              </w:rPr>
              <w:t>κτλ</w:t>
            </w:r>
            <w:proofErr w:type="spellEnd"/>
            <w:r w:rsidRPr="00CC2331">
              <w:rPr>
                <w:rFonts w:eastAsia="SimSun"/>
                <w:lang w:val="el-GR" w:eastAsia="el-GR"/>
              </w:rPr>
              <w:t xml:space="preserve">) στην εφαρμογή, με τα ελάχιστα δυνατά βήματα (δυνατότητα </w:t>
            </w:r>
            <w:r w:rsidRPr="00CC2331">
              <w:rPr>
                <w:rFonts w:eastAsia="SimSun"/>
                <w:lang w:val="en-US" w:eastAsia="el-GR"/>
              </w:rPr>
              <w:t>drag</w:t>
            </w:r>
            <w:r w:rsidRPr="00CC2331">
              <w:rPr>
                <w:rFonts w:eastAsia="SimSun"/>
                <w:lang w:val="el-GR" w:eastAsia="el-GR"/>
              </w:rPr>
              <w:t>&amp;</w:t>
            </w:r>
            <w:r w:rsidRPr="00CC2331">
              <w:rPr>
                <w:rFonts w:eastAsia="SimSun"/>
                <w:lang w:val="en-US" w:eastAsia="el-GR"/>
              </w:rPr>
              <w:t>drop</w:t>
            </w:r>
            <w:r w:rsidRPr="00CC2331">
              <w:rPr>
                <w:rFonts w:eastAsia="SimSun"/>
                <w:lang w:val="el-GR" w:eastAsia="el-GR"/>
              </w:rPr>
              <w:t>).</w:t>
            </w:r>
          </w:p>
        </w:tc>
        <w:tc>
          <w:tcPr>
            <w:tcW w:w="726" w:type="pct"/>
            <w:vAlign w:val="center"/>
          </w:tcPr>
          <w:p w14:paraId="42D7C33E"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t>ΝΑΙ</w:t>
            </w:r>
          </w:p>
        </w:tc>
        <w:tc>
          <w:tcPr>
            <w:tcW w:w="759" w:type="pct"/>
            <w:vAlign w:val="center"/>
          </w:tcPr>
          <w:p w14:paraId="6A69ED59" w14:textId="77777777" w:rsidR="008B243A" w:rsidRPr="00CC2331" w:rsidRDefault="008B243A" w:rsidP="003026C0">
            <w:pPr>
              <w:suppressAutoHyphens w:val="0"/>
              <w:autoSpaceDE w:val="0"/>
              <w:spacing w:before="57" w:after="57"/>
              <w:jc w:val="left"/>
              <w:rPr>
                <w:rFonts w:eastAsia="SimSun"/>
                <w:lang w:val="en-US" w:eastAsia="el-GR"/>
              </w:rPr>
            </w:pPr>
          </w:p>
        </w:tc>
        <w:tc>
          <w:tcPr>
            <w:tcW w:w="967" w:type="pct"/>
            <w:vAlign w:val="center"/>
          </w:tcPr>
          <w:p w14:paraId="7CC368A3"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38AED2E7" w14:textId="77777777" w:rsidTr="003026C0">
        <w:tc>
          <w:tcPr>
            <w:tcW w:w="389" w:type="pct"/>
            <w:vAlign w:val="center"/>
          </w:tcPr>
          <w:p w14:paraId="578836A6" w14:textId="77777777" w:rsidR="008B243A" w:rsidRPr="00CC2331" w:rsidRDefault="008B243A" w:rsidP="003026C0">
            <w:pPr>
              <w:suppressAutoHyphens w:val="0"/>
              <w:autoSpaceDE w:val="0"/>
              <w:spacing w:before="57" w:after="57"/>
              <w:jc w:val="left"/>
              <w:rPr>
                <w:rFonts w:eastAsia="SimSun"/>
                <w:b/>
                <w:bCs/>
                <w:lang w:val="en-US" w:eastAsia="el-GR"/>
              </w:rPr>
            </w:pPr>
            <w:r w:rsidRPr="00CC2331">
              <w:rPr>
                <w:rFonts w:eastAsia="SimSun"/>
                <w:b/>
                <w:bCs/>
                <w:lang w:val="en-US" w:eastAsia="el-GR"/>
              </w:rPr>
              <w:t>2</w:t>
            </w:r>
          </w:p>
        </w:tc>
        <w:tc>
          <w:tcPr>
            <w:tcW w:w="2159" w:type="pct"/>
            <w:vAlign w:val="center"/>
          </w:tcPr>
          <w:p w14:paraId="1FA55E71"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Για το κάθε νέο </w:t>
            </w:r>
            <w:proofErr w:type="spellStart"/>
            <w:r w:rsidRPr="00CC2331">
              <w:rPr>
                <w:rFonts w:eastAsia="SimSun"/>
                <w:lang w:val="el-GR" w:eastAsia="el-GR"/>
              </w:rPr>
              <w:t>καταχωρούμενο</w:t>
            </w:r>
            <w:proofErr w:type="spellEnd"/>
            <w:r w:rsidRPr="00CC2331">
              <w:rPr>
                <w:rFonts w:eastAsia="SimSun"/>
                <w:lang w:val="el-GR" w:eastAsia="el-GR"/>
              </w:rPr>
              <w:t xml:space="preserve"> έγγραφο να υπάρχει δυνατότητα να καταγράφονται όλα τα στοιχεία του (</w:t>
            </w:r>
            <w:proofErr w:type="spellStart"/>
            <w:r w:rsidRPr="00CC2331">
              <w:rPr>
                <w:rFonts w:eastAsia="SimSun"/>
                <w:lang w:val="el-GR" w:eastAsia="el-GR"/>
              </w:rPr>
              <w:t>μεταδεδομένα</w:t>
            </w:r>
            <w:proofErr w:type="spellEnd"/>
            <w:r w:rsidRPr="00CC2331">
              <w:rPr>
                <w:rFonts w:eastAsia="SimSun"/>
                <w:lang w:val="el-GR" w:eastAsia="el-GR"/>
              </w:rPr>
              <w:t>)</w:t>
            </w:r>
          </w:p>
        </w:tc>
        <w:tc>
          <w:tcPr>
            <w:tcW w:w="726" w:type="pct"/>
            <w:vAlign w:val="center"/>
          </w:tcPr>
          <w:p w14:paraId="2624CA40"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t>ΝΑΙ</w:t>
            </w:r>
          </w:p>
        </w:tc>
        <w:tc>
          <w:tcPr>
            <w:tcW w:w="759" w:type="pct"/>
            <w:vAlign w:val="center"/>
          </w:tcPr>
          <w:p w14:paraId="6C6FD1BD" w14:textId="77777777" w:rsidR="008B243A" w:rsidRPr="00CC2331" w:rsidRDefault="008B243A" w:rsidP="003026C0">
            <w:pPr>
              <w:suppressAutoHyphens w:val="0"/>
              <w:autoSpaceDE w:val="0"/>
              <w:spacing w:before="57" w:after="57"/>
              <w:jc w:val="left"/>
              <w:rPr>
                <w:rFonts w:eastAsia="SimSun"/>
                <w:lang w:val="en-US" w:eastAsia="el-GR"/>
              </w:rPr>
            </w:pPr>
          </w:p>
        </w:tc>
        <w:tc>
          <w:tcPr>
            <w:tcW w:w="967" w:type="pct"/>
            <w:vAlign w:val="center"/>
          </w:tcPr>
          <w:p w14:paraId="18CE2D5C"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6FF0C5AD" w14:textId="77777777" w:rsidTr="003026C0">
        <w:tc>
          <w:tcPr>
            <w:tcW w:w="389" w:type="pct"/>
            <w:vAlign w:val="center"/>
          </w:tcPr>
          <w:p w14:paraId="25DDAF67" w14:textId="77777777" w:rsidR="008B243A" w:rsidRPr="00CC2331" w:rsidRDefault="008B243A" w:rsidP="003026C0">
            <w:pPr>
              <w:suppressAutoHyphens w:val="0"/>
              <w:autoSpaceDE w:val="0"/>
              <w:spacing w:before="57" w:after="57"/>
              <w:jc w:val="left"/>
              <w:rPr>
                <w:rFonts w:eastAsia="SimSun"/>
                <w:b/>
                <w:bCs/>
                <w:lang w:val="en-US" w:eastAsia="el-GR"/>
              </w:rPr>
            </w:pPr>
            <w:r w:rsidRPr="00CC2331">
              <w:rPr>
                <w:rFonts w:eastAsia="SimSun"/>
                <w:b/>
                <w:bCs/>
                <w:lang w:val="en-US" w:eastAsia="el-GR"/>
              </w:rPr>
              <w:t>3</w:t>
            </w:r>
          </w:p>
        </w:tc>
        <w:tc>
          <w:tcPr>
            <w:tcW w:w="2159" w:type="pct"/>
            <w:vAlign w:val="center"/>
          </w:tcPr>
          <w:p w14:paraId="449EC0D5"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Κάθε έγγραφο μπορεί να συσχετιστεί με σαρωμένα αρχεία ή άλλου είδους αρχεία, όπως ενδεικτικά αναφέρονται </w:t>
            </w:r>
            <w:r w:rsidRPr="00CC2331">
              <w:rPr>
                <w:rFonts w:eastAsia="SimSun"/>
                <w:lang w:val="en-US" w:eastAsia="el-GR"/>
              </w:rPr>
              <w:t>JPG</w:t>
            </w:r>
            <w:r w:rsidRPr="00CC2331">
              <w:rPr>
                <w:rFonts w:eastAsia="SimSun"/>
                <w:lang w:val="el-GR" w:eastAsia="el-GR"/>
              </w:rPr>
              <w:t xml:space="preserve">, </w:t>
            </w:r>
            <w:r w:rsidRPr="00CC2331">
              <w:rPr>
                <w:rFonts w:eastAsia="SimSun"/>
                <w:lang w:val="en-US" w:eastAsia="el-GR"/>
              </w:rPr>
              <w:t>PDF</w:t>
            </w:r>
            <w:r w:rsidRPr="00CC2331">
              <w:rPr>
                <w:rFonts w:eastAsia="SimSun"/>
                <w:lang w:val="el-GR" w:eastAsia="el-GR"/>
              </w:rPr>
              <w:t xml:space="preserve">, </w:t>
            </w:r>
            <w:r w:rsidRPr="00CC2331">
              <w:rPr>
                <w:rFonts w:eastAsia="SimSun"/>
                <w:lang w:val="en-US" w:eastAsia="el-GR"/>
              </w:rPr>
              <w:t>DOC</w:t>
            </w:r>
            <w:r w:rsidRPr="00CC2331">
              <w:rPr>
                <w:rFonts w:eastAsia="SimSun"/>
                <w:lang w:val="el-GR" w:eastAsia="el-GR"/>
              </w:rPr>
              <w:t xml:space="preserve">, </w:t>
            </w:r>
            <w:r w:rsidRPr="00CC2331">
              <w:rPr>
                <w:rFonts w:eastAsia="SimSun"/>
                <w:lang w:val="en-US" w:eastAsia="el-GR"/>
              </w:rPr>
              <w:t>XLS</w:t>
            </w:r>
            <w:r w:rsidRPr="00CC2331">
              <w:rPr>
                <w:rFonts w:eastAsia="SimSun"/>
                <w:lang w:val="el-GR" w:eastAsia="el-GR"/>
              </w:rPr>
              <w:t xml:space="preserve">, </w:t>
            </w:r>
            <w:r w:rsidRPr="00CC2331">
              <w:rPr>
                <w:rFonts w:eastAsia="SimSun"/>
                <w:lang w:val="en-US" w:eastAsia="el-GR"/>
              </w:rPr>
              <w:t>ZIP</w:t>
            </w:r>
            <w:r w:rsidRPr="00CC2331">
              <w:rPr>
                <w:rFonts w:eastAsia="SimSun"/>
                <w:lang w:val="el-GR" w:eastAsia="el-GR"/>
              </w:rPr>
              <w:t xml:space="preserve">, </w:t>
            </w:r>
            <w:r w:rsidRPr="00CC2331">
              <w:rPr>
                <w:rFonts w:eastAsia="SimSun"/>
                <w:lang w:val="en-US" w:eastAsia="el-GR"/>
              </w:rPr>
              <w:t>EML</w:t>
            </w:r>
            <w:r w:rsidRPr="00CC2331">
              <w:rPr>
                <w:rFonts w:eastAsia="SimSun"/>
                <w:lang w:val="el-GR" w:eastAsia="el-GR"/>
              </w:rPr>
              <w:t xml:space="preserve">, </w:t>
            </w:r>
            <w:proofErr w:type="spellStart"/>
            <w:r w:rsidRPr="00CC2331">
              <w:rPr>
                <w:rFonts w:eastAsia="SimSun"/>
                <w:lang w:val="el-GR" w:eastAsia="el-GR"/>
              </w:rPr>
              <w:t>κλπ</w:t>
            </w:r>
            <w:proofErr w:type="spellEnd"/>
            <w:r w:rsidRPr="00CC2331">
              <w:rPr>
                <w:rFonts w:eastAsia="SimSun"/>
                <w:lang w:val="el-GR" w:eastAsia="el-GR"/>
              </w:rPr>
              <w:t>, τα οποία πρέπει να ανασύρονται εύκολα σε κάθε ζήτηση με ένα κλικ.</w:t>
            </w:r>
          </w:p>
        </w:tc>
        <w:tc>
          <w:tcPr>
            <w:tcW w:w="726" w:type="pct"/>
            <w:vAlign w:val="center"/>
          </w:tcPr>
          <w:p w14:paraId="195890FC"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t>ΝΑΙ</w:t>
            </w:r>
          </w:p>
        </w:tc>
        <w:tc>
          <w:tcPr>
            <w:tcW w:w="759" w:type="pct"/>
            <w:vAlign w:val="center"/>
          </w:tcPr>
          <w:p w14:paraId="75BED2B5" w14:textId="77777777" w:rsidR="008B243A" w:rsidRPr="00CC2331" w:rsidRDefault="008B243A" w:rsidP="003026C0">
            <w:pPr>
              <w:suppressAutoHyphens w:val="0"/>
              <w:autoSpaceDE w:val="0"/>
              <w:spacing w:before="57" w:after="57"/>
              <w:jc w:val="left"/>
              <w:rPr>
                <w:rFonts w:eastAsia="SimSun"/>
                <w:lang w:val="en-US" w:eastAsia="el-GR"/>
              </w:rPr>
            </w:pPr>
          </w:p>
        </w:tc>
        <w:tc>
          <w:tcPr>
            <w:tcW w:w="967" w:type="pct"/>
            <w:vAlign w:val="center"/>
          </w:tcPr>
          <w:p w14:paraId="34A66EAD"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78813323" w14:textId="77777777" w:rsidTr="003026C0">
        <w:tc>
          <w:tcPr>
            <w:tcW w:w="389" w:type="pct"/>
            <w:vAlign w:val="center"/>
          </w:tcPr>
          <w:p w14:paraId="02DC6E18" w14:textId="77777777" w:rsidR="008B243A" w:rsidRPr="00CC2331" w:rsidRDefault="008B243A" w:rsidP="003026C0">
            <w:pPr>
              <w:suppressAutoHyphens w:val="0"/>
              <w:autoSpaceDE w:val="0"/>
              <w:spacing w:before="57" w:after="57"/>
              <w:jc w:val="left"/>
              <w:rPr>
                <w:rFonts w:eastAsia="SimSun"/>
                <w:b/>
                <w:bCs/>
                <w:lang w:val="en-US" w:eastAsia="el-GR"/>
              </w:rPr>
            </w:pPr>
            <w:r w:rsidRPr="00CC2331">
              <w:rPr>
                <w:rFonts w:eastAsia="SimSun"/>
                <w:b/>
                <w:bCs/>
                <w:lang w:val="en-US" w:eastAsia="el-GR"/>
              </w:rPr>
              <w:t>4</w:t>
            </w:r>
          </w:p>
        </w:tc>
        <w:tc>
          <w:tcPr>
            <w:tcW w:w="2159" w:type="pct"/>
            <w:vAlign w:val="center"/>
          </w:tcPr>
          <w:p w14:paraId="5D784617"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Δυνατότητα απεριόριστων συσχετισμών μεταξύ των εγγράφων.</w:t>
            </w:r>
          </w:p>
        </w:tc>
        <w:tc>
          <w:tcPr>
            <w:tcW w:w="726" w:type="pct"/>
            <w:vAlign w:val="center"/>
          </w:tcPr>
          <w:p w14:paraId="6A25C31C"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t>ΝΑΙ</w:t>
            </w:r>
          </w:p>
        </w:tc>
        <w:tc>
          <w:tcPr>
            <w:tcW w:w="759" w:type="pct"/>
            <w:vAlign w:val="center"/>
          </w:tcPr>
          <w:p w14:paraId="45BB0973" w14:textId="77777777" w:rsidR="008B243A" w:rsidRPr="00CC2331" w:rsidRDefault="008B243A" w:rsidP="003026C0">
            <w:pPr>
              <w:suppressAutoHyphens w:val="0"/>
              <w:autoSpaceDE w:val="0"/>
              <w:spacing w:before="57" w:after="57"/>
              <w:jc w:val="left"/>
              <w:rPr>
                <w:rFonts w:eastAsia="SimSun"/>
                <w:lang w:val="en-US" w:eastAsia="el-GR"/>
              </w:rPr>
            </w:pPr>
          </w:p>
        </w:tc>
        <w:tc>
          <w:tcPr>
            <w:tcW w:w="967" w:type="pct"/>
            <w:vAlign w:val="center"/>
          </w:tcPr>
          <w:p w14:paraId="3366596B"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19F266F8" w14:textId="77777777" w:rsidTr="003026C0">
        <w:tc>
          <w:tcPr>
            <w:tcW w:w="389" w:type="pct"/>
            <w:vAlign w:val="center"/>
          </w:tcPr>
          <w:p w14:paraId="0F93BAAE" w14:textId="77777777" w:rsidR="008B243A" w:rsidRPr="00CC2331" w:rsidRDefault="008B243A" w:rsidP="003026C0">
            <w:pPr>
              <w:suppressAutoHyphens w:val="0"/>
              <w:autoSpaceDE w:val="0"/>
              <w:spacing w:before="57" w:after="57"/>
              <w:jc w:val="left"/>
              <w:rPr>
                <w:rFonts w:eastAsia="SimSun"/>
                <w:b/>
                <w:bCs/>
                <w:lang w:val="en-US" w:eastAsia="el-GR"/>
              </w:rPr>
            </w:pPr>
            <w:r w:rsidRPr="00CC2331">
              <w:rPr>
                <w:rFonts w:eastAsia="SimSun"/>
                <w:b/>
                <w:bCs/>
                <w:lang w:val="en-US" w:eastAsia="el-GR"/>
              </w:rPr>
              <w:t>5</w:t>
            </w:r>
          </w:p>
        </w:tc>
        <w:tc>
          <w:tcPr>
            <w:tcW w:w="2159" w:type="pct"/>
            <w:vAlign w:val="center"/>
          </w:tcPr>
          <w:p w14:paraId="316D6D85"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Δυνατότητα εμφάνισης της σειράς των σχετιζόμενων εγγράφων και διαδοχικής μετάβασης από το ένα στο άλλο.</w:t>
            </w:r>
          </w:p>
        </w:tc>
        <w:tc>
          <w:tcPr>
            <w:tcW w:w="726" w:type="pct"/>
            <w:vAlign w:val="center"/>
          </w:tcPr>
          <w:p w14:paraId="4E0F45A8"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t>NAI</w:t>
            </w:r>
          </w:p>
        </w:tc>
        <w:tc>
          <w:tcPr>
            <w:tcW w:w="759" w:type="pct"/>
            <w:vAlign w:val="center"/>
          </w:tcPr>
          <w:p w14:paraId="3AF01CAB" w14:textId="77777777" w:rsidR="008B243A" w:rsidRPr="00CC2331" w:rsidRDefault="008B243A" w:rsidP="003026C0">
            <w:pPr>
              <w:suppressAutoHyphens w:val="0"/>
              <w:autoSpaceDE w:val="0"/>
              <w:spacing w:before="57" w:after="57"/>
              <w:jc w:val="left"/>
              <w:rPr>
                <w:rFonts w:eastAsia="SimSun"/>
                <w:lang w:val="en-US" w:eastAsia="el-GR"/>
              </w:rPr>
            </w:pPr>
          </w:p>
        </w:tc>
        <w:tc>
          <w:tcPr>
            <w:tcW w:w="967" w:type="pct"/>
            <w:vAlign w:val="center"/>
          </w:tcPr>
          <w:p w14:paraId="28888F69" w14:textId="77777777" w:rsidR="008B243A" w:rsidRPr="00CC2331" w:rsidRDefault="008B243A" w:rsidP="003026C0">
            <w:pPr>
              <w:suppressAutoHyphens w:val="0"/>
              <w:autoSpaceDE w:val="0"/>
              <w:spacing w:before="57" w:after="57"/>
              <w:jc w:val="left"/>
              <w:rPr>
                <w:rFonts w:eastAsia="SimSun"/>
                <w:lang w:val="en-US" w:eastAsia="el-GR"/>
              </w:rPr>
            </w:pPr>
          </w:p>
        </w:tc>
      </w:tr>
      <w:tr w:rsidR="008B243A" w:rsidRPr="00CC2331" w14:paraId="77EE62BA" w14:textId="77777777" w:rsidTr="003026C0">
        <w:tc>
          <w:tcPr>
            <w:tcW w:w="389" w:type="pct"/>
            <w:vAlign w:val="center"/>
          </w:tcPr>
          <w:p w14:paraId="0364F7F0"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6</w:t>
            </w:r>
          </w:p>
        </w:tc>
        <w:tc>
          <w:tcPr>
            <w:tcW w:w="2159" w:type="pct"/>
            <w:vAlign w:val="center"/>
          </w:tcPr>
          <w:p w14:paraId="53885C5F"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Δυνατότητα αναζητήσεων με οποιοδήποτε από τα </w:t>
            </w:r>
            <w:proofErr w:type="spellStart"/>
            <w:r w:rsidRPr="00CC2331">
              <w:rPr>
                <w:rFonts w:eastAsia="SimSun"/>
                <w:lang w:val="el-GR" w:eastAsia="el-GR"/>
              </w:rPr>
              <w:t>καταχωρούμενα</w:t>
            </w:r>
            <w:proofErr w:type="spellEnd"/>
            <w:r w:rsidRPr="00CC2331">
              <w:rPr>
                <w:rFonts w:eastAsia="SimSun"/>
                <w:lang w:val="el-GR" w:eastAsia="el-GR"/>
              </w:rPr>
              <w:t xml:space="preserve"> πεδία καθώς και συνδυασμό τους. Λειτουργία φίλτρων για την επιλεκτική εμφάνιση εγγραφών. Δυνατότητα </w:t>
            </w:r>
            <w:r w:rsidRPr="00CC2331">
              <w:rPr>
                <w:rFonts w:eastAsia="SimSun"/>
                <w:lang w:val="el-GR" w:eastAsia="el-GR"/>
              </w:rPr>
              <w:lastRenderedPageBreak/>
              <w:t>επιλεκτικής ταξινόμησης των αναζητήσεων.</w:t>
            </w:r>
          </w:p>
        </w:tc>
        <w:tc>
          <w:tcPr>
            <w:tcW w:w="726" w:type="pct"/>
            <w:vAlign w:val="center"/>
          </w:tcPr>
          <w:p w14:paraId="314C8C78"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lastRenderedPageBreak/>
              <w:t>ΝΑΙ</w:t>
            </w:r>
          </w:p>
        </w:tc>
        <w:tc>
          <w:tcPr>
            <w:tcW w:w="759" w:type="pct"/>
            <w:vAlign w:val="center"/>
          </w:tcPr>
          <w:p w14:paraId="60B596E8"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316B2EC7"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0B6ACD6A" w14:textId="77777777" w:rsidTr="003026C0">
        <w:tc>
          <w:tcPr>
            <w:tcW w:w="389" w:type="pct"/>
            <w:vAlign w:val="center"/>
          </w:tcPr>
          <w:p w14:paraId="0F4E82FE" w14:textId="77777777" w:rsidR="008B243A" w:rsidRPr="00CC2331" w:rsidRDefault="008B243A" w:rsidP="003026C0">
            <w:pPr>
              <w:suppressAutoHyphens w:val="0"/>
              <w:autoSpaceDE w:val="0"/>
              <w:spacing w:before="57" w:after="57"/>
              <w:jc w:val="left"/>
              <w:rPr>
                <w:rFonts w:eastAsia="SimSun"/>
                <w:b/>
                <w:bCs/>
                <w:lang w:val="en-US" w:eastAsia="el-GR"/>
              </w:rPr>
            </w:pPr>
            <w:r w:rsidRPr="00CC2331">
              <w:rPr>
                <w:rFonts w:eastAsia="SimSun"/>
                <w:b/>
                <w:bCs/>
                <w:lang w:val="en-US" w:eastAsia="el-GR"/>
              </w:rPr>
              <w:t>7</w:t>
            </w:r>
          </w:p>
        </w:tc>
        <w:tc>
          <w:tcPr>
            <w:tcW w:w="2159" w:type="pct"/>
            <w:vAlign w:val="center"/>
          </w:tcPr>
          <w:p w14:paraId="520402D8"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 παρέχεται εύχρηστο ευρετήριο, διαθέσιμο, με στήλες για όλα τα στοιχεία και να πραγματοποιείται αλλαγή ταξινόμησης με εύκολο τρόπο όπως και διαδικασίες περιορισμού (φιλτραρίσματος) των εγγραφών.</w:t>
            </w:r>
          </w:p>
        </w:tc>
        <w:tc>
          <w:tcPr>
            <w:tcW w:w="726" w:type="pct"/>
            <w:vAlign w:val="center"/>
          </w:tcPr>
          <w:p w14:paraId="7EEDF7A0"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59" w:type="pct"/>
            <w:vAlign w:val="center"/>
          </w:tcPr>
          <w:p w14:paraId="0A41A931"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14047E37"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571D59D1" w14:textId="77777777" w:rsidTr="003026C0">
        <w:tc>
          <w:tcPr>
            <w:tcW w:w="389" w:type="pct"/>
            <w:vAlign w:val="center"/>
          </w:tcPr>
          <w:p w14:paraId="1B570F49"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8</w:t>
            </w:r>
          </w:p>
        </w:tc>
        <w:tc>
          <w:tcPr>
            <w:tcW w:w="2159" w:type="pct"/>
            <w:vAlign w:val="center"/>
          </w:tcPr>
          <w:p w14:paraId="75F22AB3"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Το λογισμικό να έχει πολλαπλά διακριτά επίπεδα πρόσβασης, σύμφωνα με την οργανωτική δομή του ΤΠΔ από το «</w:t>
            </w:r>
            <w:proofErr w:type="spellStart"/>
            <w:r w:rsidRPr="00CC2331">
              <w:rPr>
                <w:rFonts w:eastAsia="SimSun"/>
                <w:lang w:val="el-GR" w:eastAsia="el-GR"/>
              </w:rPr>
              <w:t>υπερσύνολο</w:t>
            </w:r>
            <w:proofErr w:type="spellEnd"/>
            <w:r w:rsidRPr="00CC2331">
              <w:rPr>
                <w:rFonts w:eastAsia="SimSun"/>
                <w:lang w:val="el-GR" w:eastAsia="el-GR"/>
              </w:rPr>
              <w:t>» στο «υποσύνολο».</w:t>
            </w:r>
          </w:p>
        </w:tc>
        <w:tc>
          <w:tcPr>
            <w:tcW w:w="726" w:type="pct"/>
            <w:vAlign w:val="center"/>
          </w:tcPr>
          <w:p w14:paraId="665D044B"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59" w:type="pct"/>
            <w:vAlign w:val="center"/>
          </w:tcPr>
          <w:p w14:paraId="197AA769"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11752BC8"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5ABA9523" w14:textId="77777777" w:rsidTr="003026C0">
        <w:tc>
          <w:tcPr>
            <w:tcW w:w="389" w:type="pct"/>
            <w:vAlign w:val="center"/>
          </w:tcPr>
          <w:p w14:paraId="1C0B8FAE"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9</w:t>
            </w:r>
          </w:p>
        </w:tc>
        <w:tc>
          <w:tcPr>
            <w:tcW w:w="2159" w:type="pct"/>
            <w:vAlign w:val="center"/>
          </w:tcPr>
          <w:p w14:paraId="0293B725"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Δυνατότητα πλήρους διασύνδεσης του συστήματος μέσω μηχανισμού </w:t>
            </w:r>
            <w:r w:rsidRPr="00CC2331">
              <w:rPr>
                <w:rFonts w:eastAsia="SimSun"/>
                <w:lang w:val="en-US" w:eastAsia="el-GR"/>
              </w:rPr>
              <w:t>connectors</w:t>
            </w:r>
            <w:r w:rsidRPr="00CC2331">
              <w:rPr>
                <w:rFonts w:eastAsia="SimSun"/>
                <w:lang w:val="el-GR" w:eastAsia="el-GR"/>
              </w:rPr>
              <w:t xml:space="preserve"> (</w:t>
            </w:r>
            <w:r w:rsidRPr="00CC2331">
              <w:rPr>
                <w:rFonts w:eastAsia="SimSun"/>
                <w:lang w:val="en-US" w:eastAsia="el-GR"/>
              </w:rPr>
              <w:t>filters</w:t>
            </w:r>
            <w:r w:rsidRPr="00CC2331">
              <w:rPr>
                <w:rFonts w:eastAsia="SimSun"/>
                <w:lang w:val="el-GR" w:eastAsia="el-GR"/>
              </w:rPr>
              <w:t>) με άλλα συστήματα διαχείρισης οντοτήτων πληροφοριών, παρέχοντας τη δυνατότητα μικτού και πλήρους ολοκληρωμένου περιβάλλοντος διαχείρισης δεδομένων</w:t>
            </w:r>
          </w:p>
        </w:tc>
        <w:tc>
          <w:tcPr>
            <w:tcW w:w="726" w:type="pct"/>
            <w:vAlign w:val="center"/>
          </w:tcPr>
          <w:p w14:paraId="77E5AB01"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59" w:type="pct"/>
            <w:vAlign w:val="center"/>
          </w:tcPr>
          <w:p w14:paraId="40DE37C8"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280ECC26"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03F71136" w14:textId="77777777" w:rsidTr="003026C0">
        <w:tc>
          <w:tcPr>
            <w:tcW w:w="389" w:type="pct"/>
            <w:vAlign w:val="center"/>
          </w:tcPr>
          <w:p w14:paraId="42F8368F"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10</w:t>
            </w:r>
          </w:p>
        </w:tc>
        <w:tc>
          <w:tcPr>
            <w:tcW w:w="2159" w:type="pct"/>
            <w:vAlign w:val="center"/>
          </w:tcPr>
          <w:p w14:paraId="4751D36E"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Δυνατότητα επιλεκτικής μεταφοράς εγγράφων μεταξύ ψηφιακών αποθετηρίων με χρήση κανόνων και κριτηρίων.</w:t>
            </w:r>
          </w:p>
        </w:tc>
        <w:tc>
          <w:tcPr>
            <w:tcW w:w="726" w:type="pct"/>
            <w:vAlign w:val="center"/>
          </w:tcPr>
          <w:p w14:paraId="292907BE"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59" w:type="pct"/>
            <w:vAlign w:val="center"/>
          </w:tcPr>
          <w:p w14:paraId="261AC344"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6BC1C6DE"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3CF1A012" w14:textId="77777777" w:rsidTr="003026C0">
        <w:tc>
          <w:tcPr>
            <w:tcW w:w="389" w:type="pct"/>
            <w:vAlign w:val="center"/>
          </w:tcPr>
          <w:p w14:paraId="385C0116"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11</w:t>
            </w:r>
          </w:p>
        </w:tc>
        <w:tc>
          <w:tcPr>
            <w:tcW w:w="2159" w:type="pct"/>
            <w:vAlign w:val="center"/>
          </w:tcPr>
          <w:p w14:paraId="3CA272DF"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Το σύστημα να υποστηρίζει τη διαχείριση μεγάλου όγκου αρχείων μέσω συμπίεσης αυτών στους χώρους αποθήκευσης.</w:t>
            </w:r>
          </w:p>
        </w:tc>
        <w:tc>
          <w:tcPr>
            <w:tcW w:w="726" w:type="pct"/>
            <w:vAlign w:val="center"/>
          </w:tcPr>
          <w:p w14:paraId="3F1DB299"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59" w:type="pct"/>
            <w:vAlign w:val="center"/>
          </w:tcPr>
          <w:p w14:paraId="71596C66" w14:textId="77777777" w:rsidR="008B243A" w:rsidRPr="00CC2331" w:rsidRDefault="008B243A" w:rsidP="003026C0">
            <w:pPr>
              <w:suppressAutoHyphens w:val="0"/>
              <w:autoSpaceDE w:val="0"/>
              <w:spacing w:before="57" w:after="57"/>
              <w:jc w:val="left"/>
              <w:rPr>
                <w:rFonts w:eastAsia="SimSun"/>
                <w:highlight w:val="yellow"/>
                <w:lang w:val="el-GR" w:eastAsia="el-GR"/>
              </w:rPr>
            </w:pPr>
          </w:p>
        </w:tc>
        <w:tc>
          <w:tcPr>
            <w:tcW w:w="967" w:type="pct"/>
            <w:vAlign w:val="center"/>
          </w:tcPr>
          <w:p w14:paraId="0EA07693"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4C4ED50C" w14:textId="77777777" w:rsidTr="003026C0">
        <w:tc>
          <w:tcPr>
            <w:tcW w:w="389" w:type="pct"/>
            <w:vAlign w:val="center"/>
          </w:tcPr>
          <w:p w14:paraId="1C96B4FF"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12</w:t>
            </w:r>
          </w:p>
        </w:tc>
        <w:tc>
          <w:tcPr>
            <w:tcW w:w="2159" w:type="pct"/>
            <w:vAlign w:val="center"/>
          </w:tcPr>
          <w:p w14:paraId="5CAA6809"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Το σύστημα να προσφέρει σε κάθε χρήστη, λίστα ιστορικότητας πρόσβασης στα ψηφιακά έγγραφα. Η λίστα να προσφέρεται για συγκεκριμένες χρονικές περιόδους (ημέρα, εβδομάδα, μήνας)</w:t>
            </w:r>
          </w:p>
        </w:tc>
        <w:tc>
          <w:tcPr>
            <w:tcW w:w="726" w:type="pct"/>
            <w:vAlign w:val="center"/>
          </w:tcPr>
          <w:p w14:paraId="10661377"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ΝΑΙ</w:t>
            </w:r>
          </w:p>
        </w:tc>
        <w:tc>
          <w:tcPr>
            <w:tcW w:w="759" w:type="pct"/>
            <w:vAlign w:val="center"/>
          </w:tcPr>
          <w:p w14:paraId="370568D0"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6592D052"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1E4127DC" w14:textId="77777777" w:rsidTr="003026C0">
        <w:tc>
          <w:tcPr>
            <w:tcW w:w="389" w:type="pct"/>
            <w:vAlign w:val="center"/>
          </w:tcPr>
          <w:p w14:paraId="074FFF7C"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13</w:t>
            </w:r>
          </w:p>
        </w:tc>
        <w:tc>
          <w:tcPr>
            <w:tcW w:w="2159" w:type="pct"/>
            <w:vAlign w:val="center"/>
          </w:tcPr>
          <w:p w14:paraId="2308EE86"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Δυνατότητα προστασίας εγγράφων από διόρθωση ή διαγραφή. Αντίστοιχες ενέργειες μόνο από τον Διαχειριστή του συστήματος.</w:t>
            </w:r>
          </w:p>
        </w:tc>
        <w:tc>
          <w:tcPr>
            <w:tcW w:w="726" w:type="pct"/>
            <w:vAlign w:val="center"/>
          </w:tcPr>
          <w:p w14:paraId="28B3402E"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l-GR" w:eastAsia="el-GR"/>
              </w:rPr>
              <w:t>ΝΑΙ</w:t>
            </w:r>
          </w:p>
        </w:tc>
        <w:tc>
          <w:tcPr>
            <w:tcW w:w="759" w:type="pct"/>
            <w:vAlign w:val="center"/>
          </w:tcPr>
          <w:p w14:paraId="7FB1F2B5"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68B90D53"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7474DEE9" w14:textId="77777777" w:rsidTr="003026C0">
        <w:tc>
          <w:tcPr>
            <w:tcW w:w="389" w:type="pct"/>
            <w:vAlign w:val="center"/>
          </w:tcPr>
          <w:p w14:paraId="44A2DC51"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14</w:t>
            </w:r>
          </w:p>
        </w:tc>
        <w:tc>
          <w:tcPr>
            <w:tcW w:w="2159" w:type="pct"/>
            <w:vAlign w:val="center"/>
          </w:tcPr>
          <w:p w14:paraId="36EAEE83"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Υποστήριξη απλών και σύνθετων τρόπων αναζήτησης, με τη χρήση των </w:t>
            </w:r>
            <w:proofErr w:type="spellStart"/>
            <w:r w:rsidRPr="00CC2331">
              <w:rPr>
                <w:rFonts w:eastAsia="SimSun"/>
                <w:lang w:val="el-GR" w:eastAsia="el-GR"/>
              </w:rPr>
              <w:t>μεταδεδομένων</w:t>
            </w:r>
            <w:proofErr w:type="spellEnd"/>
            <w:r w:rsidRPr="00CC2331">
              <w:rPr>
                <w:rFonts w:eastAsia="SimSun"/>
                <w:lang w:val="el-GR" w:eastAsia="el-GR"/>
              </w:rPr>
              <w:t xml:space="preserve"> κάθε ψηφιοποιημένου εγγράφου με λέξεις κλειδιά και φίλτρα.</w:t>
            </w:r>
          </w:p>
        </w:tc>
        <w:tc>
          <w:tcPr>
            <w:tcW w:w="726" w:type="pct"/>
            <w:vAlign w:val="center"/>
          </w:tcPr>
          <w:p w14:paraId="6DCCDE52"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t>NAI</w:t>
            </w:r>
          </w:p>
        </w:tc>
        <w:tc>
          <w:tcPr>
            <w:tcW w:w="759" w:type="pct"/>
            <w:vAlign w:val="center"/>
          </w:tcPr>
          <w:p w14:paraId="6779DB9C"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48EAD832"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04863E53" w14:textId="77777777" w:rsidTr="003026C0">
        <w:tc>
          <w:tcPr>
            <w:tcW w:w="389" w:type="pct"/>
            <w:vAlign w:val="center"/>
          </w:tcPr>
          <w:p w14:paraId="42988E4D" w14:textId="77777777" w:rsidR="008B243A" w:rsidRPr="00CC2331" w:rsidRDefault="008B243A" w:rsidP="003026C0">
            <w:pPr>
              <w:suppressAutoHyphens w:val="0"/>
              <w:autoSpaceDE w:val="0"/>
              <w:spacing w:before="57" w:after="57"/>
              <w:jc w:val="left"/>
              <w:rPr>
                <w:rFonts w:eastAsia="SimSun"/>
                <w:b/>
                <w:bCs/>
                <w:lang w:val="en-US" w:eastAsia="el-GR"/>
              </w:rPr>
            </w:pPr>
            <w:r w:rsidRPr="00CC2331">
              <w:rPr>
                <w:rFonts w:eastAsia="SimSun"/>
                <w:b/>
                <w:bCs/>
                <w:lang w:val="en-US" w:eastAsia="el-GR"/>
              </w:rPr>
              <w:t>15</w:t>
            </w:r>
          </w:p>
        </w:tc>
        <w:tc>
          <w:tcPr>
            <w:tcW w:w="2159" w:type="pct"/>
            <w:vAlign w:val="center"/>
          </w:tcPr>
          <w:p w14:paraId="7197EAF9"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l-GR" w:eastAsia="el-GR"/>
              </w:rPr>
              <w:t xml:space="preserve">Υποστήριξη αναζήτησης ελεύθερου κειμένου για την ελληνική γλώσσα με τη χρήση του συστήματος </w:t>
            </w:r>
            <w:r w:rsidRPr="00CC2331">
              <w:rPr>
                <w:rFonts w:eastAsia="SimSun"/>
                <w:lang w:val="en-US" w:eastAsia="el-GR"/>
              </w:rPr>
              <w:t>OCR</w:t>
            </w:r>
            <w:r w:rsidRPr="00CC2331">
              <w:rPr>
                <w:rFonts w:eastAsia="SimSun"/>
                <w:lang w:val="el-GR" w:eastAsia="el-GR"/>
              </w:rPr>
              <w:t xml:space="preserve"> (</w:t>
            </w:r>
            <w:r w:rsidRPr="00CC2331">
              <w:rPr>
                <w:rFonts w:eastAsia="SimSun"/>
                <w:lang w:val="en-US" w:eastAsia="el-GR"/>
              </w:rPr>
              <w:t>Optical</w:t>
            </w:r>
            <w:r w:rsidRPr="00CC2331">
              <w:rPr>
                <w:rFonts w:eastAsia="SimSun"/>
                <w:lang w:val="el-GR" w:eastAsia="el-GR"/>
              </w:rPr>
              <w:t xml:space="preserve"> </w:t>
            </w:r>
            <w:r w:rsidRPr="00CC2331">
              <w:rPr>
                <w:rFonts w:eastAsia="SimSun"/>
                <w:lang w:val="en-US" w:eastAsia="el-GR"/>
              </w:rPr>
              <w:lastRenderedPageBreak/>
              <w:t>Character</w:t>
            </w:r>
            <w:r w:rsidRPr="00CC2331">
              <w:rPr>
                <w:rFonts w:eastAsia="SimSun"/>
                <w:lang w:val="el-GR" w:eastAsia="el-GR"/>
              </w:rPr>
              <w:t xml:space="preserve"> </w:t>
            </w:r>
            <w:r w:rsidRPr="00CC2331">
              <w:rPr>
                <w:rFonts w:eastAsia="SimSun"/>
                <w:lang w:val="en-US" w:eastAsia="el-GR"/>
              </w:rPr>
              <w:t>Recognition</w:t>
            </w:r>
            <w:r w:rsidRPr="00CC2331">
              <w:rPr>
                <w:rFonts w:eastAsia="SimSun"/>
                <w:lang w:val="el-GR" w:eastAsia="el-GR"/>
              </w:rPr>
              <w:t>) όχι για χειρόγραφα έγγραφα</w:t>
            </w:r>
          </w:p>
        </w:tc>
        <w:tc>
          <w:tcPr>
            <w:tcW w:w="726" w:type="pct"/>
            <w:vAlign w:val="center"/>
          </w:tcPr>
          <w:p w14:paraId="6C1E4BD7" w14:textId="77777777" w:rsidR="008B243A" w:rsidRPr="00CC2331"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lastRenderedPageBreak/>
              <w:t>NAI</w:t>
            </w:r>
          </w:p>
        </w:tc>
        <w:tc>
          <w:tcPr>
            <w:tcW w:w="759" w:type="pct"/>
            <w:vAlign w:val="center"/>
          </w:tcPr>
          <w:p w14:paraId="61505AD5"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62B99497"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32F206DB" w14:textId="77777777" w:rsidTr="003026C0">
        <w:tc>
          <w:tcPr>
            <w:tcW w:w="389" w:type="pct"/>
            <w:vAlign w:val="center"/>
          </w:tcPr>
          <w:p w14:paraId="2D11A4FC"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16</w:t>
            </w:r>
          </w:p>
        </w:tc>
        <w:tc>
          <w:tcPr>
            <w:tcW w:w="2159" w:type="pct"/>
            <w:vAlign w:val="center"/>
          </w:tcPr>
          <w:p w14:paraId="18F31F2E"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n-US" w:eastAsia="el-GR"/>
              </w:rPr>
              <w:t>H</w:t>
            </w:r>
            <w:r w:rsidRPr="00CC2331">
              <w:rPr>
                <w:rFonts w:eastAsia="SimSun"/>
                <w:lang w:val="el-GR" w:eastAsia="el-GR"/>
              </w:rPr>
              <w:t xml:space="preserve"> αποθήκευση των αρχείων θα </w:t>
            </w:r>
            <w:r>
              <w:rPr>
                <w:rFonts w:eastAsia="SimSun"/>
                <w:lang w:val="el-GR" w:eastAsia="el-GR"/>
              </w:rPr>
              <w:t>γίνεται</w:t>
            </w:r>
            <w:r w:rsidRPr="00CC2331">
              <w:rPr>
                <w:rFonts w:eastAsia="SimSun"/>
                <w:lang w:val="el-GR" w:eastAsia="el-GR"/>
              </w:rPr>
              <w:t xml:space="preserve"> </w:t>
            </w:r>
            <w:proofErr w:type="spellStart"/>
            <w:r w:rsidRPr="00CC2331">
              <w:rPr>
                <w:rFonts w:eastAsia="SimSun"/>
                <w:lang w:val="el-GR" w:eastAsia="el-GR"/>
              </w:rPr>
              <w:t>είτεεντός</w:t>
            </w:r>
            <w:proofErr w:type="spellEnd"/>
            <w:r w:rsidRPr="00CC2331">
              <w:rPr>
                <w:rFonts w:eastAsia="SimSun"/>
                <w:lang w:val="el-GR" w:eastAsia="el-GR"/>
              </w:rPr>
              <w:t xml:space="preserve"> της βάσης δεδομένων </w:t>
            </w:r>
            <w:proofErr w:type="spellStart"/>
            <w:r w:rsidRPr="00CC2331">
              <w:rPr>
                <w:rFonts w:eastAsia="SimSun"/>
                <w:lang w:val="el-GR" w:eastAsia="el-GR"/>
              </w:rPr>
              <w:t>είτεεκτός</w:t>
            </w:r>
            <w:proofErr w:type="spellEnd"/>
            <w:r w:rsidRPr="00CC2331">
              <w:rPr>
                <w:rFonts w:eastAsia="SimSun"/>
                <w:lang w:val="el-GR" w:eastAsia="el-GR"/>
              </w:rPr>
              <w:t xml:space="preserve"> της βάσης δεδομένων σε ασφαλή </w:t>
            </w:r>
            <w:r w:rsidRPr="00CC2331">
              <w:rPr>
                <w:rFonts w:eastAsia="SimSun"/>
                <w:lang w:val="en-US" w:eastAsia="el-GR"/>
              </w:rPr>
              <w:t>file</w:t>
            </w:r>
            <w:r w:rsidRPr="00CC2331">
              <w:rPr>
                <w:rFonts w:eastAsia="SimSun"/>
                <w:lang w:val="el-GR" w:eastAsia="el-GR"/>
              </w:rPr>
              <w:t xml:space="preserve"> </w:t>
            </w:r>
            <w:r w:rsidRPr="00CC2331">
              <w:rPr>
                <w:rFonts w:eastAsia="SimSun"/>
                <w:lang w:val="en-US" w:eastAsia="el-GR"/>
              </w:rPr>
              <w:t>system</w:t>
            </w:r>
            <w:r w:rsidRPr="00CC2331">
              <w:rPr>
                <w:rFonts w:eastAsia="SimSun"/>
                <w:lang w:val="el-GR" w:eastAsia="el-GR"/>
              </w:rPr>
              <w:t xml:space="preserve">. </w:t>
            </w:r>
            <w:r w:rsidRPr="00CC2331">
              <w:rPr>
                <w:rFonts w:eastAsia="SimSun"/>
                <w:lang w:val="en-US" w:eastAsia="el-GR"/>
              </w:rPr>
              <w:t>H</w:t>
            </w:r>
            <w:r w:rsidRPr="00CC2331">
              <w:rPr>
                <w:rFonts w:eastAsia="SimSun"/>
                <w:lang w:val="el-GR" w:eastAsia="el-GR"/>
              </w:rPr>
              <w:t xml:space="preserve"> τελική επιλογή θα γίνει κατά την φάση </w:t>
            </w:r>
            <w:proofErr w:type="spellStart"/>
            <w:r w:rsidRPr="00CC2331">
              <w:rPr>
                <w:rFonts w:eastAsia="SimSun"/>
                <w:lang w:val="el-GR" w:eastAsia="el-GR"/>
              </w:rPr>
              <w:t>τ</w:t>
            </w:r>
            <w:r>
              <w:rPr>
                <w:rFonts w:eastAsia="SimSun"/>
                <w:lang w:val="el-GR" w:eastAsia="el-GR"/>
              </w:rPr>
              <w:t>ουσχεδιασμού</w:t>
            </w:r>
            <w:proofErr w:type="spellEnd"/>
            <w:r>
              <w:rPr>
                <w:rFonts w:eastAsia="SimSun"/>
                <w:lang w:val="el-GR" w:eastAsia="el-GR"/>
              </w:rPr>
              <w:t xml:space="preserve"> σε συνεργασία με</w:t>
            </w:r>
            <w:r w:rsidRPr="00CC2331">
              <w:rPr>
                <w:rFonts w:eastAsia="SimSun"/>
                <w:lang w:val="el-GR" w:eastAsia="el-GR"/>
              </w:rPr>
              <w:t xml:space="preserve"> το ΤΠ</w:t>
            </w:r>
            <w:r>
              <w:rPr>
                <w:rFonts w:eastAsia="SimSun"/>
                <w:lang w:val="el-GR" w:eastAsia="el-GR"/>
              </w:rPr>
              <w:t>Δ</w:t>
            </w:r>
          </w:p>
        </w:tc>
        <w:tc>
          <w:tcPr>
            <w:tcW w:w="726" w:type="pct"/>
            <w:vAlign w:val="center"/>
          </w:tcPr>
          <w:p w14:paraId="41FFF410" w14:textId="77777777" w:rsidR="008B243A" w:rsidRPr="00CC2331" w:rsidRDefault="008B243A" w:rsidP="003026C0">
            <w:pPr>
              <w:suppressAutoHyphens w:val="0"/>
              <w:autoSpaceDE w:val="0"/>
              <w:spacing w:before="57" w:after="57"/>
              <w:jc w:val="left"/>
              <w:rPr>
                <w:rFonts w:eastAsia="SimSun"/>
                <w:lang w:val="el-GR" w:eastAsia="el-GR"/>
              </w:rPr>
            </w:pPr>
            <w:r w:rsidRPr="00CC2331">
              <w:rPr>
                <w:rFonts w:eastAsia="SimSun"/>
                <w:lang w:val="en-US" w:eastAsia="el-GR"/>
              </w:rPr>
              <w:t>NAI</w:t>
            </w:r>
          </w:p>
        </w:tc>
        <w:tc>
          <w:tcPr>
            <w:tcW w:w="759" w:type="pct"/>
            <w:vAlign w:val="center"/>
          </w:tcPr>
          <w:p w14:paraId="1342E72D"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08AB6944"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409472D7" w14:textId="77777777" w:rsidTr="003026C0">
        <w:tc>
          <w:tcPr>
            <w:tcW w:w="389" w:type="pct"/>
            <w:vAlign w:val="center"/>
          </w:tcPr>
          <w:p w14:paraId="09FDDF65"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1</w:t>
            </w:r>
            <w:r>
              <w:rPr>
                <w:rFonts w:eastAsia="SimSun"/>
                <w:b/>
                <w:bCs/>
                <w:lang w:val="en-US" w:eastAsia="el-GR"/>
              </w:rPr>
              <w:t>7</w:t>
            </w:r>
          </w:p>
        </w:tc>
        <w:tc>
          <w:tcPr>
            <w:tcW w:w="2159" w:type="pct"/>
            <w:vAlign w:val="center"/>
          </w:tcPr>
          <w:p w14:paraId="6B6FE561" w14:textId="77777777" w:rsidR="008B243A" w:rsidRPr="00724F45"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 xml:space="preserve">Δυνατότητα εισαγωγής </w:t>
            </w:r>
            <w:r w:rsidRPr="00D85927">
              <w:rPr>
                <w:rFonts w:eastAsia="SimSun"/>
                <w:lang w:val="en-US" w:eastAsia="el-GR"/>
              </w:rPr>
              <w:t>email</w:t>
            </w:r>
            <w:r w:rsidRPr="00D85927">
              <w:rPr>
                <w:rFonts w:eastAsia="SimSun"/>
                <w:lang w:val="el-GR" w:eastAsia="el-GR"/>
              </w:rPr>
              <w:t xml:space="preserve"> και των συνημμένων τους μέσα από το περιβάλλον του </w:t>
            </w:r>
            <w:r w:rsidRPr="00D85927">
              <w:rPr>
                <w:rFonts w:eastAsia="SimSun"/>
                <w:lang w:val="en-US" w:eastAsia="el-GR"/>
              </w:rPr>
              <w:t>email</w:t>
            </w:r>
            <w:r w:rsidRPr="00D85927">
              <w:rPr>
                <w:rFonts w:eastAsia="SimSun"/>
                <w:lang w:val="el-GR" w:eastAsia="el-GR"/>
              </w:rPr>
              <w:t xml:space="preserve"> </w:t>
            </w:r>
            <w:r w:rsidRPr="00D85927">
              <w:rPr>
                <w:rFonts w:eastAsia="SimSun"/>
                <w:lang w:val="en-US" w:eastAsia="el-GR"/>
              </w:rPr>
              <w:t>client</w:t>
            </w:r>
            <w:r w:rsidRPr="00D85927">
              <w:rPr>
                <w:rFonts w:eastAsia="SimSun"/>
                <w:lang w:val="el-GR" w:eastAsia="el-GR"/>
              </w:rPr>
              <w:t xml:space="preserve"> (π.χ. </w:t>
            </w:r>
            <w:r w:rsidRPr="00D85927">
              <w:rPr>
                <w:rFonts w:eastAsia="SimSun"/>
                <w:lang w:val="en-US" w:eastAsia="el-GR"/>
              </w:rPr>
              <w:t>MS</w:t>
            </w:r>
            <w:r w:rsidRPr="00D85927">
              <w:rPr>
                <w:rFonts w:eastAsia="SimSun"/>
                <w:lang w:val="el-GR" w:eastAsia="el-GR"/>
              </w:rPr>
              <w:t xml:space="preserve"> </w:t>
            </w:r>
            <w:r w:rsidRPr="00D85927">
              <w:rPr>
                <w:rFonts w:eastAsia="SimSun"/>
                <w:lang w:val="en-US" w:eastAsia="el-GR"/>
              </w:rPr>
              <w:t>Outlook</w:t>
            </w:r>
            <w:r w:rsidRPr="00D85927">
              <w:rPr>
                <w:rFonts w:eastAsia="SimSun"/>
                <w:lang w:val="el-GR" w:eastAsia="el-GR"/>
              </w:rPr>
              <w:t xml:space="preserve">, </w:t>
            </w:r>
            <w:r w:rsidRPr="00D85927">
              <w:rPr>
                <w:rFonts w:eastAsia="SimSun"/>
                <w:lang w:val="en-US" w:eastAsia="el-GR"/>
              </w:rPr>
              <w:t>Mozilla</w:t>
            </w:r>
            <w:r w:rsidRPr="00D85927">
              <w:rPr>
                <w:rFonts w:eastAsia="SimSun"/>
                <w:lang w:val="el-GR" w:eastAsia="el-GR"/>
              </w:rPr>
              <w:t xml:space="preserve"> </w:t>
            </w:r>
            <w:r w:rsidRPr="00D85927">
              <w:rPr>
                <w:rFonts w:eastAsia="SimSun"/>
                <w:lang w:val="en-US" w:eastAsia="el-GR"/>
              </w:rPr>
              <w:t>Thunderbird</w:t>
            </w:r>
            <w:r w:rsidRPr="00D85927">
              <w:rPr>
                <w:rFonts w:eastAsia="SimSun"/>
                <w:lang w:val="el-GR" w:eastAsia="el-GR"/>
              </w:rPr>
              <w:t xml:space="preserve">) μέσω κατάλληλου </w:t>
            </w:r>
            <w:r w:rsidRPr="00D85927">
              <w:rPr>
                <w:rFonts w:eastAsia="SimSun"/>
                <w:lang w:val="en-US" w:eastAsia="el-GR"/>
              </w:rPr>
              <w:t>Add</w:t>
            </w:r>
            <w:r w:rsidRPr="00D85927">
              <w:rPr>
                <w:rFonts w:eastAsia="SimSun"/>
                <w:lang w:val="el-GR" w:eastAsia="el-GR"/>
              </w:rPr>
              <w:t>-</w:t>
            </w:r>
            <w:r w:rsidRPr="00D85927">
              <w:rPr>
                <w:rFonts w:eastAsia="SimSun"/>
                <w:lang w:val="en-US" w:eastAsia="el-GR"/>
              </w:rPr>
              <w:t>in</w:t>
            </w:r>
            <w:r w:rsidRPr="00D85927">
              <w:rPr>
                <w:rFonts w:eastAsia="SimSun"/>
                <w:lang w:val="el-GR" w:eastAsia="el-GR"/>
              </w:rPr>
              <w:t xml:space="preserve"> / </w:t>
            </w:r>
            <w:r w:rsidRPr="00D85927">
              <w:rPr>
                <w:rFonts w:eastAsia="SimSun"/>
                <w:lang w:val="en-US" w:eastAsia="el-GR"/>
              </w:rPr>
              <w:t>Plugin</w:t>
            </w:r>
            <w:r w:rsidRPr="00D85927">
              <w:rPr>
                <w:rFonts w:eastAsia="SimSun"/>
                <w:lang w:val="el-GR" w:eastAsia="el-GR"/>
              </w:rPr>
              <w:t xml:space="preserve">. Να παρέχεται δυνατότητα αποθήκευσης, αρχειοθέτησης και διακίνησης εγγράφων στο σύστημα μέσα από το </w:t>
            </w:r>
            <w:r w:rsidRPr="00D85927">
              <w:rPr>
                <w:rFonts w:eastAsia="SimSun"/>
                <w:lang w:val="en-US" w:eastAsia="el-GR"/>
              </w:rPr>
              <w:t>MS</w:t>
            </w:r>
            <w:r w:rsidRPr="00D85927">
              <w:rPr>
                <w:rFonts w:eastAsia="SimSun"/>
                <w:lang w:val="el-GR" w:eastAsia="el-GR"/>
              </w:rPr>
              <w:t xml:space="preserve"> </w:t>
            </w:r>
            <w:r w:rsidRPr="00D85927">
              <w:rPr>
                <w:rFonts w:eastAsia="SimSun"/>
                <w:lang w:val="en-US" w:eastAsia="el-GR"/>
              </w:rPr>
              <w:t>Outlook</w:t>
            </w:r>
            <w:r w:rsidRPr="00D85927">
              <w:rPr>
                <w:rFonts w:eastAsia="SimSun"/>
                <w:lang w:val="el-GR" w:eastAsia="el-GR"/>
              </w:rPr>
              <w:t xml:space="preserve"> / </w:t>
            </w:r>
            <w:r w:rsidRPr="00D85927">
              <w:rPr>
                <w:rFonts w:eastAsia="SimSun"/>
                <w:lang w:val="en-US" w:eastAsia="el-GR"/>
              </w:rPr>
              <w:t>Mozilla</w:t>
            </w:r>
            <w:r w:rsidRPr="00D85927">
              <w:rPr>
                <w:rFonts w:eastAsia="SimSun"/>
                <w:lang w:val="el-GR" w:eastAsia="el-GR"/>
              </w:rPr>
              <w:t xml:space="preserve"> </w:t>
            </w:r>
            <w:r w:rsidRPr="00D85927">
              <w:rPr>
                <w:rFonts w:eastAsia="SimSun"/>
                <w:lang w:val="en-US" w:eastAsia="el-GR"/>
              </w:rPr>
              <w:t>Thunderbird</w:t>
            </w:r>
            <w:r w:rsidRPr="00D85927">
              <w:rPr>
                <w:rFonts w:eastAsia="SimSun"/>
                <w:lang w:val="el-GR" w:eastAsia="el-GR"/>
              </w:rPr>
              <w:t xml:space="preserve"> .</w:t>
            </w:r>
          </w:p>
        </w:tc>
        <w:tc>
          <w:tcPr>
            <w:tcW w:w="726" w:type="pct"/>
          </w:tcPr>
          <w:p w14:paraId="3EBFA337" w14:textId="77777777" w:rsidR="008B243A" w:rsidRPr="00CC2331" w:rsidRDefault="008B243A" w:rsidP="003026C0">
            <w:pPr>
              <w:suppressAutoHyphens w:val="0"/>
              <w:autoSpaceDE w:val="0"/>
              <w:spacing w:before="57" w:after="57"/>
              <w:jc w:val="left"/>
              <w:rPr>
                <w:rFonts w:eastAsia="SimSun"/>
                <w:lang w:val="en-US" w:eastAsia="el-GR"/>
              </w:rPr>
            </w:pPr>
            <w:r w:rsidRPr="006406DE">
              <w:rPr>
                <w:rFonts w:eastAsia="SimSun"/>
                <w:lang w:val="en-US" w:eastAsia="el-GR"/>
              </w:rPr>
              <w:t>NAI</w:t>
            </w:r>
          </w:p>
        </w:tc>
        <w:tc>
          <w:tcPr>
            <w:tcW w:w="759" w:type="pct"/>
            <w:vAlign w:val="center"/>
          </w:tcPr>
          <w:p w14:paraId="58E53AE3"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6D11025C"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1DA4032E" w14:textId="77777777" w:rsidTr="003026C0">
        <w:tc>
          <w:tcPr>
            <w:tcW w:w="389" w:type="pct"/>
            <w:vAlign w:val="center"/>
          </w:tcPr>
          <w:p w14:paraId="1A067FD8"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1</w:t>
            </w:r>
            <w:r>
              <w:rPr>
                <w:rFonts w:eastAsia="SimSun"/>
                <w:b/>
                <w:bCs/>
                <w:lang w:val="en-US" w:eastAsia="el-GR"/>
              </w:rPr>
              <w:t>8</w:t>
            </w:r>
          </w:p>
        </w:tc>
        <w:tc>
          <w:tcPr>
            <w:tcW w:w="2159" w:type="pct"/>
            <w:vAlign w:val="center"/>
          </w:tcPr>
          <w:p w14:paraId="06633DDD"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 xml:space="preserve">Δυνατότητα εισαγωγής εγγράφων μέσα από το περιβάλλον του MS Word μέσω κατάλληλου </w:t>
            </w:r>
            <w:proofErr w:type="spellStart"/>
            <w:r w:rsidRPr="00D85927">
              <w:rPr>
                <w:rFonts w:eastAsia="SimSun"/>
                <w:lang w:val="el-GR" w:eastAsia="el-GR"/>
              </w:rPr>
              <w:t>Add</w:t>
            </w:r>
            <w:proofErr w:type="spellEnd"/>
            <w:r w:rsidRPr="00D85927">
              <w:rPr>
                <w:rFonts w:eastAsia="SimSun"/>
                <w:lang w:val="el-GR" w:eastAsia="el-GR"/>
              </w:rPr>
              <w:t xml:space="preserve">-in / </w:t>
            </w:r>
            <w:proofErr w:type="spellStart"/>
            <w:r w:rsidRPr="00D85927">
              <w:rPr>
                <w:rFonts w:eastAsia="SimSun"/>
                <w:lang w:val="el-GR" w:eastAsia="el-GR"/>
              </w:rPr>
              <w:t>Plugin</w:t>
            </w:r>
            <w:proofErr w:type="spellEnd"/>
            <w:r w:rsidRPr="00D85927">
              <w:rPr>
                <w:rFonts w:eastAsia="SimSun"/>
                <w:lang w:val="el-GR" w:eastAsia="el-GR"/>
              </w:rPr>
              <w:t>. Να παρέχεται δυνατότητα αποθήκευσης, αρχειοθέτησης και διακίνησης εγγράφων στο σύστημα μέσα από το MS Word.</w:t>
            </w:r>
          </w:p>
        </w:tc>
        <w:tc>
          <w:tcPr>
            <w:tcW w:w="726" w:type="pct"/>
          </w:tcPr>
          <w:p w14:paraId="28490A33" w14:textId="77777777" w:rsidR="008B243A" w:rsidRPr="006406DE" w:rsidRDefault="008B243A" w:rsidP="003026C0">
            <w:pPr>
              <w:suppressAutoHyphens w:val="0"/>
              <w:autoSpaceDE w:val="0"/>
              <w:spacing w:before="57" w:after="57"/>
              <w:jc w:val="left"/>
              <w:rPr>
                <w:rFonts w:eastAsia="SimSun"/>
                <w:lang w:val="en-US" w:eastAsia="el-GR"/>
              </w:rPr>
            </w:pPr>
            <w:r w:rsidRPr="006406DE">
              <w:rPr>
                <w:rFonts w:eastAsia="SimSun"/>
                <w:lang w:val="en-US" w:eastAsia="el-GR"/>
              </w:rPr>
              <w:t>NAI</w:t>
            </w:r>
          </w:p>
        </w:tc>
        <w:tc>
          <w:tcPr>
            <w:tcW w:w="759" w:type="pct"/>
            <w:vAlign w:val="center"/>
          </w:tcPr>
          <w:p w14:paraId="151901E0"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7B699C74"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651A8306" w14:textId="77777777" w:rsidTr="003026C0">
        <w:tc>
          <w:tcPr>
            <w:tcW w:w="389" w:type="pct"/>
            <w:vAlign w:val="center"/>
          </w:tcPr>
          <w:p w14:paraId="381ACB10"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n-US" w:eastAsia="el-GR"/>
              </w:rPr>
              <w:t>19</w:t>
            </w:r>
          </w:p>
        </w:tc>
        <w:tc>
          <w:tcPr>
            <w:tcW w:w="2159" w:type="pct"/>
            <w:vAlign w:val="center"/>
          </w:tcPr>
          <w:p w14:paraId="76ECE5FF"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Υποστήριξη εξωτερικών συνδέσμων (</w:t>
            </w:r>
            <w:proofErr w:type="spellStart"/>
            <w:r w:rsidRPr="00D85927">
              <w:rPr>
                <w:rFonts w:eastAsia="SimSun"/>
                <w:lang w:val="el-GR" w:eastAsia="el-GR"/>
              </w:rPr>
              <w:t>external</w:t>
            </w:r>
            <w:proofErr w:type="spellEnd"/>
            <w:r w:rsidRPr="00D85927">
              <w:rPr>
                <w:rFonts w:eastAsia="SimSun"/>
                <w:lang w:val="el-GR" w:eastAsia="el-GR"/>
              </w:rPr>
              <w:t xml:space="preserve"> </w:t>
            </w:r>
            <w:proofErr w:type="spellStart"/>
            <w:r w:rsidRPr="00D85927">
              <w:rPr>
                <w:rFonts w:eastAsia="SimSun"/>
                <w:lang w:val="el-GR" w:eastAsia="el-GR"/>
              </w:rPr>
              <w:t>links</w:t>
            </w:r>
            <w:proofErr w:type="spellEnd"/>
            <w:r w:rsidRPr="00D85927">
              <w:rPr>
                <w:rFonts w:eastAsia="SimSun"/>
                <w:lang w:val="el-GR" w:eastAsia="el-GR"/>
              </w:rPr>
              <w:t>)  για κοινοποίηση εγγράφων σε τρίτους μη χρήστες του συστήματος (λειτουργία τύπου ‘</w:t>
            </w:r>
            <w:proofErr w:type="spellStart"/>
            <w:r w:rsidRPr="00D85927">
              <w:rPr>
                <w:rFonts w:eastAsia="SimSun"/>
                <w:lang w:val="el-GR" w:eastAsia="el-GR"/>
              </w:rPr>
              <w:t>WeTransfer</w:t>
            </w:r>
            <w:proofErr w:type="spellEnd"/>
            <w:r w:rsidRPr="00D85927">
              <w:rPr>
                <w:rFonts w:eastAsia="SimSun"/>
                <w:lang w:val="el-GR" w:eastAsia="el-GR"/>
              </w:rPr>
              <w:t>’),  με τις εξής κατ’ ελάχιστον δυνατότητες:</w:t>
            </w:r>
          </w:p>
          <w:p w14:paraId="794068E3"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Ορισμός χρονικού ορίου εντός του οποίου μπορεί να γίνει μεταφόρτωση (</w:t>
            </w:r>
            <w:proofErr w:type="spellStart"/>
            <w:r w:rsidRPr="00D85927">
              <w:rPr>
                <w:rFonts w:eastAsia="SimSun"/>
                <w:lang w:val="el-GR" w:eastAsia="el-GR"/>
              </w:rPr>
              <w:t>download</w:t>
            </w:r>
            <w:proofErr w:type="spellEnd"/>
            <w:r w:rsidRPr="00D85927">
              <w:rPr>
                <w:rFonts w:eastAsia="SimSun"/>
                <w:lang w:val="el-GR" w:eastAsia="el-GR"/>
              </w:rPr>
              <w:t xml:space="preserve">). </w:t>
            </w:r>
          </w:p>
          <w:p w14:paraId="3704B30B"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Ορισμός κωδικού πρόσβασης (</w:t>
            </w:r>
            <w:proofErr w:type="spellStart"/>
            <w:r w:rsidRPr="00D85927">
              <w:rPr>
                <w:rFonts w:eastAsia="SimSun"/>
                <w:lang w:val="el-GR" w:eastAsia="el-GR"/>
              </w:rPr>
              <w:t>password</w:t>
            </w:r>
            <w:proofErr w:type="spellEnd"/>
            <w:r w:rsidRPr="00D85927">
              <w:rPr>
                <w:rFonts w:eastAsia="SimSun"/>
                <w:lang w:val="el-GR" w:eastAsia="el-GR"/>
              </w:rPr>
              <w:t xml:space="preserve">). </w:t>
            </w:r>
          </w:p>
          <w:p w14:paraId="4A557A19"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Ενημέρωση σχετικά με την κατάσταση (εάν και πότε κατέβασε το έγγραφο ο εξωτερικός αποδέκτης).</w:t>
            </w:r>
          </w:p>
          <w:p w14:paraId="4C39E766"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 xml:space="preserve">Αποστολή του </w:t>
            </w:r>
            <w:proofErr w:type="spellStart"/>
            <w:r w:rsidRPr="00D85927">
              <w:rPr>
                <w:rFonts w:eastAsia="SimSun"/>
                <w:lang w:val="el-GR" w:eastAsia="el-GR"/>
              </w:rPr>
              <w:t>υπερσυνδέσμου</w:t>
            </w:r>
            <w:proofErr w:type="spellEnd"/>
            <w:r w:rsidRPr="00D85927">
              <w:rPr>
                <w:rFonts w:eastAsia="SimSun"/>
                <w:lang w:val="el-GR" w:eastAsia="el-GR"/>
              </w:rPr>
              <w:t xml:space="preserve"> (</w:t>
            </w:r>
            <w:proofErr w:type="spellStart"/>
            <w:r w:rsidRPr="00D85927">
              <w:rPr>
                <w:rFonts w:eastAsia="SimSun"/>
                <w:lang w:val="el-GR" w:eastAsia="el-GR"/>
              </w:rPr>
              <w:t>link</w:t>
            </w:r>
            <w:proofErr w:type="spellEnd"/>
            <w:r w:rsidRPr="00D85927">
              <w:rPr>
                <w:rFonts w:eastAsia="SimSun"/>
                <w:lang w:val="el-GR" w:eastAsia="el-GR"/>
              </w:rPr>
              <w:t>) είτε με email, αυτόματα μέσα από το σύστημα ή σε δεύτερο χρόνο, με αντιγραφή και επικόλληση του συνδέσμου.</w:t>
            </w:r>
          </w:p>
        </w:tc>
        <w:tc>
          <w:tcPr>
            <w:tcW w:w="726" w:type="pct"/>
          </w:tcPr>
          <w:p w14:paraId="646F177C" w14:textId="77777777" w:rsidR="008B243A" w:rsidRPr="006406DE" w:rsidRDefault="008B243A" w:rsidP="003026C0">
            <w:pPr>
              <w:suppressAutoHyphens w:val="0"/>
              <w:autoSpaceDE w:val="0"/>
              <w:spacing w:before="57" w:after="57"/>
              <w:jc w:val="left"/>
              <w:rPr>
                <w:rFonts w:eastAsia="SimSun"/>
                <w:lang w:val="en-US" w:eastAsia="el-GR"/>
              </w:rPr>
            </w:pPr>
            <w:r w:rsidRPr="008633A9">
              <w:rPr>
                <w:rFonts w:eastAsia="SimSun"/>
                <w:lang w:val="en-US" w:eastAsia="el-GR"/>
              </w:rPr>
              <w:t>NAI</w:t>
            </w:r>
          </w:p>
        </w:tc>
        <w:tc>
          <w:tcPr>
            <w:tcW w:w="759" w:type="pct"/>
            <w:vAlign w:val="center"/>
          </w:tcPr>
          <w:p w14:paraId="14E4CB50"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285878AE"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6931732F" w14:textId="77777777" w:rsidTr="003026C0">
        <w:tc>
          <w:tcPr>
            <w:tcW w:w="389" w:type="pct"/>
            <w:vAlign w:val="center"/>
          </w:tcPr>
          <w:p w14:paraId="452178E3"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2</w:t>
            </w:r>
            <w:r>
              <w:rPr>
                <w:rFonts w:eastAsia="SimSun"/>
                <w:b/>
                <w:bCs/>
                <w:lang w:val="en-US" w:eastAsia="el-GR"/>
              </w:rPr>
              <w:t>0</w:t>
            </w:r>
          </w:p>
        </w:tc>
        <w:tc>
          <w:tcPr>
            <w:tcW w:w="2159" w:type="pct"/>
            <w:vAlign w:val="center"/>
          </w:tcPr>
          <w:p w14:paraId="30277209" w14:textId="77777777" w:rsidR="008B243A" w:rsidRPr="00724F45" w:rsidRDefault="008B243A" w:rsidP="003026C0">
            <w:pPr>
              <w:suppressAutoHyphens w:val="0"/>
              <w:autoSpaceDE w:val="0"/>
              <w:spacing w:before="57" w:after="57"/>
              <w:jc w:val="left"/>
              <w:rPr>
                <w:rFonts w:eastAsia="SimSun"/>
                <w:lang w:val="en-US" w:eastAsia="el-GR"/>
              </w:rPr>
            </w:pPr>
            <w:r w:rsidRPr="00D85927">
              <w:rPr>
                <w:rFonts w:eastAsia="SimSun"/>
                <w:lang w:val="el-GR" w:eastAsia="el-GR"/>
              </w:rPr>
              <w:t>Υποστήριξη</w:t>
            </w:r>
            <w:r w:rsidRPr="00724F45">
              <w:rPr>
                <w:rFonts w:eastAsia="SimSun"/>
                <w:lang w:val="en-US" w:eastAsia="el-GR"/>
              </w:rPr>
              <w:t xml:space="preserve"> File Synchronization &amp; Sharing Drive (</w:t>
            </w:r>
            <w:r w:rsidRPr="00D85927">
              <w:rPr>
                <w:rFonts w:eastAsia="SimSun"/>
                <w:lang w:val="el-GR" w:eastAsia="el-GR"/>
              </w:rPr>
              <w:t>λειτουργία</w:t>
            </w:r>
            <w:r w:rsidRPr="00724F45">
              <w:rPr>
                <w:rFonts w:eastAsia="SimSun"/>
                <w:lang w:val="en-US" w:eastAsia="el-GR"/>
              </w:rPr>
              <w:t xml:space="preserve"> </w:t>
            </w:r>
            <w:r w:rsidRPr="00D85927">
              <w:rPr>
                <w:rFonts w:eastAsia="SimSun"/>
                <w:lang w:val="el-GR" w:eastAsia="el-GR"/>
              </w:rPr>
              <w:t>τύπου</w:t>
            </w:r>
            <w:r w:rsidRPr="00724F45">
              <w:rPr>
                <w:rFonts w:eastAsia="SimSun"/>
                <w:lang w:val="en-US" w:eastAsia="el-GR"/>
              </w:rPr>
              <w:t xml:space="preserve"> Google </w:t>
            </w:r>
            <w:r w:rsidRPr="00724F45">
              <w:rPr>
                <w:rFonts w:eastAsia="SimSun"/>
                <w:lang w:val="en-US" w:eastAsia="el-GR"/>
              </w:rPr>
              <w:lastRenderedPageBreak/>
              <w:t xml:space="preserve">Drive, OneDrive, Dropbox) </w:t>
            </w:r>
            <w:r w:rsidRPr="00D85927">
              <w:rPr>
                <w:rFonts w:eastAsia="SimSun"/>
                <w:lang w:val="el-GR" w:eastAsia="el-GR"/>
              </w:rPr>
              <w:t>με</w:t>
            </w:r>
            <w:r w:rsidRPr="00724F45">
              <w:rPr>
                <w:rFonts w:eastAsia="SimSun"/>
                <w:lang w:val="en-US" w:eastAsia="el-GR"/>
              </w:rPr>
              <w:t xml:space="preserve"> </w:t>
            </w:r>
            <w:r w:rsidRPr="00D85927">
              <w:rPr>
                <w:rFonts w:eastAsia="SimSun"/>
                <w:lang w:val="el-GR" w:eastAsia="el-GR"/>
              </w:rPr>
              <w:t>την</w:t>
            </w:r>
            <w:r w:rsidRPr="00724F45">
              <w:rPr>
                <w:rFonts w:eastAsia="SimSun"/>
                <w:lang w:val="en-US" w:eastAsia="el-GR"/>
              </w:rPr>
              <w:t xml:space="preserve"> </w:t>
            </w:r>
            <w:r w:rsidRPr="00D85927">
              <w:rPr>
                <w:rFonts w:eastAsia="SimSun"/>
                <w:lang w:val="el-GR" w:eastAsia="el-GR"/>
              </w:rPr>
              <w:t>εξής</w:t>
            </w:r>
            <w:r w:rsidRPr="00724F45">
              <w:rPr>
                <w:rFonts w:eastAsia="SimSun"/>
                <w:lang w:val="en-US" w:eastAsia="el-GR"/>
              </w:rPr>
              <w:t xml:space="preserve"> </w:t>
            </w:r>
            <w:r w:rsidRPr="00D85927">
              <w:rPr>
                <w:rFonts w:eastAsia="SimSun"/>
                <w:lang w:val="el-GR" w:eastAsia="el-GR"/>
              </w:rPr>
              <w:t>λειτουργικότητα</w:t>
            </w:r>
            <w:r w:rsidRPr="00724F45">
              <w:rPr>
                <w:rFonts w:eastAsia="SimSun"/>
                <w:lang w:val="en-US" w:eastAsia="el-GR"/>
              </w:rPr>
              <w:t>:</w:t>
            </w:r>
          </w:p>
          <w:p w14:paraId="744E8760"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 xml:space="preserve">Εμφάνιση στον </w:t>
            </w:r>
            <w:proofErr w:type="spellStart"/>
            <w:r w:rsidRPr="00D85927">
              <w:rPr>
                <w:rFonts w:eastAsia="SimSun"/>
                <w:lang w:val="el-GR" w:eastAsia="el-GR"/>
              </w:rPr>
              <w:t>File</w:t>
            </w:r>
            <w:proofErr w:type="spellEnd"/>
            <w:r w:rsidRPr="00D85927">
              <w:rPr>
                <w:rFonts w:eastAsia="SimSun"/>
                <w:lang w:val="el-GR" w:eastAsia="el-GR"/>
              </w:rPr>
              <w:t xml:space="preserve"> Explorer του λειτουργικού συστήματος.</w:t>
            </w:r>
          </w:p>
          <w:p w14:paraId="03AC725A"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 xml:space="preserve">Προβολή δομής φακέλων, </w:t>
            </w:r>
            <w:proofErr w:type="spellStart"/>
            <w:r w:rsidRPr="00D85927">
              <w:rPr>
                <w:rFonts w:eastAsia="SimSun"/>
                <w:lang w:val="el-GR" w:eastAsia="el-GR"/>
              </w:rPr>
              <w:t>υποφακέλων</w:t>
            </w:r>
            <w:proofErr w:type="spellEnd"/>
            <w:r w:rsidRPr="00D85927">
              <w:rPr>
                <w:rFonts w:eastAsia="SimSun"/>
                <w:lang w:val="el-GR" w:eastAsia="el-GR"/>
              </w:rPr>
              <w:t>, εγγράφων.</w:t>
            </w:r>
          </w:p>
          <w:p w14:paraId="09AB9F92"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 xml:space="preserve">Τα έγγραφα που θα αποθηκεύονται στο </w:t>
            </w:r>
            <w:proofErr w:type="spellStart"/>
            <w:r w:rsidRPr="00D85927">
              <w:rPr>
                <w:rFonts w:eastAsia="SimSun"/>
                <w:lang w:val="el-GR" w:eastAsia="el-GR"/>
              </w:rPr>
              <w:t>Drive</w:t>
            </w:r>
            <w:proofErr w:type="spellEnd"/>
            <w:r w:rsidRPr="00D85927">
              <w:rPr>
                <w:rFonts w:eastAsia="SimSun"/>
                <w:lang w:val="el-GR" w:eastAsia="el-GR"/>
              </w:rPr>
              <w:t xml:space="preserve"> αυτό, τοπικά από τον υπολογιστή του χρήστη, να μεταφέρονται αυτόματα στο σύστημα </w:t>
            </w:r>
            <w:r>
              <w:rPr>
                <w:rFonts w:eastAsia="SimSun"/>
                <w:lang w:val="el-GR" w:eastAsia="el-GR"/>
              </w:rPr>
              <w:t>Διαχείρισης Εγγράφων</w:t>
            </w:r>
            <w:r w:rsidRPr="00D85927">
              <w:rPr>
                <w:rFonts w:eastAsia="SimSun"/>
                <w:lang w:val="el-GR" w:eastAsia="el-GR"/>
              </w:rPr>
              <w:t>.</w:t>
            </w:r>
          </w:p>
        </w:tc>
        <w:tc>
          <w:tcPr>
            <w:tcW w:w="726" w:type="pct"/>
          </w:tcPr>
          <w:p w14:paraId="18155259" w14:textId="77777777" w:rsidR="008B243A" w:rsidRPr="008633A9" w:rsidRDefault="008B243A" w:rsidP="003026C0">
            <w:pPr>
              <w:suppressAutoHyphens w:val="0"/>
              <w:autoSpaceDE w:val="0"/>
              <w:spacing w:before="57" w:after="57"/>
              <w:jc w:val="left"/>
              <w:rPr>
                <w:rFonts w:eastAsia="SimSun"/>
                <w:lang w:val="en-US" w:eastAsia="el-GR"/>
              </w:rPr>
            </w:pPr>
            <w:r w:rsidRPr="008633A9">
              <w:rPr>
                <w:rFonts w:eastAsia="SimSun"/>
                <w:lang w:val="en-US" w:eastAsia="el-GR"/>
              </w:rPr>
              <w:lastRenderedPageBreak/>
              <w:t>NAI</w:t>
            </w:r>
          </w:p>
        </w:tc>
        <w:tc>
          <w:tcPr>
            <w:tcW w:w="759" w:type="pct"/>
            <w:vAlign w:val="center"/>
          </w:tcPr>
          <w:p w14:paraId="0504DD8D"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26B42D10"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1C6EDD3A" w14:textId="77777777" w:rsidTr="003026C0">
        <w:tc>
          <w:tcPr>
            <w:tcW w:w="389" w:type="pct"/>
            <w:vAlign w:val="center"/>
          </w:tcPr>
          <w:p w14:paraId="291CD101"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2</w:t>
            </w:r>
            <w:r>
              <w:rPr>
                <w:rFonts w:eastAsia="SimSun"/>
                <w:b/>
                <w:bCs/>
                <w:lang w:val="en-US" w:eastAsia="el-GR"/>
              </w:rPr>
              <w:t>1</w:t>
            </w:r>
          </w:p>
        </w:tc>
        <w:tc>
          <w:tcPr>
            <w:tcW w:w="2159" w:type="pct"/>
            <w:vAlign w:val="center"/>
          </w:tcPr>
          <w:p w14:paraId="518AE1AA"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Ενσωματωμένοι εικονικοί εκτυπωτές (</w:t>
            </w:r>
            <w:proofErr w:type="spellStart"/>
            <w:r w:rsidRPr="00D85927">
              <w:rPr>
                <w:rFonts w:eastAsia="SimSun"/>
                <w:lang w:val="el-GR" w:eastAsia="el-GR"/>
              </w:rPr>
              <w:t>virtual</w:t>
            </w:r>
            <w:proofErr w:type="spellEnd"/>
            <w:r w:rsidRPr="00D85927">
              <w:rPr>
                <w:rFonts w:eastAsia="SimSun"/>
                <w:lang w:val="el-GR" w:eastAsia="el-GR"/>
              </w:rPr>
              <w:t xml:space="preserve"> </w:t>
            </w:r>
            <w:proofErr w:type="spellStart"/>
            <w:r w:rsidRPr="00D85927">
              <w:rPr>
                <w:rFonts w:eastAsia="SimSun"/>
                <w:lang w:val="el-GR" w:eastAsia="el-GR"/>
              </w:rPr>
              <w:t>printers</w:t>
            </w:r>
            <w:proofErr w:type="spellEnd"/>
            <w:r w:rsidRPr="00D85927">
              <w:rPr>
                <w:rFonts w:eastAsia="SimSun"/>
                <w:lang w:val="el-GR" w:eastAsia="el-GR"/>
              </w:rPr>
              <w:t>) για την αυτοματοποιημένη εισαγωγή εγγράφων από τρίτες εφαρμογές στο προσφερόμενο σύστημα, κάνοντας χρήση μόνο της λειτουργίας εκτύπωσης της εφαρμογής (“</w:t>
            </w:r>
            <w:proofErr w:type="spellStart"/>
            <w:r w:rsidRPr="00D85927">
              <w:rPr>
                <w:rFonts w:eastAsia="SimSun"/>
                <w:lang w:val="el-GR" w:eastAsia="el-GR"/>
              </w:rPr>
              <w:t>File</w:t>
            </w:r>
            <w:proofErr w:type="spellEnd"/>
            <w:r w:rsidRPr="00D85927">
              <w:rPr>
                <w:rFonts w:eastAsia="SimSun"/>
                <w:lang w:val="el-GR" w:eastAsia="el-GR"/>
              </w:rPr>
              <w:t>”-&gt;”</w:t>
            </w:r>
            <w:proofErr w:type="spellStart"/>
            <w:r w:rsidRPr="00D85927">
              <w:rPr>
                <w:rFonts w:eastAsia="SimSun"/>
                <w:lang w:val="el-GR" w:eastAsia="el-GR"/>
              </w:rPr>
              <w:t>Print</w:t>
            </w:r>
            <w:proofErr w:type="spellEnd"/>
            <w:r w:rsidRPr="00D85927">
              <w:rPr>
                <w:rFonts w:eastAsia="SimSun"/>
                <w:lang w:val="el-GR" w:eastAsia="el-GR"/>
              </w:rPr>
              <w:t xml:space="preserve"> </w:t>
            </w:r>
            <w:proofErr w:type="spellStart"/>
            <w:r w:rsidRPr="00D85927">
              <w:rPr>
                <w:rFonts w:eastAsia="SimSun"/>
                <w:lang w:val="el-GR" w:eastAsia="el-GR"/>
              </w:rPr>
              <w:t>to</w:t>
            </w:r>
            <w:proofErr w:type="spellEnd"/>
            <w:r w:rsidRPr="00D85927">
              <w:rPr>
                <w:rFonts w:eastAsia="SimSun"/>
                <w:lang w:val="el-GR" w:eastAsia="el-GR"/>
              </w:rPr>
              <w:t>”), με τις παρακάτω προδιαγραφές:</w:t>
            </w:r>
          </w:p>
          <w:p w14:paraId="5800097A"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Ανεξαρτησία από το τύπο εγγράφου (π.χ. έγγραφα, βεβαιώσεις, τιμολόγια, ισολογισμοί).</w:t>
            </w:r>
          </w:p>
          <w:p w14:paraId="14787B8B"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Ανεξαρτησία από το είδος της τρίτης εφαρμογής (π.χ. ERP, HRMS).</w:t>
            </w:r>
          </w:p>
          <w:p w14:paraId="6D283E63"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Εξαγωγή πληροφοριών (</w:t>
            </w:r>
            <w:proofErr w:type="spellStart"/>
            <w:r w:rsidRPr="00D85927">
              <w:rPr>
                <w:rFonts w:eastAsia="SimSun"/>
                <w:lang w:val="el-GR" w:eastAsia="el-GR"/>
              </w:rPr>
              <w:t>μεταδεδομένων</w:t>
            </w:r>
            <w:proofErr w:type="spellEnd"/>
            <w:r w:rsidRPr="00D85927">
              <w:rPr>
                <w:rFonts w:eastAsia="SimSun"/>
                <w:lang w:val="el-GR" w:eastAsia="el-GR"/>
              </w:rPr>
              <w:t>) που βρίσκονται σε συγκεκριμένα σημεία του εγγράφου (</w:t>
            </w:r>
            <w:proofErr w:type="spellStart"/>
            <w:r w:rsidRPr="00D85927">
              <w:rPr>
                <w:rFonts w:eastAsia="SimSun"/>
                <w:lang w:val="el-GR" w:eastAsia="el-GR"/>
              </w:rPr>
              <w:t>data</w:t>
            </w:r>
            <w:proofErr w:type="spellEnd"/>
            <w:r w:rsidRPr="00D85927">
              <w:rPr>
                <w:rFonts w:eastAsia="SimSun"/>
                <w:lang w:val="el-GR" w:eastAsia="el-GR"/>
              </w:rPr>
              <w:t xml:space="preserve"> </w:t>
            </w:r>
            <w:proofErr w:type="spellStart"/>
            <w:r w:rsidRPr="00D85927">
              <w:rPr>
                <w:rFonts w:eastAsia="SimSun"/>
                <w:lang w:val="el-GR" w:eastAsia="el-GR"/>
              </w:rPr>
              <w:t>capture</w:t>
            </w:r>
            <w:proofErr w:type="spellEnd"/>
            <w:r w:rsidRPr="00D85927">
              <w:rPr>
                <w:rFonts w:eastAsia="SimSun"/>
                <w:lang w:val="el-GR" w:eastAsia="el-GR"/>
              </w:rPr>
              <w:t>).</w:t>
            </w:r>
          </w:p>
          <w:p w14:paraId="3BEE5354"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Χρήση των πληροφοριών αυτών για ποικιλία ενεργειών, όπως αρχειοθέτηση στο σύστημα, εκκίνηση ροών εργασίας (π.χ. έγκριση, υπογραφή κ.α.), αποστολή μέσω email κ.α.</w:t>
            </w:r>
          </w:p>
          <w:p w14:paraId="40FF7EA1"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 xml:space="preserve">Δυνατότητα εκτύπωσης του εγγράφου (σε φυσικό εκτυπωτή) με μεταβολή της μορφής του, όπως προσθήκη νέων πεδίων, </w:t>
            </w:r>
            <w:proofErr w:type="spellStart"/>
            <w:r w:rsidRPr="00D85927">
              <w:rPr>
                <w:rFonts w:eastAsia="SimSun"/>
                <w:lang w:val="el-GR" w:eastAsia="el-GR"/>
              </w:rPr>
              <w:t>barcode</w:t>
            </w:r>
            <w:proofErr w:type="spellEnd"/>
            <w:r w:rsidRPr="00D85927">
              <w:rPr>
                <w:rFonts w:eastAsia="SimSun"/>
                <w:lang w:val="el-GR" w:eastAsia="el-GR"/>
              </w:rPr>
              <w:t xml:space="preserve"> κ.α.</w:t>
            </w:r>
          </w:p>
        </w:tc>
        <w:tc>
          <w:tcPr>
            <w:tcW w:w="726" w:type="pct"/>
          </w:tcPr>
          <w:p w14:paraId="24A9BA69" w14:textId="77777777" w:rsidR="008B243A" w:rsidRPr="008633A9" w:rsidRDefault="008B243A" w:rsidP="003026C0">
            <w:pPr>
              <w:suppressAutoHyphens w:val="0"/>
              <w:autoSpaceDE w:val="0"/>
              <w:spacing w:before="57" w:after="57"/>
              <w:jc w:val="left"/>
              <w:rPr>
                <w:rFonts w:eastAsia="SimSun"/>
                <w:lang w:val="en-US" w:eastAsia="el-GR"/>
              </w:rPr>
            </w:pPr>
            <w:r w:rsidRPr="00573F92">
              <w:rPr>
                <w:rFonts w:eastAsia="SimSun"/>
                <w:lang w:val="en-US" w:eastAsia="el-GR"/>
              </w:rPr>
              <w:t>NAI</w:t>
            </w:r>
          </w:p>
        </w:tc>
        <w:tc>
          <w:tcPr>
            <w:tcW w:w="759" w:type="pct"/>
            <w:vAlign w:val="center"/>
          </w:tcPr>
          <w:p w14:paraId="1E611268"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0D0BE578"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04FB0423" w14:textId="77777777" w:rsidTr="003026C0">
        <w:tc>
          <w:tcPr>
            <w:tcW w:w="389" w:type="pct"/>
            <w:vAlign w:val="center"/>
          </w:tcPr>
          <w:p w14:paraId="6429A920"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2</w:t>
            </w:r>
            <w:r>
              <w:rPr>
                <w:rFonts w:eastAsia="SimSun"/>
                <w:b/>
                <w:bCs/>
                <w:lang w:val="en-US" w:eastAsia="el-GR"/>
              </w:rPr>
              <w:t>2</w:t>
            </w:r>
          </w:p>
        </w:tc>
        <w:tc>
          <w:tcPr>
            <w:tcW w:w="2159" w:type="pct"/>
            <w:vAlign w:val="center"/>
          </w:tcPr>
          <w:p w14:paraId="2D4A0D2A"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Αυτόματη οπτική αναγνώριση χαρακτήρων (αδιόρθωτο OCR), στα ελληνικά και τα αγγλικά, διάφανα προς τον χρήστη (για κάθε εισαχθέν στο σύστημα έγγραφο υπό μορφής εικόνας (</w:t>
            </w:r>
            <w:proofErr w:type="spellStart"/>
            <w:r w:rsidRPr="00D85927">
              <w:rPr>
                <w:rFonts w:eastAsia="SimSun"/>
                <w:lang w:val="el-GR" w:eastAsia="el-GR"/>
              </w:rPr>
              <w:t>images</w:t>
            </w:r>
            <w:proofErr w:type="spellEnd"/>
            <w:r w:rsidRPr="00D85927">
              <w:rPr>
                <w:rFonts w:eastAsia="SimSun"/>
                <w:lang w:val="el-GR" w:eastAsia="el-GR"/>
              </w:rPr>
              <w:t xml:space="preserve">, </w:t>
            </w:r>
            <w:proofErr w:type="spellStart"/>
            <w:r w:rsidRPr="00D85927">
              <w:rPr>
                <w:rFonts w:eastAsia="SimSun"/>
                <w:lang w:val="el-GR" w:eastAsia="el-GR"/>
              </w:rPr>
              <w:t>scanned</w:t>
            </w:r>
            <w:proofErr w:type="spellEnd"/>
            <w:r w:rsidRPr="00D85927">
              <w:rPr>
                <w:rFonts w:eastAsia="SimSun"/>
                <w:lang w:val="el-GR" w:eastAsia="el-GR"/>
              </w:rPr>
              <w:t xml:space="preserve"> </w:t>
            </w:r>
            <w:proofErr w:type="spellStart"/>
            <w:r w:rsidRPr="00D85927">
              <w:rPr>
                <w:rFonts w:eastAsia="SimSun"/>
                <w:lang w:val="el-GR" w:eastAsia="el-GR"/>
              </w:rPr>
              <w:t>documents</w:t>
            </w:r>
            <w:proofErr w:type="spellEnd"/>
            <w:r w:rsidRPr="00D85927">
              <w:rPr>
                <w:rFonts w:eastAsia="SimSun"/>
                <w:lang w:val="el-GR" w:eastAsia="el-GR"/>
              </w:rPr>
              <w:t>). Το αποτέλεσμα του OCR να ενημερώνει τους μηχανισμούς ελευθέρου κειμένου.</w:t>
            </w:r>
          </w:p>
        </w:tc>
        <w:tc>
          <w:tcPr>
            <w:tcW w:w="726" w:type="pct"/>
          </w:tcPr>
          <w:p w14:paraId="0CE7C440" w14:textId="77777777" w:rsidR="008B243A" w:rsidRPr="00573F92" w:rsidRDefault="008B243A" w:rsidP="003026C0">
            <w:pPr>
              <w:suppressAutoHyphens w:val="0"/>
              <w:autoSpaceDE w:val="0"/>
              <w:spacing w:before="57" w:after="57"/>
              <w:jc w:val="left"/>
              <w:rPr>
                <w:rFonts w:eastAsia="SimSun"/>
                <w:lang w:val="en-US" w:eastAsia="el-GR"/>
              </w:rPr>
            </w:pPr>
            <w:r w:rsidRPr="00573F92">
              <w:rPr>
                <w:rFonts w:eastAsia="SimSun"/>
                <w:lang w:val="en-US" w:eastAsia="el-GR"/>
              </w:rPr>
              <w:t>NAI</w:t>
            </w:r>
          </w:p>
        </w:tc>
        <w:tc>
          <w:tcPr>
            <w:tcW w:w="759" w:type="pct"/>
            <w:vAlign w:val="center"/>
          </w:tcPr>
          <w:p w14:paraId="3260835F"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3B9CAF39"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4CFB55EF" w14:textId="77777777" w:rsidTr="003026C0">
        <w:tc>
          <w:tcPr>
            <w:tcW w:w="389" w:type="pct"/>
            <w:vAlign w:val="center"/>
          </w:tcPr>
          <w:p w14:paraId="2CDA71CE"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lastRenderedPageBreak/>
              <w:t>2</w:t>
            </w:r>
            <w:r>
              <w:rPr>
                <w:rFonts w:eastAsia="SimSun"/>
                <w:b/>
                <w:bCs/>
                <w:lang w:val="en-US" w:eastAsia="el-GR"/>
              </w:rPr>
              <w:t>3</w:t>
            </w:r>
          </w:p>
        </w:tc>
        <w:tc>
          <w:tcPr>
            <w:tcW w:w="2159" w:type="pct"/>
            <w:vAlign w:val="center"/>
          </w:tcPr>
          <w:p w14:paraId="534CC36D"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Αναζήτηση ελευθέρου κειμένου (FTR), παρέχοντας:</w:t>
            </w:r>
          </w:p>
          <w:p w14:paraId="42F21366"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 xml:space="preserve">δυνατότητα επέκτασης της αναζήτησης σε όλους τους </w:t>
            </w:r>
            <w:proofErr w:type="spellStart"/>
            <w:r w:rsidRPr="00D85927">
              <w:rPr>
                <w:rFonts w:eastAsia="SimSun"/>
                <w:lang w:val="el-GR" w:eastAsia="el-GR"/>
              </w:rPr>
              <w:t>λημματικούς</w:t>
            </w:r>
            <w:proofErr w:type="spellEnd"/>
            <w:r w:rsidRPr="00D85927">
              <w:rPr>
                <w:rFonts w:eastAsia="SimSun"/>
                <w:lang w:val="el-GR" w:eastAsia="el-GR"/>
              </w:rPr>
              <w:t xml:space="preserve"> τύπους για την ελληνική γλώσσα. </w:t>
            </w:r>
          </w:p>
          <w:p w14:paraId="5BDF11FC"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συνώνυμα</w:t>
            </w:r>
          </w:p>
          <w:p w14:paraId="17C1D9E6"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«ακούγεται σαν» (</w:t>
            </w:r>
            <w:proofErr w:type="spellStart"/>
            <w:r w:rsidRPr="00D85927">
              <w:rPr>
                <w:rFonts w:eastAsia="SimSun"/>
                <w:lang w:val="el-GR" w:eastAsia="el-GR"/>
              </w:rPr>
              <w:t>sounds</w:t>
            </w:r>
            <w:proofErr w:type="spellEnd"/>
            <w:r w:rsidRPr="00D85927">
              <w:rPr>
                <w:rFonts w:eastAsia="SimSun"/>
                <w:lang w:val="el-GR" w:eastAsia="el-GR"/>
              </w:rPr>
              <w:t xml:space="preserve"> </w:t>
            </w:r>
            <w:proofErr w:type="spellStart"/>
            <w:r w:rsidRPr="00D85927">
              <w:rPr>
                <w:rFonts w:eastAsia="SimSun"/>
                <w:lang w:val="el-GR" w:eastAsia="el-GR"/>
              </w:rPr>
              <w:t>like</w:t>
            </w:r>
            <w:proofErr w:type="spellEnd"/>
            <w:r w:rsidRPr="00D85927">
              <w:rPr>
                <w:rFonts w:eastAsia="SimSun"/>
                <w:lang w:val="el-GR" w:eastAsia="el-GR"/>
              </w:rPr>
              <w:t xml:space="preserve">) </w:t>
            </w:r>
          </w:p>
          <w:p w14:paraId="02D10EDF"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 xml:space="preserve">εγγύτητα λέξεων </w:t>
            </w:r>
          </w:p>
          <w:p w14:paraId="29342AF9"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κατάταξη (</w:t>
            </w:r>
            <w:proofErr w:type="spellStart"/>
            <w:r w:rsidRPr="00D85927">
              <w:rPr>
                <w:rFonts w:eastAsia="SimSun"/>
                <w:lang w:val="el-GR" w:eastAsia="el-GR"/>
              </w:rPr>
              <w:t>ranking</w:t>
            </w:r>
            <w:proofErr w:type="spellEnd"/>
            <w:r w:rsidRPr="00D85927">
              <w:rPr>
                <w:rFonts w:eastAsia="SimSun"/>
                <w:lang w:val="el-GR" w:eastAsia="el-GR"/>
              </w:rPr>
              <w:t xml:space="preserve">) με βάση την εγγύτητα λέξεων </w:t>
            </w:r>
          </w:p>
          <w:p w14:paraId="51616182"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εμφάνιση «προτάσεων» (</w:t>
            </w:r>
            <w:proofErr w:type="spellStart"/>
            <w:r w:rsidRPr="00D85927">
              <w:rPr>
                <w:rFonts w:eastAsia="SimSun"/>
                <w:lang w:val="el-GR" w:eastAsia="el-GR"/>
              </w:rPr>
              <w:t>suggestions</w:t>
            </w:r>
            <w:proofErr w:type="spellEnd"/>
            <w:r w:rsidRPr="00D85927">
              <w:rPr>
                <w:rFonts w:eastAsia="SimSun"/>
                <w:lang w:val="el-GR" w:eastAsia="el-GR"/>
              </w:rPr>
              <w:t xml:space="preserve">) με βάση το ιστορικό αναζητήσεων ή τα </w:t>
            </w:r>
            <w:proofErr w:type="spellStart"/>
            <w:r w:rsidRPr="00D85927">
              <w:rPr>
                <w:rFonts w:eastAsia="SimSun"/>
                <w:lang w:val="el-GR" w:eastAsia="el-GR"/>
              </w:rPr>
              <w:t>μεταδεδομένα</w:t>
            </w:r>
            <w:proofErr w:type="spellEnd"/>
          </w:p>
        </w:tc>
        <w:tc>
          <w:tcPr>
            <w:tcW w:w="726" w:type="pct"/>
          </w:tcPr>
          <w:p w14:paraId="1FE69AE9" w14:textId="77777777" w:rsidR="008B243A" w:rsidRPr="00573F92" w:rsidRDefault="008B243A" w:rsidP="003026C0">
            <w:pPr>
              <w:suppressAutoHyphens w:val="0"/>
              <w:autoSpaceDE w:val="0"/>
              <w:spacing w:before="57" w:after="57"/>
              <w:jc w:val="left"/>
              <w:rPr>
                <w:rFonts w:eastAsia="SimSun"/>
                <w:lang w:val="en-US" w:eastAsia="el-GR"/>
              </w:rPr>
            </w:pPr>
            <w:r w:rsidRPr="00573F92">
              <w:rPr>
                <w:rFonts w:eastAsia="SimSun"/>
                <w:lang w:val="en-US" w:eastAsia="el-GR"/>
              </w:rPr>
              <w:t>NAI</w:t>
            </w:r>
          </w:p>
        </w:tc>
        <w:tc>
          <w:tcPr>
            <w:tcW w:w="759" w:type="pct"/>
            <w:vAlign w:val="center"/>
          </w:tcPr>
          <w:p w14:paraId="6CD19896"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3FD79852"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0CAE18D9" w14:textId="77777777" w:rsidTr="003026C0">
        <w:tc>
          <w:tcPr>
            <w:tcW w:w="389" w:type="pct"/>
            <w:vAlign w:val="center"/>
          </w:tcPr>
          <w:p w14:paraId="611C8AFD"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2</w:t>
            </w:r>
            <w:r>
              <w:rPr>
                <w:rFonts w:eastAsia="SimSun"/>
                <w:b/>
                <w:bCs/>
                <w:lang w:val="en-US" w:eastAsia="el-GR"/>
              </w:rPr>
              <w:t>4</w:t>
            </w:r>
          </w:p>
        </w:tc>
        <w:tc>
          <w:tcPr>
            <w:tcW w:w="2159" w:type="pct"/>
            <w:vAlign w:val="center"/>
          </w:tcPr>
          <w:p w14:paraId="1F0CEB99"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Δυνατότητα δημιουργίας ερωτήματος αναζήτησης (</w:t>
            </w:r>
            <w:proofErr w:type="spellStart"/>
            <w:r w:rsidRPr="00D85927">
              <w:rPr>
                <w:rFonts w:eastAsia="SimSun"/>
                <w:lang w:val="el-GR" w:eastAsia="el-GR"/>
              </w:rPr>
              <w:t>query</w:t>
            </w:r>
            <w:proofErr w:type="spellEnd"/>
            <w:r w:rsidRPr="00D85927">
              <w:rPr>
                <w:rFonts w:eastAsia="SimSun"/>
                <w:lang w:val="el-GR" w:eastAsia="el-GR"/>
              </w:rPr>
              <w:t>) από το χρήστη, με επιλογή των επιθυμητών πεδίων/</w:t>
            </w:r>
            <w:proofErr w:type="spellStart"/>
            <w:r w:rsidRPr="00D85927">
              <w:rPr>
                <w:rFonts w:eastAsia="SimSun"/>
                <w:lang w:val="el-GR" w:eastAsia="el-GR"/>
              </w:rPr>
              <w:t>μεταδεδομένων</w:t>
            </w:r>
            <w:proofErr w:type="spellEnd"/>
            <w:r w:rsidRPr="00D85927">
              <w:rPr>
                <w:rFonts w:eastAsia="SimSun"/>
                <w:lang w:val="el-GR" w:eastAsia="el-GR"/>
              </w:rPr>
              <w:t xml:space="preserve">, το οποίο μπορεί να αποθηκευτεί για μελλοντική χρήση ή και σύνδεση σε λίστα εμφάνισης (φάκελος, </w:t>
            </w:r>
            <w:proofErr w:type="spellStart"/>
            <w:r w:rsidRPr="00D85927">
              <w:rPr>
                <w:rFonts w:eastAsia="SimSun"/>
                <w:lang w:val="el-GR" w:eastAsia="el-GR"/>
              </w:rPr>
              <w:t>widget</w:t>
            </w:r>
            <w:proofErr w:type="spellEnd"/>
            <w:r w:rsidRPr="00D85927">
              <w:rPr>
                <w:rFonts w:eastAsia="SimSun"/>
                <w:lang w:val="el-GR" w:eastAsia="el-GR"/>
              </w:rPr>
              <w:t>/</w:t>
            </w:r>
            <w:proofErr w:type="spellStart"/>
            <w:r w:rsidRPr="00D85927">
              <w:rPr>
                <w:rFonts w:eastAsia="SimSun"/>
                <w:lang w:val="el-GR" w:eastAsia="el-GR"/>
              </w:rPr>
              <w:t>portlet</w:t>
            </w:r>
            <w:proofErr w:type="spellEnd"/>
            <w:r w:rsidRPr="00D85927">
              <w:rPr>
                <w:rFonts w:eastAsia="SimSun"/>
                <w:lang w:val="el-GR" w:eastAsia="el-GR"/>
              </w:rPr>
              <w:t>).</w:t>
            </w:r>
          </w:p>
          <w:p w14:paraId="4DB6FE55" w14:textId="77777777" w:rsidR="008B243A" w:rsidRPr="00D85927" w:rsidRDefault="008B243A" w:rsidP="003026C0">
            <w:pPr>
              <w:suppressAutoHyphens w:val="0"/>
              <w:autoSpaceDE w:val="0"/>
              <w:spacing w:before="57" w:after="57"/>
              <w:jc w:val="left"/>
              <w:rPr>
                <w:rFonts w:eastAsia="SimSun"/>
                <w:lang w:val="el-GR" w:eastAsia="el-GR"/>
              </w:rPr>
            </w:pPr>
            <w:proofErr w:type="spellStart"/>
            <w:r w:rsidRPr="00D85927">
              <w:rPr>
                <w:rFonts w:eastAsia="SimSun"/>
                <w:lang w:val="el-GR" w:eastAsia="el-GR"/>
              </w:rPr>
              <w:t>To</w:t>
            </w:r>
            <w:proofErr w:type="spellEnd"/>
            <w:r w:rsidRPr="00D85927">
              <w:rPr>
                <w:rFonts w:eastAsia="SimSun"/>
                <w:lang w:val="el-GR" w:eastAsia="el-GR"/>
              </w:rPr>
              <w:t xml:space="preserve"> ερώτημα μπορεί να εμπεριέχει πεδία από οποιαδήποτε δομή αρχειοθέτησης ή και δεδομένα των ροών εργασίας και διακίνηση εγγράφων.</w:t>
            </w:r>
          </w:p>
        </w:tc>
        <w:tc>
          <w:tcPr>
            <w:tcW w:w="726" w:type="pct"/>
          </w:tcPr>
          <w:p w14:paraId="0047F41A" w14:textId="77777777" w:rsidR="008B243A" w:rsidRPr="00573F92" w:rsidRDefault="008B243A" w:rsidP="003026C0">
            <w:pPr>
              <w:suppressAutoHyphens w:val="0"/>
              <w:autoSpaceDE w:val="0"/>
              <w:spacing w:before="57" w:after="57"/>
              <w:jc w:val="left"/>
              <w:rPr>
                <w:rFonts w:eastAsia="SimSun"/>
                <w:lang w:val="en-US" w:eastAsia="el-GR"/>
              </w:rPr>
            </w:pPr>
            <w:r w:rsidRPr="00D72400">
              <w:rPr>
                <w:rFonts w:eastAsia="SimSun"/>
                <w:lang w:val="en-US" w:eastAsia="el-GR"/>
              </w:rPr>
              <w:t>NAI</w:t>
            </w:r>
          </w:p>
        </w:tc>
        <w:tc>
          <w:tcPr>
            <w:tcW w:w="759" w:type="pct"/>
            <w:vAlign w:val="center"/>
          </w:tcPr>
          <w:p w14:paraId="636C282A"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474DBF3B"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7FA48418" w14:textId="77777777" w:rsidTr="003026C0">
        <w:tc>
          <w:tcPr>
            <w:tcW w:w="389" w:type="pct"/>
            <w:vAlign w:val="center"/>
          </w:tcPr>
          <w:p w14:paraId="0DFBEB37"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2</w:t>
            </w:r>
            <w:r>
              <w:rPr>
                <w:rFonts w:eastAsia="SimSun"/>
                <w:b/>
                <w:bCs/>
                <w:lang w:val="en-US" w:eastAsia="el-GR"/>
              </w:rPr>
              <w:t>5</w:t>
            </w:r>
          </w:p>
        </w:tc>
        <w:tc>
          <w:tcPr>
            <w:tcW w:w="2159" w:type="pct"/>
            <w:vAlign w:val="center"/>
          </w:tcPr>
          <w:p w14:paraId="147B612B"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Στην αναζήτηση των εγγράφων, των υποθέσεων, των φακέλων και των ροών εργασίας, μπορούν να χρησιμοποιηθούν όλα τα δεδομένα αρχειοθέτησης, διακίνησης, χρήσης και εν γένει διαχείρισής τους που τηρεί το σύστημα:</w:t>
            </w:r>
          </w:p>
          <w:p w14:paraId="5C4B6D56"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Πεδία αρχειοθέτησης – ταξινόμησης (φόρμες)</w:t>
            </w:r>
          </w:p>
          <w:p w14:paraId="54AE575B"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r>
            <w:proofErr w:type="spellStart"/>
            <w:r w:rsidRPr="00D85927">
              <w:rPr>
                <w:rFonts w:eastAsia="SimSun"/>
                <w:lang w:val="el-GR" w:eastAsia="el-GR"/>
              </w:rPr>
              <w:t>Μεταδεδομένα</w:t>
            </w:r>
            <w:proofErr w:type="spellEnd"/>
            <w:r w:rsidRPr="00D85927">
              <w:rPr>
                <w:rFonts w:eastAsia="SimSun"/>
                <w:lang w:val="el-GR" w:eastAsia="el-GR"/>
              </w:rPr>
              <w:t xml:space="preserve"> αρχείων (</w:t>
            </w:r>
            <w:proofErr w:type="spellStart"/>
            <w:r w:rsidRPr="00D85927">
              <w:rPr>
                <w:rFonts w:eastAsia="SimSun"/>
                <w:lang w:val="el-GR" w:eastAsia="el-GR"/>
              </w:rPr>
              <w:t>file</w:t>
            </w:r>
            <w:proofErr w:type="spellEnd"/>
            <w:r w:rsidRPr="00D85927">
              <w:rPr>
                <w:rFonts w:eastAsia="SimSun"/>
                <w:lang w:val="el-GR" w:eastAsia="el-GR"/>
              </w:rPr>
              <w:t xml:space="preserve"> </w:t>
            </w:r>
            <w:proofErr w:type="spellStart"/>
            <w:r w:rsidRPr="00D85927">
              <w:rPr>
                <w:rFonts w:eastAsia="SimSun"/>
                <w:lang w:val="el-GR" w:eastAsia="el-GR"/>
              </w:rPr>
              <w:t>properties</w:t>
            </w:r>
            <w:proofErr w:type="spellEnd"/>
            <w:r w:rsidRPr="00D85927">
              <w:rPr>
                <w:rFonts w:eastAsia="SimSun"/>
                <w:lang w:val="el-GR" w:eastAsia="el-GR"/>
              </w:rPr>
              <w:t xml:space="preserve">, </w:t>
            </w:r>
            <w:proofErr w:type="spellStart"/>
            <w:r w:rsidRPr="00D85927">
              <w:rPr>
                <w:rFonts w:eastAsia="SimSun"/>
                <w:lang w:val="el-GR" w:eastAsia="el-GR"/>
              </w:rPr>
              <w:t>custom</w:t>
            </w:r>
            <w:proofErr w:type="spellEnd"/>
            <w:r w:rsidRPr="00D85927">
              <w:rPr>
                <w:rFonts w:eastAsia="SimSun"/>
                <w:lang w:val="el-GR" w:eastAsia="el-GR"/>
              </w:rPr>
              <w:t xml:space="preserve"> </w:t>
            </w:r>
            <w:proofErr w:type="spellStart"/>
            <w:r w:rsidRPr="00D85927">
              <w:rPr>
                <w:rFonts w:eastAsia="SimSun"/>
                <w:lang w:val="el-GR" w:eastAsia="el-GR"/>
              </w:rPr>
              <w:t>metadata</w:t>
            </w:r>
            <w:proofErr w:type="spellEnd"/>
            <w:r w:rsidRPr="00D85927">
              <w:rPr>
                <w:rFonts w:eastAsia="SimSun"/>
                <w:lang w:val="el-GR" w:eastAsia="el-GR"/>
              </w:rPr>
              <w:t>)</w:t>
            </w:r>
          </w:p>
          <w:p w14:paraId="3F5A131A"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 xml:space="preserve">Δεδομένα συστήματος (π.χ. χρήστης εισαγωγής, ημερομηνία εισαγωγής, τύπος αρχείου, κατάσταση χρήσης, έκδοση, κλπ.) </w:t>
            </w:r>
          </w:p>
          <w:p w14:paraId="7D9BAC80"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Περιεχόμενο (</w:t>
            </w:r>
            <w:proofErr w:type="spellStart"/>
            <w:r w:rsidRPr="00D85927">
              <w:rPr>
                <w:rFonts w:eastAsia="SimSun"/>
                <w:lang w:val="el-GR" w:eastAsia="el-GR"/>
              </w:rPr>
              <w:t>content</w:t>
            </w:r>
            <w:proofErr w:type="spellEnd"/>
            <w:r w:rsidRPr="00D85927">
              <w:rPr>
                <w:rFonts w:eastAsia="SimSun"/>
                <w:lang w:val="el-GR" w:eastAsia="el-GR"/>
              </w:rPr>
              <w:t>)</w:t>
            </w:r>
          </w:p>
          <w:p w14:paraId="5835A575"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Στοιχεία ροών εργασίας και διακίνησης (</w:t>
            </w:r>
            <w:proofErr w:type="spellStart"/>
            <w:r w:rsidRPr="00D85927">
              <w:rPr>
                <w:rFonts w:eastAsia="SimSun"/>
                <w:lang w:val="el-GR" w:eastAsia="el-GR"/>
              </w:rPr>
              <w:t>workflow</w:t>
            </w:r>
            <w:proofErr w:type="spellEnd"/>
            <w:r w:rsidRPr="00D85927">
              <w:rPr>
                <w:rFonts w:eastAsia="SimSun"/>
                <w:lang w:val="el-GR" w:eastAsia="el-GR"/>
              </w:rPr>
              <w:t xml:space="preserve"> &amp; </w:t>
            </w:r>
            <w:proofErr w:type="spellStart"/>
            <w:r w:rsidRPr="00D85927">
              <w:rPr>
                <w:rFonts w:eastAsia="SimSun"/>
                <w:lang w:val="el-GR" w:eastAsia="el-GR"/>
              </w:rPr>
              <w:t>routing</w:t>
            </w:r>
            <w:proofErr w:type="spellEnd"/>
            <w:r w:rsidRPr="00D85927">
              <w:rPr>
                <w:rFonts w:eastAsia="SimSun"/>
                <w:lang w:val="el-GR" w:eastAsia="el-GR"/>
              </w:rPr>
              <w:t xml:space="preserve"> </w:t>
            </w:r>
            <w:proofErr w:type="spellStart"/>
            <w:r w:rsidRPr="00D85927">
              <w:rPr>
                <w:rFonts w:eastAsia="SimSun"/>
                <w:lang w:val="el-GR" w:eastAsia="el-GR"/>
              </w:rPr>
              <w:t>execution</w:t>
            </w:r>
            <w:proofErr w:type="spellEnd"/>
            <w:r w:rsidRPr="00D85927">
              <w:rPr>
                <w:rFonts w:eastAsia="SimSun"/>
                <w:lang w:val="el-GR" w:eastAsia="el-GR"/>
              </w:rPr>
              <w:t xml:space="preserve"> </w:t>
            </w:r>
            <w:proofErr w:type="spellStart"/>
            <w:r w:rsidRPr="00D85927">
              <w:rPr>
                <w:rFonts w:eastAsia="SimSun"/>
                <w:lang w:val="el-GR" w:eastAsia="el-GR"/>
              </w:rPr>
              <w:t>data</w:t>
            </w:r>
            <w:proofErr w:type="spellEnd"/>
            <w:r w:rsidRPr="00D85927">
              <w:rPr>
                <w:rFonts w:eastAsia="SimSun"/>
                <w:lang w:val="el-GR" w:eastAsia="el-GR"/>
              </w:rPr>
              <w:t>)</w:t>
            </w:r>
          </w:p>
        </w:tc>
        <w:tc>
          <w:tcPr>
            <w:tcW w:w="726" w:type="pct"/>
          </w:tcPr>
          <w:p w14:paraId="1D195631" w14:textId="77777777" w:rsidR="008B243A" w:rsidRPr="00D72400" w:rsidRDefault="008B243A" w:rsidP="003026C0">
            <w:pPr>
              <w:suppressAutoHyphens w:val="0"/>
              <w:autoSpaceDE w:val="0"/>
              <w:spacing w:before="57" w:after="57"/>
              <w:jc w:val="left"/>
              <w:rPr>
                <w:rFonts w:eastAsia="SimSun"/>
                <w:lang w:val="en-US" w:eastAsia="el-GR"/>
              </w:rPr>
            </w:pPr>
            <w:r w:rsidRPr="00D72400">
              <w:rPr>
                <w:rFonts w:eastAsia="SimSun"/>
                <w:lang w:val="en-US" w:eastAsia="el-GR"/>
              </w:rPr>
              <w:t>NAI</w:t>
            </w:r>
          </w:p>
        </w:tc>
        <w:tc>
          <w:tcPr>
            <w:tcW w:w="759" w:type="pct"/>
            <w:vAlign w:val="center"/>
          </w:tcPr>
          <w:p w14:paraId="700C63B9"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265AACD1"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5B0186AB" w14:textId="77777777" w:rsidTr="003026C0">
        <w:tc>
          <w:tcPr>
            <w:tcW w:w="389" w:type="pct"/>
            <w:vAlign w:val="center"/>
          </w:tcPr>
          <w:p w14:paraId="656C996F"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lastRenderedPageBreak/>
              <w:t>2</w:t>
            </w:r>
            <w:r>
              <w:rPr>
                <w:rFonts w:eastAsia="SimSun"/>
                <w:b/>
                <w:bCs/>
                <w:lang w:val="en-US" w:eastAsia="el-GR"/>
              </w:rPr>
              <w:t>6</w:t>
            </w:r>
          </w:p>
        </w:tc>
        <w:tc>
          <w:tcPr>
            <w:tcW w:w="2159" w:type="pct"/>
            <w:vAlign w:val="center"/>
          </w:tcPr>
          <w:p w14:paraId="124715F6"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 xml:space="preserve">Διακίνηση εγγράφων, φακέλων, υποθέσεων κ.α. και λοιπών οντοτήτων πληροφορίας. </w:t>
            </w:r>
          </w:p>
          <w:p w14:paraId="4C2241A7"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Ad-hoc (μη αυτόματος τρόπος, σειριακός, με καθορισμό παραληπτών επόμενου βήματος)</w:t>
            </w:r>
          </w:p>
          <w:p w14:paraId="593D81DA"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Εγκριτικές σειριακές ροές δημιουργούνται γρήγορα από το χρήστη χωρίς χρήση σχεδιαστικού εργαλείου, με δυνατότητα αποθήκευσης και περαιτέρω χρήσης ως πρότυπο (</w:t>
            </w:r>
            <w:proofErr w:type="spellStart"/>
            <w:r w:rsidRPr="00D85927">
              <w:rPr>
                <w:rFonts w:eastAsia="SimSun"/>
                <w:lang w:val="el-GR" w:eastAsia="el-GR"/>
              </w:rPr>
              <w:t>template</w:t>
            </w:r>
            <w:proofErr w:type="spellEnd"/>
            <w:r w:rsidRPr="00D85927">
              <w:rPr>
                <w:rFonts w:eastAsia="SimSun"/>
                <w:lang w:val="el-GR" w:eastAsia="el-GR"/>
              </w:rPr>
              <w:t>)</w:t>
            </w:r>
          </w:p>
          <w:p w14:paraId="27AB6E66"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Διαγραμματικές Ροές Εργασίας (</w:t>
            </w:r>
            <w:proofErr w:type="spellStart"/>
            <w:r w:rsidRPr="00D85927">
              <w:rPr>
                <w:rFonts w:eastAsia="SimSun"/>
                <w:lang w:val="el-GR" w:eastAsia="el-GR"/>
              </w:rPr>
              <w:t>Scenario</w:t>
            </w:r>
            <w:proofErr w:type="spellEnd"/>
            <w:r w:rsidRPr="00D85927">
              <w:rPr>
                <w:rFonts w:eastAsia="SimSun"/>
                <w:lang w:val="el-GR" w:eastAsia="el-GR"/>
              </w:rPr>
              <w:t xml:space="preserve"> </w:t>
            </w:r>
            <w:proofErr w:type="spellStart"/>
            <w:r w:rsidRPr="00D85927">
              <w:rPr>
                <w:rFonts w:eastAsia="SimSun"/>
                <w:lang w:val="el-GR" w:eastAsia="el-GR"/>
              </w:rPr>
              <w:t>based</w:t>
            </w:r>
            <w:proofErr w:type="spellEnd"/>
            <w:r w:rsidRPr="00D85927">
              <w:rPr>
                <w:rFonts w:eastAsia="SimSun"/>
                <w:lang w:val="el-GR" w:eastAsia="el-GR"/>
              </w:rPr>
              <w:t xml:space="preserve"> </w:t>
            </w:r>
            <w:proofErr w:type="spellStart"/>
            <w:r w:rsidRPr="00D85927">
              <w:rPr>
                <w:rFonts w:eastAsia="SimSun"/>
                <w:lang w:val="el-GR" w:eastAsia="el-GR"/>
              </w:rPr>
              <w:t>workflows</w:t>
            </w:r>
            <w:proofErr w:type="spellEnd"/>
            <w:r w:rsidRPr="00D85927">
              <w:rPr>
                <w:rFonts w:eastAsia="SimSun"/>
                <w:lang w:val="el-GR" w:eastAsia="el-GR"/>
              </w:rPr>
              <w:t>), με χρήση ειδικού σχεδιαστικού εργαλείου, με πολλαπλά σειριακά ή και παράλληλα βήματα, εναλλακτικές διαδρομές, δυνατές αποφάσεις βημάτων, κλπ.</w:t>
            </w:r>
          </w:p>
        </w:tc>
        <w:tc>
          <w:tcPr>
            <w:tcW w:w="726" w:type="pct"/>
          </w:tcPr>
          <w:p w14:paraId="76B70F99" w14:textId="77777777" w:rsidR="008B243A" w:rsidRPr="00D72400" w:rsidRDefault="008B243A" w:rsidP="003026C0">
            <w:pPr>
              <w:suppressAutoHyphens w:val="0"/>
              <w:autoSpaceDE w:val="0"/>
              <w:spacing w:before="57" w:after="57"/>
              <w:jc w:val="left"/>
              <w:rPr>
                <w:rFonts w:eastAsia="SimSun"/>
                <w:lang w:val="en-US" w:eastAsia="el-GR"/>
              </w:rPr>
            </w:pPr>
            <w:r w:rsidRPr="00D72400">
              <w:rPr>
                <w:rFonts w:eastAsia="SimSun"/>
                <w:lang w:val="en-US" w:eastAsia="el-GR"/>
              </w:rPr>
              <w:t>NAI</w:t>
            </w:r>
          </w:p>
        </w:tc>
        <w:tc>
          <w:tcPr>
            <w:tcW w:w="759" w:type="pct"/>
            <w:vAlign w:val="center"/>
          </w:tcPr>
          <w:p w14:paraId="67DE6AE6"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5AB7DF62"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4E8CC376" w14:textId="77777777" w:rsidTr="003026C0">
        <w:tc>
          <w:tcPr>
            <w:tcW w:w="389" w:type="pct"/>
            <w:vAlign w:val="center"/>
          </w:tcPr>
          <w:p w14:paraId="649846AE"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2</w:t>
            </w:r>
            <w:r>
              <w:rPr>
                <w:rFonts w:eastAsia="SimSun"/>
                <w:b/>
                <w:bCs/>
                <w:lang w:val="en-US" w:eastAsia="el-GR"/>
              </w:rPr>
              <w:t>7</w:t>
            </w:r>
          </w:p>
        </w:tc>
        <w:tc>
          <w:tcPr>
            <w:tcW w:w="2159" w:type="pct"/>
            <w:vAlign w:val="center"/>
          </w:tcPr>
          <w:p w14:paraId="40DC6504"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Δυνατότητα δημιουργίας στατιστικών εκθέσεων (</w:t>
            </w:r>
            <w:proofErr w:type="spellStart"/>
            <w:r w:rsidRPr="00D85927">
              <w:rPr>
                <w:rFonts w:eastAsia="SimSun"/>
                <w:lang w:val="el-GR" w:eastAsia="el-GR"/>
              </w:rPr>
              <w:t>lists</w:t>
            </w:r>
            <w:proofErr w:type="spellEnd"/>
            <w:r w:rsidRPr="00D85927">
              <w:rPr>
                <w:rFonts w:eastAsia="SimSun"/>
                <w:lang w:val="el-GR" w:eastAsia="el-GR"/>
              </w:rPr>
              <w:t xml:space="preserve">, </w:t>
            </w:r>
            <w:proofErr w:type="spellStart"/>
            <w:r w:rsidRPr="00D85927">
              <w:rPr>
                <w:rFonts w:eastAsia="SimSun"/>
                <w:lang w:val="el-GR" w:eastAsia="el-GR"/>
              </w:rPr>
              <w:t>pie</w:t>
            </w:r>
            <w:proofErr w:type="spellEnd"/>
            <w:r w:rsidRPr="00D85927">
              <w:rPr>
                <w:rFonts w:eastAsia="SimSun"/>
                <w:lang w:val="el-GR" w:eastAsia="el-GR"/>
              </w:rPr>
              <w:t xml:space="preserve"> </w:t>
            </w:r>
            <w:proofErr w:type="spellStart"/>
            <w:r w:rsidRPr="00D85927">
              <w:rPr>
                <w:rFonts w:eastAsia="SimSun"/>
                <w:lang w:val="el-GR" w:eastAsia="el-GR"/>
              </w:rPr>
              <w:t>charts</w:t>
            </w:r>
            <w:proofErr w:type="spellEnd"/>
            <w:r w:rsidRPr="00D85927">
              <w:rPr>
                <w:rFonts w:eastAsia="SimSun"/>
                <w:lang w:val="el-GR" w:eastAsia="el-GR"/>
              </w:rPr>
              <w:t xml:space="preserve">, </w:t>
            </w:r>
            <w:proofErr w:type="spellStart"/>
            <w:r w:rsidRPr="00D85927">
              <w:rPr>
                <w:rFonts w:eastAsia="SimSun"/>
                <w:lang w:val="el-GR" w:eastAsia="el-GR"/>
              </w:rPr>
              <w:t>line</w:t>
            </w:r>
            <w:proofErr w:type="spellEnd"/>
            <w:r w:rsidRPr="00D85927">
              <w:rPr>
                <w:rFonts w:eastAsia="SimSun"/>
                <w:lang w:val="el-GR" w:eastAsia="el-GR"/>
              </w:rPr>
              <w:t xml:space="preserve"> </w:t>
            </w:r>
            <w:proofErr w:type="spellStart"/>
            <w:r w:rsidRPr="00D85927">
              <w:rPr>
                <w:rFonts w:eastAsia="SimSun"/>
                <w:lang w:val="el-GR" w:eastAsia="el-GR"/>
              </w:rPr>
              <w:t>charts</w:t>
            </w:r>
            <w:proofErr w:type="spellEnd"/>
            <w:r w:rsidRPr="00D85927">
              <w:rPr>
                <w:rFonts w:eastAsia="SimSun"/>
                <w:lang w:val="el-GR" w:eastAsia="el-GR"/>
              </w:rPr>
              <w:t>, κ.α.) από το χρήστη, χωρίς τη συγγραφή κώδικα, μέσα από το περιβάλλον χρήστη (</w:t>
            </w:r>
            <w:proofErr w:type="spellStart"/>
            <w:r w:rsidRPr="00D85927">
              <w:rPr>
                <w:rFonts w:eastAsia="SimSun"/>
                <w:lang w:val="el-GR" w:eastAsia="el-GR"/>
              </w:rPr>
              <w:t>user</w:t>
            </w:r>
            <w:proofErr w:type="spellEnd"/>
            <w:r w:rsidRPr="00D85927">
              <w:rPr>
                <w:rFonts w:eastAsia="SimSun"/>
                <w:lang w:val="el-GR" w:eastAsia="el-GR"/>
              </w:rPr>
              <w:t xml:space="preserve"> </w:t>
            </w:r>
            <w:proofErr w:type="spellStart"/>
            <w:r w:rsidRPr="00D85927">
              <w:rPr>
                <w:rFonts w:eastAsia="SimSun"/>
                <w:lang w:val="el-GR" w:eastAsia="el-GR"/>
              </w:rPr>
              <w:t>interface</w:t>
            </w:r>
            <w:proofErr w:type="spellEnd"/>
            <w:r w:rsidRPr="00D85927">
              <w:rPr>
                <w:rFonts w:eastAsia="SimSun"/>
                <w:lang w:val="el-GR" w:eastAsia="el-GR"/>
              </w:rPr>
              <w:t>) του συστήματος.</w:t>
            </w:r>
          </w:p>
        </w:tc>
        <w:tc>
          <w:tcPr>
            <w:tcW w:w="726" w:type="pct"/>
          </w:tcPr>
          <w:p w14:paraId="621C2231" w14:textId="77777777" w:rsidR="008B243A" w:rsidRPr="00D72400" w:rsidRDefault="008B243A" w:rsidP="003026C0">
            <w:pPr>
              <w:suppressAutoHyphens w:val="0"/>
              <w:autoSpaceDE w:val="0"/>
              <w:spacing w:before="57" w:after="57"/>
              <w:jc w:val="left"/>
              <w:rPr>
                <w:rFonts w:eastAsia="SimSun"/>
                <w:lang w:val="en-US" w:eastAsia="el-GR"/>
              </w:rPr>
            </w:pPr>
            <w:r w:rsidRPr="00A3339B">
              <w:rPr>
                <w:rFonts w:eastAsia="SimSun"/>
                <w:lang w:val="en-US" w:eastAsia="el-GR"/>
              </w:rPr>
              <w:t>NAI</w:t>
            </w:r>
          </w:p>
        </w:tc>
        <w:tc>
          <w:tcPr>
            <w:tcW w:w="759" w:type="pct"/>
            <w:vAlign w:val="center"/>
          </w:tcPr>
          <w:p w14:paraId="6C58A689"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1FF9D5D3"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54EBF824" w14:textId="77777777" w:rsidTr="003026C0">
        <w:tc>
          <w:tcPr>
            <w:tcW w:w="389" w:type="pct"/>
            <w:vAlign w:val="center"/>
          </w:tcPr>
          <w:p w14:paraId="09336E79"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2</w:t>
            </w:r>
            <w:r>
              <w:rPr>
                <w:rFonts w:eastAsia="SimSun"/>
                <w:b/>
                <w:bCs/>
                <w:lang w:val="en-US" w:eastAsia="el-GR"/>
              </w:rPr>
              <w:t>8</w:t>
            </w:r>
          </w:p>
        </w:tc>
        <w:tc>
          <w:tcPr>
            <w:tcW w:w="2159" w:type="pct"/>
            <w:vAlign w:val="center"/>
          </w:tcPr>
          <w:p w14:paraId="1521BAF4"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 xml:space="preserve">Δημιουργία </w:t>
            </w:r>
            <w:proofErr w:type="spellStart"/>
            <w:r w:rsidRPr="00D85927">
              <w:rPr>
                <w:rFonts w:eastAsia="SimSun"/>
                <w:lang w:val="el-GR" w:eastAsia="el-GR"/>
              </w:rPr>
              <w:t>reports</w:t>
            </w:r>
            <w:proofErr w:type="spellEnd"/>
            <w:r w:rsidRPr="00D85927">
              <w:rPr>
                <w:rFonts w:eastAsia="SimSun"/>
                <w:lang w:val="el-GR" w:eastAsia="el-GR"/>
              </w:rPr>
              <w:t xml:space="preserve"> με βάση ερωτήματα αναζήτησης, με δυνατότητα σύγκρισης μεταξύ διαφορετικών «στιγμιότυπων»</w:t>
            </w:r>
          </w:p>
        </w:tc>
        <w:tc>
          <w:tcPr>
            <w:tcW w:w="726" w:type="pct"/>
          </w:tcPr>
          <w:p w14:paraId="4A0DCF73" w14:textId="77777777" w:rsidR="008B243A" w:rsidRPr="00A3339B" w:rsidRDefault="008B243A" w:rsidP="003026C0">
            <w:pPr>
              <w:suppressAutoHyphens w:val="0"/>
              <w:autoSpaceDE w:val="0"/>
              <w:spacing w:before="57" w:after="57"/>
              <w:jc w:val="left"/>
              <w:rPr>
                <w:rFonts w:eastAsia="SimSun"/>
                <w:lang w:val="en-US" w:eastAsia="el-GR"/>
              </w:rPr>
            </w:pPr>
            <w:r w:rsidRPr="00A3339B">
              <w:rPr>
                <w:rFonts w:eastAsia="SimSun"/>
                <w:lang w:val="en-US" w:eastAsia="el-GR"/>
              </w:rPr>
              <w:t>NAI</w:t>
            </w:r>
          </w:p>
        </w:tc>
        <w:tc>
          <w:tcPr>
            <w:tcW w:w="759" w:type="pct"/>
            <w:vAlign w:val="center"/>
          </w:tcPr>
          <w:p w14:paraId="0EDC3A15"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31AD0029"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11ADF6D5" w14:textId="77777777" w:rsidTr="003026C0">
        <w:tc>
          <w:tcPr>
            <w:tcW w:w="389" w:type="pct"/>
            <w:vAlign w:val="center"/>
          </w:tcPr>
          <w:p w14:paraId="7B9B4F59"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n-US" w:eastAsia="el-GR"/>
              </w:rPr>
              <w:t>29</w:t>
            </w:r>
          </w:p>
        </w:tc>
        <w:tc>
          <w:tcPr>
            <w:tcW w:w="2159" w:type="pct"/>
            <w:vAlign w:val="center"/>
          </w:tcPr>
          <w:p w14:paraId="103FF41C" w14:textId="77777777" w:rsidR="008B243A" w:rsidRPr="00724F45" w:rsidRDefault="008B243A" w:rsidP="003026C0">
            <w:pPr>
              <w:suppressAutoHyphens w:val="0"/>
              <w:autoSpaceDE w:val="0"/>
              <w:spacing w:before="57" w:after="57"/>
              <w:jc w:val="left"/>
              <w:rPr>
                <w:rFonts w:eastAsia="SimSun"/>
                <w:lang w:val="en-US" w:eastAsia="el-GR"/>
              </w:rPr>
            </w:pPr>
            <w:r w:rsidRPr="00D85927">
              <w:rPr>
                <w:rFonts w:eastAsia="SimSun"/>
                <w:lang w:val="en-US" w:eastAsia="el-GR"/>
              </w:rPr>
              <w:t xml:space="preserve">Mobile App </w:t>
            </w:r>
            <w:r w:rsidRPr="00D85927">
              <w:rPr>
                <w:rFonts w:eastAsia="SimSun"/>
                <w:lang w:val="el-GR" w:eastAsia="el-GR"/>
              </w:rPr>
              <w:t>διαθέσιμο</w:t>
            </w:r>
            <w:r w:rsidRPr="00D85927">
              <w:rPr>
                <w:rFonts w:eastAsia="SimSun"/>
                <w:lang w:val="en-US" w:eastAsia="el-GR"/>
              </w:rPr>
              <w:t xml:space="preserve"> </w:t>
            </w:r>
            <w:r w:rsidRPr="00D85927">
              <w:rPr>
                <w:rFonts w:eastAsia="SimSun"/>
                <w:lang w:val="el-GR" w:eastAsia="el-GR"/>
              </w:rPr>
              <w:t>για</w:t>
            </w:r>
            <w:r w:rsidRPr="00D85927">
              <w:rPr>
                <w:rFonts w:eastAsia="SimSun"/>
                <w:lang w:val="en-US" w:eastAsia="el-GR"/>
              </w:rPr>
              <w:t xml:space="preserve"> </w:t>
            </w:r>
            <w:r w:rsidRPr="00D85927">
              <w:rPr>
                <w:rFonts w:eastAsia="SimSun"/>
                <w:lang w:val="el-GR" w:eastAsia="el-GR"/>
              </w:rPr>
              <w:t>κατέβασμα</w:t>
            </w:r>
            <w:r w:rsidRPr="00D85927">
              <w:rPr>
                <w:rFonts w:eastAsia="SimSun"/>
                <w:lang w:val="en-US" w:eastAsia="el-GR"/>
              </w:rPr>
              <w:t xml:space="preserve"> </w:t>
            </w:r>
            <w:r w:rsidRPr="00D85927">
              <w:rPr>
                <w:rFonts w:eastAsia="SimSun"/>
                <w:lang w:val="el-GR" w:eastAsia="el-GR"/>
              </w:rPr>
              <w:t>σε</w:t>
            </w:r>
            <w:r w:rsidRPr="00D85927">
              <w:rPr>
                <w:rFonts w:eastAsia="SimSun"/>
                <w:lang w:val="en-US" w:eastAsia="el-GR"/>
              </w:rPr>
              <w:t xml:space="preserve"> Apple App Store, Google Play Store.</w:t>
            </w:r>
          </w:p>
        </w:tc>
        <w:tc>
          <w:tcPr>
            <w:tcW w:w="726" w:type="pct"/>
          </w:tcPr>
          <w:p w14:paraId="00848382" w14:textId="77777777" w:rsidR="008B243A" w:rsidRPr="00A3339B" w:rsidRDefault="008B243A" w:rsidP="003026C0">
            <w:pPr>
              <w:suppressAutoHyphens w:val="0"/>
              <w:autoSpaceDE w:val="0"/>
              <w:spacing w:before="57" w:after="57"/>
              <w:jc w:val="left"/>
              <w:rPr>
                <w:rFonts w:eastAsia="SimSun"/>
                <w:lang w:val="en-US" w:eastAsia="el-GR"/>
              </w:rPr>
            </w:pPr>
            <w:r w:rsidRPr="00A3339B">
              <w:rPr>
                <w:rFonts w:eastAsia="SimSun"/>
                <w:lang w:val="en-US" w:eastAsia="el-GR"/>
              </w:rPr>
              <w:t>NAI</w:t>
            </w:r>
          </w:p>
        </w:tc>
        <w:tc>
          <w:tcPr>
            <w:tcW w:w="759" w:type="pct"/>
            <w:vAlign w:val="center"/>
          </w:tcPr>
          <w:p w14:paraId="76B5C194"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35D0432D"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3F6971A3" w14:textId="77777777" w:rsidTr="003026C0">
        <w:tc>
          <w:tcPr>
            <w:tcW w:w="389" w:type="pct"/>
            <w:vAlign w:val="center"/>
          </w:tcPr>
          <w:p w14:paraId="59E308EB"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3</w:t>
            </w:r>
            <w:r>
              <w:rPr>
                <w:rFonts w:eastAsia="SimSun"/>
                <w:b/>
                <w:bCs/>
                <w:lang w:val="en-US" w:eastAsia="el-GR"/>
              </w:rPr>
              <w:t>0</w:t>
            </w:r>
          </w:p>
        </w:tc>
        <w:tc>
          <w:tcPr>
            <w:tcW w:w="2159" w:type="pct"/>
            <w:vAlign w:val="center"/>
          </w:tcPr>
          <w:p w14:paraId="75D9FA68" w14:textId="77777777" w:rsidR="008B243A" w:rsidRPr="00D85927" w:rsidRDefault="008B243A" w:rsidP="003026C0">
            <w:pPr>
              <w:suppressAutoHyphens w:val="0"/>
              <w:autoSpaceDE w:val="0"/>
              <w:spacing w:before="57" w:after="57"/>
              <w:jc w:val="left"/>
              <w:rPr>
                <w:rFonts w:eastAsia="SimSun"/>
                <w:lang w:val="el-GR" w:eastAsia="el-GR"/>
              </w:rPr>
            </w:pPr>
            <w:r>
              <w:rPr>
                <w:rFonts w:eastAsia="SimSun"/>
                <w:lang w:val="el-GR" w:eastAsia="el-GR"/>
              </w:rPr>
              <w:t xml:space="preserve">Το </w:t>
            </w:r>
            <w:r>
              <w:rPr>
                <w:rFonts w:eastAsia="SimSun"/>
                <w:lang w:val="en-US" w:eastAsia="el-GR"/>
              </w:rPr>
              <w:t>Mobile</w:t>
            </w:r>
            <w:r w:rsidRPr="00D85927">
              <w:rPr>
                <w:rFonts w:eastAsia="SimSun"/>
                <w:lang w:val="el-GR" w:eastAsia="el-GR"/>
              </w:rPr>
              <w:t xml:space="preserve"> </w:t>
            </w:r>
            <w:r>
              <w:rPr>
                <w:rFonts w:eastAsia="SimSun"/>
                <w:lang w:val="en-US" w:eastAsia="el-GR"/>
              </w:rPr>
              <w:t>App</w:t>
            </w:r>
            <w:r w:rsidRPr="00D85927">
              <w:rPr>
                <w:rFonts w:eastAsia="SimSun"/>
                <w:lang w:val="el-GR" w:eastAsia="el-GR"/>
              </w:rPr>
              <w:t xml:space="preserve"> </w:t>
            </w:r>
            <w:r>
              <w:rPr>
                <w:rFonts w:eastAsia="SimSun"/>
                <w:lang w:val="el-GR" w:eastAsia="el-GR"/>
              </w:rPr>
              <w:t>να υποστηρίζει π</w:t>
            </w:r>
            <w:r w:rsidRPr="00D85927">
              <w:rPr>
                <w:rFonts w:eastAsia="SimSun"/>
                <w:lang w:val="el-GR" w:eastAsia="el-GR"/>
              </w:rPr>
              <w:t>ρόσβαση σε όλο το αντικείμενο εργασίας του χρήστη, αντίστοιχα με τα υπόλοιπα περιβάλλοντα (</w:t>
            </w:r>
            <w:r w:rsidRPr="00D85927">
              <w:rPr>
                <w:rFonts w:eastAsia="SimSun"/>
                <w:lang w:val="en-US" w:eastAsia="el-GR"/>
              </w:rPr>
              <w:t>Web</w:t>
            </w:r>
            <w:r w:rsidRPr="00D85927">
              <w:rPr>
                <w:rFonts w:eastAsia="SimSun"/>
                <w:lang w:val="el-GR" w:eastAsia="el-GR"/>
              </w:rPr>
              <w:t xml:space="preserve"> / </w:t>
            </w:r>
            <w:r w:rsidRPr="00D85927">
              <w:rPr>
                <w:rFonts w:eastAsia="SimSun"/>
                <w:lang w:val="en-US" w:eastAsia="el-GR"/>
              </w:rPr>
              <w:t>Desktop</w:t>
            </w:r>
            <w:r w:rsidRPr="00D85927">
              <w:rPr>
                <w:rFonts w:eastAsia="SimSun"/>
                <w:lang w:val="el-GR" w:eastAsia="el-GR"/>
              </w:rPr>
              <w:t xml:space="preserve"> </w:t>
            </w:r>
            <w:r w:rsidRPr="00D85927">
              <w:rPr>
                <w:rFonts w:eastAsia="SimSun"/>
                <w:lang w:val="en-US" w:eastAsia="el-GR"/>
              </w:rPr>
              <w:t>Client</w:t>
            </w:r>
            <w:r w:rsidRPr="00D85927">
              <w:rPr>
                <w:rFonts w:eastAsia="SimSun"/>
                <w:lang w:val="el-GR" w:eastAsia="el-GR"/>
              </w:rPr>
              <w:t>) κατ’ ελάχιστον:</w:t>
            </w:r>
          </w:p>
          <w:p w14:paraId="46685C38"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Φάκελοι εγγράφων</w:t>
            </w:r>
          </w:p>
          <w:p w14:paraId="2CA6B4AD"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Υποθέσεις (</w:t>
            </w:r>
            <w:r w:rsidRPr="00D85927">
              <w:rPr>
                <w:rFonts w:eastAsia="SimSun"/>
                <w:lang w:val="en-US" w:eastAsia="el-GR"/>
              </w:rPr>
              <w:t>cases</w:t>
            </w:r>
            <w:r w:rsidRPr="00D85927">
              <w:rPr>
                <w:rFonts w:eastAsia="SimSun"/>
                <w:lang w:val="el-GR" w:eastAsia="el-GR"/>
              </w:rPr>
              <w:t>)</w:t>
            </w:r>
          </w:p>
          <w:p w14:paraId="126E0CA5"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Προσωπικά έγγραφα</w:t>
            </w:r>
          </w:p>
          <w:p w14:paraId="22E7C779"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Πρόσφατα έγγραφα (Ιστορικό)</w:t>
            </w:r>
          </w:p>
          <w:p w14:paraId="30DC22E8"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Αγαπημένα</w:t>
            </w:r>
          </w:p>
          <w:p w14:paraId="0833EFBB"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Ανακοινώσεις</w:t>
            </w:r>
          </w:p>
          <w:p w14:paraId="4B809D6B"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Εργασίες</w:t>
            </w:r>
          </w:p>
          <w:p w14:paraId="2023EC76" w14:textId="77777777" w:rsidR="008B243A" w:rsidRPr="00724F45" w:rsidRDefault="008B243A" w:rsidP="003026C0">
            <w:pPr>
              <w:suppressAutoHyphens w:val="0"/>
              <w:autoSpaceDE w:val="0"/>
              <w:spacing w:before="57" w:after="57"/>
              <w:jc w:val="left"/>
              <w:rPr>
                <w:rFonts w:eastAsia="SimSun"/>
                <w:lang w:val="el-GR" w:eastAsia="el-GR"/>
              </w:rPr>
            </w:pPr>
            <w:r w:rsidRPr="00724F45">
              <w:rPr>
                <w:rFonts w:eastAsia="SimSun"/>
                <w:lang w:val="el-GR" w:eastAsia="el-GR"/>
              </w:rPr>
              <w:t>•</w:t>
            </w:r>
            <w:r w:rsidRPr="00724F45">
              <w:rPr>
                <w:rFonts w:eastAsia="SimSun"/>
                <w:lang w:val="el-GR" w:eastAsia="el-GR"/>
              </w:rPr>
              <w:tab/>
              <w:t>Ημερολόγιο</w:t>
            </w:r>
          </w:p>
          <w:p w14:paraId="1D333580" w14:textId="77777777" w:rsidR="008B243A" w:rsidRPr="00724F45" w:rsidRDefault="008B243A" w:rsidP="003026C0">
            <w:pPr>
              <w:suppressAutoHyphens w:val="0"/>
              <w:autoSpaceDE w:val="0"/>
              <w:spacing w:before="57" w:after="57"/>
              <w:jc w:val="left"/>
              <w:rPr>
                <w:rFonts w:eastAsia="SimSun"/>
                <w:lang w:val="el-GR" w:eastAsia="el-GR"/>
              </w:rPr>
            </w:pPr>
            <w:r w:rsidRPr="00724F45">
              <w:rPr>
                <w:rFonts w:eastAsia="SimSun"/>
                <w:lang w:val="el-GR" w:eastAsia="el-GR"/>
              </w:rPr>
              <w:t xml:space="preserve">Να παρασχεθούν σχετικά </w:t>
            </w:r>
            <w:r w:rsidRPr="00D85927">
              <w:rPr>
                <w:rFonts w:eastAsia="SimSun"/>
                <w:lang w:val="en-US" w:eastAsia="el-GR"/>
              </w:rPr>
              <w:t>screenshots</w:t>
            </w:r>
            <w:r w:rsidRPr="00724F45">
              <w:rPr>
                <w:rFonts w:eastAsia="SimSun"/>
                <w:lang w:val="el-GR" w:eastAsia="el-GR"/>
              </w:rPr>
              <w:t>.</w:t>
            </w:r>
          </w:p>
        </w:tc>
        <w:tc>
          <w:tcPr>
            <w:tcW w:w="726" w:type="pct"/>
          </w:tcPr>
          <w:p w14:paraId="50981FAE" w14:textId="77777777" w:rsidR="008B243A" w:rsidRPr="00A3339B" w:rsidRDefault="008B243A" w:rsidP="003026C0">
            <w:pPr>
              <w:suppressAutoHyphens w:val="0"/>
              <w:autoSpaceDE w:val="0"/>
              <w:spacing w:before="57" w:after="57"/>
              <w:jc w:val="left"/>
              <w:rPr>
                <w:rFonts w:eastAsia="SimSun"/>
                <w:lang w:val="en-US" w:eastAsia="el-GR"/>
              </w:rPr>
            </w:pPr>
            <w:r w:rsidRPr="00B65B95">
              <w:rPr>
                <w:rFonts w:eastAsia="SimSun"/>
                <w:lang w:val="en-US" w:eastAsia="el-GR"/>
              </w:rPr>
              <w:t>NAI</w:t>
            </w:r>
          </w:p>
        </w:tc>
        <w:tc>
          <w:tcPr>
            <w:tcW w:w="759" w:type="pct"/>
            <w:vAlign w:val="center"/>
          </w:tcPr>
          <w:p w14:paraId="7704282E"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758661F9"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650C680F" w14:textId="77777777" w:rsidTr="003026C0">
        <w:tc>
          <w:tcPr>
            <w:tcW w:w="389" w:type="pct"/>
            <w:vAlign w:val="center"/>
          </w:tcPr>
          <w:p w14:paraId="4B394E82"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3</w:t>
            </w:r>
            <w:r>
              <w:rPr>
                <w:rFonts w:eastAsia="SimSun"/>
                <w:b/>
                <w:bCs/>
                <w:lang w:val="en-US" w:eastAsia="el-GR"/>
              </w:rPr>
              <w:t>1</w:t>
            </w:r>
          </w:p>
        </w:tc>
        <w:tc>
          <w:tcPr>
            <w:tcW w:w="2159" w:type="pct"/>
            <w:vAlign w:val="center"/>
          </w:tcPr>
          <w:p w14:paraId="7085B853" w14:textId="77777777" w:rsidR="008B243A" w:rsidRPr="00D85927" w:rsidRDefault="008B243A" w:rsidP="003026C0">
            <w:pPr>
              <w:suppressAutoHyphens w:val="0"/>
              <w:autoSpaceDE w:val="0"/>
              <w:spacing w:before="57" w:after="57"/>
              <w:jc w:val="left"/>
              <w:rPr>
                <w:rFonts w:eastAsia="SimSun"/>
                <w:lang w:val="el-GR" w:eastAsia="el-GR"/>
              </w:rPr>
            </w:pPr>
            <w:r>
              <w:rPr>
                <w:rFonts w:eastAsia="SimSun"/>
                <w:lang w:val="el-GR" w:eastAsia="el-GR"/>
              </w:rPr>
              <w:t xml:space="preserve">Το </w:t>
            </w:r>
            <w:r>
              <w:rPr>
                <w:rFonts w:eastAsia="SimSun"/>
                <w:lang w:val="en-US" w:eastAsia="el-GR"/>
              </w:rPr>
              <w:t>Mobile</w:t>
            </w:r>
            <w:r w:rsidRPr="00D85927">
              <w:rPr>
                <w:rFonts w:eastAsia="SimSun"/>
                <w:lang w:val="el-GR" w:eastAsia="el-GR"/>
              </w:rPr>
              <w:t xml:space="preserve"> </w:t>
            </w:r>
            <w:r>
              <w:rPr>
                <w:rFonts w:eastAsia="SimSun"/>
                <w:lang w:val="en-US" w:eastAsia="el-GR"/>
              </w:rPr>
              <w:t>App</w:t>
            </w:r>
            <w:r w:rsidRPr="00D85927">
              <w:rPr>
                <w:rFonts w:eastAsia="SimSun"/>
                <w:lang w:val="el-GR" w:eastAsia="el-GR"/>
              </w:rPr>
              <w:t xml:space="preserve"> </w:t>
            </w:r>
            <w:r>
              <w:rPr>
                <w:rFonts w:eastAsia="SimSun"/>
                <w:lang w:val="el-GR" w:eastAsia="el-GR"/>
              </w:rPr>
              <w:t>να υποστηρίζει</w:t>
            </w:r>
            <w:r w:rsidRPr="00D85927">
              <w:rPr>
                <w:rFonts w:eastAsia="SimSun"/>
                <w:lang w:val="el-GR" w:eastAsia="el-GR"/>
              </w:rPr>
              <w:t>:</w:t>
            </w:r>
          </w:p>
          <w:p w14:paraId="54FD45F5"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lastRenderedPageBreak/>
              <w:t>•</w:t>
            </w:r>
            <w:r w:rsidRPr="00D85927">
              <w:rPr>
                <w:rFonts w:eastAsia="SimSun"/>
                <w:lang w:val="el-GR" w:eastAsia="el-GR"/>
              </w:rPr>
              <w:tab/>
              <w:t>Εισαγωγή εγγράφων από αρχεία της συσκευής και μέσω της φωτογραφικής μηχανής</w:t>
            </w:r>
          </w:p>
          <w:p w14:paraId="1371A0F2"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Διακίνηση εγγράφων μεταξύ χρηστών (</w:t>
            </w:r>
            <w:r w:rsidRPr="00D85927">
              <w:rPr>
                <w:rFonts w:eastAsia="SimSun"/>
                <w:lang w:val="en-US" w:eastAsia="el-GR"/>
              </w:rPr>
              <w:t>ad</w:t>
            </w:r>
            <w:r w:rsidRPr="00D85927">
              <w:rPr>
                <w:rFonts w:eastAsia="SimSun"/>
                <w:lang w:val="el-GR" w:eastAsia="el-GR"/>
              </w:rPr>
              <w:t>-</w:t>
            </w:r>
            <w:r w:rsidRPr="00D85927">
              <w:rPr>
                <w:rFonts w:eastAsia="SimSun"/>
                <w:lang w:val="en-US" w:eastAsia="el-GR"/>
              </w:rPr>
              <w:t>hoc</w:t>
            </w:r>
            <w:r w:rsidRPr="00D85927">
              <w:rPr>
                <w:rFonts w:eastAsia="SimSun"/>
                <w:lang w:val="el-GR" w:eastAsia="el-GR"/>
              </w:rPr>
              <w:t xml:space="preserve"> &amp; </w:t>
            </w:r>
            <w:r w:rsidRPr="00D85927">
              <w:rPr>
                <w:rFonts w:eastAsia="SimSun"/>
                <w:lang w:val="en-US" w:eastAsia="el-GR"/>
              </w:rPr>
              <w:t>scenario</w:t>
            </w:r>
            <w:r w:rsidRPr="00D85927">
              <w:rPr>
                <w:rFonts w:eastAsia="SimSun"/>
                <w:lang w:val="el-GR" w:eastAsia="el-GR"/>
              </w:rPr>
              <w:t>-</w:t>
            </w:r>
            <w:r w:rsidRPr="00D85927">
              <w:rPr>
                <w:rFonts w:eastAsia="SimSun"/>
                <w:lang w:val="en-US" w:eastAsia="el-GR"/>
              </w:rPr>
              <w:t>based</w:t>
            </w:r>
            <w:r w:rsidRPr="00D85927">
              <w:rPr>
                <w:rFonts w:eastAsia="SimSun"/>
                <w:lang w:val="el-GR" w:eastAsia="el-GR"/>
              </w:rPr>
              <w:t>)</w:t>
            </w:r>
          </w:p>
          <w:p w14:paraId="09382EB2"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Διεκπεραίωση εκκρεμοτήτων</w:t>
            </w:r>
          </w:p>
          <w:p w14:paraId="4B6420C7"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 xml:space="preserve">Αποστολή εγγράφων μέσω </w:t>
            </w:r>
            <w:r w:rsidRPr="00D85927">
              <w:rPr>
                <w:rFonts w:eastAsia="SimSun"/>
                <w:lang w:val="en-US" w:eastAsia="el-GR"/>
              </w:rPr>
              <w:t>email</w:t>
            </w:r>
          </w:p>
          <w:p w14:paraId="5B4A6262"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 xml:space="preserve">Εισαγωγή και διαχείριση </w:t>
            </w:r>
            <w:r w:rsidRPr="00D85927">
              <w:rPr>
                <w:rFonts w:eastAsia="SimSun"/>
                <w:lang w:val="en-US" w:eastAsia="el-GR"/>
              </w:rPr>
              <w:t>event</w:t>
            </w:r>
            <w:r w:rsidRPr="00D85927">
              <w:rPr>
                <w:rFonts w:eastAsia="SimSun"/>
                <w:lang w:val="el-GR" w:eastAsia="el-GR"/>
              </w:rPr>
              <w:t xml:space="preserve"> στο ημερολόγιο</w:t>
            </w:r>
          </w:p>
          <w:p w14:paraId="4FAD3F9D"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Εισαγωγή και διαχείριση Εργασιών (</w:t>
            </w:r>
            <w:r w:rsidRPr="00D85927">
              <w:rPr>
                <w:rFonts w:eastAsia="SimSun"/>
                <w:lang w:val="en-US" w:eastAsia="el-GR"/>
              </w:rPr>
              <w:t>tasks</w:t>
            </w:r>
            <w:r w:rsidRPr="00D85927">
              <w:rPr>
                <w:rFonts w:eastAsia="SimSun"/>
                <w:lang w:val="el-GR" w:eastAsia="el-GR"/>
              </w:rPr>
              <w:t>)</w:t>
            </w:r>
          </w:p>
          <w:p w14:paraId="446E4719"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Προβολή Ανακοινώσεων</w:t>
            </w:r>
          </w:p>
          <w:p w14:paraId="55AA547C"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r>
            <w:r w:rsidRPr="00D85927">
              <w:rPr>
                <w:rFonts w:eastAsia="SimSun"/>
                <w:lang w:val="en-US" w:eastAsia="el-GR"/>
              </w:rPr>
              <w:t>Offline</w:t>
            </w:r>
            <w:r w:rsidRPr="00D85927">
              <w:rPr>
                <w:rFonts w:eastAsia="SimSun"/>
                <w:lang w:val="el-GR" w:eastAsia="el-GR"/>
              </w:rPr>
              <w:t xml:space="preserve"> λειτουργία</w:t>
            </w:r>
          </w:p>
          <w:p w14:paraId="0278010D" w14:textId="77777777" w:rsidR="008B243A"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 xml:space="preserve">Να παρασχεθούν σχετικά </w:t>
            </w:r>
            <w:r w:rsidRPr="00D85927">
              <w:rPr>
                <w:rFonts w:eastAsia="SimSun"/>
                <w:lang w:val="en-US" w:eastAsia="el-GR"/>
              </w:rPr>
              <w:t>screenshots</w:t>
            </w:r>
            <w:r w:rsidRPr="00D85927">
              <w:rPr>
                <w:rFonts w:eastAsia="SimSun"/>
                <w:lang w:val="el-GR" w:eastAsia="el-GR"/>
              </w:rPr>
              <w:t>.</w:t>
            </w:r>
          </w:p>
        </w:tc>
        <w:tc>
          <w:tcPr>
            <w:tcW w:w="726" w:type="pct"/>
          </w:tcPr>
          <w:p w14:paraId="50CD07B2" w14:textId="77777777" w:rsidR="008B243A" w:rsidRPr="00B65B95" w:rsidRDefault="008B243A" w:rsidP="003026C0">
            <w:pPr>
              <w:suppressAutoHyphens w:val="0"/>
              <w:autoSpaceDE w:val="0"/>
              <w:spacing w:before="57" w:after="57"/>
              <w:jc w:val="left"/>
              <w:rPr>
                <w:rFonts w:eastAsia="SimSun"/>
                <w:lang w:val="en-US" w:eastAsia="el-GR"/>
              </w:rPr>
            </w:pPr>
            <w:r w:rsidRPr="00B65B95">
              <w:rPr>
                <w:rFonts w:eastAsia="SimSun"/>
                <w:lang w:val="en-US" w:eastAsia="el-GR"/>
              </w:rPr>
              <w:lastRenderedPageBreak/>
              <w:t>NAI</w:t>
            </w:r>
          </w:p>
        </w:tc>
        <w:tc>
          <w:tcPr>
            <w:tcW w:w="759" w:type="pct"/>
            <w:vAlign w:val="center"/>
          </w:tcPr>
          <w:p w14:paraId="64AD0571"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5CB69F5C"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6AA4DC33" w14:textId="77777777" w:rsidTr="003026C0">
        <w:tc>
          <w:tcPr>
            <w:tcW w:w="389" w:type="pct"/>
            <w:vAlign w:val="center"/>
          </w:tcPr>
          <w:p w14:paraId="2800E6E9" w14:textId="77777777" w:rsidR="008B243A" w:rsidRPr="00724F45"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3</w:t>
            </w:r>
            <w:r>
              <w:rPr>
                <w:rFonts w:eastAsia="SimSun"/>
                <w:b/>
                <w:bCs/>
                <w:lang w:val="en-US" w:eastAsia="el-GR"/>
              </w:rPr>
              <w:t>2</w:t>
            </w:r>
          </w:p>
        </w:tc>
        <w:tc>
          <w:tcPr>
            <w:tcW w:w="2159" w:type="pct"/>
            <w:vAlign w:val="center"/>
          </w:tcPr>
          <w:p w14:paraId="45A73BDB" w14:textId="77777777" w:rsidR="008B243A" w:rsidRPr="00D85927" w:rsidRDefault="008B243A" w:rsidP="003026C0">
            <w:pPr>
              <w:suppressAutoHyphens w:val="0"/>
              <w:autoSpaceDE w:val="0"/>
              <w:spacing w:before="57" w:after="57"/>
              <w:jc w:val="left"/>
              <w:rPr>
                <w:rFonts w:eastAsia="SimSun"/>
                <w:lang w:val="el-GR" w:eastAsia="el-GR"/>
              </w:rPr>
            </w:pPr>
            <w:r>
              <w:rPr>
                <w:rFonts w:eastAsia="SimSun"/>
                <w:lang w:val="el-GR" w:eastAsia="el-GR"/>
              </w:rPr>
              <w:t xml:space="preserve">Το </w:t>
            </w:r>
            <w:r>
              <w:rPr>
                <w:rFonts w:eastAsia="SimSun"/>
                <w:lang w:val="en-US" w:eastAsia="el-GR"/>
              </w:rPr>
              <w:t>Mobile</w:t>
            </w:r>
            <w:r w:rsidRPr="00D85927">
              <w:rPr>
                <w:rFonts w:eastAsia="SimSun"/>
                <w:lang w:val="el-GR" w:eastAsia="el-GR"/>
              </w:rPr>
              <w:t xml:space="preserve"> </w:t>
            </w:r>
            <w:r>
              <w:rPr>
                <w:rFonts w:eastAsia="SimSun"/>
                <w:lang w:val="en-US" w:eastAsia="el-GR"/>
              </w:rPr>
              <w:t>App</w:t>
            </w:r>
            <w:r w:rsidRPr="00D85927">
              <w:rPr>
                <w:rFonts w:eastAsia="SimSun"/>
                <w:lang w:val="el-GR" w:eastAsia="el-GR"/>
              </w:rPr>
              <w:t xml:space="preserve"> </w:t>
            </w:r>
            <w:r>
              <w:rPr>
                <w:rFonts w:eastAsia="SimSun"/>
                <w:lang w:val="el-GR" w:eastAsia="el-GR"/>
              </w:rPr>
              <w:t>να υποστηρίζει α</w:t>
            </w:r>
            <w:r w:rsidRPr="00D85927">
              <w:rPr>
                <w:rFonts w:eastAsia="SimSun"/>
                <w:lang w:val="el-GR" w:eastAsia="el-GR"/>
              </w:rPr>
              <w:t>ναζήτηση ελευθέρου κειμένου (</w:t>
            </w:r>
            <w:proofErr w:type="spellStart"/>
            <w:r w:rsidRPr="00D85927">
              <w:rPr>
                <w:rFonts w:eastAsia="SimSun"/>
                <w:lang w:val="el-GR" w:eastAsia="el-GR"/>
              </w:rPr>
              <w:t>full</w:t>
            </w:r>
            <w:proofErr w:type="spellEnd"/>
            <w:r w:rsidRPr="00D85927">
              <w:rPr>
                <w:rFonts w:eastAsia="SimSun"/>
                <w:lang w:val="el-GR" w:eastAsia="el-GR"/>
              </w:rPr>
              <w:t xml:space="preserve"> </w:t>
            </w:r>
            <w:proofErr w:type="spellStart"/>
            <w:r w:rsidRPr="00D85927">
              <w:rPr>
                <w:rFonts w:eastAsia="SimSun"/>
                <w:lang w:val="el-GR" w:eastAsia="el-GR"/>
              </w:rPr>
              <w:t>text</w:t>
            </w:r>
            <w:proofErr w:type="spellEnd"/>
            <w:r w:rsidRPr="00D85927">
              <w:rPr>
                <w:rFonts w:eastAsia="SimSun"/>
                <w:lang w:val="el-GR" w:eastAsia="el-GR"/>
              </w:rPr>
              <w:t xml:space="preserve"> </w:t>
            </w:r>
            <w:proofErr w:type="spellStart"/>
            <w:r w:rsidRPr="00D85927">
              <w:rPr>
                <w:rFonts w:eastAsia="SimSun"/>
                <w:lang w:val="el-GR" w:eastAsia="el-GR"/>
              </w:rPr>
              <w:t>retrieval</w:t>
            </w:r>
            <w:proofErr w:type="spellEnd"/>
            <w:r w:rsidRPr="00D85927">
              <w:rPr>
                <w:rFonts w:eastAsia="SimSun"/>
                <w:lang w:val="el-GR" w:eastAsia="el-GR"/>
              </w:rPr>
              <w:t xml:space="preserve"> (FTR)), με την παρακάτω λειτουργικότητα:</w:t>
            </w:r>
          </w:p>
          <w:p w14:paraId="3BB017C7"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 xml:space="preserve">Αναζήτηση και στο περιεχόμενο των εγγράφων και στα </w:t>
            </w:r>
            <w:proofErr w:type="spellStart"/>
            <w:r w:rsidRPr="00D85927">
              <w:rPr>
                <w:rFonts w:eastAsia="SimSun"/>
                <w:lang w:val="el-GR" w:eastAsia="el-GR"/>
              </w:rPr>
              <w:t>μεταδεδομένα</w:t>
            </w:r>
            <w:proofErr w:type="spellEnd"/>
          </w:p>
          <w:p w14:paraId="6D8CF140"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Καθορισμός χρονικής περιόδου</w:t>
            </w:r>
          </w:p>
          <w:p w14:paraId="53101AC9" w14:textId="77777777" w:rsidR="008B243A" w:rsidRPr="00D85927"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w:t>
            </w:r>
            <w:r w:rsidRPr="00D85927">
              <w:rPr>
                <w:rFonts w:eastAsia="SimSun"/>
                <w:lang w:val="el-GR" w:eastAsia="el-GR"/>
              </w:rPr>
              <w:tab/>
              <w:t>Εμφάνιση αποτελεσμάτων με επισήμανση (</w:t>
            </w:r>
            <w:proofErr w:type="spellStart"/>
            <w:r w:rsidRPr="00D85927">
              <w:rPr>
                <w:rFonts w:eastAsia="SimSun"/>
                <w:lang w:val="el-GR" w:eastAsia="el-GR"/>
              </w:rPr>
              <w:t>highlight</w:t>
            </w:r>
            <w:proofErr w:type="spellEnd"/>
            <w:r w:rsidRPr="00D85927">
              <w:rPr>
                <w:rFonts w:eastAsia="SimSun"/>
                <w:lang w:val="el-GR" w:eastAsia="el-GR"/>
              </w:rPr>
              <w:t xml:space="preserve">) των αναζητούμενων λέξεων/φράσεων </w:t>
            </w:r>
          </w:p>
          <w:p w14:paraId="2BE078A6" w14:textId="77777777" w:rsidR="008B243A" w:rsidRDefault="008B243A" w:rsidP="003026C0">
            <w:pPr>
              <w:suppressAutoHyphens w:val="0"/>
              <w:autoSpaceDE w:val="0"/>
              <w:spacing w:before="57" w:after="57"/>
              <w:jc w:val="left"/>
              <w:rPr>
                <w:rFonts w:eastAsia="SimSun"/>
                <w:lang w:val="el-GR" w:eastAsia="el-GR"/>
              </w:rPr>
            </w:pPr>
            <w:r w:rsidRPr="00D85927">
              <w:rPr>
                <w:rFonts w:eastAsia="SimSun"/>
                <w:lang w:val="el-GR" w:eastAsia="el-GR"/>
              </w:rPr>
              <w:t xml:space="preserve">Να παρασχεθούν σχετικά </w:t>
            </w:r>
            <w:proofErr w:type="spellStart"/>
            <w:r w:rsidRPr="00D85927">
              <w:rPr>
                <w:rFonts w:eastAsia="SimSun"/>
                <w:lang w:val="el-GR" w:eastAsia="el-GR"/>
              </w:rPr>
              <w:t>screenshots</w:t>
            </w:r>
            <w:proofErr w:type="spellEnd"/>
            <w:r w:rsidRPr="00D85927">
              <w:rPr>
                <w:rFonts w:eastAsia="SimSun"/>
                <w:lang w:val="el-GR" w:eastAsia="el-GR"/>
              </w:rPr>
              <w:t>.</w:t>
            </w:r>
          </w:p>
        </w:tc>
        <w:tc>
          <w:tcPr>
            <w:tcW w:w="726" w:type="pct"/>
            <w:vAlign w:val="center"/>
          </w:tcPr>
          <w:p w14:paraId="5D8133CC" w14:textId="77777777" w:rsidR="008B243A" w:rsidRPr="00B65B95" w:rsidRDefault="008B243A" w:rsidP="003026C0">
            <w:pPr>
              <w:suppressAutoHyphens w:val="0"/>
              <w:autoSpaceDE w:val="0"/>
              <w:spacing w:before="57" w:after="57"/>
              <w:jc w:val="left"/>
              <w:rPr>
                <w:rFonts w:eastAsia="SimSun"/>
                <w:lang w:val="en-US" w:eastAsia="el-GR"/>
              </w:rPr>
            </w:pPr>
            <w:r w:rsidRPr="00CC2331">
              <w:rPr>
                <w:rFonts w:eastAsia="SimSun"/>
                <w:lang w:val="en-US" w:eastAsia="el-GR"/>
              </w:rPr>
              <w:t>NAI</w:t>
            </w:r>
          </w:p>
        </w:tc>
        <w:tc>
          <w:tcPr>
            <w:tcW w:w="759" w:type="pct"/>
            <w:vAlign w:val="center"/>
          </w:tcPr>
          <w:p w14:paraId="40ACFB7E"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4738D735"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02792EC3" w14:textId="77777777" w:rsidTr="003026C0">
        <w:tc>
          <w:tcPr>
            <w:tcW w:w="389" w:type="pct"/>
            <w:vAlign w:val="center"/>
          </w:tcPr>
          <w:p w14:paraId="51A08976" w14:textId="77777777" w:rsidR="008B243A" w:rsidRDefault="008B243A" w:rsidP="003026C0">
            <w:pPr>
              <w:suppressAutoHyphens w:val="0"/>
              <w:autoSpaceDE w:val="0"/>
              <w:spacing w:before="57" w:after="57"/>
              <w:jc w:val="left"/>
              <w:rPr>
                <w:rFonts w:eastAsia="SimSun"/>
                <w:b/>
                <w:bCs/>
                <w:lang w:val="el-GR" w:eastAsia="el-GR"/>
              </w:rPr>
            </w:pPr>
            <w:r>
              <w:rPr>
                <w:rFonts w:eastAsia="SimSun"/>
                <w:b/>
                <w:bCs/>
                <w:lang w:val="en-US" w:eastAsia="el-GR"/>
              </w:rPr>
              <w:t>33</w:t>
            </w:r>
          </w:p>
        </w:tc>
        <w:tc>
          <w:tcPr>
            <w:tcW w:w="2159" w:type="pct"/>
            <w:vAlign w:val="center"/>
          </w:tcPr>
          <w:p w14:paraId="16C65427" w14:textId="77777777" w:rsidR="008B243A" w:rsidRPr="00BF28FD" w:rsidRDefault="008B243A" w:rsidP="003026C0">
            <w:pPr>
              <w:suppressAutoHyphens w:val="0"/>
              <w:autoSpaceDE w:val="0"/>
              <w:spacing w:before="57" w:after="57"/>
              <w:jc w:val="left"/>
              <w:rPr>
                <w:rFonts w:eastAsia="SimSun"/>
                <w:lang w:val="el-GR" w:eastAsia="el-GR"/>
              </w:rPr>
            </w:pPr>
            <w:r w:rsidRPr="00BF28FD">
              <w:rPr>
                <w:rFonts w:eastAsia="SimSun"/>
                <w:lang w:val="el-GR" w:eastAsia="el-GR"/>
              </w:rPr>
              <w:t xml:space="preserve">Υποστήριξη </w:t>
            </w:r>
            <w:proofErr w:type="spellStart"/>
            <w:r w:rsidRPr="00BF28FD">
              <w:rPr>
                <w:rFonts w:eastAsia="SimSun"/>
                <w:lang w:val="el-GR" w:eastAsia="el-GR"/>
              </w:rPr>
              <w:t>case</w:t>
            </w:r>
            <w:proofErr w:type="spellEnd"/>
            <w:r w:rsidRPr="00BF28FD">
              <w:rPr>
                <w:rFonts w:eastAsia="SimSun"/>
                <w:lang w:val="el-GR" w:eastAsia="el-GR"/>
              </w:rPr>
              <w:t xml:space="preserve"> </w:t>
            </w:r>
            <w:proofErr w:type="spellStart"/>
            <w:r w:rsidRPr="00BF28FD">
              <w:rPr>
                <w:rFonts w:eastAsia="SimSun"/>
                <w:lang w:val="el-GR" w:eastAsia="el-GR"/>
              </w:rPr>
              <w:t>management</w:t>
            </w:r>
            <w:proofErr w:type="spellEnd"/>
            <w:r w:rsidRPr="00BF28FD">
              <w:rPr>
                <w:rFonts w:eastAsia="SimSun"/>
                <w:lang w:val="el-GR" w:eastAsia="el-GR"/>
              </w:rPr>
              <w:t xml:space="preserve"> για διαχείριση υποθέσεων (ιεραρχικές δομές φακέλων και εγγράφων με στοιχεία χαρακτηρισμού) με λειτουργικότητα κατ’ ελάχιστον:</w:t>
            </w:r>
          </w:p>
          <w:p w14:paraId="51971F4E" w14:textId="77777777" w:rsidR="008B243A" w:rsidRPr="00BF28FD" w:rsidRDefault="008B243A" w:rsidP="003026C0">
            <w:pPr>
              <w:suppressAutoHyphens w:val="0"/>
              <w:autoSpaceDE w:val="0"/>
              <w:spacing w:before="57" w:after="57"/>
              <w:jc w:val="left"/>
              <w:rPr>
                <w:rFonts w:eastAsia="SimSun"/>
                <w:lang w:val="el-GR" w:eastAsia="el-GR"/>
              </w:rPr>
            </w:pPr>
            <w:r w:rsidRPr="00BF28FD">
              <w:rPr>
                <w:rFonts w:eastAsia="SimSun"/>
                <w:lang w:val="el-GR" w:eastAsia="el-GR"/>
              </w:rPr>
              <w:t>•</w:t>
            </w:r>
            <w:r w:rsidRPr="00BF28FD">
              <w:rPr>
                <w:rFonts w:eastAsia="SimSun"/>
                <w:lang w:val="el-GR" w:eastAsia="el-GR"/>
              </w:rPr>
              <w:tab/>
              <w:t>Κάθε τύπος υπόθεσης (</w:t>
            </w:r>
            <w:proofErr w:type="spellStart"/>
            <w:r w:rsidRPr="00BF28FD">
              <w:rPr>
                <w:rFonts w:eastAsia="SimSun"/>
                <w:lang w:val="el-GR" w:eastAsia="el-GR"/>
              </w:rPr>
              <w:t>Case</w:t>
            </w:r>
            <w:proofErr w:type="spellEnd"/>
            <w:r w:rsidRPr="00BF28FD">
              <w:rPr>
                <w:rFonts w:eastAsia="SimSun"/>
                <w:lang w:val="el-GR" w:eastAsia="el-GR"/>
              </w:rPr>
              <w:t xml:space="preserve"> </w:t>
            </w:r>
            <w:proofErr w:type="spellStart"/>
            <w:r w:rsidRPr="00BF28FD">
              <w:rPr>
                <w:rFonts w:eastAsia="SimSun"/>
                <w:lang w:val="el-GR" w:eastAsia="el-GR"/>
              </w:rPr>
              <w:t>Type</w:t>
            </w:r>
            <w:proofErr w:type="spellEnd"/>
            <w:r w:rsidRPr="00BF28FD">
              <w:rPr>
                <w:rFonts w:eastAsia="SimSun"/>
                <w:lang w:val="el-GR" w:eastAsia="el-GR"/>
              </w:rPr>
              <w:t>) περιλαμβάνει ένα σύνολο πεδίων χαρακτηρισμού (φόρμα αρχειοθέτησης) και μία εσωτερική δομή ιεραρχικών φακέλων με προκαθορισμένη δομή.</w:t>
            </w:r>
          </w:p>
          <w:p w14:paraId="2D98C396" w14:textId="77777777" w:rsidR="008B243A" w:rsidRPr="00BF28FD" w:rsidRDefault="008B243A" w:rsidP="003026C0">
            <w:pPr>
              <w:suppressAutoHyphens w:val="0"/>
              <w:autoSpaceDE w:val="0"/>
              <w:spacing w:before="57" w:after="57"/>
              <w:jc w:val="left"/>
              <w:rPr>
                <w:rFonts w:eastAsia="SimSun"/>
                <w:lang w:val="el-GR" w:eastAsia="el-GR"/>
              </w:rPr>
            </w:pPr>
            <w:r w:rsidRPr="00BF28FD">
              <w:rPr>
                <w:rFonts w:eastAsia="SimSun"/>
                <w:lang w:val="el-GR" w:eastAsia="el-GR"/>
              </w:rPr>
              <w:t>•</w:t>
            </w:r>
            <w:r w:rsidRPr="00BF28FD">
              <w:rPr>
                <w:rFonts w:eastAsia="SimSun"/>
                <w:lang w:val="el-GR" w:eastAsia="el-GR"/>
              </w:rPr>
              <w:tab/>
              <w:t>Υποστηρίζονται πολλαπλοί τύποι υπόθεσης χωρίς όριο, που μπορούν να δημιουργηθούν από το περιβάλλον παραμετροποίησης.</w:t>
            </w:r>
          </w:p>
          <w:p w14:paraId="58941992" w14:textId="77777777" w:rsidR="008B243A" w:rsidRPr="00BF28FD" w:rsidRDefault="008B243A" w:rsidP="003026C0">
            <w:pPr>
              <w:suppressAutoHyphens w:val="0"/>
              <w:autoSpaceDE w:val="0"/>
              <w:spacing w:before="57" w:after="57"/>
              <w:jc w:val="left"/>
              <w:rPr>
                <w:rFonts w:eastAsia="SimSun"/>
                <w:lang w:val="el-GR" w:eastAsia="el-GR"/>
              </w:rPr>
            </w:pPr>
            <w:r w:rsidRPr="00BF28FD">
              <w:rPr>
                <w:rFonts w:eastAsia="SimSun"/>
                <w:lang w:val="el-GR" w:eastAsia="el-GR"/>
              </w:rPr>
              <w:t>•</w:t>
            </w:r>
            <w:r w:rsidRPr="00BF28FD">
              <w:rPr>
                <w:rFonts w:eastAsia="SimSun"/>
                <w:lang w:val="el-GR" w:eastAsia="el-GR"/>
              </w:rPr>
              <w:tab/>
              <w:t>Σε κάθε υπόθεση μπορούν να εντάσσονται χωρίς όριο έγγραφα ή και άλλες υποθέσεις του ίδιου ή και διαφορετικού τύπου.</w:t>
            </w:r>
          </w:p>
          <w:p w14:paraId="44A5EC33" w14:textId="77777777" w:rsidR="008B243A" w:rsidRPr="00BF28FD" w:rsidRDefault="008B243A" w:rsidP="003026C0">
            <w:pPr>
              <w:suppressAutoHyphens w:val="0"/>
              <w:autoSpaceDE w:val="0"/>
              <w:spacing w:before="57" w:after="57"/>
              <w:jc w:val="left"/>
              <w:rPr>
                <w:rFonts w:eastAsia="SimSun"/>
                <w:lang w:val="el-GR" w:eastAsia="el-GR"/>
              </w:rPr>
            </w:pPr>
            <w:r w:rsidRPr="00BF28FD">
              <w:rPr>
                <w:rFonts w:eastAsia="SimSun"/>
                <w:lang w:val="el-GR" w:eastAsia="el-GR"/>
              </w:rPr>
              <w:lastRenderedPageBreak/>
              <w:t>•</w:t>
            </w:r>
            <w:r w:rsidRPr="00BF28FD">
              <w:rPr>
                <w:rFonts w:eastAsia="SimSun"/>
                <w:lang w:val="el-GR" w:eastAsia="el-GR"/>
              </w:rPr>
              <w:tab/>
              <w:t xml:space="preserve">Οι υποθέσεις να διαχειρίζονται με παρόμοιο τρόπο με τα έγγραφα, ως άλλο </w:t>
            </w:r>
            <w:proofErr w:type="spellStart"/>
            <w:r w:rsidRPr="00BF28FD">
              <w:rPr>
                <w:rFonts w:eastAsia="SimSun"/>
                <w:lang w:val="el-GR" w:eastAsia="el-GR"/>
              </w:rPr>
              <w:t>document</w:t>
            </w:r>
            <w:proofErr w:type="spellEnd"/>
            <w:r w:rsidRPr="00BF28FD">
              <w:rPr>
                <w:rFonts w:eastAsia="SimSun"/>
                <w:lang w:val="el-GR" w:eastAsia="el-GR"/>
              </w:rPr>
              <w:t xml:space="preserve"> </w:t>
            </w:r>
            <w:proofErr w:type="spellStart"/>
            <w:r w:rsidRPr="00BF28FD">
              <w:rPr>
                <w:rFonts w:eastAsia="SimSun"/>
                <w:lang w:val="el-GR" w:eastAsia="el-GR"/>
              </w:rPr>
              <w:t>type</w:t>
            </w:r>
            <w:proofErr w:type="spellEnd"/>
            <w:r w:rsidRPr="00BF28FD">
              <w:rPr>
                <w:rFonts w:eastAsia="SimSun"/>
                <w:lang w:val="el-GR" w:eastAsia="el-GR"/>
              </w:rPr>
              <w:t>: αρχειοθέτηση, αναζήτηση, διακίνηση, πολιτική ασφάλειας, εμφάνιση σε φακέλους και λίστες.</w:t>
            </w:r>
          </w:p>
          <w:p w14:paraId="2C634B87" w14:textId="77777777" w:rsidR="008B243A" w:rsidRDefault="008B243A" w:rsidP="003026C0">
            <w:pPr>
              <w:suppressAutoHyphens w:val="0"/>
              <w:autoSpaceDE w:val="0"/>
              <w:spacing w:before="57" w:after="57"/>
              <w:jc w:val="left"/>
              <w:rPr>
                <w:rFonts w:eastAsia="SimSun"/>
                <w:lang w:val="el-GR" w:eastAsia="el-GR"/>
              </w:rPr>
            </w:pPr>
            <w:r w:rsidRPr="00BF28FD">
              <w:rPr>
                <w:rFonts w:eastAsia="SimSun"/>
                <w:lang w:val="el-GR" w:eastAsia="el-GR"/>
              </w:rPr>
              <w:t>•</w:t>
            </w:r>
            <w:r w:rsidRPr="00BF28FD">
              <w:rPr>
                <w:rFonts w:eastAsia="SimSun"/>
                <w:lang w:val="el-GR" w:eastAsia="el-GR"/>
              </w:rPr>
              <w:tab/>
              <w:t>Δυνατότητα Εξαγωγής μίας υπόθεσης, μαζί με την εσωτερική της δομή (ιεραρχικοί φάκελοι), σε συμπιεσμένη μορφή (</w:t>
            </w:r>
            <w:proofErr w:type="spellStart"/>
            <w:r w:rsidRPr="00BF28FD">
              <w:rPr>
                <w:rFonts w:eastAsia="SimSun"/>
                <w:lang w:val="el-GR" w:eastAsia="el-GR"/>
              </w:rPr>
              <w:t>zip</w:t>
            </w:r>
            <w:proofErr w:type="spellEnd"/>
            <w:r w:rsidRPr="00BF28FD">
              <w:rPr>
                <w:rFonts w:eastAsia="SimSun"/>
                <w:lang w:val="el-GR" w:eastAsia="el-GR"/>
              </w:rPr>
              <w:t xml:space="preserve"> </w:t>
            </w:r>
            <w:proofErr w:type="spellStart"/>
            <w:r w:rsidRPr="00BF28FD">
              <w:rPr>
                <w:rFonts w:eastAsia="SimSun"/>
                <w:lang w:val="el-GR" w:eastAsia="el-GR"/>
              </w:rPr>
              <w:t>format</w:t>
            </w:r>
            <w:proofErr w:type="spellEnd"/>
            <w:r w:rsidRPr="00BF28FD">
              <w:rPr>
                <w:rFonts w:eastAsia="SimSun"/>
                <w:lang w:val="el-GR" w:eastAsia="el-GR"/>
              </w:rPr>
              <w:t>).</w:t>
            </w:r>
          </w:p>
        </w:tc>
        <w:tc>
          <w:tcPr>
            <w:tcW w:w="726" w:type="pct"/>
            <w:vAlign w:val="center"/>
          </w:tcPr>
          <w:p w14:paraId="78553C34" w14:textId="77777777" w:rsidR="008B243A" w:rsidRPr="00CC2331" w:rsidRDefault="008B243A" w:rsidP="003026C0">
            <w:pPr>
              <w:suppressAutoHyphens w:val="0"/>
              <w:autoSpaceDE w:val="0"/>
              <w:spacing w:before="57" w:after="57"/>
              <w:jc w:val="left"/>
              <w:rPr>
                <w:rFonts w:eastAsia="SimSun"/>
                <w:lang w:val="en-US" w:eastAsia="el-GR"/>
              </w:rPr>
            </w:pPr>
            <w:r w:rsidRPr="003A4A1F">
              <w:rPr>
                <w:rFonts w:eastAsia="SimSun"/>
                <w:lang w:val="el-GR" w:eastAsia="el-GR"/>
              </w:rPr>
              <w:lastRenderedPageBreak/>
              <w:t>NAI</w:t>
            </w:r>
          </w:p>
        </w:tc>
        <w:tc>
          <w:tcPr>
            <w:tcW w:w="759" w:type="pct"/>
            <w:vAlign w:val="center"/>
          </w:tcPr>
          <w:p w14:paraId="78F37FA3"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30748E05"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CC2331" w14:paraId="32345C0C" w14:textId="77777777" w:rsidTr="003026C0">
        <w:tc>
          <w:tcPr>
            <w:tcW w:w="389" w:type="pct"/>
            <w:vAlign w:val="center"/>
          </w:tcPr>
          <w:p w14:paraId="7E039340" w14:textId="77777777" w:rsidR="008B243A" w:rsidRDefault="008B243A" w:rsidP="003026C0">
            <w:pPr>
              <w:suppressAutoHyphens w:val="0"/>
              <w:autoSpaceDE w:val="0"/>
              <w:spacing w:before="57" w:after="57"/>
              <w:jc w:val="left"/>
              <w:rPr>
                <w:rFonts w:eastAsia="SimSun"/>
                <w:b/>
                <w:bCs/>
                <w:lang w:val="en-US" w:eastAsia="el-GR"/>
              </w:rPr>
            </w:pPr>
            <w:r>
              <w:rPr>
                <w:rFonts w:eastAsia="SimSun"/>
                <w:b/>
                <w:bCs/>
                <w:lang w:val="el-GR" w:eastAsia="el-GR"/>
              </w:rPr>
              <w:t>34</w:t>
            </w:r>
          </w:p>
        </w:tc>
        <w:tc>
          <w:tcPr>
            <w:tcW w:w="2159" w:type="pct"/>
            <w:vAlign w:val="center"/>
          </w:tcPr>
          <w:p w14:paraId="6A350918" w14:textId="77777777" w:rsidR="008B243A" w:rsidRPr="00BF28FD" w:rsidRDefault="008B243A" w:rsidP="003026C0">
            <w:pPr>
              <w:suppressAutoHyphens w:val="0"/>
              <w:autoSpaceDE w:val="0"/>
              <w:spacing w:before="57" w:after="57"/>
              <w:jc w:val="left"/>
              <w:rPr>
                <w:rFonts w:eastAsia="SimSun"/>
                <w:lang w:val="el-GR" w:eastAsia="el-GR"/>
              </w:rPr>
            </w:pPr>
            <w:r w:rsidRPr="00724F45">
              <w:rPr>
                <w:rFonts w:eastAsia="SimSun"/>
                <w:lang w:val="el-GR" w:eastAsia="el-GR"/>
              </w:rPr>
              <w:t>Επιβεβαίωση της κάλυψης όλων των υποχρεωτικών απαιτήσεων με αναλυτική παρουσίαση του προϊόντος σε λειτουργία, στην επιτροπή αξιολόγησης.</w:t>
            </w:r>
          </w:p>
        </w:tc>
        <w:tc>
          <w:tcPr>
            <w:tcW w:w="726" w:type="pct"/>
            <w:vAlign w:val="center"/>
          </w:tcPr>
          <w:p w14:paraId="0FAABE74" w14:textId="77777777" w:rsidR="008B243A" w:rsidRPr="003A4A1F" w:rsidRDefault="008B243A" w:rsidP="003026C0">
            <w:pPr>
              <w:suppressAutoHyphens w:val="0"/>
              <w:autoSpaceDE w:val="0"/>
              <w:spacing w:before="57" w:after="57"/>
              <w:jc w:val="left"/>
              <w:rPr>
                <w:rFonts w:eastAsia="SimSun"/>
                <w:lang w:val="el-GR" w:eastAsia="el-GR"/>
              </w:rPr>
            </w:pPr>
            <w:r w:rsidRPr="00CC2331">
              <w:rPr>
                <w:rFonts w:eastAsia="SimSun"/>
                <w:lang w:val="en-US" w:eastAsia="el-GR"/>
              </w:rPr>
              <w:t>NAI</w:t>
            </w:r>
          </w:p>
        </w:tc>
        <w:tc>
          <w:tcPr>
            <w:tcW w:w="759" w:type="pct"/>
            <w:vAlign w:val="center"/>
          </w:tcPr>
          <w:p w14:paraId="24592EBA"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0C624D18"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F37FB6" w14:paraId="79D9594F" w14:textId="77777777" w:rsidTr="003026C0">
        <w:tc>
          <w:tcPr>
            <w:tcW w:w="389" w:type="pct"/>
            <w:vAlign w:val="center"/>
          </w:tcPr>
          <w:p w14:paraId="1DBC1965" w14:textId="77777777" w:rsidR="008B243A" w:rsidRDefault="008B243A" w:rsidP="003026C0">
            <w:pPr>
              <w:suppressAutoHyphens w:val="0"/>
              <w:autoSpaceDE w:val="0"/>
              <w:spacing w:before="57" w:after="57"/>
              <w:jc w:val="left"/>
              <w:rPr>
                <w:rFonts w:eastAsia="SimSun"/>
                <w:b/>
                <w:bCs/>
                <w:lang w:val="el-GR" w:eastAsia="el-GR"/>
              </w:rPr>
            </w:pPr>
            <w:r>
              <w:rPr>
                <w:rFonts w:eastAsia="SimSun"/>
                <w:b/>
                <w:bCs/>
                <w:lang w:val="el-GR" w:eastAsia="el-GR"/>
              </w:rPr>
              <w:t>35</w:t>
            </w:r>
          </w:p>
        </w:tc>
        <w:tc>
          <w:tcPr>
            <w:tcW w:w="2159" w:type="pct"/>
            <w:vAlign w:val="center"/>
          </w:tcPr>
          <w:p w14:paraId="5426F3C8" w14:textId="77777777" w:rsidR="008B243A" w:rsidRPr="00F37FB6" w:rsidRDefault="008B243A" w:rsidP="003026C0">
            <w:pPr>
              <w:suppressAutoHyphens w:val="0"/>
              <w:autoSpaceDE w:val="0"/>
              <w:spacing w:before="57" w:after="57"/>
              <w:jc w:val="left"/>
              <w:rPr>
                <w:rFonts w:eastAsia="SimSun"/>
                <w:lang w:val="el-GR" w:eastAsia="el-GR"/>
              </w:rPr>
            </w:pPr>
            <w:r w:rsidRPr="00F37FB6">
              <w:rPr>
                <w:rFonts w:eastAsia="SimSun"/>
                <w:lang w:val="el-GR" w:eastAsia="el-GR"/>
              </w:rPr>
              <w:t>Δυνατότητα Εισαγωγής Ψηφιακών Υπογραφών (</w:t>
            </w:r>
            <w:proofErr w:type="spellStart"/>
            <w:r w:rsidRPr="00F37FB6">
              <w:rPr>
                <w:rFonts w:eastAsia="SimSun"/>
                <w:lang w:val="el-GR" w:eastAsia="el-GR"/>
              </w:rPr>
              <w:t>digital</w:t>
            </w:r>
            <w:proofErr w:type="spellEnd"/>
            <w:r w:rsidRPr="00F37FB6">
              <w:rPr>
                <w:rFonts w:eastAsia="SimSun"/>
                <w:lang w:val="el-GR" w:eastAsia="el-GR"/>
              </w:rPr>
              <w:t xml:space="preserve"> </w:t>
            </w:r>
            <w:proofErr w:type="spellStart"/>
            <w:r w:rsidRPr="00F37FB6">
              <w:rPr>
                <w:rFonts w:eastAsia="SimSun"/>
                <w:lang w:val="el-GR" w:eastAsia="el-GR"/>
              </w:rPr>
              <w:t>signatures</w:t>
            </w:r>
            <w:proofErr w:type="spellEnd"/>
            <w:r w:rsidRPr="00F37FB6">
              <w:rPr>
                <w:rFonts w:eastAsia="SimSun"/>
                <w:lang w:val="el-GR" w:eastAsia="el-GR"/>
              </w:rPr>
              <w:t xml:space="preserve">) στα έγγραφα, σύμφωνα με τον κανονισμό </w:t>
            </w:r>
            <w:proofErr w:type="spellStart"/>
            <w:r w:rsidRPr="00F37FB6">
              <w:rPr>
                <w:rFonts w:eastAsia="SimSun"/>
                <w:lang w:val="el-GR" w:eastAsia="el-GR"/>
              </w:rPr>
              <w:t>eIDAS</w:t>
            </w:r>
            <w:proofErr w:type="spellEnd"/>
            <w:r w:rsidRPr="00F37FB6">
              <w:rPr>
                <w:rFonts w:eastAsia="SimSun"/>
                <w:lang w:val="el-GR" w:eastAsia="el-GR"/>
              </w:rPr>
              <w:t xml:space="preserve"> και με χρήση </w:t>
            </w:r>
            <w:proofErr w:type="spellStart"/>
            <w:r w:rsidRPr="00F37FB6">
              <w:rPr>
                <w:rFonts w:eastAsia="SimSun"/>
                <w:lang w:val="el-GR" w:eastAsia="el-GR"/>
              </w:rPr>
              <w:t>χρονοσήμανσης</w:t>
            </w:r>
            <w:proofErr w:type="spellEnd"/>
            <w:r w:rsidRPr="00F37FB6">
              <w:rPr>
                <w:rFonts w:eastAsia="SimSun"/>
                <w:lang w:val="el-GR" w:eastAsia="el-GR"/>
              </w:rPr>
              <w:t xml:space="preserve"> υπογραφής μέσω </w:t>
            </w:r>
            <w:proofErr w:type="spellStart"/>
            <w:r w:rsidRPr="00F37FB6">
              <w:rPr>
                <w:rFonts w:eastAsia="SimSun"/>
                <w:lang w:val="el-GR" w:eastAsia="el-GR"/>
              </w:rPr>
              <w:t>time-stamp</w:t>
            </w:r>
            <w:proofErr w:type="spellEnd"/>
            <w:r w:rsidRPr="00F37FB6">
              <w:rPr>
                <w:rFonts w:eastAsia="SimSun"/>
                <w:lang w:val="el-GR" w:eastAsia="el-GR"/>
              </w:rPr>
              <w:t xml:space="preserve"> </w:t>
            </w:r>
            <w:proofErr w:type="spellStart"/>
            <w:r w:rsidRPr="00F37FB6">
              <w:rPr>
                <w:rFonts w:eastAsia="SimSun"/>
                <w:lang w:val="el-GR" w:eastAsia="el-GR"/>
              </w:rPr>
              <w:t>server</w:t>
            </w:r>
            <w:proofErr w:type="spellEnd"/>
            <w:r w:rsidRPr="00F37FB6">
              <w:rPr>
                <w:rFonts w:eastAsia="SimSun"/>
                <w:lang w:val="el-GR" w:eastAsia="el-GR"/>
              </w:rPr>
              <w:t>.</w:t>
            </w:r>
          </w:p>
        </w:tc>
        <w:tc>
          <w:tcPr>
            <w:tcW w:w="726" w:type="pct"/>
            <w:vAlign w:val="center"/>
          </w:tcPr>
          <w:p w14:paraId="7563336B" w14:textId="77777777" w:rsidR="008B243A" w:rsidRPr="00724F45" w:rsidRDefault="008B243A" w:rsidP="003026C0">
            <w:pPr>
              <w:suppressAutoHyphens w:val="0"/>
              <w:autoSpaceDE w:val="0"/>
              <w:spacing w:before="57" w:after="57"/>
              <w:jc w:val="left"/>
              <w:rPr>
                <w:rFonts w:eastAsia="SimSun"/>
                <w:lang w:val="el-GR" w:eastAsia="el-GR"/>
              </w:rPr>
            </w:pPr>
            <w:r>
              <w:rPr>
                <w:rFonts w:eastAsia="SimSun"/>
                <w:lang w:val="el-GR" w:eastAsia="el-GR"/>
              </w:rPr>
              <w:t>ΝΑΙ</w:t>
            </w:r>
          </w:p>
        </w:tc>
        <w:tc>
          <w:tcPr>
            <w:tcW w:w="759" w:type="pct"/>
            <w:vAlign w:val="center"/>
          </w:tcPr>
          <w:p w14:paraId="79B8820F"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366272C2"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F37FB6" w14:paraId="54C5DB04" w14:textId="77777777" w:rsidTr="003026C0">
        <w:tc>
          <w:tcPr>
            <w:tcW w:w="389" w:type="pct"/>
            <w:vAlign w:val="center"/>
          </w:tcPr>
          <w:p w14:paraId="22442DED" w14:textId="77777777" w:rsidR="008B243A" w:rsidRDefault="008B243A" w:rsidP="003026C0">
            <w:pPr>
              <w:suppressAutoHyphens w:val="0"/>
              <w:autoSpaceDE w:val="0"/>
              <w:spacing w:before="57" w:after="57"/>
              <w:jc w:val="left"/>
              <w:rPr>
                <w:rFonts w:eastAsia="SimSun"/>
                <w:b/>
                <w:bCs/>
                <w:lang w:val="el-GR" w:eastAsia="el-GR"/>
              </w:rPr>
            </w:pPr>
            <w:r>
              <w:rPr>
                <w:rFonts w:eastAsia="SimSun"/>
                <w:b/>
                <w:bCs/>
                <w:lang w:val="el-GR" w:eastAsia="el-GR"/>
              </w:rPr>
              <w:t>36</w:t>
            </w:r>
          </w:p>
        </w:tc>
        <w:tc>
          <w:tcPr>
            <w:tcW w:w="2159" w:type="pct"/>
            <w:vAlign w:val="center"/>
          </w:tcPr>
          <w:p w14:paraId="2CA2AB40" w14:textId="3C0D1AE1" w:rsidR="008B243A" w:rsidRPr="00F37FB6" w:rsidRDefault="008B243A" w:rsidP="003026C0">
            <w:pPr>
              <w:suppressAutoHyphens w:val="0"/>
              <w:autoSpaceDE w:val="0"/>
              <w:spacing w:before="57" w:after="57"/>
              <w:jc w:val="left"/>
              <w:rPr>
                <w:rFonts w:eastAsia="SimSun"/>
                <w:lang w:val="el-GR" w:eastAsia="el-GR"/>
              </w:rPr>
            </w:pPr>
            <w:r w:rsidRPr="009F430C">
              <w:rPr>
                <w:rFonts w:eastAsia="SimSun"/>
                <w:color w:val="FF0000"/>
                <w:lang w:val="el-GR" w:eastAsia="el-GR"/>
              </w:rPr>
              <w:t>Υποστήριξη ψηφιακών υπογραφών μέσω λειτουργιών (</w:t>
            </w:r>
            <w:r w:rsidRPr="009F430C">
              <w:rPr>
                <w:rFonts w:eastAsia="SimSun"/>
                <w:color w:val="FF0000"/>
                <w:lang w:val="en-US" w:eastAsia="el-GR"/>
              </w:rPr>
              <w:t>API</w:t>
            </w:r>
            <w:r>
              <w:rPr>
                <w:rFonts w:eastAsia="SimSun"/>
                <w:color w:val="FF0000"/>
                <w:lang w:val="en-US" w:eastAsia="el-GR"/>
              </w:rPr>
              <w:t>s</w:t>
            </w:r>
            <w:r w:rsidRPr="009F430C">
              <w:rPr>
                <w:rFonts w:eastAsia="SimSun"/>
                <w:color w:val="FF0000"/>
                <w:lang w:val="el-GR" w:eastAsia="el-GR"/>
              </w:rPr>
              <w:t xml:space="preserve"> </w:t>
            </w:r>
            <w:proofErr w:type="spellStart"/>
            <w:r w:rsidRPr="009F430C">
              <w:rPr>
                <w:rFonts w:eastAsia="SimSun"/>
                <w:color w:val="FF0000"/>
                <w:lang w:val="el-GR" w:eastAsia="el-GR"/>
              </w:rPr>
              <w:t>κλπ</w:t>
            </w:r>
            <w:proofErr w:type="spellEnd"/>
            <w:r w:rsidRPr="009F430C">
              <w:rPr>
                <w:rFonts w:eastAsia="SimSun"/>
                <w:color w:val="FF0000"/>
                <w:lang w:val="el-GR" w:eastAsia="el-GR"/>
              </w:rPr>
              <w:t>) ΚΣΗΔΕ-</w:t>
            </w:r>
            <w:proofErr w:type="spellStart"/>
            <w:r w:rsidRPr="009F430C">
              <w:rPr>
                <w:rFonts w:eastAsia="SimSun"/>
                <w:color w:val="FF0000"/>
                <w:lang w:val="el-GR" w:eastAsia="el-GR"/>
              </w:rPr>
              <w:t>ΥπΨηφΔιακ</w:t>
            </w:r>
            <w:proofErr w:type="spellEnd"/>
            <w:r w:rsidRPr="009F430C">
              <w:rPr>
                <w:rFonts w:eastAsia="SimSun"/>
                <w:color w:val="FF0000"/>
                <w:lang w:val="el-GR" w:eastAsia="el-GR"/>
              </w:rPr>
              <w:t xml:space="preserve">. Χρήση μέσα από το </w:t>
            </w:r>
            <w:proofErr w:type="spellStart"/>
            <w:r w:rsidRPr="009F430C">
              <w:rPr>
                <w:rFonts w:eastAsia="SimSun"/>
                <w:color w:val="FF0000"/>
                <w:lang w:val="el-GR" w:eastAsia="el-GR"/>
              </w:rPr>
              <w:t>Desktop</w:t>
            </w:r>
            <w:proofErr w:type="spellEnd"/>
            <w:r w:rsidRPr="009F430C">
              <w:rPr>
                <w:rFonts w:eastAsia="SimSun"/>
                <w:color w:val="FF0000"/>
                <w:lang w:val="el-GR" w:eastAsia="el-GR"/>
              </w:rPr>
              <w:t xml:space="preserve"> και το Web </w:t>
            </w:r>
            <w:proofErr w:type="spellStart"/>
            <w:r w:rsidRPr="009F430C">
              <w:rPr>
                <w:rFonts w:eastAsia="SimSun"/>
                <w:color w:val="FF0000"/>
                <w:lang w:val="el-GR" w:eastAsia="el-GR"/>
              </w:rPr>
              <w:t>Client</w:t>
            </w:r>
            <w:proofErr w:type="spellEnd"/>
            <w:r w:rsidRPr="009F430C">
              <w:rPr>
                <w:rFonts w:eastAsia="SimSun"/>
                <w:color w:val="FF0000"/>
                <w:lang w:val="el-GR" w:eastAsia="el-GR"/>
              </w:rPr>
              <w:t xml:space="preserve">. Χρήση </w:t>
            </w:r>
            <w:r>
              <w:rPr>
                <w:rFonts w:eastAsia="SimSun"/>
                <w:color w:val="FF0000"/>
                <w:lang w:val="el-GR" w:eastAsia="el-GR"/>
              </w:rPr>
              <w:t xml:space="preserve">και </w:t>
            </w:r>
            <w:r w:rsidRPr="009F430C">
              <w:rPr>
                <w:rFonts w:eastAsia="SimSun"/>
                <w:color w:val="FF0000"/>
                <w:lang w:val="el-GR" w:eastAsia="el-GR"/>
              </w:rPr>
              <w:t xml:space="preserve">μέσα από το </w:t>
            </w:r>
            <w:proofErr w:type="spellStart"/>
            <w:r w:rsidRPr="009F430C">
              <w:rPr>
                <w:rFonts w:eastAsia="SimSun"/>
                <w:color w:val="FF0000"/>
                <w:lang w:val="el-GR" w:eastAsia="el-GR"/>
              </w:rPr>
              <w:t>Mobile</w:t>
            </w:r>
            <w:proofErr w:type="spellEnd"/>
            <w:r w:rsidRPr="009F430C">
              <w:rPr>
                <w:rFonts w:eastAsia="SimSun"/>
                <w:color w:val="FF0000"/>
                <w:lang w:val="el-GR" w:eastAsia="el-GR"/>
              </w:rPr>
              <w:t xml:space="preserve"> </w:t>
            </w:r>
            <w:proofErr w:type="spellStart"/>
            <w:r w:rsidRPr="009F430C">
              <w:rPr>
                <w:rFonts w:eastAsia="SimSun"/>
                <w:color w:val="FF0000"/>
                <w:lang w:val="el-GR" w:eastAsia="el-GR"/>
              </w:rPr>
              <w:t>App</w:t>
            </w:r>
            <w:proofErr w:type="spellEnd"/>
            <w:r w:rsidR="00AF0C69">
              <w:rPr>
                <w:rFonts w:eastAsia="SimSun"/>
                <w:color w:val="FF0000"/>
                <w:lang w:val="el-GR" w:eastAsia="el-GR"/>
              </w:rPr>
              <w:t>.</w:t>
            </w:r>
          </w:p>
        </w:tc>
        <w:tc>
          <w:tcPr>
            <w:tcW w:w="726" w:type="pct"/>
            <w:vAlign w:val="center"/>
          </w:tcPr>
          <w:p w14:paraId="77907B08" w14:textId="77777777" w:rsidR="008B243A" w:rsidRPr="00724F45" w:rsidRDefault="008B243A" w:rsidP="003026C0">
            <w:pPr>
              <w:suppressAutoHyphens w:val="0"/>
              <w:autoSpaceDE w:val="0"/>
              <w:spacing w:before="57" w:after="57"/>
              <w:jc w:val="left"/>
              <w:rPr>
                <w:rFonts w:eastAsia="SimSun"/>
                <w:lang w:val="el-GR" w:eastAsia="el-GR"/>
              </w:rPr>
            </w:pPr>
            <w:r>
              <w:rPr>
                <w:rFonts w:eastAsia="SimSun"/>
                <w:lang w:val="el-GR" w:eastAsia="el-GR"/>
              </w:rPr>
              <w:t>ΝΑΙ</w:t>
            </w:r>
          </w:p>
        </w:tc>
        <w:tc>
          <w:tcPr>
            <w:tcW w:w="759" w:type="pct"/>
            <w:vAlign w:val="center"/>
          </w:tcPr>
          <w:p w14:paraId="7CCCD85D"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59956EBB"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F37FB6" w14:paraId="30A02865" w14:textId="77777777" w:rsidTr="003026C0">
        <w:tc>
          <w:tcPr>
            <w:tcW w:w="389" w:type="pct"/>
            <w:vAlign w:val="center"/>
          </w:tcPr>
          <w:p w14:paraId="4570158C" w14:textId="77777777" w:rsidR="008B243A" w:rsidRDefault="008B243A" w:rsidP="003026C0">
            <w:pPr>
              <w:suppressAutoHyphens w:val="0"/>
              <w:autoSpaceDE w:val="0"/>
              <w:spacing w:before="57" w:after="57"/>
              <w:jc w:val="left"/>
              <w:rPr>
                <w:rFonts w:eastAsia="SimSun"/>
                <w:b/>
                <w:bCs/>
                <w:lang w:val="el-GR" w:eastAsia="el-GR"/>
              </w:rPr>
            </w:pPr>
            <w:r>
              <w:rPr>
                <w:rFonts w:eastAsia="SimSun"/>
                <w:b/>
                <w:bCs/>
                <w:lang w:val="el-GR" w:eastAsia="el-GR"/>
              </w:rPr>
              <w:t>37</w:t>
            </w:r>
          </w:p>
        </w:tc>
        <w:tc>
          <w:tcPr>
            <w:tcW w:w="2159" w:type="pct"/>
            <w:vAlign w:val="center"/>
          </w:tcPr>
          <w:p w14:paraId="77F787AE" w14:textId="77777777" w:rsidR="008B243A" w:rsidRPr="00F37FB6" w:rsidRDefault="008B243A" w:rsidP="003026C0">
            <w:pPr>
              <w:suppressAutoHyphens w:val="0"/>
              <w:autoSpaceDE w:val="0"/>
              <w:spacing w:before="57" w:after="57"/>
              <w:jc w:val="left"/>
              <w:rPr>
                <w:rFonts w:eastAsia="SimSun"/>
                <w:lang w:val="el-GR" w:eastAsia="el-GR"/>
              </w:rPr>
            </w:pPr>
            <w:r w:rsidRPr="00F37FB6">
              <w:rPr>
                <w:rFonts w:eastAsia="SimSun"/>
                <w:lang w:val="el-GR" w:eastAsia="el-GR"/>
              </w:rPr>
              <w:t>Οι υπογραφές θα πρέπει να συμμορφώνονται με τα πρότυπα:</w:t>
            </w:r>
          </w:p>
          <w:p w14:paraId="6E1D06A9" w14:textId="77777777" w:rsidR="008B243A" w:rsidRPr="00724F45" w:rsidRDefault="008B243A" w:rsidP="003026C0">
            <w:pPr>
              <w:suppressAutoHyphens w:val="0"/>
              <w:autoSpaceDE w:val="0"/>
              <w:spacing w:before="57" w:after="57"/>
              <w:jc w:val="left"/>
              <w:rPr>
                <w:rFonts w:eastAsia="SimSun"/>
                <w:lang w:val="en-US" w:eastAsia="el-GR"/>
              </w:rPr>
            </w:pPr>
            <w:r w:rsidRPr="00724F45">
              <w:rPr>
                <w:rFonts w:eastAsia="SimSun"/>
                <w:lang w:val="en-US" w:eastAsia="el-GR"/>
              </w:rPr>
              <w:t>•</w:t>
            </w:r>
            <w:r w:rsidRPr="00724F45">
              <w:rPr>
                <w:rFonts w:eastAsia="SimSun"/>
                <w:lang w:val="en-US" w:eastAsia="el-GR"/>
              </w:rPr>
              <w:tab/>
            </w:r>
            <w:proofErr w:type="spellStart"/>
            <w:r w:rsidRPr="00724F45">
              <w:rPr>
                <w:rFonts w:eastAsia="SimSun"/>
                <w:lang w:val="en-US" w:eastAsia="el-GR"/>
              </w:rPr>
              <w:t>PAdES</w:t>
            </w:r>
            <w:proofErr w:type="spellEnd"/>
            <w:r w:rsidRPr="00724F45">
              <w:rPr>
                <w:rFonts w:eastAsia="SimSun"/>
                <w:lang w:val="en-US" w:eastAsia="el-GR"/>
              </w:rPr>
              <w:t xml:space="preserve"> LT-Level </w:t>
            </w:r>
            <w:r w:rsidRPr="00F37FB6">
              <w:rPr>
                <w:rFonts w:eastAsia="SimSun"/>
                <w:lang w:val="el-GR" w:eastAsia="el-GR"/>
              </w:rPr>
              <w:t>ώστε</w:t>
            </w:r>
            <w:r w:rsidRPr="00724F45">
              <w:rPr>
                <w:rFonts w:eastAsia="SimSun"/>
                <w:lang w:val="en-US" w:eastAsia="el-GR"/>
              </w:rPr>
              <w:t xml:space="preserve"> </w:t>
            </w:r>
            <w:r w:rsidRPr="00F37FB6">
              <w:rPr>
                <w:rFonts w:eastAsia="SimSun"/>
                <w:lang w:val="el-GR" w:eastAsia="el-GR"/>
              </w:rPr>
              <w:t>να</w:t>
            </w:r>
            <w:r w:rsidRPr="00724F45">
              <w:rPr>
                <w:rFonts w:eastAsia="SimSun"/>
                <w:lang w:val="en-US" w:eastAsia="el-GR"/>
              </w:rPr>
              <w:t xml:space="preserve"> </w:t>
            </w:r>
            <w:r w:rsidRPr="00F37FB6">
              <w:rPr>
                <w:rFonts w:eastAsia="SimSun"/>
                <w:lang w:val="el-GR" w:eastAsia="el-GR"/>
              </w:rPr>
              <w:t>είναι</w:t>
            </w:r>
            <w:r w:rsidRPr="00724F45">
              <w:rPr>
                <w:rFonts w:eastAsia="SimSun"/>
                <w:lang w:val="en-US" w:eastAsia="el-GR"/>
              </w:rPr>
              <w:t xml:space="preserve"> LTV enable (Long Term Validation)</w:t>
            </w:r>
          </w:p>
          <w:p w14:paraId="6A956353" w14:textId="77777777" w:rsidR="008B243A" w:rsidRPr="00F37FB6" w:rsidRDefault="008B243A" w:rsidP="003026C0">
            <w:pPr>
              <w:suppressAutoHyphens w:val="0"/>
              <w:autoSpaceDE w:val="0"/>
              <w:spacing w:before="57" w:after="57"/>
              <w:jc w:val="left"/>
              <w:rPr>
                <w:rFonts w:eastAsia="SimSun"/>
                <w:lang w:val="el-GR" w:eastAsia="el-GR"/>
              </w:rPr>
            </w:pPr>
            <w:r w:rsidRPr="00724F45">
              <w:rPr>
                <w:rFonts w:eastAsia="SimSun"/>
                <w:lang w:val="en-US" w:eastAsia="el-GR"/>
              </w:rPr>
              <w:t>•</w:t>
            </w:r>
            <w:r w:rsidRPr="00724F45">
              <w:rPr>
                <w:rFonts w:eastAsia="SimSun"/>
                <w:lang w:val="en-US" w:eastAsia="el-GR"/>
              </w:rPr>
              <w:tab/>
            </w:r>
            <w:proofErr w:type="spellStart"/>
            <w:r w:rsidRPr="00724F45">
              <w:rPr>
                <w:rFonts w:eastAsia="SimSun"/>
                <w:lang w:val="en-US" w:eastAsia="el-GR"/>
              </w:rPr>
              <w:t>PAdES</w:t>
            </w:r>
            <w:proofErr w:type="spellEnd"/>
            <w:r w:rsidRPr="00724F45">
              <w:rPr>
                <w:rFonts w:eastAsia="SimSun"/>
                <w:lang w:val="en-US" w:eastAsia="el-GR"/>
              </w:rPr>
              <w:t xml:space="preserve"> LTA-Level (Long Term with Archive </w:t>
            </w:r>
            <w:proofErr w:type="gramStart"/>
            <w:r w:rsidRPr="00724F45">
              <w:rPr>
                <w:rFonts w:eastAsia="SimSun"/>
                <w:lang w:val="en-US" w:eastAsia="el-GR"/>
              </w:rPr>
              <w:t>time-stamp</w:t>
            </w:r>
            <w:proofErr w:type="gramEnd"/>
            <w:r w:rsidRPr="00724F45">
              <w:rPr>
                <w:rFonts w:eastAsia="SimSun"/>
                <w:lang w:val="en-US" w:eastAsia="el-GR"/>
              </w:rPr>
              <w:t xml:space="preserve">). </w:t>
            </w:r>
            <w:r w:rsidRPr="00F37FB6">
              <w:rPr>
                <w:rFonts w:eastAsia="SimSun"/>
                <w:lang w:val="el-GR" w:eastAsia="el-GR"/>
              </w:rPr>
              <w:t xml:space="preserve">Δυνατότητα ενσωμάτωσης </w:t>
            </w:r>
            <w:proofErr w:type="spellStart"/>
            <w:r w:rsidRPr="00F37FB6">
              <w:rPr>
                <w:rFonts w:eastAsia="SimSun"/>
                <w:lang w:val="el-GR" w:eastAsia="el-GR"/>
              </w:rPr>
              <w:t>χρονοσήμανσης</w:t>
            </w:r>
            <w:proofErr w:type="spellEnd"/>
            <w:r w:rsidRPr="00F37FB6">
              <w:rPr>
                <w:rFonts w:eastAsia="SimSun"/>
                <w:lang w:val="el-GR" w:eastAsia="el-GR"/>
              </w:rPr>
              <w:t xml:space="preserve"> στο έγγραφο, επικυρώνοντας την υπογραφή για μεγάλο χρονικό διάστημα μετά τη δημιουργία της, ώστε να αντιμετωπισθεί μακροπρόθεσμα η εγκυρότητα των υπογραφών.</w:t>
            </w:r>
          </w:p>
        </w:tc>
        <w:tc>
          <w:tcPr>
            <w:tcW w:w="726" w:type="pct"/>
            <w:vAlign w:val="center"/>
          </w:tcPr>
          <w:p w14:paraId="00105095" w14:textId="77777777" w:rsidR="008B243A" w:rsidRPr="00724F45" w:rsidRDefault="008B243A" w:rsidP="003026C0">
            <w:pPr>
              <w:suppressAutoHyphens w:val="0"/>
              <w:autoSpaceDE w:val="0"/>
              <w:spacing w:before="57" w:after="57"/>
              <w:jc w:val="left"/>
              <w:rPr>
                <w:rFonts w:eastAsia="SimSun"/>
                <w:lang w:val="el-GR" w:eastAsia="el-GR"/>
              </w:rPr>
            </w:pPr>
            <w:r>
              <w:rPr>
                <w:rFonts w:eastAsia="SimSun"/>
                <w:lang w:val="el-GR" w:eastAsia="el-GR"/>
              </w:rPr>
              <w:t>ΝΑΙ</w:t>
            </w:r>
          </w:p>
        </w:tc>
        <w:tc>
          <w:tcPr>
            <w:tcW w:w="759" w:type="pct"/>
            <w:vAlign w:val="center"/>
          </w:tcPr>
          <w:p w14:paraId="0CF0070D"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6F4B238F"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F37FB6" w14:paraId="7BA79E66" w14:textId="77777777" w:rsidTr="003026C0">
        <w:tc>
          <w:tcPr>
            <w:tcW w:w="389" w:type="pct"/>
            <w:vAlign w:val="center"/>
          </w:tcPr>
          <w:p w14:paraId="0B3A6D4E" w14:textId="77777777" w:rsidR="008B243A" w:rsidRDefault="008B243A" w:rsidP="003026C0">
            <w:pPr>
              <w:suppressAutoHyphens w:val="0"/>
              <w:autoSpaceDE w:val="0"/>
              <w:spacing w:before="57" w:after="57"/>
              <w:jc w:val="left"/>
              <w:rPr>
                <w:rFonts w:eastAsia="SimSun"/>
                <w:b/>
                <w:bCs/>
                <w:lang w:val="el-GR" w:eastAsia="el-GR"/>
              </w:rPr>
            </w:pPr>
            <w:r>
              <w:rPr>
                <w:rFonts w:eastAsia="SimSun"/>
                <w:b/>
                <w:bCs/>
                <w:lang w:val="el-GR" w:eastAsia="el-GR"/>
              </w:rPr>
              <w:t>38</w:t>
            </w:r>
          </w:p>
        </w:tc>
        <w:tc>
          <w:tcPr>
            <w:tcW w:w="2159" w:type="pct"/>
          </w:tcPr>
          <w:p w14:paraId="5B800F2B" w14:textId="77777777" w:rsidR="008B243A" w:rsidRPr="00F37FB6" w:rsidRDefault="008B243A" w:rsidP="003026C0">
            <w:pPr>
              <w:suppressAutoHyphens w:val="0"/>
              <w:autoSpaceDE w:val="0"/>
              <w:spacing w:before="57" w:after="57"/>
              <w:jc w:val="left"/>
              <w:rPr>
                <w:rFonts w:eastAsia="SimSun"/>
                <w:lang w:val="el-GR" w:eastAsia="el-GR"/>
              </w:rPr>
            </w:pPr>
            <w:r w:rsidRPr="00724F45">
              <w:rPr>
                <w:lang w:val="el-GR"/>
              </w:rPr>
              <w:t>Δυνατότητα εισαγωγής πολλαπλών ψηφιακών υπογραφών ανά έγγραφο.</w:t>
            </w:r>
          </w:p>
        </w:tc>
        <w:tc>
          <w:tcPr>
            <w:tcW w:w="726" w:type="pct"/>
            <w:vAlign w:val="center"/>
          </w:tcPr>
          <w:p w14:paraId="5AD2C98C" w14:textId="77777777" w:rsidR="008B243A" w:rsidRPr="00724F45" w:rsidRDefault="008B243A" w:rsidP="003026C0">
            <w:pPr>
              <w:suppressAutoHyphens w:val="0"/>
              <w:autoSpaceDE w:val="0"/>
              <w:spacing w:before="57" w:after="57"/>
              <w:jc w:val="left"/>
              <w:rPr>
                <w:rFonts w:eastAsia="SimSun"/>
                <w:lang w:val="el-GR" w:eastAsia="el-GR"/>
              </w:rPr>
            </w:pPr>
            <w:r>
              <w:rPr>
                <w:rFonts w:eastAsia="SimSun"/>
                <w:lang w:val="el-GR" w:eastAsia="el-GR"/>
              </w:rPr>
              <w:t>ΝΑΙ</w:t>
            </w:r>
          </w:p>
        </w:tc>
        <w:tc>
          <w:tcPr>
            <w:tcW w:w="759" w:type="pct"/>
            <w:vAlign w:val="center"/>
          </w:tcPr>
          <w:p w14:paraId="638AF366"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64A86D57" w14:textId="77777777" w:rsidR="008B243A" w:rsidRDefault="008B243A" w:rsidP="003026C0">
            <w:pPr>
              <w:suppressAutoHyphens w:val="0"/>
              <w:autoSpaceDE w:val="0"/>
              <w:spacing w:before="57" w:after="57"/>
              <w:jc w:val="left"/>
              <w:rPr>
                <w:rFonts w:eastAsia="SimSun"/>
                <w:lang w:val="el-GR" w:eastAsia="el-GR"/>
              </w:rPr>
            </w:pPr>
          </w:p>
          <w:p w14:paraId="2C7781EA" w14:textId="77777777" w:rsidR="008B243A" w:rsidRDefault="008B243A" w:rsidP="003026C0">
            <w:pPr>
              <w:suppressAutoHyphens w:val="0"/>
              <w:autoSpaceDE w:val="0"/>
              <w:spacing w:before="57" w:after="57"/>
              <w:jc w:val="left"/>
              <w:rPr>
                <w:rFonts w:eastAsia="SimSun"/>
                <w:lang w:val="el-GR" w:eastAsia="el-GR"/>
              </w:rPr>
            </w:pPr>
          </w:p>
          <w:p w14:paraId="7FBFC9A4" w14:textId="77777777" w:rsidR="008B243A" w:rsidRPr="00CC2331" w:rsidRDefault="008B243A" w:rsidP="003026C0">
            <w:pPr>
              <w:suppressAutoHyphens w:val="0"/>
              <w:autoSpaceDE w:val="0"/>
              <w:spacing w:before="57" w:after="57"/>
              <w:jc w:val="left"/>
              <w:rPr>
                <w:rFonts w:eastAsia="SimSun"/>
                <w:lang w:val="el-GR" w:eastAsia="el-GR"/>
              </w:rPr>
            </w:pPr>
          </w:p>
        </w:tc>
      </w:tr>
      <w:tr w:rsidR="008B243A" w:rsidRPr="00F37FB6" w14:paraId="51BD1C8B" w14:textId="77777777" w:rsidTr="003026C0">
        <w:tc>
          <w:tcPr>
            <w:tcW w:w="389" w:type="pct"/>
            <w:vAlign w:val="center"/>
          </w:tcPr>
          <w:p w14:paraId="687498C7" w14:textId="77777777" w:rsidR="008B243A" w:rsidRDefault="008B243A" w:rsidP="003026C0">
            <w:pPr>
              <w:suppressAutoHyphens w:val="0"/>
              <w:autoSpaceDE w:val="0"/>
              <w:spacing w:before="57" w:after="57"/>
              <w:jc w:val="left"/>
              <w:rPr>
                <w:rFonts w:eastAsia="SimSun"/>
                <w:b/>
                <w:bCs/>
                <w:lang w:val="el-GR" w:eastAsia="el-GR"/>
              </w:rPr>
            </w:pPr>
            <w:r>
              <w:rPr>
                <w:rFonts w:eastAsia="SimSun"/>
                <w:b/>
                <w:bCs/>
                <w:lang w:val="el-GR" w:eastAsia="el-GR"/>
              </w:rPr>
              <w:t>39</w:t>
            </w:r>
          </w:p>
        </w:tc>
        <w:tc>
          <w:tcPr>
            <w:tcW w:w="2159" w:type="pct"/>
          </w:tcPr>
          <w:p w14:paraId="5C15EF85" w14:textId="77777777" w:rsidR="008B243A" w:rsidRPr="00F37FB6" w:rsidRDefault="008B243A" w:rsidP="003026C0">
            <w:pPr>
              <w:suppressAutoHyphens w:val="0"/>
              <w:autoSpaceDE w:val="0"/>
              <w:spacing w:before="57" w:after="57"/>
              <w:jc w:val="left"/>
              <w:rPr>
                <w:rFonts w:eastAsia="SimSun"/>
                <w:lang w:val="el-GR" w:eastAsia="el-GR"/>
              </w:rPr>
            </w:pPr>
            <w:r w:rsidRPr="00724F45">
              <w:rPr>
                <w:lang w:val="el-GR"/>
              </w:rPr>
              <w:t>Δυνατότητα εισαγωγής ψηφιακών υπογραφών σε πολλαπλά επιλεγμένα από τον χρήστη έγγραφα σε μία κίνηση.</w:t>
            </w:r>
          </w:p>
        </w:tc>
        <w:tc>
          <w:tcPr>
            <w:tcW w:w="726" w:type="pct"/>
            <w:vAlign w:val="center"/>
          </w:tcPr>
          <w:p w14:paraId="5092AA5D" w14:textId="77777777" w:rsidR="008B243A" w:rsidRPr="00724F45" w:rsidRDefault="008B243A" w:rsidP="003026C0">
            <w:pPr>
              <w:suppressAutoHyphens w:val="0"/>
              <w:autoSpaceDE w:val="0"/>
              <w:spacing w:before="57" w:after="57"/>
              <w:jc w:val="left"/>
              <w:rPr>
                <w:rFonts w:eastAsia="SimSun"/>
                <w:lang w:val="el-GR" w:eastAsia="el-GR"/>
              </w:rPr>
            </w:pPr>
            <w:r>
              <w:rPr>
                <w:rFonts w:eastAsia="SimSun"/>
                <w:lang w:val="el-GR" w:eastAsia="el-GR"/>
              </w:rPr>
              <w:t>ΝΑΙ</w:t>
            </w:r>
          </w:p>
        </w:tc>
        <w:tc>
          <w:tcPr>
            <w:tcW w:w="759" w:type="pct"/>
            <w:vAlign w:val="center"/>
          </w:tcPr>
          <w:p w14:paraId="259EA4F4"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522ADF15" w14:textId="77777777" w:rsidR="008B243A" w:rsidRDefault="008B243A" w:rsidP="003026C0">
            <w:pPr>
              <w:suppressAutoHyphens w:val="0"/>
              <w:autoSpaceDE w:val="0"/>
              <w:spacing w:before="57" w:after="57"/>
              <w:jc w:val="left"/>
              <w:rPr>
                <w:rFonts w:eastAsia="SimSun"/>
                <w:lang w:val="el-GR" w:eastAsia="el-GR"/>
              </w:rPr>
            </w:pPr>
          </w:p>
        </w:tc>
      </w:tr>
      <w:tr w:rsidR="008B243A" w:rsidRPr="00F37FB6" w14:paraId="71D6FBB6" w14:textId="77777777" w:rsidTr="003026C0">
        <w:tc>
          <w:tcPr>
            <w:tcW w:w="389" w:type="pct"/>
            <w:vAlign w:val="center"/>
          </w:tcPr>
          <w:p w14:paraId="5EFCDA42" w14:textId="77777777" w:rsidR="008B243A" w:rsidRDefault="008B243A" w:rsidP="003026C0">
            <w:pPr>
              <w:suppressAutoHyphens w:val="0"/>
              <w:autoSpaceDE w:val="0"/>
              <w:spacing w:before="57" w:after="57"/>
              <w:jc w:val="left"/>
              <w:rPr>
                <w:rFonts w:eastAsia="SimSun"/>
                <w:b/>
                <w:bCs/>
                <w:lang w:val="el-GR" w:eastAsia="el-GR"/>
              </w:rPr>
            </w:pPr>
            <w:r>
              <w:rPr>
                <w:rFonts w:eastAsia="SimSun"/>
                <w:b/>
                <w:bCs/>
                <w:lang w:val="el-GR" w:eastAsia="el-GR"/>
              </w:rPr>
              <w:lastRenderedPageBreak/>
              <w:t>40</w:t>
            </w:r>
          </w:p>
        </w:tc>
        <w:tc>
          <w:tcPr>
            <w:tcW w:w="2159" w:type="pct"/>
          </w:tcPr>
          <w:p w14:paraId="254E070C" w14:textId="77777777" w:rsidR="008B243A" w:rsidRPr="00F37FB6" w:rsidRDefault="008B243A" w:rsidP="003026C0">
            <w:pPr>
              <w:suppressAutoHyphens w:val="0"/>
              <w:autoSpaceDE w:val="0"/>
              <w:spacing w:before="57" w:after="57"/>
              <w:jc w:val="left"/>
              <w:rPr>
                <w:rFonts w:eastAsia="SimSun"/>
                <w:lang w:val="el-GR" w:eastAsia="el-GR"/>
              </w:rPr>
            </w:pPr>
            <w:r w:rsidRPr="00724F45">
              <w:rPr>
                <w:lang w:val="el-GR"/>
              </w:rPr>
              <w:t>Δυνατότητα να επιλέξει ο χρήστης την σελίδα και την περιοχή πάνω στην σελίδα που θα εισαχθεί η υπογραφή.</w:t>
            </w:r>
          </w:p>
        </w:tc>
        <w:tc>
          <w:tcPr>
            <w:tcW w:w="726" w:type="pct"/>
            <w:vAlign w:val="center"/>
          </w:tcPr>
          <w:p w14:paraId="3D710E82" w14:textId="77777777" w:rsidR="008B243A" w:rsidRPr="00724F45" w:rsidRDefault="008B243A" w:rsidP="003026C0">
            <w:pPr>
              <w:suppressAutoHyphens w:val="0"/>
              <w:autoSpaceDE w:val="0"/>
              <w:spacing w:before="57" w:after="57"/>
              <w:jc w:val="left"/>
              <w:rPr>
                <w:rFonts w:eastAsia="SimSun"/>
                <w:lang w:val="el-GR" w:eastAsia="el-GR"/>
              </w:rPr>
            </w:pPr>
            <w:r>
              <w:rPr>
                <w:rFonts w:eastAsia="SimSun"/>
                <w:lang w:val="el-GR" w:eastAsia="el-GR"/>
              </w:rPr>
              <w:t>ΝΑΙ</w:t>
            </w:r>
          </w:p>
        </w:tc>
        <w:tc>
          <w:tcPr>
            <w:tcW w:w="759" w:type="pct"/>
            <w:vAlign w:val="center"/>
          </w:tcPr>
          <w:p w14:paraId="35465F14"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67BA518A" w14:textId="77777777" w:rsidR="008B243A" w:rsidRDefault="008B243A" w:rsidP="003026C0">
            <w:pPr>
              <w:suppressAutoHyphens w:val="0"/>
              <w:autoSpaceDE w:val="0"/>
              <w:spacing w:before="57" w:after="57"/>
              <w:jc w:val="left"/>
              <w:rPr>
                <w:rFonts w:eastAsia="SimSun"/>
                <w:lang w:val="el-GR" w:eastAsia="el-GR"/>
              </w:rPr>
            </w:pPr>
          </w:p>
        </w:tc>
      </w:tr>
      <w:tr w:rsidR="008B243A" w:rsidRPr="00F37FB6" w14:paraId="3340AD0C" w14:textId="77777777" w:rsidTr="003026C0">
        <w:tc>
          <w:tcPr>
            <w:tcW w:w="389" w:type="pct"/>
            <w:vAlign w:val="center"/>
          </w:tcPr>
          <w:p w14:paraId="5F837A7D" w14:textId="77777777" w:rsidR="008B243A" w:rsidRDefault="008B243A" w:rsidP="003026C0">
            <w:pPr>
              <w:suppressAutoHyphens w:val="0"/>
              <w:autoSpaceDE w:val="0"/>
              <w:spacing w:before="57" w:after="57"/>
              <w:jc w:val="left"/>
              <w:rPr>
                <w:rFonts w:eastAsia="SimSun"/>
                <w:b/>
                <w:bCs/>
                <w:lang w:val="el-GR" w:eastAsia="el-GR"/>
              </w:rPr>
            </w:pPr>
            <w:r>
              <w:rPr>
                <w:rFonts w:eastAsia="SimSun"/>
                <w:b/>
                <w:bCs/>
                <w:lang w:val="el-GR" w:eastAsia="el-GR"/>
              </w:rPr>
              <w:t>41</w:t>
            </w:r>
          </w:p>
        </w:tc>
        <w:tc>
          <w:tcPr>
            <w:tcW w:w="2159" w:type="pct"/>
            <w:vAlign w:val="center"/>
          </w:tcPr>
          <w:p w14:paraId="51FEF389" w14:textId="77777777" w:rsidR="008B243A" w:rsidRPr="00F37FB6" w:rsidRDefault="008B243A" w:rsidP="003026C0">
            <w:pPr>
              <w:suppressAutoHyphens w:val="0"/>
              <w:autoSpaceDE w:val="0"/>
              <w:spacing w:before="57" w:after="57"/>
              <w:jc w:val="left"/>
              <w:rPr>
                <w:rFonts w:eastAsia="SimSun"/>
                <w:lang w:val="el-GR" w:eastAsia="el-GR"/>
              </w:rPr>
            </w:pPr>
            <w:r w:rsidRPr="00F37FB6">
              <w:rPr>
                <w:rFonts w:eastAsia="SimSun"/>
                <w:lang w:val="el-GR" w:eastAsia="el-GR"/>
              </w:rPr>
              <w:t>Δυνατότητα να δημιουργούνται μέσα από γραφικό περιβάλλον πρότυπα έγγραφα (</w:t>
            </w:r>
            <w:proofErr w:type="spellStart"/>
            <w:r w:rsidRPr="00F37FB6">
              <w:rPr>
                <w:rFonts w:eastAsia="SimSun"/>
                <w:lang w:val="el-GR" w:eastAsia="el-GR"/>
              </w:rPr>
              <w:t>templates</w:t>
            </w:r>
            <w:proofErr w:type="spellEnd"/>
            <w:r w:rsidRPr="00F37FB6">
              <w:rPr>
                <w:rFonts w:eastAsia="SimSun"/>
                <w:lang w:val="el-GR" w:eastAsia="el-GR"/>
              </w:rPr>
              <w:t>) πάνω στα οποία να ορίζεται:</w:t>
            </w:r>
          </w:p>
          <w:p w14:paraId="3CD1BEB7" w14:textId="77777777" w:rsidR="008B243A" w:rsidRPr="00F37FB6" w:rsidRDefault="008B243A" w:rsidP="003026C0">
            <w:pPr>
              <w:suppressAutoHyphens w:val="0"/>
              <w:autoSpaceDE w:val="0"/>
              <w:spacing w:before="57" w:after="57"/>
              <w:jc w:val="left"/>
              <w:rPr>
                <w:rFonts w:eastAsia="SimSun"/>
                <w:lang w:val="el-GR" w:eastAsia="el-GR"/>
              </w:rPr>
            </w:pPr>
            <w:r w:rsidRPr="00F37FB6">
              <w:rPr>
                <w:rFonts w:eastAsia="SimSun"/>
                <w:lang w:val="el-GR" w:eastAsia="el-GR"/>
              </w:rPr>
              <w:t>•</w:t>
            </w:r>
            <w:r w:rsidRPr="00F37FB6">
              <w:rPr>
                <w:rFonts w:eastAsia="SimSun"/>
                <w:lang w:val="el-GR" w:eastAsia="el-GR"/>
              </w:rPr>
              <w:tab/>
              <w:t>η σελίδα και το σημείο στην σελίδα που θα ενταχθεί κάθε μία από τις υπογραφές,</w:t>
            </w:r>
          </w:p>
          <w:p w14:paraId="558E3431" w14:textId="77777777" w:rsidR="008B243A" w:rsidRPr="00F37FB6" w:rsidRDefault="008B243A" w:rsidP="003026C0">
            <w:pPr>
              <w:suppressAutoHyphens w:val="0"/>
              <w:autoSpaceDE w:val="0"/>
              <w:spacing w:before="57" w:after="57"/>
              <w:jc w:val="left"/>
              <w:rPr>
                <w:rFonts w:eastAsia="SimSun"/>
                <w:lang w:val="el-GR" w:eastAsia="el-GR"/>
              </w:rPr>
            </w:pPr>
            <w:r w:rsidRPr="00F37FB6">
              <w:rPr>
                <w:rFonts w:eastAsia="SimSun"/>
                <w:lang w:val="el-GR" w:eastAsia="el-GR"/>
              </w:rPr>
              <w:t>•</w:t>
            </w:r>
            <w:r w:rsidRPr="00F37FB6">
              <w:rPr>
                <w:rFonts w:eastAsia="SimSun"/>
                <w:lang w:val="el-GR" w:eastAsia="el-GR"/>
              </w:rPr>
              <w:tab/>
              <w:t>οι υπογράφοντες,</w:t>
            </w:r>
          </w:p>
          <w:p w14:paraId="4B75211A" w14:textId="77777777" w:rsidR="008B243A" w:rsidRPr="00F37FB6" w:rsidRDefault="008B243A" w:rsidP="003026C0">
            <w:pPr>
              <w:suppressAutoHyphens w:val="0"/>
              <w:autoSpaceDE w:val="0"/>
              <w:spacing w:before="57" w:after="57"/>
              <w:jc w:val="left"/>
              <w:rPr>
                <w:rFonts w:eastAsia="SimSun"/>
                <w:lang w:val="el-GR" w:eastAsia="el-GR"/>
              </w:rPr>
            </w:pPr>
            <w:r w:rsidRPr="00F37FB6">
              <w:rPr>
                <w:rFonts w:eastAsia="SimSun"/>
                <w:lang w:val="el-GR" w:eastAsia="el-GR"/>
              </w:rPr>
              <w:t>•</w:t>
            </w:r>
            <w:r w:rsidRPr="00F37FB6">
              <w:rPr>
                <w:rFonts w:eastAsia="SimSun"/>
                <w:lang w:val="el-GR" w:eastAsia="el-GR"/>
              </w:rPr>
              <w:tab/>
              <w:t>η σειρά και ροή των υπογραφών.</w:t>
            </w:r>
          </w:p>
        </w:tc>
        <w:tc>
          <w:tcPr>
            <w:tcW w:w="726" w:type="pct"/>
            <w:vAlign w:val="center"/>
          </w:tcPr>
          <w:p w14:paraId="6783D276" w14:textId="77777777" w:rsidR="008B243A" w:rsidRPr="00724F45" w:rsidRDefault="008B243A" w:rsidP="003026C0">
            <w:pPr>
              <w:suppressAutoHyphens w:val="0"/>
              <w:autoSpaceDE w:val="0"/>
              <w:spacing w:before="57" w:after="57"/>
              <w:jc w:val="left"/>
              <w:rPr>
                <w:rFonts w:eastAsia="SimSun"/>
                <w:lang w:val="el-GR" w:eastAsia="el-GR"/>
              </w:rPr>
            </w:pPr>
            <w:r>
              <w:rPr>
                <w:rFonts w:eastAsia="SimSun"/>
                <w:lang w:val="el-GR" w:eastAsia="el-GR"/>
              </w:rPr>
              <w:t>ΝΑΙ</w:t>
            </w:r>
          </w:p>
        </w:tc>
        <w:tc>
          <w:tcPr>
            <w:tcW w:w="759" w:type="pct"/>
            <w:vAlign w:val="center"/>
          </w:tcPr>
          <w:p w14:paraId="472DE7E9"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4726B6D4" w14:textId="77777777" w:rsidR="008B243A" w:rsidRDefault="008B243A" w:rsidP="003026C0">
            <w:pPr>
              <w:suppressAutoHyphens w:val="0"/>
              <w:autoSpaceDE w:val="0"/>
              <w:spacing w:before="57" w:after="57"/>
              <w:jc w:val="left"/>
              <w:rPr>
                <w:rFonts w:eastAsia="SimSun"/>
                <w:lang w:val="el-GR" w:eastAsia="el-GR"/>
              </w:rPr>
            </w:pPr>
          </w:p>
        </w:tc>
      </w:tr>
      <w:tr w:rsidR="008B243A" w:rsidRPr="00F37FB6" w14:paraId="7644090A" w14:textId="77777777" w:rsidTr="003026C0">
        <w:tc>
          <w:tcPr>
            <w:tcW w:w="389" w:type="pct"/>
            <w:vAlign w:val="center"/>
          </w:tcPr>
          <w:p w14:paraId="533B6A84" w14:textId="77777777" w:rsidR="008B243A" w:rsidRDefault="008B243A" w:rsidP="003026C0">
            <w:pPr>
              <w:suppressAutoHyphens w:val="0"/>
              <w:autoSpaceDE w:val="0"/>
              <w:spacing w:before="57" w:after="57"/>
              <w:jc w:val="left"/>
              <w:rPr>
                <w:rFonts w:eastAsia="SimSun"/>
                <w:b/>
                <w:bCs/>
                <w:lang w:val="el-GR" w:eastAsia="el-GR"/>
              </w:rPr>
            </w:pPr>
            <w:r>
              <w:rPr>
                <w:rFonts w:eastAsia="SimSun"/>
                <w:b/>
                <w:bCs/>
                <w:lang w:val="el-GR" w:eastAsia="el-GR"/>
              </w:rPr>
              <w:t>42</w:t>
            </w:r>
          </w:p>
        </w:tc>
        <w:tc>
          <w:tcPr>
            <w:tcW w:w="2159" w:type="pct"/>
            <w:vAlign w:val="center"/>
          </w:tcPr>
          <w:p w14:paraId="29723CE5" w14:textId="77777777" w:rsidR="008B243A" w:rsidRPr="00F37FB6" w:rsidRDefault="008B243A" w:rsidP="003026C0">
            <w:pPr>
              <w:suppressAutoHyphens w:val="0"/>
              <w:autoSpaceDE w:val="0"/>
              <w:spacing w:before="57" w:after="57"/>
              <w:jc w:val="left"/>
              <w:rPr>
                <w:rFonts w:eastAsia="SimSun"/>
                <w:lang w:val="el-GR" w:eastAsia="el-GR"/>
              </w:rPr>
            </w:pPr>
            <w:r w:rsidRPr="00F37FB6">
              <w:rPr>
                <w:rFonts w:eastAsia="SimSun"/>
                <w:lang w:val="el-GR" w:eastAsia="el-GR"/>
              </w:rPr>
              <w:t>Δυνατότητα εισαγωγής αυτοματοποιημένα ψηφιακής σφραγίδας (</w:t>
            </w:r>
            <w:proofErr w:type="spellStart"/>
            <w:r w:rsidRPr="00F37FB6">
              <w:rPr>
                <w:rFonts w:eastAsia="SimSun"/>
                <w:lang w:val="el-GR" w:eastAsia="el-GR"/>
              </w:rPr>
              <w:t>electronic</w:t>
            </w:r>
            <w:proofErr w:type="spellEnd"/>
            <w:r w:rsidRPr="00F37FB6">
              <w:rPr>
                <w:rFonts w:eastAsia="SimSun"/>
                <w:lang w:val="el-GR" w:eastAsia="el-GR"/>
              </w:rPr>
              <w:t xml:space="preserve"> </w:t>
            </w:r>
            <w:proofErr w:type="spellStart"/>
            <w:r w:rsidRPr="00F37FB6">
              <w:rPr>
                <w:rFonts w:eastAsia="SimSun"/>
                <w:lang w:val="el-GR" w:eastAsia="el-GR"/>
              </w:rPr>
              <w:t>seal</w:t>
            </w:r>
            <w:proofErr w:type="spellEnd"/>
            <w:r w:rsidRPr="00F37FB6">
              <w:rPr>
                <w:rFonts w:eastAsia="SimSun"/>
                <w:lang w:val="el-GR" w:eastAsia="el-GR"/>
              </w:rPr>
              <w:t>) σε όλα τα έγγραφα που εισάγονται στο σύστημα.</w:t>
            </w:r>
          </w:p>
        </w:tc>
        <w:tc>
          <w:tcPr>
            <w:tcW w:w="726" w:type="pct"/>
            <w:vAlign w:val="center"/>
          </w:tcPr>
          <w:p w14:paraId="1E96E919" w14:textId="77777777" w:rsidR="008B243A" w:rsidRPr="00724F45" w:rsidRDefault="008B243A" w:rsidP="003026C0">
            <w:pPr>
              <w:suppressAutoHyphens w:val="0"/>
              <w:autoSpaceDE w:val="0"/>
              <w:spacing w:before="57" w:after="57"/>
              <w:jc w:val="left"/>
              <w:rPr>
                <w:rFonts w:eastAsia="SimSun"/>
                <w:lang w:val="el-GR" w:eastAsia="el-GR"/>
              </w:rPr>
            </w:pPr>
            <w:r>
              <w:rPr>
                <w:rFonts w:eastAsia="SimSun"/>
                <w:lang w:val="el-GR" w:eastAsia="el-GR"/>
              </w:rPr>
              <w:t>ΝΑΙ</w:t>
            </w:r>
          </w:p>
        </w:tc>
        <w:tc>
          <w:tcPr>
            <w:tcW w:w="759" w:type="pct"/>
            <w:vAlign w:val="center"/>
          </w:tcPr>
          <w:p w14:paraId="1E7917A3" w14:textId="77777777" w:rsidR="008B243A" w:rsidRPr="00CC2331" w:rsidRDefault="008B243A" w:rsidP="003026C0">
            <w:pPr>
              <w:suppressAutoHyphens w:val="0"/>
              <w:autoSpaceDE w:val="0"/>
              <w:spacing w:before="57" w:after="57"/>
              <w:jc w:val="left"/>
              <w:rPr>
                <w:rFonts w:eastAsia="SimSun"/>
                <w:lang w:val="el-GR" w:eastAsia="el-GR"/>
              </w:rPr>
            </w:pPr>
          </w:p>
        </w:tc>
        <w:tc>
          <w:tcPr>
            <w:tcW w:w="967" w:type="pct"/>
            <w:vAlign w:val="center"/>
          </w:tcPr>
          <w:p w14:paraId="268C7A7E" w14:textId="77777777" w:rsidR="008B243A" w:rsidRDefault="008B243A" w:rsidP="003026C0">
            <w:pPr>
              <w:suppressAutoHyphens w:val="0"/>
              <w:autoSpaceDE w:val="0"/>
              <w:spacing w:before="57" w:after="57"/>
              <w:jc w:val="left"/>
              <w:rPr>
                <w:rFonts w:eastAsia="SimSun"/>
                <w:lang w:val="el-GR" w:eastAsia="el-GR"/>
              </w:rPr>
            </w:pPr>
          </w:p>
        </w:tc>
      </w:tr>
      <w:tr w:rsidR="00203BDE" w:rsidRPr="00203BDE" w14:paraId="7137637A" w14:textId="77777777" w:rsidTr="003026C0">
        <w:tc>
          <w:tcPr>
            <w:tcW w:w="389" w:type="pct"/>
            <w:vAlign w:val="center"/>
          </w:tcPr>
          <w:p w14:paraId="51FE5D03" w14:textId="0FE51438" w:rsidR="00203BDE" w:rsidRDefault="00203BDE" w:rsidP="003026C0">
            <w:pPr>
              <w:suppressAutoHyphens w:val="0"/>
              <w:autoSpaceDE w:val="0"/>
              <w:spacing w:before="57" w:after="57"/>
              <w:jc w:val="left"/>
              <w:rPr>
                <w:rFonts w:eastAsia="SimSun"/>
                <w:b/>
                <w:bCs/>
                <w:lang w:val="el-GR" w:eastAsia="el-GR"/>
              </w:rPr>
            </w:pPr>
            <w:r>
              <w:rPr>
                <w:rFonts w:eastAsia="SimSun"/>
                <w:b/>
                <w:bCs/>
                <w:lang w:val="el-GR" w:eastAsia="el-GR"/>
              </w:rPr>
              <w:t>43</w:t>
            </w:r>
          </w:p>
        </w:tc>
        <w:tc>
          <w:tcPr>
            <w:tcW w:w="2159" w:type="pct"/>
            <w:vAlign w:val="center"/>
          </w:tcPr>
          <w:p w14:paraId="51169F8C" w14:textId="77777777" w:rsidR="00203BDE" w:rsidRPr="00B6632B" w:rsidRDefault="00203BDE" w:rsidP="00203BDE">
            <w:pPr>
              <w:ind w:left="-11"/>
              <w:rPr>
                <w:lang w:val="el-GR"/>
              </w:rPr>
            </w:pPr>
            <w:r w:rsidRPr="00B6632B">
              <w:rPr>
                <w:lang w:val="el-GR"/>
              </w:rPr>
              <w:t xml:space="preserve">Στο περιβάλλον χρήστη να εμπεριέχεται </w:t>
            </w:r>
            <w:proofErr w:type="spellStart"/>
            <w:r w:rsidRPr="00B6632B">
              <w:rPr>
                <w:lang w:val="el-GR"/>
              </w:rPr>
              <w:t>web</w:t>
            </w:r>
            <w:proofErr w:type="spellEnd"/>
            <w:r w:rsidRPr="00B6632B">
              <w:rPr>
                <w:lang w:val="el-GR"/>
              </w:rPr>
              <w:t xml:space="preserve"> email </w:t>
            </w:r>
            <w:proofErr w:type="spellStart"/>
            <w:r w:rsidRPr="00B6632B">
              <w:rPr>
                <w:lang w:val="el-GR"/>
              </w:rPr>
              <w:t>client</w:t>
            </w:r>
            <w:proofErr w:type="spellEnd"/>
            <w:r w:rsidRPr="00B6632B">
              <w:rPr>
                <w:lang w:val="el-GR"/>
              </w:rPr>
              <w:t xml:space="preserve">, ώστε να μην απαιτείται η χρήση τρίτων προϊόντων για την πρόσβαση σε αυτά (π.χ. Outlook, </w:t>
            </w:r>
            <w:proofErr w:type="spellStart"/>
            <w:r w:rsidRPr="00B6632B">
              <w:rPr>
                <w:lang w:val="el-GR"/>
              </w:rPr>
              <w:t>Thunderbird</w:t>
            </w:r>
            <w:proofErr w:type="spellEnd"/>
            <w:r w:rsidRPr="00B6632B">
              <w:rPr>
                <w:lang w:val="el-GR"/>
              </w:rPr>
              <w:t xml:space="preserve">, Office 365, </w:t>
            </w:r>
            <w:proofErr w:type="spellStart"/>
            <w:r w:rsidRPr="00B6632B">
              <w:rPr>
                <w:lang w:val="el-GR"/>
              </w:rPr>
              <w:t>Gmail</w:t>
            </w:r>
            <w:proofErr w:type="spellEnd"/>
            <w:r w:rsidRPr="00B6632B">
              <w:rPr>
                <w:lang w:val="el-GR"/>
              </w:rPr>
              <w:t xml:space="preserve"> </w:t>
            </w:r>
            <w:proofErr w:type="spellStart"/>
            <w:r w:rsidRPr="00B6632B">
              <w:rPr>
                <w:lang w:val="el-GR"/>
              </w:rPr>
              <w:t>client</w:t>
            </w:r>
            <w:proofErr w:type="spellEnd"/>
            <w:r w:rsidRPr="00B6632B">
              <w:rPr>
                <w:lang w:val="el-GR"/>
              </w:rPr>
              <w:t>) με κατ’ ελάχιστον την παρακάτω λειτουργικότητα:</w:t>
            </w:r>
          </w:p>
          <w:p w14:paraId="6BF3A63B" w14:textId="77777777" w:rsidR="00203BDE" w:rsidRPr="00B6632B" w:rsidRDefault="00203BDE" w:rsidP="00203BDE">
            <w:pPr>
              <w:ind w:left="567"/>
              <w:rPr>
                <w:lang w:val="el-GR"/>
              </w:rPr>
            </w:pPr>
            <w:r w:rsidRPr="00B6632B">
              <w:rPr>
                <w:lang w:val="el-GR"/>
              </w:rPr>
              <w:t xml:space="preserve">• Δυνατότητα εμφάνισης και διαχείρισης των </w:t>
            </w:r>
            <w:proofErr w:type="spellStart"/>
            <w:r w:rsidRPr="00B6632B">
              <w:rPr>
                <w:lang w:val="el-GR"/>
              </w:rPr>
              <w:t>emails</w:t>
            </w:r>
            <w:proofErr w:type="spellEnd"/>
            <w:r w:rsidRPr="00B6632B">
              <w:rPr>
                <w:lang w:val="el-GR"/>
              </w:rPr>
              <w:t xml:space="preserve"> από πολλαπλά </w:t>
            </w:r>
            <w:proofErr w:type="spellStart"/>
            <w:r w:rsidRPr="00B6632B">
              <w:rPr>
                <w:lang w:val="el-GR"/>
              </w:rPr>
              <w:t>accounts</w:t>
            </w:r>
            <w:proofErr w:type="spellEnd"/>
            <w:r w:rsidRPr="00B6632B">
              <w:rPr>
                <w:lang w:val="el-GR"/>
              </w:rPr>
              <w:t xml:space="preserve"> που έχει ο χρήστης (εταιρικό, </w:t>
            </w:r>
            <w:proofErr w:type="spellStart"/>
            <w:r w:rsidRPr="00B6632B">
              <w:rPr>
                <w:lang w:val="el-GR"/>
              </w:rPr>
              <w:t>Gmail</w:t>
            </w:r>
            <w:proofErr w:type="spellEnd"/>
            <w:r w:rsidRPr="00B6632B">
              <w:rPr>
                <w:lang w:val="el-GR"/>
              </w:rPr>
              <w:t xml:space="preserve">, Outlook 365, </w:t>
            </w:r>
            <w:proofErr w:type="spellStart"/>
            <w:r w:rsidRPr="00B6632B">
              <w:rPr>
                <w:lang w:val="el-GR"/>
              </w:rPr>
              <w:t>iCloud</w:t>
            </w:r>
            <w:proofErr w:type="spellEnd"/>
            <w:r w:rsidRPr="00B6632B">
              <w:rPr>
                <w:lang w:val="el-GR"/>
              </w:rPr>
              <w:t>, κ.α.)</w:t>
            </w:r>
          </w:p>
          <w:p w14:paraId="7D3D269B" w14:textId="77777777" w:rsidR="00203BDE" w:rsidRPr="00B6632B" w:rsidRDefault="00203BDE" w:rsidP="00203BDE">
            <w:pPr>
              <w:ind w:left="567"/>
              <w:rPr>
                <w:lang w:val="en-US"/>
              </w:rPr>
            </w:pPr>
            <w:r w:rsidRPr="00B6632B">
              <w:rPr>
                <w:lang w:val="en-US"/>
              </w:rPr>
              <w:t xml:space="preserve">• </w:t>
            </w:r>
            <w:r w:rsidRPr="00B6632B">
              <w:rPr>
                <w:lang w:val="el-GR"/>
              </w:rPr>
              <w:t>Εμφάνιση</w:t>
            </w:r>
            <w:r w:rsidRPr="00B6632B">
              <w:rPr>
                <w:lang w:val="en-US"/>
              </w:rPr>
              <w:t xml:space="preserve"> </w:t>
            </w:r>
            <w:r w:rsidRPr="00B6632B">
              <w:rPr>
                <w:lang w:val="el-GR"/>
              </w:rPr>
              <w:t>όλων</w:t>
            </w:r>
            <w:r w:rsidRPr="00B6632B">
              <w:rPr>
                <w:lang w:val="en-US"/>
              </w:rPr>
              <w:t xml:space="preserve"> </w:t>
            </w:r>
            <w:r w:rsidRPr="00B6632B">
              <w:rPr>
                <w:lang w:val="el-GR"/>
              </w:rPr>
              <w:t>των</w:t>
            </w:r>
            <w:r w:rsidRPr="00B6632B">
              <w:rPr>
                <w:lang w:val="en-US"/>
              </w:rPr>
              <w:t xml:space="preserve"> </w:t>
            </w:r>
            <w:r w:rsidRPr="00B6632B">
              <w:rPr>
                <w:lang w:val="el-GR"/>
              </w:rPr>
              <w:t>φακέλων</w:t>
            </w:r>
            <w:r w:rsidRPr="00B6632B">
              <w:rPr>
                <w:lang w:val="en-US"/>
              </w:rPr>
              <w:t xml:space="preserve"> </w:t>
            </w:r>
            <w:r w:rsidRPr="00B6632B">
              <w:rPr>
                <w:lang w:val="el-GR"/>
              </w:rPr>
              <w:t>ανά</w:t>
            </w:r>
            <w:r w:rsidRPr="00B6632B">
              <w:rPr>
                <w:lang w:val="en-US"/>
              </w:rPr>
              <w:t xml:space="preserve"> email account (inbox, sent, outbox, user specific)</w:t>
            </w:r>
          </w:p>
          <w:p w14:paraId="2DFF0E35" w14:textId="77777777" w:rsidR="00203BDE" w:rsidRPr="00B6632B" w:rsidRDefault="00203BDE" w:rsidP="00203BDE">
            <w:pPr>
              <w:ind w:left="567"/>
              <w:rPr>
                <w:lang w:val="el-GR"/>
              </w:rPr>
            </w:pPr>
            <w:r w:rsidRPr="00B6632B">
              <w:rPr>
                <w:lang w:val="el-GR"/>
              </w:rPr>
              <w:t>• Δυνατότητα πλήρης διαχείρισης ανά email (εμφάνιση, προώθηση, απάντηση, εξαγωγή στο σταθμό εργασίας)</w:t>
            </w:r>
          </w:p>
          <w:p w14:paraId="26432A63" w14:textId="2CD0D182" w:rsidR="00203BDE" w:rsidRPr="00F37FB6" w:rsidRDefault="00203BDE" w:rsidP="00203BDE">
            <w:pPr>
              <w:suppressAutoHyphens w:val="0"/>
              <w:autoSpaceDE w:val="0"/>
              <w:spacing w:before="57" w:after="57"/>
              <w:jc w:val="left"/>
              <w:rPr>
                <w:rFonts w:eastAsia="SimSun"/>
                <w:lang w:val="el-GR" w:eastAsia="el-GR"/>
              </w:rPr>
            </w:pPr>
            <w:r w:rsidRPr="00B6632B">
              <w:rPr>
                <w:lang w:val="el-GR"/>
              </w:rPr>
              <w:t>• Εισαγωγή και περαιτέρω πλήρη διαχείριση στο σύστημα διαχείρισης εγγράφων και ροής εργασίας</w:t>
            </w:r>
          </w:p>
        </w:tc>
        <w:tc>
          <w:tcPr>
            <w:tcW w:w="726" w:type="pct"/>
            <w:vAlign w:val="center"/>
          </w:tcPr>
          <w:p w14:paraId="79BDD9D3" w14:textId="62456AF4" w:rsidR="00203BDE" w:rsidRDefault="00203BDE" w:rsidP="003026C0">
            <w:pPr>
              <w:suppressAutoHyphens w:val="0"/>
              <w:autoSpaceDE w:val="0"/>
              <w:spacing w:before="57" w:after="57"/>
              <w:jc w:val="left"/>
              <w:rPr>
                <w:rFonts w:eastAsia="SimSun"/>
                <w:lang w:val="el-GR" w:eastAsia="el-GR"/>
              </w:rPr>
            </w:pPr>
            <w:r>
              <w:rPr>
                <w:rFonts w:eastAsia="SimSun"/>
                <w:lang w:val="el-GR" w:eastAsia="el-GR"/>
              </w:rPr>
              <w:t>ΝΑΙ</w:t>
            </w:r>
          </w:p>
        </w:tc>
        <w:tc>
          <w:tcPr>
            <w:tcW w:w="759" w:type="pct"/>
            <w:vAlign w:val="center"/>
          </w:tcPr>
          <w:p w14:paraId="035A66E5" w14:textId="77777777" w:rsidR="00203BDE" w:rsidRPr="00CC2331" w:rsidRDefault="00203BDE" w:rsidP="003026C0">
            <w:pPr>
              <w:suppressAutoHyphens w:val="0"/>
              <w:autoSpaceDE w:val="0"/>
              <w:spacing w:before="57" w:after="57"/>
              <w:jc w:val="left"/>
              <w:rPr>
                <w:rFonts w:eastAsia="SimSun"/>
                <w:lang w:val="el-GR" w:eastAsia="el-GR"/>
              </w:rPr>
            </w:pPr>
          </w:p>
        </w:tc>
        <w:tc>
          <w:tcPr>
            <w:tcW w:w="967" w:type="pct"/>
            <w:vAlign w:val="center"/>
          </w:tcPr>
          <w:p w14:paraId="3E2A20C1" w14:textId="77777777" w:rsidR="00203BDE" w:rsidRDefault="00203BDE" w:rsidP="003026C0">
            <w:pPr>
              <w:suppressAutoHyphens w:val="0"/>
              <w:autoSpaceDE w:val="0"/>
              <w:spacing w:before="57" w:after="57"/>
              <w:jc w:val="left"/>
              <w:rPr>
                <w:rFonts w:eastAsia="SimSun"/>
                <w:lang w:val="el-GR" w:eastAsia="el-GR"/>
              </w:rPr>
            </w:pPr>
          </w:p>
        </w:tc>
      </w:tr>
    </w:tbl>
    <w:p w14:paraId="2B1BB999" w14:textId="77777777" w:rsidR="008B243A" w:rsidRPr="00F37FB6" w:rsidRDefault="008B243A" w:rsidP="008B243A">
      <w:pPr>
        <w:suppressAutoHyphens w:val="0"/>
        <w:autoSpaceDE w:val="0"/>
        <w:spacing w:before="57" w:after="57"/>
        <w:jc w:val="left"/>
        <w:rPr>
          <w:rFonts w:eastAsia="SimSun"/>
          <w:b/>
          <w:lang w:val="el-GR" w:eastAsia="el-GR"/>
        </w:rPr>
      </w:pPr>
    </w:p>
    <w:p w14:paraId="61ABEAE3" w14:textId="77777777" w:rsidR="008B243A" w:rsidRPr="00CC2331" w:rsidRDefault="008B243A" w:rsidP="00474644">
      <w:pPr>
        <w:pStyle w:val="4"/>
        <w:numPr>
          <w:ilvl w:val="0"/>
          <w:numId w:val="126"/>
        </w:numPr>
        <w:ind w:left="540" w:hanging="450"/>
        <w:rPr>
          <w:rFonts w:cs="Tahoma"/>
          <w:szCs w:val="22"/>
          <w:lang w:val="el-GR"/>
        </w:rPr>
      </w:pPr>
      <w:bookmarkStart w:id="737" w:name="_Ref71629104"/>
      <w:bookmarkStart w:id="738" w:name="_Toc76724196"/>
      <w:bookmarkStart w:id="739" w:name="_Toc89441335"/>
      <w:bookmarkStart w:id="740" w:name="_Toc89441853"/>
      <w:r w:rsidRPr="00CC2331">
        <w:rPr>
          <w:rFonts w:cs="Tahoma"/>
          <w:szCs w:val="22"/>
          <w:lang w:val="el-GR"/>
        </w:rPr>
        <w:t>ΨΗΦΙΟΠΟΙΗΣΗ ΦΑΚΕΛΩΝ ΔΑΝΕΙΟΛΗΠΤΩΝ</w:t>
      </w:r>
      <w:bookmarkEnd w:id="737"/>
      <w:bookmarkEnd w:id="738"/>
      <w:bookmarkEnd w:id="739"/>
      <w:bookmarkEnd w:id="740"/>
    </w:p>
    <w:p w14:paraId="1B5EEB2C" w14:textId="77777777" w:rsidR="008B243A" w:rsidRPr="00CC2331" w:rsidRDefault="008B243A" w:rsidP="008B243A">
      <w:pPr>
        <w:suppressAutoHyphens w:val="0"/>
        <w:autoSpaceDE w:val="0"/>
        <w:spacing w:before="57" w:after="57"/>
        <w:jc w:val="left"/>
        <w:rPr>
          <w:rFonts w:eastAsia="SimSun"/>
          <w:bCs/>
          <w:lang w:val="el-GR"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22"/>
        <w:gridCol w:w="1398"/>
        <w:gridCol w:w="1461"/>
        <w:gridCol w:w="1862"/>
      </w:tblGrid>
      <w:tr w:rsidR="008B243A" w:rsidRPr="00CC2331" w14:paraId="64C7FA86" w14:textId="77777777" w:rsidTr="0022239B">
        <w:trPr>
          <w:tblHeader/>
        </w:trPr>
        <w:tc>
          <w:tcPr>
            <w:tcW w:w="5000" w:type="pct"/>
            <w:gridSpan w:val="5"/>
            <w:shd w:val="clear" w:color="auto" w:fill="CCCCCC"/>
            <w:vAlign w:val="center"/>
          </w:tcPr>
          <w:p w14:paraId="2370AF42" w14:textId="77777777" w:rsidR="008B243A" w:rsidRPr="00CC2331" w:rsidRDefault="008B243A" w:rsidP="003026C0">
            <w:pPr>
              <w:suppressAutoHyphens w:val="0"/>
              <w:spacing w:after="0"/>
              <w:jc w:val="left"/>
              <w:rPr>
                <w:b/>
                <w:lang w:val="el-GR" w:eastAsia="el-GR"/>
              </w:rPr>
            </w:pPr>
          </w:p>
          <w:p w14:paraId="35003A43" w14:textId="77777777" w:rsidR="008B243A" w:rsidRPr="00CC2331" w:rsidRDefault="008B243A" w:rsidP="003026C0">
            <w:pPr>
              <w:suppressAutoHyphens w:val="0"/>
              <w:spacing w:after="0"/>
              <w:jc w:val="left"/>
              <w:rPr>
                <w:lang w:val="el-GR" w:eastAsia="el-GR"/>
              </w:rPr>
            </w:pPr>
            <w:r w:rsidRPr="00CC2331">
              <w:rPr>
                <w:b/>
                <w:lang w:val="el-GR" w:eastAsia="el-GR"/>
              </w:rPr>
              <w:t xml:space="preserve">1.2.1. Υπηρεσίες </w:t>
            </w:r>
            <w:proofErr w:type="spellStart"/>
            <w:r w:rsidRPr="00CC2331">
              <w:rPr>
                <w:b/>
                <w:lang w:val="el-GR" w:eastAsia="el-GR"/>
              </w:rPr>
              <w:t>Ψηφιοποίησης</w:t>
            </w:r>
            <w:proofErr w:type="spellEnd"/>
          </w:p>
        </w:tc>
      </w:tr>
      <w:tr w:rsidR="008B243A" w:rsidRPr="00CC2331" w14:paraId="6BF8FBB2" w14:textId="77777777" w:rsidTr="0022239B">
        <w:trPr>
          <w:tblHeader/>
        </w:trPr>
        <w:tc>
          <w:tcPr>
            <w:tcW w:w="408" w:type="pct"/>
            <w:shd w:val="clear" w:color="auto" w:fill="B3B3B3"/>
            <w:vAlign w:val="center"/>
          </w:tcPr>
          <w:p w14:paraId="66E2CCE1" w14:textId="77777777" w:rsidR="008B243A" w:rsidRPr="00CC2331" w:rsidRDefault="008B243A" w:rsidP="003026C0">
            <w:pPr>
              <w:suppressAutoHyphens w:val="0"/>
              <w:spacing w:after="0"/>
              <w:jc w:val="left"/>
              <w:rPr>
                <w:b/>
                <w:bCs/>
                <w:lang w:val="el-GR" w:eastAsia="el-GR"/>
              </w:rPr>
            </w:pPr>
            <w:r w:rsidRPr="00CC2331">
              <w:rPr>
                <w:b/>
                <w:bCs/>
                <w:lang w:val="el-GR" w:eastAsia="el-GR"/>
              </w:rPr>
              <w:t>Α/Α</w:t>
            </w:r>
          </w:p>
        </w:tc>
        <w:tc>
          <w:tcPr>
            <w:tcW w:w="2141" w:type="pct"/>
            <w:shd w:val="clear" w:color="auto" w:fill="B3B3B3"/>
            <w:vAlign w:val="center"/>
          </w:tcPr>
          <w:p w14:paraId="25DACAA7" w14:textId="77777777" w:rsidR="008B243A" w:rsidRPr="00CC2331" w:rsidRDefault="008B243A" w:rsidP="003026C0">
            <w:pPr>
              <w:suppressAutoHyphens w:val="0"/>
              <w:spacing w:after="0"/>
              <w:jc w:val="left"/>
              <w:rPr>
                <w:b/>
                <w:bCs/>
                <w:lang w:val="el-GR" w:eastAsia="el-GR"/>
              </w:rPr>
            </w:pPr>
            <w:r w:rsidRPr="00CC2331">
              <w:rPr>
                <w:b/>
                <w:bCs/>
                <w:lang w:val="el-GR" w:eastAsia="el-GR"/>
              </w:rPr>
              <w:t>ΠΡΟΔΙΑΓΡΑΦΗ</w:t>
            </w:r>
          </w:p>
        </w:tc>
        <w:tc>
          <w:tcPr>
            <w:tcW w:w="726" w:type="pct"/>
            <w:shd w:val="clear" w:color="auto" w:fill="B3B3B3"/>
            <w:vAlign w:val="center"/>
          </w:tcPr>
          <w:p w14:paraId="559D2642" w14:textId="77777777" w:rsidR="008B243A" w:rsidRPr="00CC2331" w:rsidRDefault="008B243A" w:rsidP="003026C0">
            <w:pPr>
              <w:suppressAutoHyphens w:val="0"/>
              <w:spacing w:after="0"/>
              <w:jc w:val="left"/>
              <w:rPr>
                <w:b/>
                <w:bCs/>
                <w:lang w:val="el-GR" w:eastAsia="el-GR"/>
              </w:rPr>
            </w:pPr>
            <w:r w:rsidRPr="00CC2331">
              <w:rPr>
                <w:b/>
                <w:bCs/>
                <w:lang w:val="el-GR" w:eastAsia="el-GR"/>
              </w:rPr>
              <w:t>ΑΠΑΙΤΗΣΗ</w:t>
            </w:r>
          </w:p>
        </w:tc>
        <w:tc>
          <w:tcPr>
            <w:tcW w:w="759" w:type="pct"/>
            <w:shd w:val="clear" w:color="auto" w:fill="B3B3B3"/>
            <w:vAlign w:val="center"/>
          </w:tcPr>
          <w:p w14:paraId="08D197A8" w14:textId="77777777" w:rsidR="008B243A" w:rsidRPr="00CC2331" w:rsidRDefault="008B243A" w:rsidP="003026C0">
            <w:pPr>
              <w:suppressAutoHyphens w:val="0"/>
              <w:spacing w:after="0"/>
              <w:jc w:val="left"/>
              <w:rPr>
                <w:b/>
                <w:bCs/>
                <w:lang w:val="el-GR" w:eastAsia="el-GR"/>
              </w:rPr>
            </w:pPr>
            <w:r w:rsidRPr="00CC2331">
              <w:rPr>
                <w:b/>
                <w:bCs/>
                <w:lang w:val="el-GR" w:eastAsia="el-GR"/>
              </w:rPr>
              <w:t>ΑΠΑΝΤΗΣΗ</w:t>
            </w:r>
          </w:p>
        </w:tc>
        <w:tc>
          <w:tcPr>
            <w:tcW w:w="967" w:type="pct"/>
            <w:shd w:val="clear" w:color="auto" w:fill="B3B3B3"/>
            <w:vAlign w:val="center"/>
          </w:tcPr>
          <w:p w14:paraId="6BB3CE29" w14:textId="77777777" w:rsidR="008B243A" w:rsidRPr="00CC2331" w:rsidRDefault="008B243A" w:rsidP="003026C0">
            <w:pPr>
              <w:suppressAutoHyphens w:val="0"/>
              <w:spacing w:after="0"/>
              <w:jc w:val="left"/>
              <w:rPr>
                <w:b/>
                <w:bCs/>
                <w:lang w:val="el-GR" w:eastAsia="el-GR"/>
              </w:rPr>
            </w:pPr>
            <w:r w:rsidRPr="00CC2331">
              <w:rPr>
                <w:b/>
                <w:bCs/>
                <w:lang w:val="el-GR" w:eastAsia="el-GR"/>
              </w:rPr>
              <w:t>ΠΑΡΑΠΟΜΠΗ ΤΕΚΜΗΡΙΩΣΗΣ</w:t>
            </w:r>
          </w:p>
        </w:tc>
      </w:tr>
      <w:tr w:rsidR="008B243A" w:rsidRPr="00CC2331" w14:paraId="3451E7FA" w14:textId="77777777" w:rsidTr="003026C0">
        <w:tc>
          <w:tcPr>
            <w:tcW w:w="408" w:type="pct"/>
          </w:tcPr>
          <w:p w14:paraId="49DCBECB"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Pr>
          <w:p w14:paraId="34905793" w14:textId="77777777" w:rsidR="008B243A" w:rsidRPr="00CC2331" w:rsidRDefault="008B243A" w:rsidP="003026C0">
            <w:pPr>
              <w:suppressAutoHyphens w:val="0"/>
              <w:spacing w:after="0"/>
              <w:jc w:val="left"/>
              <w:rPr>
                <w:lang w:val="el-GR" w:eastAsia="el-GR"/>
              </w:rPr>
            </w:pPr>
            <w:r w:rsidRPr="00CC2331">
              <w:rPr>
                <w:lang w:val="el-GR" w:eastAsia="el-GR"/>
              </w:rPr>
              <w:t xml:space="preserve">Οι προδιαγραφές του ψηφιακού υλικού είναι να δημιουργηθούν ψηφιακά αρχεία εγγράφων, ανάλυσης  τουλάχιστον </w:t>
            </w:r>
            <w:r w:rsidRPr="006314E9">
              <w:rPr>
                <w:lang w:val="el-GR" w:eastAsia="el-GR"/>
              </w:rPr>
              <w:t>3</w:t>
            </w:r>
            <w:r w:rsidRPr="00CC2331">
              <w:rPr>
                <w:lang w:val="el-GR" w:eastAsia="el-GR"/>
              </w:rPr>
              <w:t xml:space="preserve">00 </w:t>
            </w:r>
            <w:proofErr w:type="spellStart"/>
            <w:r w:rsidRPr="00CC2331">
              <w:rPr>
                <w:lang w:val="el-GR" w:eastAsia="el-GR"/>
              </w:rPr>
              <w:t>dpi</w:t>
            </w:r>
            <w:proofErr w:type="spellEnd"/>
            <w:r w:rsidRPr="00CC2331">
              <w:rPr>
                <w:lang w:val="el-GR" w:eastAsia="el-GR"/>
              </w:rPr>
              <w:t xml:space="preserve"> έγχρωμο,  με συμπίεση σύμφωνη με διεθνείς προδιαγραφές (</w:t>
            </w:r>
            <w:proofErr w:type="spellStart"/>
            <w:r w:rsidRPr="00CC2331">
              <w:rPr>
                <w:lang w:val="el-GR" w:eastAsia="el-GR"/>
              </w:rPr>
              <w:t>standards</w:t>
            </w:r>
            <w:proofErr w:type="spellEnd"/>
            <w:r w:rsidRPr="00CC2331">
              <w:rPr>
                <w:lang w:val="el-GR" w:eastAsia="el-GR"/>
              </w:rPr>
              <w:t xml:space="preserve">) που να επιτυγχάνουν βέλτιστη εξοικονόμηση αποθηκευτικού χώρου και παράλληλα την μέγιστη δυνατή συμβατότητα με λειτουργικά συστήματα και προγράμματα περιήγησης. Επιπλέον θα πρέπει το ψηφιακό υλικό να εμπεριέχει το αναγνωρισμένο κείμενο, όπου είναι δυνατόν, και να μπορεί να δεικτοδοτηθεί από ποικιλία εφαρμογών διαχείρισης και αναζήτησης εγγράφων. Η </w:t>
            </w:r>
            <w:proofErr w:type="spellStart"/>
            <w:r w:rsidRPr="00CC2331">
              <w:rPr>
                <w:lang w:val="el-GR" w:eastAsia="el-GR"/>
              </w:rPr>
              <w:t>ψηφιοποίηση</w:t>
            </w:r>
            <w:proofErr w:type="spellEnd"/>
            <w:r w:rsidRPr="00CC2331">
              <w:rPr>
                <w:lang w:val="el-GR" w:eastAsia="el-GR"/>
              </w:rPr>
              <w:t xml:space="preserve"> θα γίνει αποκλειστικά στους χώρους του ΤΠΔ ή σε χώρους που θα υποδειχθούν από το Τ</w:t>
            </w:r>
            <w:r>
              <w:rPr>
                <w:lang w:val="el-GR" w:eastAsia="el-GR"/>
              </w:rPr>
              <w:t xml:space="preserve">ΠΔ, θα πληρούν όλους τους απαραίτητους κανόνες ασφάλειας, </w:t>
            </w:r>
            <w:proofErr w:type="spellStart"/>
            <w:r>
              <w:rPr>
                <w:lang w:val="el-GR" w:eastAsia="el-GR"/>
              </w:rPr>
              <w:t>υγειας</w:t>
            </w:r>
            <w:proofErr w:type="spellEnd"/>
            <w:r>
              <w:rPr>
                <w:lang w:val="el-GR" w:eastAsia="el-GR"/>
              </w:rPr>
              <w:t xml:space="preserve">, θα </w:t>
            </w:r>
            <w:proofErr w:type="spellStart"/>
            <w:r>
              <w:rPr>
                <w:lang w:val="el-GR" w:eastAsia="el-GR"/>
              </w:rPr>
              <w:t>διαθετουν</w:t>
            </w:r>
            <w:proofErr w:type="spellEnd"/>
            <w:r>
              <w:rPr>
                <w:lang w:val="el-GR" w:eastAsia="el-GR"/>
              </w:rPr>
              <w:t xml:space="preserve"> όλες τις απαραίτητες υποδομές</w:t>
            </w:r>
            <w:r w:rsidRPr="00CC2331">
              <w:rPr>
                <w:lang w:val="el-GR" w:eastAsia="el-GR"/>
              </w:rPr>
              <w:t xml:space="preserve"> και θα είναι επαρκ</w:t>
            </w:r>
            <w:r>
              <w:rPr>
                <w:lang w:val="el-GR" w:eastAsia="el-GR"/>
              </w:rPr>
              <w:t>εί</w:t>
            </w:r>
            <w:r w:rsidRPr="00CC2331">
              <w:rPr>
                <w:lang w:val="el-GR" w:eastAsia="el-GR"/>
              </w:rPr>
              <w:t xml:space="preserve">ς για την τοποθέτηση και λειτουργία του εξοπλισμού και των γραφείων του ανάδοχου για 30 τουλάχιστον άτομα . Το υλικό θα χρειαστεί προετοιμασία (ενδεικτικά </w:t>
            </w:r>
            <w:proofErr w:type="spellStart"/>
            <w:r w:rsidRPr="00CC2331">
              <w:rPr>
                <w:lang w:val="el-GR" w:eastAsia="el-GR"/>
              </w:rPr>
              <w:t>απορραφή</w:t>
            </w:r>
            <w:proofErr w:type="spellEnd"/>
            <w:r w:rsidRPr="00CC2331">
              <w:rPr>
                <w:lang w:val="el-GR" w:eastAsia="el-GR"/>
              </w:rPr>
              <w:t>) από τον ανάδοχο.</w:t>
            </w:r>
          </w:p>
          <w:p w14:paraId="207C7679" w14:textId="77777777" w:rsidR="008B243A" w:rsidRPr="00CC2331" w:rsidRDefault="008B243A" w:rsidP="003026C0">
            <w:pPr>
              <w:suppressAutoHyphens w:val="0"/>
              <w:spacing w:after="0"/>
              <w:jc w:val="left"/>
              <w:rPr>
                <w:lang w:val="el-GR" w:eastAsia="el-GR"/>
              </w:rPr>
            </w:pPr>
            <w:r w:rsidRPr="00CC2331">
              <w:rPr>
                <w:lang w:val="el-GR" w:eastAsia="el-GR"/>
              </w:rPr>
              <w:t xml:space="preserve">Δεν υπάρχουν βιβλιοδετημένα έγγραφα αλλά συραμμένα. </w:t>
            </w:r>
          </w:p>
        </w:tc>
        <w:tc>
          <w:tcPr>
            <w:tcW w:w="726" w:type="pct"/>
            <w:vAlign w:val="center"/>
          </w:tcPr>
          <w:p w14:paraId="61D9D227" w14:textId="77777777" w:rsidR="008B243A" w:rsidRPr="00CC2331" w:rsidRDefault="008B243A" w:rsidP="003026C0">
            <w:pPr>
              <w:suppressAutoHyphens w:val="0"/>
              <w:spacing w:after="0"/>
              <w:jc w:val="left"/>
              <w:rPr>
                <w:lang w:val="el-GR" w:eastAsia="el-GR"/>
              </w:rPr>
            </w:pPr>
            <w:r w:rsidRPr="00CC2331">
              <w:rPr>
                <w:lang w:val="el-GR" w:eastAsia="el-GR"/>
              </w:rPr>
              <w:t>NAI</w:t>
            </w:r>
          </w:p>
        </w:tc>
        <w:tc>
          <w:tcPr>
            <w:tcW w:w="759" w:type="pct"/>
            <w:vAlign w:val="center"/>
          </w:tcPr>
          <w:p w14:paraId="7C6005F8" w14:textId="77777777" w:rsidR="008B243A" w:rsidRPr="00CC2331" w:rsidRDefault="008B243A" w:rsidP="003026C0">
            <w:pPr>
              <w:suppressAutoHyphens w:val="0"/>
              <w:spacing w:after="0"/>
              <w:jc w:val="left"/>
              <w:rPr>
                <w:lang w:val="el-GR" w:eastAsia="el-GR"/>
              </w:rPr>
            </w:pPr>
          </w:p>
        </w:tc>
        <w:tc>
          <w:tcPr>
            <w:tcW w:w="967" w:type="pct"/>
            <w:vAlign w:val="center"/>
          </w:tcPr>
          <w:p w14:paraId="0AD1F934" w14:textId="77777777" w:rsidR="008B243A" w:rsidRPr="00CC2331" w:rsidRDefault="008B243A" w:rsidP="003026C0">
            <w:pPr>
              <w:suppressAutoHyphens w:val="0"/>
              <w:spacing w:after="0"/>
              <w:jc w:val="left"/>
              <w:rPr>
                <w:lang w:val="el-GR" w:eastAsia="el-GR"/>
              </w:rPr>
            </w:pPr>
          </w:p>
        </w:tc>
      </w:tr>
      <w:tr w:rsidR="008B243A" w:rsidRPr="00CC2331" w14:paraId="585BC292" w14:textId="77777777" w:rsidTr="003026C0">
        <w:tc>
          <w:tcPr>
            <w:tcW w:w="408" w:type="pct"/>
          </w:tcPr>
          <w:p w14:paraId="453D427A"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Pr>
          <w:p w14:paraId="5A2C284C" w14:textId="13870ADF" w:rsidR="008B243A" w:rsidRPr="00CC2331" w:rsidRDefault="008B243A" w:rsidP="003026C0">
            <w:pPr>
              <w:suppressAutoHyphens w:val="0"/>
              <w:spacing w:after="0"/>
              <w:jc w:val="left"/>
              <w:rPr>
                <w:lang w:val="el-GR" w:eastAsia="el-GR"/>
              </w:rPr>
            </w:pPr>
            <w:r w:rsidRPr="00CC2331">
              <w:rPr>
                <w:lang w:val="el-GR" w:eastAsia="el-GR"/>
              </w:rPr>
              <w:t xml:space="preserve">Το αρχείο του ΤΠΔ αποτελείται από περίπου </w:t>
            </w:r>
            <w:r w:rsidR="00204AB5">
              <w:rPr>
                <w:lang w:val="el-GR" w:eastAsia="el-GR"/>
              </w:rPr>
              <w:t>5</w:t>
            </w:r>
            <w:r w:rsidRPr="00CC2331">
              <w:rPr>
                <w:lang w:val="el-GR" w:eastAsia="el-GR"/>
              </w:rPr>
              <w:t>.</w:t>
            </w:r>
            <w:r w:rsidR="00204AB5">
              <w:rPr>
                <w:lang w:val="el-GR" w:eastAsia="el-GR"/>
              </w:rPr>
              <w:t>2</w:t>
            </w:r>
            <w:r w:rsidRPr="00CC2331">
              <w:rPr>
                <w:lang w:val="el-GR" w:eastAsia="el-GR"/>
              </w:rPr>
              <w:t xml:space="preserve">00.000 σελίδες διαστάσεων κυρίως Α4 και κυρίως διπλής όψης και σε ένα μικρό ποσοστό που δεν ξεπερνά το 10%, Α5 και Α3 οι οποίες αντιστοιχούν σε </w:t>
            </w:r>
            <w:r w:rsidR="00204AB5" w:rsidRPr="00CC2331">
              <w:rPr>
                <w:lang w:val="el-GR" w:eastAsia="el-GR"/>
              </w:rPr>
              <w:t>1</w:t>
            </w:r>
            <w:r w:rsidR="00204AB5">
              <w:rPr>
                <w:lang w:val="el-GR" w:eastAsia="el-GR"/>
              </w:rPr>
              <w:t>10</w:t>
            </w:r>
            <w:r w:rsidRPr="00CC2331">
              <w:rPr>
                <w:lang w:val="el-GR" w:eastAsia="el-GR"/>
              </w:rPr>
              <w:t xml:space="preserve">.000 δανειακούς φακέλους. </w:t>
            </w:r>
          </w:p>
          <w:p w14:paraId="6B12CD9D" w14:textId="5FC2D947" w:rsidR="008B243A" w:rsidRPr="00CC2331" w:rsidRDefault="008B243A" w:rsidP="003026C0">
            <w:pPr>
              <w:suppressAutoHyphens w:val="0"/>
              <w:spacing w:after="0"/>
              <w:jc w:val="left"/>
              <w:rPr>
                <w:lang w:val="el-GR" w:eastAsia="el-GR"/>
              </w:rPr>
            </w:pPr>
            <w:r w:rsidRPr="00CC2331">
              <w:rPr>
                <w:lang w:val="el-GR" w:eastAsia="el-GR"/>
              </w:rPr>
              <w:t>Από τους 81.000 δανει</w:t>
            </w:r>
            <w:r>
              <w:rPr>
                <w:lang w:val="el-GR" w:eastAsia="el-GR"/>
              </w:rPr>
              <w:t>α</w:t>
            </w:r>
            <w:r w:rsidRPr="00CC2331">
              <w:rPr>
                <w:lang w:val="el-GR" w:eastAsia="el-GR"/>
              </w:rPr>
              <w:t xml:space="preserve">κούς φακέλους θα ψηφιοποιηθούν συγκεκριμένες κατηγορίες εγγράφων όπως αναλυτικά αναφέρονται στην παράγραφο </w:t>
            </w:r>
            <w:r>
              <w:rPr>
                <w:lang w:val="el-GR" w:eastAsia="el-GR"/>
              </w:rPr>
              <w:fldChar w:fldCharType="begin"/>
            </w:r>
            <w:r>
              <w:rPr>
                <w:lang w:val="el-GR" w:eastAsia="el-GR"/>
              </w:rPr>
              <w:instrText xml:space="preserve"> REF _Ref81298275 \h </w:instrText>
            </w:r>
            <w:r>
              <w:rPr>
                <w:lang w:val="el-GR" w:eastAsia="el-GR"/>
              </w:rPr>
            </w:r>
            <w:r>
              <w:rPr>
                <w:lang w:val="el-GR" w:eastAsia="el-GR"/>
              </w:rPr>
              <w:fldChar w:fldCharType="separate"/>
            </w:r>
            <w:r w:rsidR="00693CB6" w:rsidRPr="001134EB">
              <w:rPr>
                <w:u w:val="single"/>
                <w:lang w:val="el-GR"/>
              </w:rPr>
              <w:t>ΠΕΡΙΓΡΑΦΗ ΠΕΡΙΕΧΟΜΕΝΩΝ ΕΓΓΡΑΦΩΝ</w:t>
            </w:r>
            <w:r>
              <w:rPr>
                <w:lang w:val="el-GR" w:eastAsia="el-GR"/>
              </w:rPr>
              <w:fldChar w:fldCharType="end"/>
            </w:r>
            <w:r w:rsidRPr="00CC2331">
              <w:rPr>
                <w:lang w:val="el-GR" w:eastAsia="el-GR"/>
              </w:rPr>
              <w:t>. Από τους υπόλοιπους 55.000 δανει</w:t>
            </w:r>
            <w:r>
              <w:rPr>
                <w:lang w:val="el-GR" w:eastAsia="el-GR"/>
              </w:rPr>
              <w:t>α</w:t>
            </w:r>
            <w:r w:rsidRPr="00CC2331">
              <w:rPr>
                <w:lang w:val="el-GR" w:eastAsia="el-GR"/>
              </w:rPr>
              <w:t>κούς φακέλους θα ψηφιοποι</w:t>
            </w:r>
            <w:r>
              <w:rPr>
                <w:lang w:val="el-GR" w:eastAsia="el-GR"/>
              </w:rPr>
              <w:t>η</w:t>
            </w:r>
            <w:r w:rsidRPr="00CC2331">
              <w:rPr>
                <w:lang w:val="el-GR" w:eastAsia="el-GR"/>
              </w:rPr>
              <w:t>θούν μόνον οι συμβάσεις δανείων.</w:t>
            </w:r>
          </w:p>
          <w:p w14:paraId="2116F4D2" w14:textId="2646C968" w:rsidR="008B243A" w:rsidRPr="00CC2331" w:rsidRDefault="008B243A" w:rsidP="004F2CBF">
            <w:pPr>
              <w:rPr>
                <w:lang w:val="el-GR" w:eastAsia="el-GR"/>
              </w:rPr>
            </w:pPr>
            <w:r w:rsidRPr="00CC2331">
              <w:rPr>
                <w:lang w:val="el-GR" w:eastAsia="el-GR"/>
              </w:rPr>
              <w:t xml:space="preserve">Το ΤΠΔ πριν την έναρξη του έργου θα έχει συγκεντρώσει την λίστα υλικού (αριθμοί λογαριασμών) προς  </w:t>
            </w:r>
            <w:proofErr w:type="spellStart"/>
            <w:r w:rsidRPr="00CC2331">
              <w:rPr>
                <w:lang w:val="el-GR" w:eastAsia="el-GR"/>
              </w:rPr>
              <w:lastRenderedPageBreak/>
              <w:t>ψηφιοποίηση</w:t>
            </w:r>
            <w:proofErr w:type="spellEnd"/>
            <w:r w:rsidRPr="00CC2331">
              <w:rPr>
                <w:lang w:val="el-GR" w:eastAsia="el-GR"/>
              </w:rPr>
              <w:t xml:space="preserve">. Ο υποψήφιος ανάδοχος θα διαχειριστεί το αρχείο ώστε να είναι εφικτή η μεταφορά του, εντός του ιδίου κτηρίου, από/προς τους χώρους αποθήκευσης στους χώρους </w:t>
            </w:r>
            <w:proofErr w:type="spellStart"/>
            <w:r w:rsidRPr="00CC2331">
              <w:rPr>
                <w:lang w:val="el-GR" w:eastAsia="el-GR"/>
              </w:rPr>
              <w:t>ψηφιοποίησης</w:t>
            </w:r>
            <w:proofErr w:type="spellEnd"/>
            <w:r w:rsidRPr="00CC2331">
              <w:rPr>
                <w:lang w:val="el-GR" w:eastAsia="el-GR"/>
              </w:rPr>
              <w:t xml:space="preserve">  χωρίς καμία πιθανότητα απώλειας εγγράφου, υπό την εποπτεία υπαλλήλου/υπαλλήλων του ΤΠΔ</w:t>
            </w:r>
            <w:r>
              <w:rPr>
                <w:lang w:val="el-GR"/>
              </w:rPr>
              <w:t xml:space="preserve">, οι οποίοι θα καταγράφουν σε ειδική λίστα, τους </w:t>
            </w:r>
            <w:proofErr w:type="spellStart"/>
            <w:r>
              <w:rPr>
                <w:lang w:val="el-GR"/>
              </w:rPr>
              <w:t>φακέλλους</w:t>
            </w:r>
            <w:proofErr w:type="spellEnd"/>
            <w:r>
              <w:rPr>
                <w:lang w:val="el-GR"/>
              </w:rPr>
              <w:t xml:space="preserve"> των δανείων που θα απομακρύνονται από τους χώρους αποθήκευσης και τους </w:t>
            </w:r>
            <w:proofErr w:type="spellStart"/>
            <w:r>
              <w:rPr>
                <w:lang w:val="el-GR"/>
              </w:rPr>
              <w:t>φακέλλους</w:t>
            </w:r>
            <w:proofErr w:type="spellEnd"/>
            <w:r>
              <w:rPr>
                <w:lang w:val="el-GR"/>
              </w:rPr>
              <w:t xml:space="preserve"> που θα επιστρέφονται στους χώρους αποθήκευσης μετά το τέλος της </w:t>
            </w:r>
            <w:proofErr w:type="spellStart"/>
            <w:r>
              <w:rPr>
                <w:lang w:val="el-GR"/>
              </w:rPr>
              <w:t>ψηφιοποίησης</w:t>
            </w:r>
            <w:proofErr w:type="spellEnd"/>
            <w:r>
              <w:rPr>
                <w:lang w:val="el-GR"/>
              </w:rPr>
              <w:t xml:space="preserve"> τους</w:t>
            </w:r>
            <w:r w:rsidRPr="001134EB">
              <w:rPr>
                <w:lang w:val="el-GR"/>
              </w:rPr>
              <w:t>.</w:t>
            </w:r>
          </w:p>
          <w:p w14:paraId="04BE017A" w14:textId="04A95ED2" w:rsidR="008B243A" w:rsidRPr="00CC2331" w:rsidRDefault="008B243A" w:rsidP="003026C0">
            <w:pPr>
              <w:suppressAutoHyphens w:val="0"/>
              <w:spacing w:after="0"/>
              <w:jc w:val="left"/>
              <w:rPr>
                <w:lang w:val="el-GR" w:eastAsia="el-GR"/>
              </w:rPr>
            </w:pPr>
            <w:r w:rsidRPr="00CC2331">
              <w:rPr>
                <w:lang w:val="el-GR" w:eastAsia="el-GR"/>
              </w:rPr>
              <w:t xml:space="preserve">Ενδέχεται να ζητηθούν από τον ανάδοχο να ψηφιοποιηθούν κατά προτεραιότητα φάκελοι δανείων. Οι φάκελοι αυτοί </w:t>
            </w:r>
            <w:r w:rsidRPr="001134EB">
              <w:rPr>
                <w:lang w:val="el-GR"/>
              </w:rPr>
              <w:t xml:space="preserve">θα </w:t>
            </w:r>
            <w:r>
              <w:rPr>
                <w:lang w:val="el-GR"/>
              </w:rPr>
              <w:t xml:space="preserve">αναζητούνται, θα εντοπίζονται και θα </w:t>
            </w:r>
            <w:proofErr w:type="spellStart"/>
            <w:r w:rsidRPr="00CC2331">
              <w:rPr>
                <w:lang w:val="el-GR" w:eastAsia="el-GR"/>
              </w:rPr>
              <w:t>θα</w:t>
            </w:r>
            <w:proofErr w:type="spellEnd"/>
            <w:r w:rsidRPr="00CC2331">
              <w:rPr>
                <w:lang w:val="el-GR" w:eastAsia="el-GR"/>
              </w:rPr>
              <w:t xml:space="preserve"> υποδεικνύονται από το ΤΠΔ στον ανάδοχο, ο ανάδοχος θα ανασύρει τους φακέλους από το αρχείο, θα τους ψηφιοποιηθεί, θα τοποθετεί ειδικό σήμα/ταμπέλα ότι ψηφιοποιήθηκαν και μετά θα τους τοποθετεί στο ίδιο χώρο που ανασύρθηκαν.</w:t>
            </w:r>
          </w:p>
        </w:tc>
        <w:tc>
          <w:tcPr>
            <w:tcW w:w="726" w:type="pct"/>
            <w:vAlign w:val="center"/>
          </w:tcPr>
          <w:p w14:paraId="084B68AF" w14:textId="77777777" w:rsidR="008B243A" w:rsidRPr="00CC2331" w:rsidRDefault="008B243A" w:rsidP="003026C0">
            <w:pPr>
              <w:suppressAutoHyphens w:val="0"/>
              <w:spacing w:after="0"/>
              <w:jc w:val="left"/>
              <w:rPr>
                <w:bCs/>
                <w:lang w:val="el-GR" w:eastAsia="el-GR"/>
              </w:rPr>
            </w:pPr>
            <w:r w:rsidRPr="00CC2331">
              <w:rPr>
                <w:bCs/>
                <w:lang w:val="fr-FR" w:eastAsia="el-GR"/>
              </w:rPr>
              <w:lastRenderedPageBreak/>
              <w:t>NAI</w:t>
            </w:r>
          </w:p>
        </w:tc>
        <w:tc>
          <w:tcPr>
            <w:tcW w:w="759" w:type="pct"/>
            <w:vAlign w:val="center"/>
          </w:tcPr>
          <w:p w14:paraId="4FFBC05D" w14:textId="77777777" w:rsidR="008B243A" w:rsidRPr="00CC2331" w:rsidRDefault="008B243A" w:rsidP="003026C0">
            <w:pPr>
              <w:suppressAutoHyphens w:val="0"/>
              <w:spacing w:after="0"/>
              <w:jc w:val="left"/>
              <w:rPr>
                <w:lang w:val="el-GR" w:eastAsia="el-GR"/>
              </w:rPr>
            </w:pPr>
          </w:p>
        </w:tc>
        <w:tc>
          <w:tcPr>
            <w:tcW w:w="967" w:type="pct"/>
            <w:vAlign w:val="center"/>
          </w:tcPr>
          <w:p w14:paraId="080F91DF" w14:textId="77777777" w:rsidR="008B243A" w:rsidRPr="00CC2331" w:rsidRDefault="008B243A" w:rsidP="003026C0">
            <w:pPr>
              <w:suppressAutoHyphens w:val="0"/>
              <w:spacing w:after="0"/>
              <w:jc w:val="left"/>
              <w:rPr>
                <w:lang w:val="el-GR" w:eastAsia="el-GR"/>
              </w:rPr>
            </w:pPr>
          </w:p>
        </w:tc>
      </w:tr>
      <w:tr w:rsidR="008B243A" w:rsidRPr="00CC2331" w14:paraId="6DB18EF6" w14:textId="77777777" w:rsidTr="003026C0">
        <w:tc>
          <w:tcPr>
            <w:tcW w:w="408" w:type="pct"/>
          </w:tcPr>
          <w:p w14:paraId="53443B79"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Pr>
          <w:p w14:paraId="7BAA6207" w14:textId="77777777" w:rsidR="008B243A" w:rsidRPr="00CC2331" w:rsidRDefault="008B243A" w:rsidP="003026C0">
            <w:pPr>
              <w:suppressAutoHyphens w:val="0"/>
              <w:spacing w:after="0"/>
              <w:jc w:val="left"/>
              <w:rPr>
                <w:lang w:val="el-GR" w:eastAsia="el-GR"/>
              </w:rPr>
            </w:pPr>
            <w:r w:rsidRPr="00CC2331">
              <w:rPr>
                <w:lang w:val="el-GR" w:eastAsia="el-GR"/>
              </w:rPr>
              <w:t>Τα ψηφιακά έγγραφα θα αποτελούν ακριβή αντίγραφα των πρωτότυπων ανεξάρτητα από το μέγεθός τους, το είδος χαρτιού, το χρωματισμό τους, διπλές όψεις, βιβλιοδεσίες κλπ.</w:t>
            </w:r>
          </w:p>
        </w:tc>
        <w:tc>
          <w:tcPr>
            <w:tcW w:w="726" w:type="pct"/>
            <w:vAlign w:val="center"/>
          </w:tcPr>
          <w:p w14:paraId="527F94E9" w14:textId="77777777" w:rsidR="008B243A" w:rsidRPr="00CC2331" w:rsidRDefault="008B243A" w:rsidP="003026C0">
            <w:pPr>
              <w:suppressAutoHyphens w:val="0"/>
              <w:spacing w:after="0"/>
              <w:jc w:val="left"/>
              <w:rPr>
                <w:bCs/>
                <w:lang w:val="el-GR" w:eastAsia="el-GR"/>
              </w:rPr>
            </w:pPr>
            <w:r w:rsidRPr="00CC2331">
              <w:rPr>
                <w:bCs/>
                <w:lang w:val="fr-FR" w:eastAsia="el-GR"/>
              </w:rPr>
              <w:t>NAI</w:t>
            </w:r>
          </w:p>
        </w:tc>
        <w:tc>
          <w:tcPr>
            <w:tcW w:w="759" w:type="pct"/>
            <w:vAlign w:val="center"/>
          </w:tcPr>
          <w:p w14:paraId="03809DEB" w14:textId="77777777" w:rsidR="008B243A" w:rsidRPr="00CC2331" w:rsidRDefault="008B243A" w:rsidP="003026C0">
            <w:pPr>
              <w:suppressAutoHyphens w:val="0"/>
              <w:spacing w:after="0"/>
              <w:jc w:val="left"/>
              <w:rPr>
                <w:lang w:val="el-GR" w:eastAsia="el-GR"/>
              </w:rPr>
            </w:pPr>
          </w:p>
        </w:tc>
        <w:tc>
          <w:tcPr>
            <w:tcW w:w="967" w:type="pct"/>
            <w:vAlign w:val="center"/>
          </w:tcPr>
          <w:p w14:paraId="7836E9BA" w14:textId="77777777" w:rsidR="008B243A" w:rsidRPr="00CC2331" w:rsidRDefault="008B243A" w:rsidP="003026C0">
            <w:pPr>
              <w:suppressAutoHyphens w:val="0"/>
              <w:spacing w:after="0"/>
              <w:jc w:val="left"/>
              <w:rPr>
                <w:lang w:val="el-GR" w:eastAsia="el-GR"/>
              </w:rPr>
            </w:pPr>
          </w:p>
        </w:tc>
      </w:tr>
      <w:tr w:rsidR="008B243A" w:rsidRPr="00CC2331" w14:paraId="12F50EDE" w14:textId="77777777" w:rsidTr="003026C0">
        <w:tc>
          <w:tcPr>
            <w:tcW w:w="408" w:type="pct"/>
          </w:tcPr>
          <w:p w14:paraId="4FC66016"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Pr>
          <w:p w14:paraId="08611B6A" w14:textId="77777777" w:rsidR="008B243A" w:rsidRPr="00CC2331" w:rsidRDefault="008B243A" w:rsidP="003026C0">
            <w:pPr>
              <w:suppressAutoHyphens w:val="0"/>
              <w:spacing w:after="0"/>
              <w:jc w:val="left"/>
              <w:rPr>
                <w:lang w:val="el-GR" w:eastAsia="el-GR"/>
              </w:rPr>
            </w:pPr>
            <w:r w:rsidRPr="00CC2331">
              <w:rPr>
                <w:lang w:val="el-GR" w:eastAsia="el-GR"/>
              </w:rPr>
              <w:t xml:space="preserve">Ο Ανάδοχος, με προσυμφωνημένη διαδικασία, θα χρεώνεται το υλικό προς </w:t>
            </w:r>
            <w:proofErr w:type="spellStart"/>
            <w:r w:rsidRPr="00CC2331">
              <w:rPr>
                <w:lang w:val="el-GR" w:eastAsia="el-GR"/>
              </w:rPr>
              <w:t>ψηφιοποίηση</w:t>
            </w:r>
            <w:proofErr w:type="spellEnd"/>
            <w:r w:rsidRPr="00CC2331">
              <w:rPr>
                <w:lang w:val="el-GR" w:eastAsia="el-GR"/>
              </w:rPr>
              <w:t xml:space="preserve"> και θα παραδίδει αντίστοιχα το υλικό που ήδη έχει επεξεργαστεί. </w:t>
            </w:r>
          </w:p>
        </w:tc>
        <w:tc>
          <w:tcPr>
            <w:tcW w:w="726" w:type="pct"/>
            <w:vAlign w:val="center"/>
          </w:tcPr>
          <w:p w14:paraId="106568CF" w14:textId="77777777" w:rsidR="008B243A" w:rsidRPr="00CC2331" w:rsidRDefault="008B243A" w:rsidP="003026C0">
            <w:pPr>
              <w:suppressAutoHyphens w:val="0"/>
              <w:spacing w:after="0"/>
              <w:jc w:val="left"/>
              <w:rPr>
                <w:bCs/>
                <w:lang w:val="el-GR" w:eastAsia="el-GR"/>
              </w:rPr>
            </w:pPr>
            <w:r w:rsidRPr="00CC2331">
              <w:rPr>
                <w:bCs/>
                <w:lang w:val="fr-FR" w:eastAsia="el-GR"/>
              </w:rPr>
              <w:t>NAI</w:t>
            </w:r>
          </w:p>
        </w:tc>
        <w:tc>
          <w:tcPr>
            <w:tcW w:w="759" w:type="pct"/>
            <w:vAlign w:val="center"/>
          </w:tcPr>
          <w:p w14:paraId="1D7282A0" w14:textId="77777777" w:rsidR="008B243A" w:rsidRPr="00CC2331" w:rsidRDefault="008B243A" w:rsidP="003026C0">
            <w:pPr>
              <w:suppressAutoHyphens w:val="0"/>
              <w:spacing w:after="0"/>
              <w:jc w:val="left"/>
              <w:rPr>
                <w:lang w:val="el-GR" w:eastAsia="el-GR"/>
              </w:rPr>
            </w:pPr>
          </w:p>
        </w:tc>
        <w:tc>
          <w:tcPr>
            <w:tcW w:w="967" w:type="pct"/>
            <w:vAlign w:val="center"/>
          </w:tcPr>
          <w:p w14:paraId="4D09FB28" w14:textId="77777777" w:rsidR="008B243A" w:rsidRPr="00CC2331" w:rsidRDefault="008B243A" w:rsidP="003026C0">
            <w:pPr>
              <w:suppressAutoHyphens w:val="0"/>
              <w:spacing w:after="0"/>
              <w:jc w:val="left"/>
              <w:rPr>
                <w:lang w:val="el-GR" w:eastAsia="el-GR"/>
              </w:rPr>
            </w:pPr>
          </w:p>
        </w:tc>
      </w:tr>
      <w:tr w:rsidR="008B243A" w:rsidRPr="00CC2331" w14:paraId="3836DFD7" w14:textId="77777777" w:rsidTr="003026C0">
        <w:tc>
          <w:tcPr>
            <w:tcW w:w="408" w:type="pct"/>
          </w:tcPr>
          <w:p w14:paraId="5E480C40"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Pr>
          <w:p w14:paraId="0D0AD689" w14:textId="77777777" w:rsidR="008B243A" w:rsidRPr="00CC2331" w:rsidRDefault="008B243A" w:rsidP="003026C0">
            <w:pPr>
              <w:suppressAutoHyphens w:val="0"/>
              <w:spacing w:after="0"/>
              <w:jc w:val="left"/>
              <w:rPr>
                <w:lang w:val="el-GR" w:eastAsia="el-GR"/>
              </w:rPr>
            </w:pPr>
            <w:r w:rsidRPr="00CC2331">
              <w:rPr>
                <w:lang w:val="el-GR" w:eastAsia="el-GR"/>
              </w:rPr>
              <w:t xml:space="preserve">Ο Ανάδοχος θα πρέπει να διαχωρίζει και κατηγοριοποιεί τα έγγραφα που έχουν υποδειχθεί προς </w:t>
            </w:r>
            <w:proofErr w:type="spellStart"/>
            <w:r w:rsidRPr="00CC2331">
              <w:rPr>
                <w:lang w:val="el-GR" w:eastAsia="el-GR"/>
              </w:rPr>
              <w:t>ψηφιοποίηση</w:t>
            </w:r>
            <w:proofErr w:type="spellEnd"/>
            <w:r w:rsidRPr="00CC2331">
              <w:rPr>
                <w:lang w:val="el-GR" w:eastAsia="el-GR"/>
              </w:rPr>
              <w:t>. Τα έγγραφα είναι μονής ή/και διπλής όψης.</w:t>
            </w:r>
          </w:p>
        </w:tc>
        <w:tc>
          <w:tcPr>
            <w:tcW w:w="726" w:type="pct"/>
            <w:vAlign w:val="center"/>
          </w:tcPr>
          <w:p w14:paraId="73D4ECBB" w14:textId="77777777" w:rsidR="008B243A" w:rsidRPr="00CC2331" w:rsidRDefault="008B243A" w:rsidP="003026C0">
            <w:pPr>
              <w:suppressAutoHyphens w:val="0"/>
              <w:spacing w:after="0"/>
              <w:jc w:val="left"/>
              <w:rPr>
                <w:bCs/>
                <w:lang w:val="el-GR" w:eastAsia="el-GR"/>
              </w:rPr>
            </w:pPr>
            <w:r w:rsidRPr="00CC2331">
              <w:rPr>
                <w:bCs/>
                <w:lang w:val="fr-FR" w:eastAsia="el-GR"/>
              </w:rPr>
              <w:t>NAI</w:t>
            </w:r>
          </w:p>
        </w:tc>
        <w:tc>
          <w:tcPr>
            <w:tcW w:w="759" w:type="pct"/>
            <w:vAlign w:val="center"/>
          </w:tcPr>
          <w:p w14:paraId="4A8AAD28" w14:textId="77777777" w:rsidR="008B243A" w:rsidRPr="00CC2331" w:rsidRDefault="008B243A" w:rsidP="003026C0">
            <w:pPr>
              <w:suppressAutoHyphens w:val="0"/>
              <w:spacing w:after="0"/>
              <w:jc w:val="left"/>
              <w:rPr>
                <w:lang w:val="el-GR" w:eastAsia="el-GR"/>
              </w:rPr>
            </w:pPr>
          </w:p>
        </w:tc>
        <w:tc>
          <w:tcPr>
            <w:tcW w:w="967" w:type="pct"/>
            <w:vAlign w:val="center"/>
          </w:tcPr>
          <w:p w14:paraId="4521AEAC" w14:textId="77777777" w:rsidR="008B243A" w:rsidRPr="00CC2331" w:rsidRDefault="008B243A" w:rsidP="003026C0">
            <w:pPr>
              <w:suppressAutoHyphens w:val="0"/>
              <w:spacing w:after="0"/>
              <w:jc w:val="left"/>
              <w:rPr>
                <w:lang w:val="el-GR" w:eastAsia="el-GR"/>
              </w:rPr>
            </w:pPr>
          </w:p>
        </w:tc>
      </w:tr>
      <w:tr w:rsidR="008B243A" w:rsidRPr="00CC2331" w14:paraId="7066FC3A" w14:textId="77777777" w:rsidTr="003026C0">
        <w:tc>
          <w:tcPr>
            <w:tcW w:w="408" w:type="pct"/>
          </w:tcPr>
          <w:p w14:paraId="2C360F67"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Pr>
          <w:p w14:paraId="30F9A328" w14:textId="77777777" w:rsidR="008B243A" w:rsidRPr="00CC2331" w:rsidRDefault="008B243A" w:rsidP="003026C0">
            <w:pPr>
              <w:suppressAutoHyphens w:val="0"/>
              <w:spacing w:after="0"/>
              <w:jc w:val="left"/>
              <w:rPr>
                <w:lang w:val="el-GR" w:eastAsia="el-GR"/>
              </w:rPr>
            </w:pPr>
            <w:r w:rsidRPr="00CC2331">
              <w:rPr>
                <w:lang w:val="el-GR" w:eastAsia="el-GR"/>
              </w:rPr>
              <w:t>Ο Ανάδοχος θα αναλάβει την τήρηση των απαιτούμενων διαδικασιών ασφάλειας με σκοπό το μηδενισμό του κινδύνου ολικής ή μερικής απώλειας του έντυπου και ψηφιοποιημένου υλικού.</w:t>
            </w:r>
          </w:p>
          <w:p w14:paraId="73F50CF8" w14:textId="77777777" w:rsidR="008B243A" w:rsidRPr="00CC2331" w:rsidRDefault="008B243A" w:rsidP="003026C0">
            <w:pPr>
              <w:suppressAutoHyphens w:val="0"/>
              <w:spacing w:after="0"/>
              <w:jc w:val="left"/>
              <w:rPr>
                <w:lang w:val="el-GR" w:eastAsia="el-GR"/>
              </w:rPr>
            </w:pPr>
            <w:r w:rsidRPr="00CC2331">
              <w:rPr>
                <w:lang w:val="el-GR" w:eastAsia="el-GR"/>
              </w:rPr>
              <w:t>(Να περιγράφουν οι προτεινόμενες από τον Ανάδοχο διαδικασίες).</w:t>
            </w:r>
          </w:p>
        </w:tc>
        <w:tc>
          <w:tcPr>
            <w:tcW w:w="726" w:type="pct"/>
            <w:vAlign w:val="center"/>
          </w:tcPr>
          <w:p w14:paraId="1AFF8553" w14:textId="77777777" w:rsidR="008B243A" w:rsidRPr="00CC2331" w:rsidRDefault="008B243A" w:rsidP="003026C0">
            <w:pPr>
              <w:suppressAutoHyphens w:val="0"/>
              <w:spacing w:after="0"/>
              <w:jc w:val="left"/>
              <w:rPr>
                <w:bCs/>
                <w:lang w:val="el-GR" w:eastAsia="el-GR"/>
              </w:rPr>
            </w:pPr>
            <w:r w:rsidRPr="00CC2331">
              <w:rPr>
                <w:bCs/>
                <w:lang w:val="fr-FR" w:eastAsia="el-GR"/>
              </w:rPr>
              <w:t>NAI</w:t>
            </w:r>
          </w:p>
        </w:tc>
        <w:tc>
          <w:tcPr>
            <w:tcW w:w="759" w:type="pct"/>
            <w:vAlign w:val="center"/>
          </w:tcPr>
          <w:p w14:paraId="57AA851C" w14:textId="77777777" w:rsidR="008B243A" w:rsidRPr="00CC2331" w:rsidRDefault="008B243A" w:rsidP="003026C0">
            <w:pPr>
              <w:suppressAutoHyphens w:val="0"/>
              <w:spacing w:after="0"/>
              <w:jc w:val="left"/>
              <w:rPr>
                <w:lang w:val="el-GR" w:eastAsia="el-GR"/>
              </w:rPr>
            </w:pPr>
          </w:p>
        </w:tc>
        <w:tc>
          <w:tcPr>
            <w:tcW w:w="967" w:type="pct"/>
            <w:vAlign w:val="center"/>
          </w:tcPr>
          <w:p w14:paraId="43C179B5" w14:textId="77777777" w:rsidR="008B243A" w:rsidRPr="00CC2331" w:rsidRDefault="008B243A" w:rsidP="003026C0">
            <w:pPr>
              <w:suppressAutoHyphens w:val="0"/>
              <w:spacing w:after="0"/>
              <w:jc w:val="left"/>
              <w:rPr>
                <w:lang w:val="el-GR" w:eastAsia="el-GR"/>
              </w:rPr>
            </w:pPr>
          </w:p>
        </w:tc>
      </w:tr>
      <w:tr w:rsidR="008B243A" w:rsidRPr="00CC2331" w14:paraId="3A0144FC" w14:textId="77777777" w:rsidTr="003026C0">
        <w:tc>
          <w:tcPr>
            <w:tcW w:w="408" w:type="pct"/>
          </w:tcPr>
          <w:p w14:paraId="39E7375B"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Pr>
          <w:p w14:paraId="76436251" w14:textId="77777777" w:rsidR="008B243A" w:rsidRPr="00CC2331" w:rsidRDefault="008B243A" w:rsidP="003026C0">
            <w:pPr>
              <w:suppressAutoHyphens w:val="0"/>
              <w:spacing w:after="0"/>
              <w:jc w:val="left"/>
              <w:rPr>
                <w:lang w:val="el-GR" w:eastAsia="el-GR"/>
              </w:rPr>
            </w:pPr>
            <w:r w:rsidRPr="00CC2331">
              <w:rPr>
                <w:lang w:val="el-GR" w:eastAsia="el-GR"/>
              </w:rPr>
              <w:t xml:space="preserve">Αναλυτική περιγραφή του τρόπου επεξεργασίας ιδιαίτερα ταλαιπωρημένων ή ευπαθών εγγράφων (σελίδες που έχουν κηλιδωθεί, εμποτιστεί, αλλοιωθεί λόγω υγρασίας και τις συνθήκες φύλαξης, μεγάλος αριθμός εγγράφων περιλαμβάνουν μεγάλο αριθμό συρραπτικών στην σελίδα (&gt;5 ανά σελίδα), σχισμένες σελίδες, τσαλακωμένες σελίδες). </w:t>
            </w:r>
          </w:p>
        </w:tc>
        <w:tc>
          <w:tcPr>
            <w:tcW w:w="726" w:type="pct"/>
            <w:vAlign w:val="center"/>
          </w:tcPr>
          <w:p w14:paraId="121FA97A" w14:textId="77777777" w:rsidR="008B243A" w:rsidRPr="00CC2331" w:rsidRDefault="008B243A" w:rsidP="003026C0">
            <w:pPr>
              <w:suppressAutoHyphens w:val="0"/>
              <w:spacing w:after="0"/>
              <w:jc w:val="left"/>
              <w:rPr>
                <w:bCs/>
                <w:lang w:val="el-GR" w:eastAsia="el-GR"/>
              </w:rPr>
            </w:pPr>
            <w:r w:rsidRPr="00CC2331">
              <w:rPr>
                <w:bCs/>
                <w:lang w:val="fr-FR" w:eastAsia="el-GR"/>
              </w:rPr>
              <w:t>NAI</w:t>
            </w:r>
          </w:p>
        </w:tc>
        <w:tc>
          <w:tcPr>
            <w:tcW w:w="759" w:type="pct"/>
            <w:vAlign w:val="center"/>
          </w:tcPr>
          <w:p w14:paraId="63B55E19" w14:textId="77777777" w:rsidR="008B243A" w:rsidRPr="00CC2331" w:rsidRDefault="008B243A" w:rsidP="003026C0">
            <w:pPr>
              <w:suppressAutoHyphens w:val="0"/>
              <w:spacing w:after="0"/>
              <w:jc w:val="left"/>
              <w:rPr>
                <w:lang w:val="el-GR" w:eastAsia="el-GR"/>
              </w:rPr>
            </w:pPr>
          </w:p>
        </w:tc>
        <w:tc>
          <w:tcPr>
            <w:tcW w:w="967" w:type="pct"/>
            <w:vAlign w:val="center"/>
          </w:tcPr>
          <w:p w14:paraId="3FE7C870" w14:textId="77777777" w:rsidR="008B243A" w:rsidRPr="00CC2331" w:rsidRDefault="008B243A" w:rsidP="003026C0">
            <w:pPr>
              <w:suppressAutoHyphens w:val="0"/>
              <w:spacing w:after="0"/>
              <w:jc w:val="left"/>
              <w:rPr>
                <w:lang w:val="el-GR" w:eastAsia="el-GR"/>
              </w:rPr>
            </w:pPr>
          </w:p>
        </w:tc>
      </w:tr>
      <w:tr w:rsidR="008B243A" w:rsidRPr="00CC2331" w14:paraId="36D11E4A" w14:textId="77777777" w:rsidTr="003026C0">
        <w:tc>
          <w:tcPr>
            <w:tcW w:w="408" w:type="pct"/>
          </w:tcPr>
          <w:p w14:paraId="5DC03849"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Pr>
          <w:p w14:paraId="323C1FF6" w14:textId="77777777" w:rsidR="008B243A" w:rsidRPr="00CC2331" w:rsidRDefault="008B243A" w:rsidP="003026C0">
            <w:pPr>
              <w:suppressAutoHyphens w:val="0"/>
              <w:spacing w:after="0"/>
              <w:jc w:val="left"/>
              <w:rPr>
                <w:lang w:val="el-GR" w:eastAsia="el-GR"/>
              </w:rPr>
            </w:pPr>
            <w:r w:rsidRPr="00CC2331">
              <w:rPr>
                <w:lang w:val="el-GR" w:eastAsia="el-GR"/>
              </w:rPr>
              <w:t>Αναλυτική περιγραφή της αυτόματης μεθόδου εντοπισμού περιοχών αλλοίωσης του εγγράφου (περιοχές θορύβου) και βελτίωσης της ποιότητάς τους. Παραδείγματα τέτοιων περιοχών θορύβου είναι αλλοιώσεις λόγω υγρασίας, σχισμένες-τσαλακωμένες σελίδες, καθώς και αφαίρεση του ίχνους προηγούμενων ή επόμενων σελίδων που διατηρήθηκαν κατά τη σάρωση του εγγράφου.</w:t>
            </w:r>
          </w:p>
          <w:p w14:paraId="47A2F93B" w14:textId="77777777" w:rsidR="008B243A" w:rsidRPr="00CC2331" w:rsidRDefault="008B243A" w:rsidP="003026C0">
            <w:pPr>
              <w:suppressAutoHyphens w:val="0"/>
              <w:spacing w:after="0"/>
              <w:jc w:val="left"/>
              <w:rPr>
                <w:lang w:val="el-GR" w:eastAsia="el-GR"/>
              </w:rPr>
            </w:pPr>
            <w:r w:rsidRPr="00CC2331">
              <w:rPr>
                <w:lang w:val="el-GR" w:eastAsia="el-GR"/>
              </w:rPr>
              <w:t xml:space="preserve">Τα προβληματικά (ιδιαίτερα ταλαιπωρημένα) έγγραφα εκτιμάται ότι  ανέρχονται σε ποσοστό 2%. </w:t>
            </w:r>
          </w:p>
          <w:p w14:paraId="5240369B" w14:textId="77777777" w:rsidR="008B243A" w:rsidRPr="00CC2331" w:rsidRDefault="008B243A" w:rsidP="003026C0">
            <w:pPr>
              <w:suppressAutoHyphens w:val="0"/>
              <w:spacing w:after="0"/>
              <w:jc w:val="left"/>
              <w:rPr>
                <w:lang w:val="el-GR" w:eastAsia="el-GR"/>
              </w:rPr>
            </w:pPr>
            <w:r w:rsidRPr="00CC2331">
              <w:rPr>
                <w:lang w:val="el-GR" w:eastAsia="el-GR"/>
              </w:rPr>
              <w:t>Τα προβληματικά έγγραφα θα καταγράφονται σε ειδική φόρμα παρατηρήσεων και θα τυγχάνουν δέουσας προσοχής κατά τη σάρωση όπως προώθηση σε κατάλληλο σαρωτή.</w:t>
            </w:r>
          </w:p>
        </w:tc>
        <w:tc>
          <w:tcPr>
            <w:tcW w:w="726" w:type="pct"/>
            <w:vAlign w:val="center"/>
          </w:tcPr>
          <w:p w14:paraId="047BC0EA" w14:textId="77777777" w:rsidR="008B243A" w:rsidRPr="00CC2331" w:rsidRDefault="008B243A" w:rsidP="003026C0">
            <w:pPr>
              <w:suppressAutoHyphens w:val="0"/>
              <w:spacing w:after="0"/>
              <w:jc w:val="left"/>
              <w:rPr>
                <w:bCs/>
                <w:lang w:val="fr-FR" w:eastAsia="el-GR"/>
              </w:rPr>
            </w:pPr>
            <w:r w:rsidRPr="00CC2331">
              <w:rPr>
                <w:bCs/>
                <w:lang w:val="fr-FR" w:eastAsia="el-GR"/>
              </w:rPr>
              <w:t>NAI</w:t>
            </w:r>
          </w:p>
        </w:tc>
        <w:tc>
          <w:tcPr>
            <w:tcW w:w="759" w:type="pct"/>
            <w:vAlign w:val="center"/>
          </w:tcPr>
          <w:p w14:paraId="1AA47400" w14:textId="77777777" w:rsidR="008B243A" w:rsidRPr="00CC2331" w:rsidRDefault="008B243A" w:rsidP="003026C0">
            <w:pPr>
              <w:suppressAutoHyphens w:val="0"/>
              <w:spacing w:after="0"/>
              <w:jc w:val="left"/>
              <w:rPr>
                <w:lang w:val="el-GR" w:eastAsia="el-GR"/>
              </w:rPr>
            </w:pPr>
          </w:p>
        </w:tc>
        <w:tc>
          <w:tcPr>
            <w:tcW w:w="967" w:type="pct"/>
            <w:vAlign w:val="center"/>
          </w:tcPr>
          <w:p w14:paraId="3202F72C" w14:textId="77777777" w:rsidR="008B243A" w:rsidRPr="00CC2331" w:rsidRDefault="008B243A" w:rsidP="003026C0">
            <w:pPr>
              <w:suppressAutoHyphens w:val="0"/>
              <w:spacing w:after="0"/>
              <w:jc w:val="left"/>
              <w:rPr>
                <w:lang w:val="el-GR" w:eastAsia="el-GR"/>
              </w:rPr>
            </w:pPr>
          </w:p>
        </w:tc>
      </w:tr>
      <w:tr w:rsidR="008B243A" w:rsidRPr="00CC2331" w14:paraId="14A98230" w14:textId="77777777" w:rsidTr="003026C0">
        <w:tc>
          <w:tcPr>
            <w:tcW w:w="408" w:type="pct"/>
          </w:tcPr>
          <w:p w14:paraId="0F83C56B"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Pr>
          <w:p w14:paraId="4D3946C1" w14:textId="77777777" w:rsidR="008B243A" w:rsidRPr="00CC2331" w:rsidRDefault="008B243A" w:rsidP="003026C0">
            <w:pPr>
              <w:suppressAutoHyphens w:val="0"/>
              <w:spacing w:after="0"/>
              <w:jc w:val="left"/>
              <w:rPr>
                <w:lang w:val="el-GR" w:eastAsia="el-GR"/>
              </w:rPr>
            </w:pPr>
            <w:r w:rsidRPr="00CC2331">
              <w:rPr>
                <w:lang w:val="el-GR" w:eastAsia="el-GR"/>
              </w:rPr>
              <w:t xml:space="preserve">Οι εργασίες και τεχνικές </w:t>
            </w:r>
            <w:proofErr w:type="spellStart"/>
            <w:r w:rsidRPr="00CC2331">
              <w:rPr>
                <w:lang w:val="el-GR" w:eastAsia="el-GR"/>
              </w:rPr>
              <w:t>ψηφιοποίησης</w:t>
            </w:r>
            <w:proofErr w:type="spellEnd"/>
            <w:r w:rsidRPr="00CC2331">
              <w:rPr>
                <w:lang w:val="el-GR" w:eastAsia="el-GR"/>
              </w:rPr>
              <w:t xml:space="preserve"> θα περιλαμβάνουν διάφορες μεθόδους και τεχνικές, ανάλογα με το προς </w:t>
            </w:r>
            <w:proofErr w:type="spellStart"/>
            <w:r w:rsidRPr="00CC2331">
              <w:rPr>
                <w:lang w:val="el-GR" w:eastAsia="el-GR"/>
              </w:rPr>
              <w:t>ψηφιοποίηση</w:t>
            </w:r>
            <w:proofErr w:type="spellEnd"/>
            <w:r w:rsidRPr="00CC2331">
              <w:rPr>
                <w:lang w:val="el-GR" w:eastAsia="el-GR"/>
              </w:rPr>
              <w:t xml:space="preserve"> υλικό και θα ακολουθούν τα διεθνή πρότυπα και τους οδηγούς καλής πρακτικής για την </w:t>
            </w:r>
            <w:proofErr w:type="spellStart"/>
            <w:r w:rsidRPr="00CC2331">
              <w:rPr>
                <w:lang w:val="el-GR" w:eastAsia="el-GR"/>
              </w:rPr>
              <w:t>ψηφιοποίηση</w:t>
            </w:r>
            <w:proofErr w:type="spellEnd"/>
            <w:r w:rsidRPr="00CC2331">
              <w:rPr>
                <w:lang w:val="el-GR" w:eastAsia="el-GR"/>
              </w:rPr>
              <w:t xml:space="preserve"> εγγράφων. Οι ρυθμίσεις των παραμέτρων για τους σαρωτές, καθώς και για το λογισμικό </w:t>
            </w:r>
            <w:proofErr w:type="spellStart"/>
            <w:r w:rsidRPr="00CC2331">
              <w:rPr>
                <w:lang w:val="el-GR" w:eastAsia="el-GR"/>
              </w:rPr>
              <w:t>ψηφιοποίησης</w:t>
            </w:r>
            <w:proofErr w:type="spellEnd"/>
            <w:r w:rsidRPr="00CC2331">
              <w:rPr>
                <w:lang w:val="el-GR" w:eastAsia="el-GR"/>
              </w:rPr>
              <w:t xml:space="preserve"> που θα χρησιμοποιηθεί, θα είναι απαραιτήτως σύμφωνες με την λειτουργία που θα υλοποιούν.</w:t>
            </w:r>
          </w:p>
          <w:p w14:paraId="295C2C63" w14:textId="77777777" w:rsidR="008B243A" w:rsidRPr="00CC2331" w:rsidRDefault="008B243A" w:rsidP="003026C0">
            <w:pPr>
              <w:suppressAutoHyphens w:val="0"/>
              <w:spacing w:after="0"/>
              <w:jc w:val="left"/>
              <w:rPr>
                <w:lang w:val="el-GR" w:eastAsia="el-GR"/>
              </w:rPr>
            </w:pPr>
          </w:p>
          <w:p w14:paraId="501F9660" w14:textId="77777777" w:rsidR="008B243A" w:rsidRPr="00CC2331" w:rsidRDefault="008B243A" w:rsidP="003026C0">
            <w:pPr>
              <w:suppressAutoHyphens w:val="0"/>
              <w:spacing w:after="0"/>
              <w:jc w:val="left"/>
              <w:rPr>
                <w:lang w:val="el-GR" w:eastAsia="el-GR"/>
              </w:rPr>
            </w:pPr>
            <w:r w:rsidRPr="00CC2331">
              <w:rPr>
                <w:lang w:val="el-GR" w:eastAsia="el-GR"/>
              </w:rPr>
              <w:t xml:space="preserve">Οι  δειγματοληπτικοί έλεγχοι των σαρωμένων εγγράφων θα γίνονται σε ομάδες των </w:t>
            </w:r>
            <w:r w:rsidRPr="00CC2331">
              <w:rPr>
                <w:b/>
                <w:u w:val="single"/>
                <w:lang w:val="el-GR" w:eastAsia="el-GR"/>
              </w:rPr>
              <w:t>είκοσι πέντε χιλιάδων (25.000)</w:t>
            </w:r>
            <w:r w:rsidRPr="00CC2331">
              <w:rPr>
                <w:lang w:val="el-GR" w:eastAsia="el-GR"/>
              </w:rPr>
              <w:t xml:space="preserve"> έως </w:t>
            </w:r>
            <w:r w:rsidRPr="00CC2331">
              <w:rPr>
                <w:b/>
                <w:u w:val="single"/>
                <w:lang w:val="el-GR" w:eastAsia="el-GR"/>
              </w:rPr>
              <w:t>τριάντα πέντε</w:t>
            </w:r>
            <w:r w:rsidRPr="00CC2331">
              <w:rPr>
                <w:u w:val="single"/>
                <w:lang w:val="el-GR" w:eastAsia="el-GR"/>
              </w:rPr>
              <w:t xml:space="preserve"> </w:t>
            </w:r>
            <w:r w:rsidRPr="00CC2331">
              <w:rPr>
                <w:b/>
                <w:u w:val="single"/>
                <w:lang w:val="el-GR" w:eastAsia="el-GR"/>
              </w:rPr>
              <w:t>χιλιάδων (35.000) εγγραφών</w:t>
            </w:r>
            <w:r w:rsidRPr="00CC2331">
              <w:rPr>
                <w:lang w:val="el-GR" w:eastAsia="el-GR"/>
              </w:rPr>
              <w:t xml:space="preserve"> η κάθε μία.</w:t>
            </w:r>
          </w:p>
          <w:p w14:paraId="66D8B47E" w14:textId="77777777" w:rsidR="008B243A" w:rsidRPr="00CC2331" w:rsidRDefault="008B243A" w:rsidP="003026C0">
            <w:pPr>
              <w:suppressAutoHyphens w:val="0"/>
              <w:spacing w:after="0"/>
              <w:jc w:val="left"/>
              <w:rPr>
                <w:lang w:val="el-GR" w:eastAsia="el-GR"/>
              </w:rPr>
            </w:pPr>
          </w:p>
          <w:p w14:paraId="22913AE3" w14:textId="77777777" w:rsidR="008B243A" w:rsidRPr="00CC2331" w:rsidRDefault="008B243A" w:rsidP="003026C0">
            <w:pPr>
              <w:suppressAutoHyphens w:val="0"/>
              <w:spacing w:after="0"/>
              <w:jc w:val="left"/>
              <w:rPr>
                <w:lang w:val="el-GR" w:eastAsia="el-GR"/>
              </w:rPr>
            </w:pPr>
            <w:r w:rsidRPr="00CC2331">
              <w:rPr>
                <w:lang w:val="el-GR" w:eastAsia="el-GR"/>
              </w:rPr>
              <w:lastRenderedPageBreak/>
              <w:t>Καθ’ όλη τη διάρκεια των δειγματοληπτικών ελέγχων από την Επιτροπή Παρακολούθησης και Παραλαβής Έργου, τα αρμόδια στελέχη του Αναδόχου θα συνδράμουν υποστηρικτικά, ώστε η ολοκλήρωσή των ελέγχων να γίνεται το συντομότερο δυνατό.</w:t>
            </w:r>
          </w:p>
          <w:p w14:paraId="388CECA2" w14:textId="77777777" w:rsidR="008B243A" w:rsidRPr="00CC2331" w:rsidRDefault="008B243A" w:rsidP="003026C0">
            <w:pPr>
              <w:suppressAutoHyphens w:val="0"/>
              <w:spacing w:after="0"/>
              <w:jc w:val="left"/>
              <w:rPr>
                <w:lang w:val="el-GR" w:eastAsia="el-GR"/>
              </w:rPr>
            </w:pPr>
          </w:p>
          <w:p w14:paraId="115ED859" w14:textId="77777777" w:rsidR="008B243A" w:rsidRPr="00CC2331" w:rsidRDefault="008B243A" w:rsidP="003026C0">
            <w:pPr>
              <w:tabs>
                <w:tab w:val="num" w:pos="567"/>
                <w:tab w:val="left" w:pos="1080"/>
              </w:tabs>
              <w:suppressAutoHyphens w:val="0"/>
              <w:spacing w:after="0"/>
              <w:jc w:val="left"/>
              <w:rPr>
                <w:lang w:val="el-GR" w:eastAsia="el-GR"/>
              </w:rPr>
            </w:pPr>
            <w:r w:rsidRPr="00CC2331">
              <w:rPr>
                <w:lang w:val="el-GR" w:eastAsia="el-GR"/>
              </w:rPr>
              <w:t xml:space="preserve">Οι δειγματοληπτικοί έλεγχοι των ψηφιοποιημένων εγγράφων θα πραγματοποιούνται σύμφωνα με μέθοδο που πληροί διεθνείς προδιαγραφές. </w:t>
            </w:r>
          </w:p>
          <w:p w14:paraId="7E9E8B78" w14:textId="77777777" w:rsidR="008B243A" w:rsidRPr="00CC2331" w:rsidRDefault="008B243A" w:rsidP="003026C0">
            <w:pPr>
              <w:suppressAutoHyphens w:val="0"/>
              <w:spacing w:after="0"/>
              <w:jc w:val="left"/>
              <w:rPr>
                <w:lang w:val="el-GR" w:eastAsia="el-GR"/>
              </w:rPr>
            </w:pPr>
          </w:p>
        </w:tc>
        <w:tc>
          <w:tcPr>
            <w:tcW w:w="726" w:type="pct"/>
            <w:vAlign w:val="center"/>
          </w:tcPr>
          <w:p w14:paraId="23598331" w14:textId="77777777" w:rsidR="008B243A" w:rsidRPr="00CC2331" w:rsidRDefault="008B243A" w:rsidP="003026C0">
            <w:pPr>
              <w:suppressAutoHyphens w:val="0"/>
              <w:spacing w:after="0"/>
              <w:jc w:val="left"/>
              <w:rPr>
                <w:bCs/>
                <w:lang w:val="el-GR" w:eastAsia="el-GR"/>
              </w:rPr>
            </w:pPr>
            <w:r w:rsidRPr="00CC2331">
              <w:rPr>
                <w:bCs/>
                <w:lang w:val="fr-FR" w:eastAsia="el-GR"/>
              </w:rPr>
              <w:lastRenderedPageBreak/>
              <w:t>NAI</w:t>
            </w:r>
          </w:p>
        </w:tc>
        <w:tc>
          <w:tcPr>
            <w:tcW w:w="759" w:type="pct"/>
            <w:vAlign w:val="center"/>
          </w:tcPr>
          <w:p w14:paraId="3C0AA75F" w14:textId="77777777" w:rsidR="008B243A" w:rsidRPr="00CC2331" w:rsidRDefault="008B243A" w:rsidP="003026C0">
            <w:pPr>
              <w:suppressAutoHyphens w:val="0"/>
              <w:spacing w:after="0"/>
              <w:jc w:val="left"/>
              <w:rPr>
                <w:lang w:val="el-GR" w:eastAsia="el-GR"/>
              </w:rPr>
            </w:pPr>
          </w:p>
        </w:tc>
        <w:tc>
          <w:tcPr>
            <w:tcW w:w="967" w:type="pct"/>
            <w:vAlign w:val="center"/>
          </w:tcPr>
          <w:p w14:paraId="7FC3C6AB" w14:textId="77777777" w:rsidR="008B243A" w:rsidRPr="00CC2331" w:rsidRDefault="008B243A" w:rsidP="003026C0">
            <w:pPr>
              <w:suppressAutoHyphens w:val="0"/>
              <w:spacing w:after="0"/>
              <w:jc w:val="left"/>
              <w:rPr>
                <w:lang w:val="el-GR" w:eastAsia="el-GR"/>
              </w:rPr>
            </w:pPr>
          </w:p>
        </w:tc>
      </w:tr>
      <w:tr w:rsidR="008B243A" w:rsidRPr="00CC2331" w14:paraId="4E6DC9D3" w14:textId="77777777" w:rsidTr="003026C0">
        <w:tc>
          <w:tcPr>
            <w:tcW w:w="408" w:type="pct"/>
          </w:tcPr>
          <w:p w14:paraId="45F42CDA"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Pr>
          <w:p w14:paraId="436970A0" w14:textId="77777777" w:rsidR="008B243A" w:rsidRPr="00CC2331" w:rsidRDefault="008B243A" w:rsidP="003026C0">
            <w:pPr>
              <w:suppressAutoHyphens w:val="0"/>
              <w:spacing w:after="0"/>
              <w:jc w:val="left"/>
              <w:rPr>
                <w:lang w:val="el-GR" w:eastAsia="el-GR"/>
              </w:rPr>
            </w:pPr>
            <w:r w:rsidRPr="00CC2331">
              <w:rPr>
                <w:lang w:val="el-GR" w:eastAsia="el-GR"/>
              </w:rPr>
              <w:t xml:space="preserve">Το προϊόν της </w:t>
            </w:r>
            <w:proofErr w:type="spellStart"/>
            <w:r w:rsidRPr="00CC2331">
              <w:rPr>
                <w:lang w:val="el-GR" w:eastAsia="el-GR"/>
              </w:rPr>
              <w:t>ψηφιοποίησης</w:t>
            </w:r>
            <w:proofErr w:type="spellEnd"/>
            <w:r w:rsidRPr="00CC2331">
              <w:rPr>
                <w:lang w:val="el-GR" w:eastAsia="el-GR"/>
              </w:rPr>
              <w:t xml:space="preserve"> θα είναι αρχείο </w:t>
            </w:r>
            <w:proofErr w:type="spellStart"/>
            <w:r w:rsidRPr="00CC2331">
              <w:rPr>
                <w:lang w:val="el-GR" w:eastAsia="el-GR"/>
              </w:rPr>
              <w:t>Searchable</w:t>
            </w:r>
            <w:proofErr w:type="spellEnd"/>
            <w:r w:rsidRPr="00CC2331">
              <w:rPr>
                <w:lang w:val="el-GR" w:eastAsia="el-GR"/>
              </w:rPr>
              <w:t xml:space="preserve">  PDF με κατάλληλη συμπίεση  για τυπωμένα έγγραφα από εκτυπωτή (και όχι χειρόγραφα ή σημειώσεις). Οι διαστάσεις του ψηφιακού υποκατάστατου που θα προκύψει από τη διαδικασία </w:t>
            </w:r>
            <w:proofErr w:type="spellStart"/>
            <w:r w:rsidRPr="00CC2331">
              <w:rPr>
                <w:lang w:val="el-GR" w:eastAsia="el-GR"/>
              </w:rPr>
              <w:t>ψηφιοποίησης</w:t>
            </w:r>
            <w:proofErr w:type="spellEnd"/>
            <w:r w:rsidRPr="00CC2331">
              <w:rPr>
                <w:lang w:val="el-GR" w:eastAsia="el-GR"/>
              </w:rPr>
              <w:t xml:space="preserve"> θα είναι ίδιες (1:1) με αυτές του υλικού. </w:t>
            </w:r>
          </w:p>
          <w:p w14:paraId="3F128444" w14:textId="77777777" w:rsidR="008B243A" w:rsidRPr="00CC2331" w:rsidRDefault="008B243A" w:rsidP="003026C0">
            <w:pPr>
              <w:suppressAutoHyphens w:val="0"/>
              <w:spacing w:after="0"/>
              <w:jc w:val="left"/>
              <w:rPr>
                <w:lang w:val="el-GR" w:eastAsia="el-GR"/>
              </w:rPr>
            </w:pPr>
            <w:r w:rsidRPr="00CC2331">
              <w:rPr>
                <w:lang w:val="el-GR" w:eastAsia="el-GR"/>
              </w:rPr>
              <w:t xml:space="preserve">Κατά την διαδικασία μετατροπής σε </w:t>
            </w:r>
            <w:proofErr w:type="spellStart"/>
            <w:r w:rsidRPr="00CC2331">
              <w:rPr>
                <w:lang w:val="el-GR" w:eastAsia="el-GR"/>
              </w:rPr>
              <w:t>Searchable</w:t>
            </w:r>
            <w:proofErr w:type="spellEnd"/>
            <w:r w:rsidRPr="00CC2331">
              <w:rPr>
                <w:lang w:val="el-GR" w:eastAsia="el-GR"/>
              </w:rPr>
              <w:t xml:space="preserve"> PDF να αναγνωριστούν παράλληλα η Ελληνική και Αγγλική γραφή, ώστε αν σε μία σελίδα αναφέρονται Ελληνικά και Αγγλικά να αναγνωριστούν επιτυχώς και τα 2 και να είναι εφικτή η μετέπειτα αναζήτηση τους από το λογισμικό διαχείρισης ψηφιακού περιεχομένου.</w:t>
            </w:r>
          </w:p>
        </w:tc>
        <w:tc>
          <w:tcPr>
            <w:tcW w:w="726" w:type="pct"/>
            <w:vAlign w:val="center"/>
          </w:tcPr>
          <w:p w14:paraId="4468EBE3" w14:textId="77777777" w:rsidR="008B243A" w:rsidRPr="00CC2331" w:rsidRDefault="008B243A" w:rsidP="003026C0">
            <w:pPr>
              <w:suppressAutoHyphens w:val="0"/>
              <w:spacing w:after="0"/>
              <w:jc w:val="left"/>
              <w:rPr>
                <w:bCs/>
                <w:lang w:val="el-GR" w:eastAsia="el-GR"/>
              </w:rPr>
            </w:pPr>
            <w:r w:rsidRPr="00CC2331">
              <w:rPr>
                <w:bCs/>
                <w:lang w:val="fr-FR" w:eastAsia="el-GR"/>
              </w:rPr>
              <w:t>NAI</w:t>
            </w:r>
          </w:p>
        </w:tc>
        <w:tc>
          <w:tcPr>
            <w:tcW w:w="759" w:type="pct"/>
            <w:vAlign w:val="center"/>
          </w:tcPr>
          <w:p w14:paraId="082E2C60" w14:textId="77777777" w:rsidR="008B243A" w:rsidRPr="00CC2331" w:rsidRDefault="008B243A" w:rsidP="003026C0">
            <w:pPr>
              <w:suppressAutoHyphens w:val="0"/>
              <w:spacing w:after="0"/>
              <w:jc w:val="left"/>
              <w:rPr>
                <w:lang w:val="el-GR" w:eastAsia="el-GR"/>
              </w:rPr>
            </w:pPr>
          </w:p>
        </w:tc>
        <w:tc>
          <w:tcPr>
            <w:tcW w:w="967" w:type="pct"/>
            <w:vAlign w:val="center"/>
          </w:tcPr>
          <w:p w14:paraId="6E69083C" w14:textId="77777777" w:rsidR="008B243A" w:rsidRPr="00CC2331" w:rsidRDefault="008B243A" w:rsidP="003026C0">
            <w:pPr>
              <w:suppressAutoHyphens w:val="0"/>
              <w:spacing w:after="0"/>
              <w:jc w:val="left"/>
              <w:rPr>
                <w:lang w:val="el-GR" w:eastAsia="el-GR"/>
              </w:rPr>
            </w:pPr>
          </w:p>
        </w:tc>
      </w:tr>
      <w:tr w:rsidR="008B243A" w:rsidRPr="00CC2331" w14:paraId="1F5A8714" w14:textId="77777777" w:rsidTr="003026C0">
        <w:tc>
          <w:tcPr>
            <w:tcW w:w="408" w:type="pct"/>
            <w:tcBorders>
              <w:bottom w:val="single" w:sz="4" w:space="0" w:color="auto"/>
            </w:tcBorders>
          </w:tcPr>
          <w:p w14:paraId="64E4905F"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Borders>
              <w:bottom w:val="single" w:sz="4" w:space="0" w:color="auto"/>
            </w:tcBorders>
          </w:tcPr>
          <w:p w14:paraId="2F837BDB" w14:textId="77777777" w:rsidR="008B243A" w:rsidRPr="00CC2331" w:rsidRDefault="008B243A" w:rsidP="003026C0">
            <w:pPr>
              <w:suppressAutoHyphens w:val="0"/>
              <w:spacing w:after="0"/>
              <w:jc w:val="left"/>
              <w:rPr>
                <w:lang w:val="el-GR" w:eastAsia="el-GR"/>
              </w:rPr>
            </w:pPr>
            <w:r w:rsidRPr="00CC2331">
              <w:rPr>
                <w:lang w:val="el-GR" w:eastAsia="el-GR"/>
              </w:rPr>
              <w:t>Ο Ανάδοχος θα μεταχειριστεί τεχνικές για την εξάλειψη ειδώλου που προκύπτει από την αμαύρωση της πίσω όψης της σελίδας καθώς και την βελτίωση αναγνωσιμότητας στη συγκεκριμένη περιοχή</w:t>
            </w:r>
          </w:p>
        </w:tc>
        <w:tc>
          <w:tcPr>
            <w:tcW w:w="726" w:type="pct"/>
            <w:tcBorders>
              <w:bottom w:val="single" w:sz="4" w:space="0" w:color="auto"/>
            </w:tcBorders>
            <w:vAlign w:val="center"/>
          </w:tcPr>
          <w:p w14:paraId="62335740" w14:textId="77777777" w:rsidR="008B243A" w:rsidRPr="00CC2331" w:rsidRDefault="008B243A" w:rsidP="003026C0">
            <w:pPr>
              <w:suppressAutoHyphens w:val="0"/>
              <w:spacing w:after="0"/>
              <w:jc w:val="left"/>
              <w:rPr>
                <w:bCs/>
                <w:lang w:val="el-GR" w:eastAsia="el-GR"/>
              </w:rPr>
            </w:pPr>
            <w:r w:rsidRPr="00CC2331">
              <w:rPr>
                <w:bCs/>
                <w:lang w:val="fr-FR" w:eastAsia="el-GR"/>
              </w:rPr>
              <w:t>NAI</w:t>
            </w:r>
          </w:p>
        </w:tc>
        <w:tc>
          <w:tcPr>
            <w:tcW w:w="759" w:type="pct"/>
            <w:tcBorders>
              <w:bottom w:val="single" w:sz="4" w:space="0" w:color="auto"/>
            </w:tcBorders>
            <w:vAlign w:val="center"/>
          </w:tcPr>
          <w:p w14:paraId="66A71228" w14:textId="77777777" w:rsidR="008B243A" w:rsidRPr="00CC2331" w:rsidRDefault="008B243A" w:rsidP="003026C0">
            <w:pPr>
              <w:suppressAutoHyphens w:val="0"/>
              <w:spacing w:after="0"/>
              <w:jc w:val="left"/>
              <w:rPr>
                <w:lang w:val="el-GR" w:eastAsia="el-GR"/>
              </w:rPr>
            </w:pPr>
          </w:p>
        </w:tc>
        <w:tc>
          <w:tcPr>
            <w:tcW w:w="967" w:type="pct"/>
            <w:tcBorders>
              <w:bottom w:val="single" w:sz="4" w:space="0" w:color="auto"/>
            </w:tcBorders>
            <w:vAlign w:val="center"/>
          </w:tcPr>
          <w:p w14:paraId="3270758E" w14:textId="77777777" w:rsidR="008B243A" w:rsidRPr="00CC2331" w:rsidRDefault="008B243A" w:rsidP="003026C0">
            <w:pPr>
              <w:suppressAutoHyphens w:val="0"/>
              <w:spacing w:after="0"/>
              <w:jc w:val="left"/>
              <w:rPr>
                <w:lang w:val="el-GR" w:eastAsia="el-GR"/>
              </w:rPr>
            </w:pPr>
          </w:p>
        </w:tc>
      </w:tr>
      <w:tr w:rsidR="008B243A" w:rsidRPr="00CC2331" w14:paraId="69399609" w14:textId="77777777" w:rsidTr="003026C0">
        <w:tc>
          <w:tcPr>
            <w:tcW w:w="408" w:type="pct"/>
            <w:tcBorders>
              <w:top w:val="single" w:sz="4" w:space="0" w:color="auto"/>
              <w:left w:val="single" w:sz="4" w:space="0" w:color="auto"/>
              <w:bottom w:val="single" w:sz="4" w:space="0" w:color="auto"/>
              <w:right w:val="single" w:sz="4" w:space="0" w:color="auto"/>
            </w:tcBorders>
          </w:tcPr>
          <w:p w14:paraId="6EFCD079"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Borders>
              <w:top w:val="single" w:sz="4" w:space="0" w:color="auto"/>
              <w:left w:val="single" w:sz="4" w:space="0" w:color="auto"/>
              <w:bottom w:val="single" w:sz="4" w:space="0" w:color="auto"/>
              <w:right w:val="single" w:sz="4" w:space="0" w:color="auto"/>
            </w:tcBorders>
          </w:tcPr>
          <w:p w14:paraId="73D6935C" w14:textId="77777777" w:rsidR="008B243A" w:rsidRPr="00CC2331" w:rsidRDefault="008B243A" w:rsidP="003026C0">
            <w:pPr>
              <w:suppressAutoHyphens w:val="0"/>
              <w:spacing w:after="0"/>
              <w:jc w:val="left"/>
              <w:rPr>
                <w:lang w:val="el-GR" w:eastAsia="el-GR"/>
              </w:rPr>
            </w:pPr>
            <w:r w:rsidRPr="00CC2331">
              <w:rPr>
                <w:lang w:val="el-GR" w:eastAsia="el-GR"/>
              </w:rPr>
              <w:t>Ο Ανάδοχος θα προχωρήσει σε επεξεργασία των ψηφιακών ανατύπων των εγγράφων ώστε να  επιτευχθεί:</w:t>
            </w:r>
          </w:p>
          <w:p w14:paraId="09E035B9" w14:textId="77777777" w:rsidR="008B243A" w:rsidRPr="00CC2331" w:rsidRDefault="008B243A" w:rsidP="00474644">
            <w:pPr>
              <w:numPr>
                <w:ilvl w:val="0"/>
                <w:numId w:val="117"/>
              </w:numPr>
              <w:suppressAutoHyphens w:val="0"/>
              <w:spacing w:after="0"/>
              <w:ind w:left="357" w:hanging="357"/>
              <w:jc w:val="left"/>
              <w:rPr>
                <w:lang w:val="el-GR" w:eastAsia="el-GR"/>
              </w:rPr>
            </w:pPr>
            <w:r w:rsidRPr="00CC2331">
              <w:rPr>
                <w:lang w:val="el-GR" w:eastAsia="el-GR"/>
              </w:rPr>
              <w:t xml:space="preserve">Διαχωρισμός του δανειακού φακέλου ανά ενότητα ψηφιοποιημένων εγγράφων Τοποθέτηση διαχωριστών ώστε να διασφαλίζονται οι ενότητες των ψηφιοποιούμενων εγγράφων (πχ. σύμβαση, συμβόλαιο </w:t>
            </w:r>
            <w:proofErr w:type="spellStart"/>
            <w:r w:rsidRPr="00CC2331">
              <w:rPr>
                <w:lang w:val="el-GR" w:eastAsia="el-GR"/>
              </w:rPr>
              <w:t>κλπ</w:t>
            </w:r>
            <w:proofErr w:type="spellEnd"/>
            <w:r w:rsidRPr="00CC2331">
              <w:rPr>
                <w:lang w:val="el-GR" w:eastAsia="el-GR"/>
              </w:rPr>
              <w:t>)</w:t>
            </w:r>
          </w:p>
          <w:p w14:paraId="7979B313" w14:textId="77777777" w:rsidR="008B243A" w:rsidRPr="00CC2331" w:rsidRDefault="008B243A" w:rsidP="00474644">
            <w:pPr>
              <w:numPr>
                <w:ilvl w:val="0"/>
                <w:numId w:val="117"/>
              </w:numPr>
              <w:suppressAutoHyphens w:val="0"/>
              <w:spacing w:after="0"/>
              <w:ind w:left="357" w:hanging="357"/>
              <w:jc w:val="left"/>
              <w:rPr>
                <w:lang w:val="el-GR" w:eastAsia="el-GR"/>
              </w:rPr>
            </w:pPr>
            <w:r w:rsidRPr="00CC2331">
              <w:rPr>
                <w:lang w:val="el-GR" w:eastAsia="el-GR"/>
              </w:rPr>
              <w:lastRenderedPageBreak/>
              <w:t>Στα διαχωριστικά θα επικολληθεί ετικέτα γραμμωτού κώδικα (</w:t>
            </w:r>
            <w:r w:rsidRPr="00CC2331">
              <w:rPr>
                <w:lang w:val="en-US" w:eastAsia="el-GR"/>
              </w:rPr>
              <w:t>bar</w:t>
            </w:r>
            <w:r w:rsidRPr="00CC2331">
              <w:rPr>
                <w:lang w:val="el-GR" w:eastAsia="el-GR"/>
              </w:rPr>
              <w:t xml:space="preserve"> </w:t>
            </w:r>
            <w:r w:rsidRPr="00CC2331">
              <w:rPr>
                <w:lang w:val="en-US" w:eastAsia="el-GR"/>
              </w:rPr>
              <w:t>code</w:t>
            </w:r>
            <w:r w:rsidRPr="00CC2331">
              <w:rPr>
                <w:lang w:val="el-GR" w:eastAsia="el-GR"/>
              </w:rPr>
              <w:t xml:space="preserve">) όπου θα περιλαμβάνεται ο κωδικός δανείου και η υπό </w:t>
            </w:r>
            <w:proofErr w:type="spellStart"/>
            <w:r w:rsidRPr="00CC2331">
              <w:rPr>
                <w:lang w:val="el-GR" w:eastAsia="el-GR"/>
              </w:rPr>
              <w:t>ψηφιοποίηση</w:t>
            </w:r>
            <w:proofErr w:type="spellEnd"/>
            <w:r w:rsidRPr="00CC2331">
              <w:rPr>
                <w:lang w:val="el-GR" w:eastAsia="el-GR"/>
              </w:rPr>
              <w:t xml:space="preserve"> ενότητα του φακέλου (πχ. 1. Σύμβαση, 2.Συμβόλαιο </w:t>
            </w:r>
            <w:proofErr w:type="spellStart"/>
            <w:r w:rsidRPr="00CC2331">
              <w:rPr>
                <w:lang w:val="el-GR" w:eastAsia="el-GR"/>
              </w:rPr>
              <w:t>κλπ</w:t>
            </w:r>
            <w:proofErr w:type="spellEnd"/>
            <w:r w:rsidRPr="00CC2331">
              <w:rPr>
                <w:lang w:val="el-GR" w:eastAsia="el-GR"/>
              </w:rPr>
              <w:t xml:space="preserve">) </w:t>
            </w:r>
          </w:p>
          <w:p w14:paraId="4CD7DAEF" w14:textId="77777777" w:rsidR="008B243A" w:rsidRPr="00CC2331" w:rsidRDefault="008B243A" w:rsidP="00474644">
            <w:pPr>
              <w:numPr>
                <w:ilvl w:val="0"/>
                <w:numId w:val="117"/>
              </w:numPr>
              <w:suppressAutoHyphens w:val="0"/>
              <w:spacing w:after="0"/>
              <w:ind w:left="357" w:hanging="357"/>
              <w:jc w:val="left"/>
              <w:rPr>
                <w:lang w:val="el-GR" w:eastAsia="el-GR"/>
              </w:rPr>
            </w:pPr>
            <w:r w:rsidRPr="00CC2331">
              <w:rPr>
                <w:lang w:val="el-GR" w:eastAsia="el-GR"/>
              </w:rPr>
              <w:t>Αποκοπή των περιθωρίων γύρω από το υλικό.</w:t>
            </w:r>
          </w:p>
          <w:p w14:paraId="0FF6E68F" w14:textId="77777777" w:rsidR="008B243A" w:rsidRPr="00CC2331" w:rsidRDefault="008B243A" w:rsidP="00474644">
            <w:pPr>
              <w:numPr>
                <w:ilvl w:val="0"/>
                <w:numId w:val="117"/>
              </w:numPr>
              <w:suppressAutoHyphens w:val="0"/>
              <w:spacing w:after="0"/>
              <w:ind w:left="357" w:hanging="357"/>
              <w:jc w:val="left"/>
              <w:rPr>
                <w:lang w:val="el-GR" w:eastAsia="el-GR"/>
              </w:rPr>
            </w:pPr>
            <w:r w:rsidRPr="00CC2331">
              <w:rPr>
                <w:lang w:val="el-GR" w:eastAsia="el-GR"/>
              </w:rPr>
              <w:t>Αλλαγή προσανατολισμού, όταν απαιτείται.</w:t>
            </w:r>
          </w:p>
          <w:p w14:paraId="0DF7A65D" w14:textId="77777777" w:rsidR="008B243A" w:rsidRPr="00CC2331" w:rsidRDefault="008B243A" w:rsidP="003026C0">
            <w:pPr>
              <w:suppressAutoHyphens w:val="0"/>
              <w:spacing w:after="0"/>
              <w:jc w:val="left"/>
              <w:rPr>
                <w:lang w:val="el-GR" w:eastAsia="el-GR"/>
              </w:rPr>
            </w:pPr>
          </w:p>
        </w:tc>
        <w:tc>
          <w:tcPr>
            <w:tcW w:w="726" w:type="pct"/>
            <w:tcBorders>
              <w:top w:val="single" w:sz="4" w:space="0" w:color="auto"/>
              <w:left w:val="single" w:sz="4" w:space="0" w:color="auto"/>
              <w:bottom w:val="single" w:sz="4" w:space="0" w:color="auto"/>
              <w:right w:val="single" w:sz="4" w:space="0" w:color="auto"/>
            </w:tcBorders>
            <w:vAlign w:val="center"/>
          </w:tcPr>
          <w:p w14:paraId="70B5E9EA" w14:textId="77777777" w:rsidR="008B243A" w:rsidRPr="00CC2331" w:rsidRDefault="008B243A" w:rsidP="003026C0">
            <w:pPr>
              <w:suppressAutoHyphens w:val="0"/>
              <w:spacing w:after="0"/>
              <w:jc w:val="left"/>
              <w:rPr>
                <w:bCs/>
                <w:lang w:val="el-GR" w:eastAsia="el-GR"/>
              </w:rPr>
            </w:pPr>
            <w:r w:rsidRPr="00CC2331">
              <w:rPr>
                <w:bCs/>
                <w:lang w:val="fr-FR" w:eastAsia="el-GR"/>
              </w:rPr>
              <w:lastRenderedPageBreak/>
              <w:t>NAI</w:t>
            </w:r>
          </w:p>
        </w:tc>
        <w:tc>
          <w:tcPr>
            <w:tcW w:w="759" w:type="pct"/>
            <w:tcBorders>
              <w:top w:val="single" w:sz="4" w:space="0" w:color="auto"/>
              <w:left w:val="single" w:sz="4" w:space="0" w:color="auto"/>
              <w:bottom w:val="single" w:sz="4" w:space="0" w:color="auto"/>
              <w:right w:val="single" w:sz="4" w:space="0" w:color="auto"/>
            </w:tcBorders>
            <w:vAlign w:val="center"/>
          </w:tcPr>
          <w:p w14:paraId="0DDBB5B0" w14:textId="77777777" w:rsidR="008B243A" w:rsidRPr="00CC2331" w:rsidRDefault="008B243A" w:rsidP="003026C0">
            <w:pPr>
              <w:suppressAutoHyphens w:val="0"/>
              <w:spacing w:after="0"/>
              <w:jc w:val="left"/>
              <w:rPr>
                <w:lang w:val="el-GR" w:eastAsia="el-GR"/>
              </w:rPr>
            </w:pPr>
          </w:p>
        </w:tc>
        <w:tc>
          <w:tcPr>
            <w:tcW w:w="967" w:type="pct"/>
            <w:tcBorders>
              <w:top w:val="single" w:sz="4" w:space="0" w:color="auto"/>
              <w:left w:val="single" w:sz="4" w:space="0" w:color="auto"/>
              <w:bottom w:val="single" w:sz="4" w:space="0" w:color="auto"/>
              <w:right w:val="single" w:sz="4" w:space="0" w:color="auto"/>
            </w:tcBorders>
            <w:vAlign w:val="center"/>
          </w:tcPr>
          <w:p w14:paraId="40D5E832" w14:textId="77777777" w:rsidR="008B243A" w:rsidRPr="00CC2331" w:rsidRDefault="008B243A" w:rsidP="003026C0">
            <w:pPr>
              <w:suppressAutoHyphens w:val="0"/>
              <w:spacing w:after="0"/>
              <w:jc w:val="left"/>
              <w:rPr>
                <w:lang w:val="el-GR" w:eastAsia="el-GR"/>
              </w:rPr>
            </w:pPr>
          </w:p>
        </w:tc>
      </w:tr>
      <w:tr w:rsidR="008B243A" w:rsidRPr="00CC2331" w14:paraId="77425861" w14:textId="77777777" w:rsidTr="003026C0">
        <w:tc>
          <w:tcPr>
            <w:tcW w:w="408" w:type="pct"/>
            <w:tcBorders>
              <w:top w:val="single" w:sz="4" w:space="0" w:color="auto"/>
              <w:left w:val="single" w:sz="4" w:space="0" w:color="auto"/>
              <w:bottom w:val="single" w:sz="4" w:space="0" w:color="auto"/>
              <w:right w:val="single" w:sz="4" w:space="0" w:color="auto"/>
            </w:tcBorders>
          </w:tcPr>
          <w:p w14:paraId="613DC93C"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Borders>
              <w:top w:val="single" w:sz="4" w:space="0" w:color="auto"/>
              <w:left w:val="single" w:sz="4" w:space="0" w:color="auto"/>
              <w:bottom w:val="single" w:sz="4" w:space="0" w:color="auto"/>
              <w:right w:val="single" w:sz="4" w:space="0" w:color="auto"/>
            </w:tcBorders>
          </w:tcPr>
          <w:p w14:paraId="1A5DE734" w14:textId="77777777" w:rsidR="008B243A" w:rsidRDefault="008B243A" w:rsidP="003026C0">
            <w:pPr>
              <w:suppressAutoHyphens w:val="0"/>
              <w:spacing w:after="0"/>
              <w:jc w:val="left"/>
              <w:rPr>
                <w:lang w:val="el-GR" w:eastAsia="el-GR"/>
              </w:rPr>
            </w:pPr>
            <w:r w:rsidRPr="00CC2331">
              <w:rPr>
                <w:lang w:val="el-GR" w:eastAsia="el-GR"/>
              </w:rPr>
              <w:t xml:space="preserve">Ο ανάδοχος θα πρέπει κατά την επεξεργασία των εγγράφων να αναφέρει τους ποιοτικούς ελέγχους που θα διεξάγει καθώς και τις πρακτικές που θα ακολουθήσει για τη διασφάλιση της ασφάλειας των πληροφοριών. Ο ανάδοχος θα πρέπει να διαθέτει σε ισχύ πιστοποιητικά Διαχείρισης Συστημάτων Ποιότητας </w:t>
            </w:r>
            <w:r w:rsidRPr="00CC2331">
              <w:rPr>
                <w:b/>
                <w:lang w:val="el-GR" w:eastAsia="el-GR"/>
              </w:rPr>
              <w:t>και</w:t>
            </w:r>
            <w:r w:rsidRPr="00CC2331">
              <w:rPr>
                <w:lang w:val="el-GR" w:eastAsia="el-GR"/>
              </w:rPr>
              <w:t xml:space="preserve"> Ασφάλειας Πληροφοριών ISO 27001:2013 ή ισοδύναμο </w:t>
            </w:r>
            <w:r w:rsidRPr="00CC2331">
              <w:rPr>
                <w:b/>
                <w:lang w:val="el-GR" w:eastAsia="el-GR"/>
              </w:rPr>
              <w:t>και</w:t>
            </w:r>
            <w:r w:rsidRPr="00CC2331">
              <w:rPr>
                <w:lang w:val="el-GR" w:eastAsia="el-GR"/>
              </w:rPr>
              <w:t xml:space="preserve"> </w:t>
            </w:r>
            <w:r w:rsidRPr="00CC2331">
              <w:rPr>
                <w:lang w:val="en-US" w:eastAsia="el-GR"/>
              </w:rPr>
              <w:t>ISO</w:t>
            </w:r>
            <w:r w:rsidRPr="00CC2331">
              <w:rPr>
                <w:lang w:val="el-GR" w:eastAsia="el-GR"/>
              </w:rPr>
              <w:t xml:space="preserve"> 9001:2015 ή ισοδύναμο αντίστοιχα. Το πεδίο εφαρμογής των πιστοποιητικών θα πρέπει να είναι σχετικό με το αντικείμενο της παρούσας σύμβασης</w:t>
            </w:r>
            <w:r>
              <w:rPr>
                <w:lang w:val="el-GR" w:eastAsia="el-GR"/>
              </w:rPr>
              <w:t xml:space="preserve"> και σύμφωνα με την παράγραφο 2.2.7 της παρούσης (</w:t>
            </w:r>
            <w:r w:rsidRPr="0094478A">
              <w:rPr>
                <w:lang w:val="el-GR" w:eastAsia="el-GR"/>
              </w:rPr>
              <w:t>Πρότυπα διασφάλισης ποιότητας και ασφάλειας</w:t>
            </w:r>
            <w:r>
              <w:rPr>
                <w:lang w:val="el-GR" w:eastAsia="el-GR"/>
              </w:rPr>
              <w:t>)</w:t>
            </w:r>
            <w:r w:rsidRPr="00CC2331">
              <w:rPr>
                <w:lang w:val="el-GR" w:eastAsia="el-GR"/>
              </w:rPr>
              <w:t>.</w:t>
            </w:r>
            <w:r>
              <w:rPr>
                <w:lang w:val="el-GR" w:eastAsia="el-GR"/>
              </w:rPr>
              <w:t xml:space="preserve"> Επίσης ο ανάδοχος θα πρέπει να διαθέτει πιστοποιητικό </w:t>
            </w:r>
            <w:r w:rsidRPr="00DB6763">
              <w:rPr>
                <w:rFonts w:asciiTheme="minorHAnsi" w:hAnsiTheme="minorHAnsi" w:cstheme="minorHAnsi"/>
                <w:b/>
                <w:bCs/>
                <w:sz w:val="24"/>
                <w:lang w:val="el-GR"/>
              </w:rPr>
              <w:t>ISO 22301</w:t>
            </w:r>
            <w:r>
              <w:rPr>
                <w:rFonts w:asciiTheme="minorHAnsi" w:hAnsiTheme="minorHAnsi" w:cstheme="minorHAnsi"/>
                <w:sz w:val="24"/>
                <w:lang w:val="el-GR"/>
              </w:rPr>
              <w:t xml:space="preserve"> ή ισοδύναμο για επιχειρησιακή συνέχεια προς κάλυψη της Αναθέτουσας Αρχής και πρότυπο </w:t>
            </w:r>
            <w:r w:rsidRPr="00DB6763">
              <w:rPr>
                <w:rFonts w:asciiTheme="minorHAnsi" w:hAnsiTheme="minorHAnsi" w:cstheme="minorHAnsi"/>
                <w:b/>
                <w:bCs/>
                <w:sz w:val="24"/>
                <w:lang w:val="el-GR"/>
              </w:rPr>
              <w:t>ISO 14001</w:t>
            </w:r>
            <w:r>
              <w:rPr>
                <w:rFonts w:asciiTheme="minorHAnsi" w:hAnsiTheme="minorHAnsi" w:cstheme="minorHAnsi"/>
                <w:sz w:val="24"/>
                <w:lang w:val="el-GR"/>
              </w:rPr>
              <w:t xml:space="preserve"> για συμμόρφωση με τις περιβαλλοντολογικές απαιτήσεις κατά την εκτέλεση του έργου</w:t>
            </w:r>
          </w:p>
          <w:p w14:paraId="1F7B78A7" w14:textId="77777777" w:rsidR="008B243A" w:rsidRPr="00CC2331" w:rsidRDefault="008B243A" w:rsidP="003026C0">
            <w:pPr>
              <w:suppressAutoHyphens w:val="0"/>
              <w:spacing w:after="0"/>
              <w:jc w:val="left"/>
              <w:rPr>
                <w:dstrike/>
                <w:lang w:val="el-GR" w:eastAsia="el-GR"/>
              </w:rPr>
            </w:pPr>
          </w:p>
          <w:p w14:paraId="5ED07270" w14:textId="77777777" w:rsidR="008B243A" w:rsidRPr="00CC2331" w:rsidRDefault="008B243A" w:rsidP="003026C0">
            <w:pPr>
              <w:suppressAutoHyphens w:val="0"/>
              <w:spacing w:after="0"/>
              <w:jc w:val="left"/>
              <w:rPr>
                <w:lang w:val="el-GR" w:eastAsia="el-GR"/>
              </w:rPr>
            </w:pPr>
            <w:r w:rsidRPr="00CC2331">
              <w:rPr>
                <w:lang w:val="el-GR" w:eastAsia="el-GR"/>
              </w:rPr>
              <w:t xml:space="preserve">Οι έλεγχοι συνίστανται να υλοποιούνται σε μια σειρά από βήματα και διαδικασίες προκειμένου να διασφαλιστεί η ομαλή πορεία του έργου. Ελάχιστες  ενέργειες που θα ακολουθούνται είναι: </w:t>
            </w:r>
          </w:p>
          <w:p w14:paraId="7DC30F5F" w14:textId="77777777" w:rsidR="008B243A" w:rsidRPr="00CC2331" w:rsidRDefault="008B243A" w:rsidP="00474644">
            <w:pPr>
              <w:numPr>
                <w:ilvl w:val="0"/>
                <w:numId w:val="123"/>
              </w:numPr>
              <w:suppressAutoHyphens w:val="0"/>
              <w:spacing w:after="0"/>
              <w:ind w:left="714" w:hanging="357"/>
              <w:contextualSpacing/>
              <w:jc w:val="left"/>
              <w:rPr>
                <w:rFonts w:eastAsia="Calibri"/>
                <w:lang w:val="el-GR" w:eastAsia="en-US"/>
              </w:rPr>
            </w:pPr>
            <w:r w:rsidRPr="00CC2331">
              <w:rPr>
                <w:rFonts w:eastAsia="Calibri"/>
                <w:lang w:val="el-GR" w:eastAsia="en-US"/>
              </w:rPr>
              <w:t xml:space="preserve">Σύνταξη και παρακολούθηση πρωτοκόλλων παραλαβής και παράδοσης, </w:t>
            </w:r>
          </w:p>
          <w:p w14:paraId="3F31A3CD" w14:textId="77777777" w:rsidR="008B243A" w:rsidRPr="00CC2331" w:rsidRDefault="008B243A" w:rsidP="00474644">
            <w:pPr>
              <w:numPr>
                <w:ilvl w:val="0"/>
                <w:numId w:val="123"/>
              </w:numPr>
              <w:suppressAutoHyphens w:val="0"/>
              <w:spacing w:after="0"/>
              <w:ind w:left="714" w:hanging="357"/>
              <w:contextualSpacing/>
              <w:jc w:val="left"/>
              <w:rPr>
                <w:rFonts w:eastAsia="Calibri"/>
                <w:lang w:val="el-GR" w:eastAsia="en-US"/>
              </w:rPr>
            </w:pPr>
            <w:r w:rsidRPr="00CC2331">
              <w:rPr>
                <w:rFonts w:eastAsia="Calibri"/>
                <w:lang w:val="el-GR" w:eastAsia="en-US"/>
              </w:rPr>
              <w:t xml:space="preserve">Λεπτομερής καταγραφή των προσώπων που σχετίζονται με τα έγγραφα σε κάθε φάση, </w:t>
            </w:r>
          </w:p>
          <w:p w14:paraId="6E65C5B6" w14:textId="77777777" w:rsidR="008B243A" w:rsidRPr="00CC2331" w:rsidRDefault="008B243A" w:rsidP="00474644">
            <w:pPr>
              <w:numPr>
                <w:ilvl w:val="0"/>
                <w:numId w:val="123"/>
              </w:numPr>
              <w:suppressAutoHyphens w:val="0"/>
              <w:spacing w:after="0"/>
              <w:ind w:left="714" w:hanging="357"/>
              <w:contextualSpacing/>
              <w:jc w:val="left"/>
              <w:rPr>
                <w:rFonts w:eastAsia="Calibri"/>
                <w:lang w:val="el-GR" w:eastAsia="en-US"/>
              </w:rPr>
            </w:pPr>
            <w:r w:rsidRPr="00CC2331">
              <w:rPr>
                <w:rFonts w:eastAsia="Calibri"/>
                <w:lang w:val="el-GR" w:eastAsia="en-US"/>
              </w:rPr>
              <w:lastRenderedPageBreak/>
              <w:t xml:space="preserve">Τακτική επικοινωνία με τους αρμόδιους από την πλευρά του Φορέα, για την ομαλότερη διεξαγωγή των εργασιών και επίλυση τυχόν αποριών ή θεμάτων που προκύπτουν και δυσχεραίνουν την πορεία του έργου, </w:t>
            </w:r>
          </w:p>
          <w:p w14:paraId="515ED9F1" w14:textId="77777777" w:rsidR="008B243A" w:rsidRPr="00CC2331" w:rsidRDefault="008B243A" w:rsidP="00474644">
            <w:pPr>
              <w:numPr>
                <w:ilvl w:val="0"/>
                <w:numId w:val="123"/>
              </w:numPr>
              <w:suppressAutoHyphens w:val="0"/>
              <w:spacing w:after="0"/>
              <w:ind w:left="714" w:hanging="357"/>
              <w:contextualSpacing/>
              <w:jc w:val="left"/>
              <w:rPr>
                <w:rFonts w:eastAsia="Calibri"/>
                <w:lang w:val="el-GR" w:eastAsia="en-US"/>
              </w:rPr>
            </w:pPr>
            <w:r w:rsidRPr="00CC2331">
              <w:rPr>
                <w:rFonts w:eastAsia="Calibri"/>
                <w:lang w:val="el-GR" w:eastAsia="en-US"/>
              </w:rPr>
              <w:t xml:space="preserve">Έλεγχοι ποιότητας των σαρωμένων εγγράφων, </w:t>
            </w:r>
          </w:p>
          <w:p w14:paraId="3EDBD216" w14:textId="77777777" w:rsidR="008B243A" w:rsidRPr="00CC2331" w:rsidRDefault="008B243A" w:rsidP="00474644">
            <w:pPr>
              <w:numPr>
                <w:ilvl w:val="0"/>
                <w:numId w:val="123"/>
              </w:numPr>
              <w:suppressAutoHyphens w:val="0"/>
              <w:spacing w:after="0"/>
              <w:ind w:left="714" w:hanging="357"/>
              <w:contextualSpacing/>
              <w:jc w:val="left"/>
              <w:rPr>
                <w:rFonts w:eastAsia="Calibri"/>
                <w:lang w:val="el-GR" w:eastAsia="en-US"/>
              </w:rPr>
            </w:pPr>
            <w:r w:rsidRPr="00CC2331">
              <w:rPr>
                <w:rFonts w:eastAsia="Calibri"/>
                <w:lang w:val="el-GR" w:eastAsia="en-US"/>
              </w:rPr>
              <w:t>Έλεγχοι αναγνωσιμότητας και πληρότητας του υλικού</w:t>
            </w:r>
          </w:p>
        </w:tc>
        <w:tc>
          <w:tcPr>
            <w:tcW w:w="726" w:type="pct"/>
            <w:tcBorders>
              <w:top w:val="single" w:sz="4" w:space="0" w:color="auto"/>
              <w:left w:val="single" w:sz="4" w:space="0" w:color="auto"/>
              <w:bottom w:val="single" w:sz="4" w:space="0" w:color="auto"/>
              <w:right w:val="single" w:sz="4" w:space="0" w:color="auto"/>
            </w:tcBorders>
            <w:vAlign w:val="center"/>
          </w:tcPr>
          <w:p w14:paraId="1217602D" w14:textId="77777777" w:rsidR="008B243A" w:rsidRPr="00CC2331" w:rsidRDefault="008B243A" w:rsidP="003026C0">
            <w:pPr>
              <w:suppressAutoHyphens w:val="0"/>
              <w:spacing w:after="0"/>
              <w:jc w:val="left"/>
              <w:rPr>
                <w:bCs/>
                <w:lang w:val="el-GR" w:eastAsia="el-GR"/>
              </w:rPr>
            </w:pPr>
            <w:r w:rsidRPr="00CC2331">
              <w:rPr>
                <w:bCs/>
                <w:lang w:val="fr-FR" w:eastAsia="el-GR"/>
              </w:rPr>
              <w:lastRenderedPageBreak/>
              <w:t>NAI</w:t>
            </w:r>
          </w:p>
        </w:tc>
        <w:tc>
          <w:tcPr>
            <w:tcW w:w="759" w:type="pct"/>
            <w:tcBorders>
              <w:top w:val="single" w:sz="4" w:space="0" w:color="auto"/>
              <w:left w:val="single" w:sz="4" w:space="0" w:color="auto"/>
              <w:bottom w:val="single" w:sz="4" w:space="0" w:color="auto"/>
              <w:right w:val="single" w:sz="4" w:space="0" w:color="auto"/>
            </w:tcBorders>
            <w:vAlign w:val="center"/>
          </w:tcPr>
          <w:p w14:paraId="25D14B15" w14:textId="77777777" w:rsidR="008B243A" w:rsidRPr="00CC2331" w:rsidRDefault="008B243A" w:rsidP="003026C0">
            <w:pPr>
              <w:suppressAutoHyphens w:val="0"/>
              <w:spacing w:after="0"/>
              <w:jc w:val="left"/>
              <w:rPr>
                <w:lang w:val="el-GR" w:eastAsia="el-GR"/>
              </w:rPr>
            </w:pPr>
          </w:p>
        </w:tc>
        <w:tc>
          <w:tcPr>
            <w:tcW w:w="967" w:type="pct"/>
            <w:tcBorders>
              <w:top w:val="single" w:sz="4" w:space="0" w:color="auto"/>
              <w:left w:val="single" w:sz="4" w:space="0" w:color="auto"/>
              <w:bottom w:val="single" w:sz="4" w:space="0" w:color="auto"/>
              <w:right w:val="single" w:sz="4" w:space="0" w:color="auto"/>
            </w:tcBorders>
            <w:vAlign w:val="center"/>
          </w:tcPr>
          <w:p w14:paraId="693A28F6" w14:textId="77777777" w:rsidR="008B243A" w:rsidRPr="00CC2331" w:rsidRDefault="008B243A" w:rsidP="003026C0">
            <w:pPr>
              <w:suppressAutoHyphens w:val="0"/>
              <w:spacing w:after="0"/>
              <w:jc w:val="left"/>
              <w:rPr>
                <w:lang w:val="el-GR" w:eastAsia="el-GR"/>
              </w:rPr>
            </w:pPr>
          </w:p>
        </w:tc>
      </w:tr>
      <w:tr w:rsidR="008B243A" w:rsidRPr="00CC2331" w14:paraId="4FAD270E" w14:textId="77777777" w:rsidTr="003026C0">
        <w:tc>
          <w:tcPr>
            <w:tcW w:w="408" w:type="pct"/>
            <w:tcBorders>
              <w:top w:val="single" w:sz="4" w:space="0" w:color="auto"/>
              <w:left w:val="single" w:sz="4" w:space="0" w:color="auto"/>
              <w:bottom w:val="single" w:sz="4" w:space="0" w:color="auto"/>
              <w:right w:val="single" w:sz="4" w:space="0" w:color="auto"/>
            </w:tcBorders>
          </w:tcPr>
          <w:p w14:paraId="47457A79"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Borders>
              <w:top w:val="single" w:sz="4" w:space="0" w:color="auto"/>
              <w:left w:val="single" w:sz="4" w:space="0" w:color="auto"/>
              <w:bottom w:val="single" w:sz="4" w:space="0" w:color="auto"/>
              <w:right w:val="single" w:sz="4" w:space="0" w:color="auto"/>
            </w:tcBorders>
          </w:tcPr>
          <w:p w14:paraId="4F7849E6" w14:textId="77777777" w:rsidR="008B243A" w:rsidRPr="00CC2331" w:rsidRDefault="008B243A" w:rsidP="003026C0">
            <w:pPr>
              <w:suppressAutoHyphens w:val="0"/>
              <w:spacing w:after="0"/>
              <w:jc w:val="left"/>
              <w:rPr>
                <w:lang w:val="el-GR" w:eastAsia="el-GR"/>
              </w:rPr>
            </w:pPr>
            <w:r w:rsidRPr="00CC2331">
              <w:rPr>
                <w:lang w:val="el-GR" w:eastAsia="el-GR"/>
              </w:rPr>
              <w:t xml:space="preserve">Με το πέρας της </w:t>
            </w:r>
            <w:proofErr w:type="spellStart"/>
            <w:r w:rsidRPr="00CC2331">
              <w:rPr>
                <w:lang w:val="el-GR" w:eastAsia="el-GR"/>
              </w:rPr>
              <w:t>ψηφιοποίησης</w:t>
            </w:r>
            <w:proofErr w:type="spellEnd"/>
            <w:r w:rsidRPr="00CC2331">
              <w:rPr>
                <w:lang w:val="el-GR" w:eastAsia="el-GR"/>
              </w:rPr>
              <w:t xml:space="preserve"> θα πρέπει να αφαιρούνται οι διαχωριστές και το σύνολο των σελίδων κάθε κατηγορίας εγγράφου να συρράπτεται με τη χρήση ενός και μόνο συρραπτικού. Στη συνέχεια τα έγγραφα να τοποθετούνται στους φακέλους από τους οποίους και προήλθαν και έχουν ήδη συσχετιστεί.</w:t>
            </w:r>
          </w:p>
        </w:tc>
        <w:tc>
          <w:tcPr>
            <w:tcW w:w="726" w:type="pct"/>
            <w:tcBorders>
              <w:top w:val="single" w:sz="4" w:space="0" w:color="auto"/>
              <w:left w:val="single" w:sz="4" w:space="0" w:color="auto"/>
              <w:bottom w:val="single" w:sz="4" w:space="0" w:color="auto"/>
              <w:right w:val="single" w:sz="4" w:space="0" w:color="auto"/>
            </w:tcBorders>
            <w:vAlign w:val="center"/>
          </w:tcPr>
          <w:p w14:paraId="54B7E381" w14:textId="77777777" w:rsidR="008B243A" w:rsidRPr="00CC2331" w:rsidRDefault="008B243A" w:rsidP="003026C0">
            <w:pPr>
              <w:suppressAutoHyphens w:val="0"/>
              <w:spacing w:after="0"/>
              <w:jc w:val="left"/>
              <w:rPr>
                <w:bCs/>
                <w:lang w:val="el-GR" w:eastAsia="el-GR"/>
              </w:rPr>
            </w:pPr>
            <w:r w:rsidRPr="00CC2331">
              <w:rPr>
                <w:bCs/>
                <w:lang w:val="fr-FR" w:eastAsia="el-GR"/>
              </w:rPr>
              <w:t>NAI</w:t>
            </w:r>
          </w:p>
        </w:tc>
        <w:tc>
          <w:tcPr>
            <w:tcW w:w="759" w:type="pct"/>
            <w:tcBorders>
              <w:top w:val="single" w:sz="4" w:space="0" w:color="auto"/>
              <w:left w:val="single" w:sz="4" w:space="0" w:color="auto"/>
              <w:bottom w:val="single" w:sz="4" w:space="0" w:color="auto"/>
              <w:right w:val="single" w:sz="4" w:space="0" w:color="auto"/>
            </w:tcBorders>
            <w:vAlign w:val="center"/>
          </w:tcPr>
          <w:p w14:paraId="2D9FBBBC" w14:textId="77777777" w:rsidR="008B243A" w:rsidRPr="00CC2331" w:rsidRDefault="008B243A" w:rsidP="003026C0">
            <w:pPr>
              <w:suppressAutoHyphens w:val="0"/>
              <w:spacing w:after="0"/>
              <w:jc w:val="left"/>
              <w:rPr>
                <w:lang w:val="el-GR" w:eastAsia="el-GR"/>
              </w:rPr>
            </w:pPr>
          </w:p>
        </w:tc>
        <w:tc>
          <w:tcPr>
            <w:tcW w:w="967" w:type="pct"/>
            <w:tcBorders>
              <w:top w:val="single" w:sz="4" w:space="0" w:color="auto"/>
              <w:left w:val="single" w:sz="4" w:space="0" w:color="auto"/>
              <w:bottom w:val="single" w:sz="4" w:space="0" w:color="auto"/>
              <w:right w:val="single" w:sz="4" w:space="0" w:color="auto"/>
            </w:tcBorders>
            <w:vAlign w:val="center"/>
          </w:tcPr>
          <w:p w14:paraId="63F1D60A" w14:textId="77777777" w:rsidR="008B243A" w:rsidRPr="00CC2331" w:rsidRDefault="008B243A" w:rsidP="003026C0">
            <w:pPr>
              <w:suppressAutoHyphens w:val="0"/>
              <w:spacing w:after="0"/>
              <w:jc w:val="left"/>
              <w:rPr>
                <w:lang w:val="el-GR" w:eastAsia="el-GR"/>
              </w:rPr>
            </w:pPr>
          </w:p>
        </w:tc>
      </w:tr>
      <w:tr w:rsidR="008B243A" w:rsidRPr="00CC2331" w14:paraId="3585C331" w14:textId="77777777" w:rsidTr="003026C0">
        <w:tc>
          <w:tcPr>
            <w:tcW w:w="408" w:type="pct"/>
            <w:tcBorders>
              <w:top w:val="single" w:sz="4" w:space="0" w:color="auto"/>
              <w:left w:val="single" w:sz="4" w:space="0" w:color="auto"/>
              <w:bottom w:val="single" w:sz="4" w:space="0" w:color="auto"/>
              <w:right w:val="single" w:sz="4" w:space="0" w:color="auto"/>
            </w:tcBorders>
          </w:tcPr>
          <w:p w14:paraId="40C033BB"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Borders>
              <w:top w:val="single" w:sz="4" w:space="0" w:color="auto"/>
              <w:left w:val="single" w:sz="4" w:space="0" w:color="auto"/>
              <w:bottom w:val="single" w:sz="4" w:space="0" w:color="auto"/>
              <w:right w:val="single" w:sz="4" w:space="0" w:color="auto"/>
            </w:tcBorders>
          </w:tcPr>
          <w:p w14:paraId="288D5923" w14:textId="77777777" w:rsidR="008B243A" w:rsidRPr="00CC2331" w:rsidRDefault="008B243A" w:rsidP="003026C0">
            <w:pPr>
              <w:suppressAutoHyphens w:val="0"/>
              <w:spacing w:after="0"/>
              <w:jc w:val="left"/>
              <w:rPr>
                <w:lang w:val="el-GR" w:eastAsia="el-GR"/>
              </w:rPr>
            </w:pPr>
            <w:r w:rsidRPr="00CC2331">
              <w:rPr>
                <w:lang w:val="el-GR" w:eastAsia="el-GR"/>
              </w:rPr>
              <w:t>Ο Ανάδοχος καλείται να εισάγει μαζικά τα ψηφιοποιημένα έγγραφα στο Λογισμικό διαχείρισης ψηφιακού περιεχομένου με όνομα φακέλου τον Αριθμό Δανείου.</w:t>
            </w:r>
          </w:p>
        </w:tc>
        <w:tc>
          <w:tcPr>
            <w:tcW w:w="726" w:type="pct"/>
            <w:tcBorders>
              <w:top w:val="single" w:sz="4" w:space="0" w:color="auto"/>
              <w:left w:val="single" w:sz="4" w:space="0" w:color="auto"/>
              <w:bottom w:val="single" w:sz="4" w:space="0" w:color="auto"/>
              <w:right w:val="single" w:sz="4" w:space="0" w:color="auto"/>
            </w:tcBorders>
          </w:tcPr>
          <w:p w14:paraId="51A16323" w14:textId="77777777" w:rsidR="008B243A" w:rsidRPr="00CC2331" w:rsidRDefault="008B243A" w:rsidP="003026C0">
            <w:pPr>
              <w:suppressAutoHyphens w:val="0"/>
              <w:spacing w:after="0"/>
              <w:jc w:val="left"/>
              <w:rPr>
                <w:lang w:val="el-GR" w:eastAsia="el-GR"/>
              </w:rPr>
            </w:pPr>
            <w:r w:rsidRPr="00CC2331">
              <w:rPr>
                <w:bCs/>
                <w:lang w:val="fr-FR" w:eastAsia="el-GR"/>
              </w:rPr>
              <w:t>NAI</w:t>
            </w:r>
          </w:p>
        </w:tc>
        <w:tc>
          <w:tcPr>
            <w:tcW w:w="759" w:type="pct"/>
            <w:tcBorders>
              <w:top w:val="single" w:sz="4" w:space="0" w:color="auto"/>
              <w:left w:val="single" w:sz="4" w:space="0" w:color="auto"/>
              <w:bottom w:val="single" w:sz="4" w:space="0" w:color="auto"/>
              <w:right w:val="single" w:sz="4" w:space="0" w:color="auto"/>
            </w:tcBorders>
            <w:vAlign w:val="center"/>
          </w:tcPr>
          <w:p w14:paraId="3765243C" w14:textId="77777777" w:rsidR="008B243A" w:rsidRPr="00CC2331" w:rsidRDefault="008B243A" w:rsidP="003026C0">
            <w:pPr>
              <w:suppressAutoHyphens w:val="0"/>
              <w:spacing w:after="0"/>
              <w:jc w:val="left"/>
              <w:rPr>
                <w:lang w:val="el-GR" w:eastAsia="el-GR"/>
              </w:rPr>
            </w:pPr>
          </w:p>
        </w:tc>
        <w:tc>
          <w:tcPr>
            <w:tcW w:w="967" w:type="pct"/>
            <w:tcBorders>
              <w:top w:val="single" w:sz="4" w:space="0" w:color="auto"/>
              <w:left w:val="single" w:sz="4" w:space="0" w:color="auto"/>
              <w:bottom w:val="single" w:sz="4" w:space="0" w:color="auto"/>
              <w:right w:val="single" w:sz="4" w:space="0" w:color="auto"/>
            </w:tcBorders>
            <w:vAlign w:val="center"/>
          </w:tcPr>
          <w:p w14:paraId="3E2BE890" w14:textId="77777777" w:rsidR="008B243A" w:rsidRPr="00CC2331" w:rsidRDefault="008B243A" w:rsidP="003026C0">
            <w:pPr>
              <w:suppressAutoHyphens w:val="0"/>
              <w:spacing w:after="0"/>
              <w:jc w:val="left"/>
              <w:rPr>
                <w:lang w:val="el-GR" w:eastAsia="el-GR"/>
              </w:rPr>
            </w:pPr>
          </w:p>
        </w:tc>
      </w:tr>
      <w:tr w:rsidR="008B243A" w:rsidRPr="00A9667F" w14:paraId="683F1CED" w14:textId="77777777" w:rsidTr="003026C0">
        <w:tc>
          <w:tcPr>
            <w:tcW w:w="408" w:type="pct"/>
            <w:tcBorders>
              <w:top w:val="single" w:sz="4" w:space="0" w:color="auto"/>
              <w:left w:val="single" w:sz="4" w:space="0" w:color="auto"/>
              <w:bottom w:val="single" w:sz="4" w:space="0" w:color="auto"/>
              <w:right w:val="single" w:sz="4" w:space="0" w:color="auto"/>
            </w:tcBorders>
          </w:tcPr>
          <w:p w14:paraId="679DF156" w14:textId="77777777" w:rsidR="008B243A" w:rsidRPr="00CC2331" w:rsidRDefault="008B243A" w:rsidP="00474644">
            <w:pPr>
              <w:numPr>
                <w:ilvl w:val="0"/>
                <w:numId w:val="118"/>
              </w:numPr>
              <w:suppressAutoHyphens w:val="0"/>
              <w:spacing w:after="160" w:line="259" w:lineRule="auto"/>
              <w:jc w:val="left"/>
              <w:rPr>
                <w:lang w:val="el-GR" w:eastAsia="el-GR"/>
              </w:rPr>
            </w:pPr>
          </w:p>
        </w:tc>
        <w:tc>
          <w:tcPr>
            <w:tcW w:w="2141" w:type="pct"/>
            <w:tcBorders>
              <w:top w:val="single" w:sz="4" w:space="0" w:color="auto"/>
              <w:left w:val="single" w:sz="4" w:space="0" w:color="auto"/>
              <w:bottom w:val="single" w:sz="4" w:space="0" w:color="auto"/>
              <w:right w:val="single" w:sz="4" w:space="0" w:color="auto"/>
            </w:tcBorders>
          </w:tcPr>
          <w:p w14:paraId="31405579" w14:textId="77777777" w:rsidR="008B243A" w:rsidRPr="00CC2331" w:rsidRDefault="008B243A" w:rsidP="003026C0">
            <w:pPr>
              <w:suppressAutoHyphens w:val="0"/>
              <w:spacing w:after="0"/>
              <w:jc w:val="left"/>
              <w:rPr>
                <w:lang w:val="el-GR" w:eastAsia="el-GR"/>
              </w:rPr>
            </w:pPr>
            <w:r w:rsidRPr="00CC2331">
              <w:rPr>
                <w:lang w:val="el-GR" w:eastAsia="el-GR"/>
              </w:rPr>
              <w:t xml:space="preserve">Η κατάσταση του υλικού προς </w:t>
            </w:r>
            <w:proofErr w:type="spellStart"/>
            <w:r w:rsidRPr="00CC2331">
              <w:rPr>
                <w:lang w:val="el-GR" w:eastAsia="el-GR"/>
              </w:rPr>
              <w:t>ψηφιοποίηση</w:t>
            </w:r>
            <w:proofErr w:type="spellEnd"/>
            <w:r w:rsidRPr="00CC2331">
              <w:rPr>
                <w:lang w:val="el-GR" w:eastAsia="el-GR"/>
              </w:rPr>
              <w:t xml:space="preserve"> δεν δύναται να  ελεγχθεί από τους υποψήφιους αναδόχους σε προκριματική διαδικασία λόγω προσωπικών δεδομένων. Οι απαιτήσεις του έργου και η κατάσταση των εγγράφων έχει </w:t>
            </w:r>
            <w:proofErr w:type="spellStart"/>
            <w:r w:rsidRPr="00CC2331">
              <w:rPr>
                <w:lang w:val="el-GR" w:eastAsia="el-GR"/>
              </w:rPr>
              <w:t>περιγραφεί</w:t>
            </w:r>
            <w:proofErr w:type="spellEnd"/>
            <w:r w:rsidRPr="00CC2331">
              <w:rPr>
                <w:lang w:val="el-GR" w:eastAsia="el-GR"/>
              </w:rPr>
              <w:t xml:space="preserve"> ανωτέρω. </w:t>
            </w:r>
          </w:p>
        </w:tc>
        <w:tc>
          <w:tcPr>
            <w:tcW w:w="726" w:type="pct"/>
            <w:tcBorders>
              <w:top w:val="single" w:sz="4" w:space="0" w:color="auto"/>
              <w:left w:val="single" w:sz="4" w:space="0" w:color="auto"/>
              <w:bottom w:val="single" w:sz="4" w:space="0" w:color="auto"/>
              <w:right w:val="single" w:sz="4" w:space="0" w:color="auto"/>
            </w:tcBorders>
          </w:tcPr>
          <w:p w14:paraId="0C1BC5A6" w14:textId="77777777" w:rsidR="008B243A" w:rsidRPr="00CC2331" w:rsidRDefault="008B243A" w:rsidP="003026C0">
            <w:pPr>
              <w:suppressAutoHyphens w:val="0"/>
              <w:spacing w:after="0"/>
              <w:jc w:val="left"/>
              <w:rPr>
                <w:bCs/>
                <w:lang w:val="fr-FR" w:eastAsia="el-GR"/>
              </w:rPr>
            </w:pPr>
          </w:p>
        </w:tc>
        <w:tc>
          <w:tcPr>
            <w:tcW w:w="759" w:type="pct"/>
            <w:tcBorders>
              <w:top w:val="single" w:sz="4" w:space="0" w:color="auto"/>
              <w:left w:val="single" w:sz="4" w:space="0" w:color="auto"/>
              <w:bottom w:val="single" w:sz="4" w:space="0" w:color="auto"/>
              <w:right w:val="single" w:sz="4" w:space="0" w:color="auto"/>
            </w:tcBorders>
            <w:vAlign w:val="center"/>
          </w:tcPr>
          <w:p w14:paraId="207A17BF" w14:textId="77777777" w:rsidR="008B243A" w:rsidRPr="00CC2331" w:rsidRDefault="008B243A" w:rsidP="003026C0">
            <w:pPr>
              <w:suppressAutoHyphens w:val="0"/>
              <w:spacing w:after="0"/>
              <w:jc w:val="left"/>
              <w:rPr>
                <w:lang w:val="el-GR" w:eastAsia="el-GR"/>
              </w:rPr>
            </w:pPr>
          </w:p>
        </w:tc>
        <w:tc>
          <w:tcPr>
            <w:tcW w:w="967" w:type="pct"/>
            <w:tcBorders>
              <w:top w:val="single" w:sz="4" w:space="0" w:color="auto"/>
              <w:left w:val="single" w:sz="4" w:space="0" w:color="auto"/>
              <w:bottom w:val="single" w:sz="4" w:space="0" w:color="auto"/>
              <w:right w:val="single" w:sz="4" w:space="0" w:color="auto"/>
            </w:tcBorders>
            <w:vAlign w:val="center"/>
          </w:tcPr>
          <w:p w14:paraId="06EDB4D6" w14:textId="77777777" w:rsidR="008B243A" w:rsidRPr="00CC2331" w:rsidRDefault="008B243A" w:rsidP="003026C0">
            <w:pPr>
              <w:suppressAutoHyphens w:val="0"/>
              <w:spacing w:after="0"/>
              <w:jc w:val="left"/>
              <w:rPr>
                <w:lang w:val="el-GR" w:eastAsia="el-GR"/>
              </w:rPr>
            </w:pPr>
          </w:p>
        </w:tc>
      </w:tr>
    </w:tbl>
    <w:p w14:paraId="5845B039" w14:textId="77777777" w:rsidR="008B243A" w:rsidRPr="00CC2331" w:rsidRDefault="008B243A" w:rsidP="008B243A">
      <w:pPr>
        <w:suppressAutoHyphens w:val="0"/>
        <w:spacing w:after="0"/>
        <w:jc w:val="left"/>
        <w:rPr>
          <w:lang w:val="el-GR" w:eastAsia="el-GR"/>
        </w:rPr>
      </w:pPr>
    </w:p>
    <w:p w14:paraId="04866BC7" w14:textId="3721B192" w:rsidR="008B243A" w:rsidRDefault="008B243A" w:rsidP="008B243A">
      <w:pPr>
        <w:suppressAutoHyphens w:val="0"/>
        <w:spacing w:after="0"/>
        <w:jc w:val="left"/>
        <w:rPr>
          <w:b/>
          <w:lang w:val="el-GR" w:eastAsia="el-GR"/>
        </w:rPr>
      </w:pPr>
    </w:p>
    <w:p w14:paraId="22A608C8" w14:textId="77777777" w:rsidR="0022239B" w:rsidRPr="00CC2331" w:rsidRDefault="0022239B" w:rsidP="008B243A">
      <w:pPr>
        <w:suppressAutoHyphens w:val="0"/>
        <w:spacing w:after="0"/>
        <w:jc w:val="left"/>
        <w:rPr>
          <w:b/>
          <w:lang w:val="el-GR" w:eastAsia="el-GR"/>
        </w:rPr>
      </w:pPr>
    </w:p>
    <w:p w14:paraId="33E16871" w14:textId="77777777" w:rsidR="008B243A" w:rsidRPr="00CC2331" w:rsidRDefault="008B243A" w:rsidP="00474644">
      <w:pPr>
        <w:pStyle w:val="4"/>
        <w:numPr>
          <w:ilvl w:val="0"/>
          <w:numId w:val="126"/>
        </w:numPr>
        <w:ind w:left="540" w:hanging="450"/>
        <w:rPr>
          <w:rFonts w:cs="Tahoma"/>
          <w:szCs w:val="22"/>
          <w:lang w:val="el-GR"/>
        </w:rPr>
      </w:pPr>
      <w:bookmarkStart w:id="741" w:name="_Ref71629165"/>
      <w:bookmarkStart w:id="742" w:name="_Toc76724197"/>
      <w:bookmarkStart w:id="743" w:name="_Toc89441336"/>
      <w:bookmarkStart w:id="744" w:name="_Toc89441854"/>
      <w:r w:rsidRPr="00CC2331">
        <w:rPr>
          <w:rFonts w:cs="Tahoma"/>
          <w:szCs w:val="22"/>
          <w:lang w:val="el-GR"/>
        </w:rPr>
        <w:t>ΔΗΜΙΟΥΡΓΙΑ ΜΕΤΑΒΛΗΤΩΝ/ΜΕΤΑΔΕΔΟΜΕΝΩΝ ΚΑΙ ΚΑΤΑΧΩΡΗΣΗ ΣΤΟ ΣΥΣΤΗΜΑ ΗΛΕΚΤΡΟΝΙΚΗΣ ΔΙΑΧΕΙΡΙΣΗΣ ΕΓΓΡΑΦΩΝ</w:t>
      </w:r>
      <w:bookmarkEnd w:id="741"/>
      <w:bookmarkEnd w:id="742"/>
      <w:bookmarkEnd w:id="743"/>
      <w:bookmarkEnd w:id="744"/>
    </w:p>
    <w:p w14:paraId="697084E6" w14:textId="77777777" w:rsidR="008B243A" w:rsidRPr="00CC2331" w:rsidRDefault="008B243A" w:rsidP="008B243A">
      <w:pPr>
        <w:suppressAutoHyphens w:val="0"/>
        <w:spacing w:after="0"/>
        <w:jc w:val="left"/>
        <w:rPr>
          <w:lang w:val="el-GR"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9"/>
        <w:gridCol w:w="4012"/>
        <w:gridCol w:w="1604"/>
        <w:gridCol w:w="1461"/>
        <w:gridCol w:w="1862"/>
      </w:tblGrid>
      <w:tr w:rsidR="008B243A" w:rsidRPr="00CC2331" w14:paraId="62CC0F9C" w14:textId="77777777" w:rsidTr="008B243A">
        <w:trPr>
          <w:tblHeader/>
        </w:trPr>
        <w:tc>
          <w:tcPr>
            <w:tcW w:w="5000" w:type="pct"/>
            <w:gridSpan w:val="5"/>
            <w:shd w:val="clear" w:color="auto" w:fill="CCCCCC"/>
            <w:vAlign w:val="center"/>
          </w:tcPr>
          <w:p w14:paraId="1CA76132" w14:textId="77777777" w:rsidR="008B243A" w:rsidRPr="00CC2331" w:rsidRDefault="008B243A" w:rsidP="003026C0">
            <w:pPr>
              <w:suppressAutoHyphens w:val="0"/>
              <w:spacing w:after="0"/>
              <w:jc w:val="left"/>
              <w:rPr>
                <w:b/>
                <w:lang w:val="el-GR" w:eastAsia="el-GR"/>
              </w:rPr>
            </w:pPr>
          </w:p>
          <w:p w14:paraId="5C487562" w14:textId="77777777" w:rsidR="008B243A" w:rsidRPr="00CC2331" w:rsidRDefault="008B243A" w:rsidP="00474644">
            <w:pPr>
              <w:numPr>
                <w:ilvl w:val="2"/>
                <w:numId w:val="122"/>
              </w:numPr>
              <w:suppressAutoHyphens w:val="0"/>
              <w:spacing w:after="160" w:line="259" w:lineRule="auto"/>
              <w:contextualSpacing/>
              <w:jc w:val="left"/>
              <w:rPr>
                <w:rFonts w:eastAsia="Calibri"/>
                <w:lang w:val="el-GR" w:eastAsia="en-US"/>
              </w:rPr>
            </w:pPr>
            <w:r w:rsidRPr="00CC2331">
              <w:rPr>
                <w:rFonts w:eastAsia="Calibri"/>
                <w:b/>
                <w:lang w:val="el-GR" w:eastAsia="en-US"/>
              </w:rPr>
              <w:t xml:space="preserve">Υπηρεσίες εξαγωγής  </w:t>
            </w:r>
            <w:proofErr w:type="spellStart"/>
            <w:r w:rsidRPr="00CC2331">
              <w:rPr>
                <w:rFonts w:eastAsia="Calibri"/>
                <w:b/>
                <w:lang w:val="el-GR" w:eastAsia="en-US"/>
              </w:rPr>
              <w:t>μεταδεδομένων</w:t>
            </w:r>
            <w:proofErr w:type="spellEnd"/>
          </w:p>
        </w:tc>
      </w:tr>
      <w:tr w:rsidR="008B243A" w:rsidRPr="00CC2331" w14:paraId="3F88A7F0" w14:textId="77777777" w:rsidTr="008B243A">
        <w:trPr>
          <w:trHeight w:val="668"/>
          <w:tblHeader/>
        </w:trPr>
        <w:tc>
          <w:tcPr>
            <w:tcW w:w="359" w:type="pct"/>
            <w:shd w:val="clear" w:color="auto" w:fill="B3B3B3"/>
            <w:vAlign w:val="center"/>
          </w:tcPr>
          <w:p w14:paraId="497FB9CD" w14:textId="77777777" w:rsidR="008B243A" w:rsidRPr="00CC2331" w:rsidRDefault="008B243A" w:rsidP="003026C0">
            <w:pPr>
              <w:suppressAutoHyphens w:val="0"/>
              <w:spacing w:before="60" w:after="60"/>
              <w:jc w:val="center"/>
              <w:rPr>
                <w:b/>
                <w:lang w:val="el-GR" w:eastAsia="el-GR"/>
              </w:rPr>
            </w:pPr>
            <w:r w:rsidRPr="00CC2331">
              <w:rPr>
                <w:b/>
                <w:lang w:val="el-GR" w:eastAsia="el-GR"/>
              </w:rPr>
              <w:t>Α/Α</w:t>
            </w:r>
          </w:p>
        </w:tc>
        <w:tc>
          <w:tcPr>
            <w:tcW w:w="2084" w:type="pct"/>
            <w:shd w:val="clear" w:color="auto" w:fill="B3B3B3"/>
            <w:vAlign w:val="center"/>
          </w:tcPr>
          <w:p w14:paraId="4407B70D" w14:textId="77777777" w:rsidR="008B243A" w:rsidRPr="00CC2331" w:rsidRDefault="008B243A" w:rsidP="003026C0">
            <w:pPr>
              <w:suppressAutoHyphens w:val="0"/>
              <w:spacing w:before="60" w:after="60"/>
              <w:jc w:val="center"/>
              <w:rPr>
                <w:b/>
                <w:lang w:val="el-GR" w:eastAsia="el-GR"/>
              </w:rPr>
            </w:pPr>
            <w:r w:rsidRPr="00CC2331">
              <w:rPr>
                <w:b/>
                <w:lang w:val="el-GR" w:eastAsia="el-GR"/>
              </w:rPr>
              <w:t>ΠΕΡΙΓΡΑΦΗ</w:t>
            </w:r>
          </w:p>
        </w:tc>
        <w:tc>
          <w:tcPr>
            <w:tcW w:w="832" w:type="pct"/>
            <w:shd w:val="clear" w:color="auto" w:fill="B3B3B3"/>
            <w:vAlign w:val="center"/>
          </w:tcPr>
          <w:p w14:paraId="770655CC" w14:textId="77777777" w:rsidR="008B243A" w:rsidRPr="00CC2331" w:rsidRDefault="008B243A" w:rsidP="003026C0">
            <w:pPr>
              <w:suppressAutoHyphens w:val="0"/>
              <w:spacing w:before="60" w:after="60"/>
              <w:jc w:val="center"/>
              <w:rPr>
                <w:b/>
                <w:lang w:val="el-GR" w:eastAsia="el-GR"/>
              </w:rPr>
            </w:pPr>
            <w:r w:rsidRPr="00CC2331">
              <w:rPr>
                <w:b/>
                <w:lang w:val="el-GR" w:eastAsia="el-GR"/>
              </w:rPr>
              <w:t>ΥΠΟΧΡΕΩΣΗ</w:t>
            </w:r>
          </w:p>
        </w:tc>
        <w:tc>
          <w:tcPr>
            <w:tcW w:w="758" w:type="pct"/>
            <w:shd w:val="clear" w:color="auto" w:fill="B3B3B3"/>
            <w:vAlign w:val="center"/>
          </w:tcPr>
          <w:p w14:paraId="4916586A" w14:textId="77777777" w:rsidR="008B243A" w:rsidRPr="00CC2331" w:rsidRDefault="008B243A" w:rsidP="003026C0">
            <w:pPr>
              <w:suppressAutoHyphens w:val="0"/>
              <w:spacing w:before="60" w:after="60"/>
              <w:jc w:val="center"/>
              <w:rPr>
                <w:b/>
                <w:lang w:val="el-GR" w:eastAsia="el-GR"/>
              </w:rPr>
            </w:pPr>
            <w:r w:rsidRPr="00CC2331">
              <w:rPr>
                <w:b/>
                <w:lang w:val="el-GR" w:eastAsia="el-GR"/>
              </w:rPr>
              <w:t>ΑΠΑΝΤΗΣΗ</w:t>
            </w:r>
          </w:p>
        </w:tc>
        <w:tc>
          <w:tcPr>
            <w:tcW w:w="966" w:type="pct"/>
            <w:shd w:val="clear" w:color="auto" w:fill="B3B3B3"/>
            <w:vAlign w:val="center"/>
          </w:tcPr>
          <w:p w14:paraId="794AA429" w14:textId="77777777" w:rsidR="008B243A" w:rsidRPr="00CC2331" w:rsidRDefault="008B243A" w:rsidP="003026C0">
            <w:pPr>
              <w:suppressAutoHyphens w:val="0"/>
              <w:spacing w:before="60" w:after="60"/>
              <w:jc w:val="center"/>
              <w:rPr>
                <w:lang w:val="el-GR" w:eastAsia="el-GR"/>
              </w:rPr>
            </w:pPr>
            <w:r w:rsidRPr="00CC2331">
              <w:rPr>
                <w:b/>
                <w:lang w:val="el-GR" w:eastAsia="el-GR"/>
              </w:rPr>
              <w:t>ΠΑΡΑΠΟΜΠΗ</w:t>
            </w:r>
            <w:r w:rsidRPr="00CC2331">
              <w:rPr>
                <w:lang w:val="el-GR" w:eastAsia="el-GR"/>
              </w:rPr>
              <w:t xml:space="preserve"> </w:t>
            </w:r>
            <w:r w:rsidRPr="00CC2331">
              <w:rPr>
                <w:b/>
                <w:bCs/>
                <w:lang w:val="el-GR" w:eastAsia="el-GR"/>
              </w:rPr>
              <w:t>ΤΕΚΜΗΡΙΩΣΗΣ</w:t>
            </w:r>
          </w:p>
        </w:tc>
      </w:tr>
      <w:tr w:rsidR="008B243A" w:rsidRPr="00CC2331" w14:paraId="4CDFF0EB" w14:textId="77777777" w:rsidTr="003026C0">
        <w:tc>
          <w:tcPr>
            <w:tcW w:w="359" w:type="pct"/>
          </w:tcPr>
          <w:p w14:paraId="789F8384" w14:textId="77777777" w:rsidR="008B243A" w:rsidRPr="00CC2331" w:rsidRDefault="008B243A" w:rsidP="008B243A">
            <w:pPr>
              <w:suppressAutoHyphens w:val="0"/>
              <w:spacing w:after="0"/>
              <w:jc w:val="left"/>
              <w:rPr>
                <w:b/>
                <w:lang w:val="el-GR" w:eastAsia="el-GR"/>
              </w:rPr>
            </w:pPr>
            <w:r w:rsidRPr="00CC2331">
              <w:rPr>
                <w:b/>
                <w:lang w:val="el-GR" w:eastAsia="el-GR"/>
              </w:rPr>
              <w:t>1</w:t>
            </w:r>
          </w:p>
        </w:tc>
        <w:tc>
          <w:tcPr>
            <w:tcW w:w="2084" w:type="pct"/>
          </w:tcPr>
          <w:p w14:paraId="1A855D49" w14:textId="23E68FDA" w:rsidR="008B243A" w:rsidRPr="00CC2331" w:rsidRDefault="008B243A" w:rsidP="003026C0">
            <w:pPr>
              <w:suppressAutoHyphens w:val="0"/>
              <w:spacing w:after="0"/>
              <w:jc w:val="left"/>
              <w:rPr>
                <w:lang w:val="el-GR" w:eastAsia="el-GR"/>
              </w:rPr>
            </w:pPr>
            <w:r w:rsidRPr="00CC2331">
              <w:rPr>
                <w:lang w:val="el-GR" w:eastAsia="el-GR"/>
              </w:rPr>
              <w:t xml:space="preserve">Η </w:t>
            </w:r>
            <w:r w:rsidR="00204AB5" w:rsidRPr="00204AB5">
              <w:rPr>
                <w:lang w:val="el-GR" w:eastAsia="el-GR"/>
              </w:rPr>
              <w:t xml:space="preserve">τεκμηρίωση των ΦΔ </w:t>
            </w:r>
            <w:r w:rsidRPr="00CC2331">
              <w:rPr>
                <w:lang w:val="el-GR" w:eastAsia="el-GR"/>
              </w:rPr>
              <w:t>(</w:t>
            </w:r>
            <w:proofErr w:type="spellStart"/>
            <w:r w:rsidRPr="00CC2331">
              <w:rPr>
                <w:lang w:val="el-GR" w:eastAsia="el-GR"/>
              </w:rPr>
              <w:t>μεταδεδομένα</w:t>
            </w:r>
            <w:proofErr w:type="spellEnd"/>
            <w:r w:rsidR="00204AB5">
              <w:rPr>
                <w:lang w:val="el-GR" w:eastAsia="el-GR"/>
              </w:rPr>
              <w:t xml:space="preserve"> σάρωσης</w:t>
            </w:r>
            <w:r w:rsidRPr="00CC2331">
              <w:rPr>
                <w:lang w:val="el-GR" w:eastAsia="el-GR"/>
              </w:rPr>
              <w:t xml:space="preserve">) όπως αναλυτικά παρουσιάζονται στους παραπάνω πίνακες θα υλοποιηθεί </w:t>
            </w:r>
            <w:r w:rsidR="00204AB5">
              <w:rPr>
                <w:lang w:val="el-GR" w:eastAsia="el-GR"/>
              </w:rPr>
              <w:t xml:space="preserve">σε χώρο του </w:t>
            </w:r>
            <w:r w:rsidR="00204AB5">
              <w:rPr>
                <w:lang w:val="el-GR" w:eastAsia="el-GR"/>
              </w:rPr>
              <w:lastRenderedPageBreak/>
              <w:t>Αναδόχου (Κέντρο Καταχώρησης)</w:t>
            </w:r>
            <w:r w:rsidRPr="00CC2331">
              <w:rPr>
                <w:lang w:val="el-GR" w:eastAsia="el-GR"/>
              </w:rPr>
              <w:t xml:space="preserve"> ή σε χώρο που θα υποδειχθεί από τον ανάδοχο με την προϋπόθεση να εγκριθεί από το ΤΠΔ, ο οποίος θα πρέπει να είναι</w:t>
            </w:r>
            <w:r w:rsidR="00204AB5">
              <w:rPr>
                <w:lang w:val="el-GR" w:eastAsia="el-GR"/>
              </w:rPr>
              <w:t xml:space="preserve"> με ευθύνη του Αναδόχου</w:t>
            </w:r>
            <w:r w:rsidRPr="00CC2331">
              <w:rPr>
                <w:lang w:val="el-GR" w:eastAsia="el-GR"/>
              </w:rPr>
              <w:t>, κατάλληλα διαμορφωμένος και εξοπλισμένος για τον σκοπό αυτό με εξοπλισμό του Αναδόχου τον οποίο και θα προτείνει στην τεχνική του προσφορά.</w:t>
            </w:r>
          </w:p>
          <w:p w14:paraId="09587697" w14:textId="77777777" w:rsidR="008B243A" w:rsidRPr="00CC2331" w:rsidRDefault="008B243A" w:rsidP="003026C0">
            <w:pPr>
              <w:suppressAutoHyphens w:val="0"/>
              <w:spacing w:after="0"/>
              <w:jc w:val="left"/>
              <w:rPr>
                <w:lang w:val="el-GR" w:eastAsia="el-GR"/>
              </w:rPr>
            </w:pPr>
          </w:p>
        </w:tc>
        <w:tc>
          <w:tcPr>
            <w:tcW w:w="832" w:type="pct"/>
            <w:vAlign w:val="center"/>
          </w:tcPr>
          <w:p w14:paraId="21CA33C2" w14:textId="77777777" w:rsidR="008B243A" w:rsidRPr="00CC2331" w:rsidRDefault="008B243A" w:rsidP="003026C0">
            <w:pPr>
              <w:suppressAutoHyphens w:val="0"/>
              <w:spacing w:after="0"/>
              <w:jc w:val="center"/>
              <w:rPr>
                <w:lang w:val="el-GR" w:eastAsia="el-GR"/>
              </w:rPr>
            </w:pPr>
            <w:r w:rsidRPr="00CC2331">
              <w:rPr>
                <w:lang w:val="el-GR" w:eastAsia="el-GR"/>
              </w:rPr>
              <w:lastRenderedPageBreak/>
              <w:t>NAI</w:t>
            </w:r>
          </w:p>
        </w:tc>
        <w:tc>
          <w:tcPr>
            <w:tcW w:w="758" w:type="pct"/>
          </w:tcPr>
          <w:p w14:paraId="65305617" w14:textId="77777777" w:rsidR="008B243A" w:rsidRPr="00CC2331" w:rsidRDefault="008B243A" w:rsidP="003026C0">
            <w:pPr>
              <w:suppressAutoHyphens w:val="0"/>
              <w:spacing w:after="0"/>
              <w:jc w:val="left"/>
              <w:rPr>
                <w:highlight w:val="yellow"/>
                <w:lang w:val="el-GR" w:eastAsia="el-GR"/>
              </w:rPr>
            </w:pPr>
          </w:p>
          <w:p w14:paraId="0A63AE8A" w14:textId="77777777" w:rsidR="008B243A" w:rsidRPr="00CC2331" w:rsidRDefault="008B243A" w:rsidP="003026C0">
            <w:pPr>
              <w:suppressAutoHyphens w:val="0"/>
              <w:spacing w:after="0"/>
              <w:jc w:val="left"/>
              <w:rPr>
                <w:highlight w:val="yellow"/>
                <w:lang w:val="el-GR" w:eastAsia="el-GR"/>
              </w:rPr>
            </w:pPr>
          </w:p>
          <w:p w14:paraId="2D2B931D" w14:textId="77777777" w:rsidR="008B243A" w:rsidRPr="00CC2331" w:rsidRDefault="008B243A" w:rsidP="003026C0">
            <w:pPr>
              <w:suppressAutoHyphens w:val="0"/>
              <w:spacing w:after="0"/>
              <w:jc w:val="left"/>
              <w:rPr>
                <w:highlight w:val="yellow"/>
                <w:lang w:val="el-GR" w:eastAsia="el-GR"/>
              </w:rPr>
            </w:pPr>
          </w:p>
        </w:tc>
        <w:tc>
          <w:tcPr>
            <w:tcW w:w="966" w:type="pct"/>
          </w:tcPr>
          <w:p w14:paraId="7BB7951A" w14:textId="77777777" w:rsidR="008B243A" w:rsidRPr="00CC2331" w:rsidRDefault="008B243A" w:rsidP="003026C0">
            <w:pPr>
              <w:suppressAutoHyphens w:val="0"/>
              <w:spacing w:after="0"/>
              <w:jc w:val="left"/>
              <w:rPr>
                <w:lang w:val="el-GR" w:eastAsia="el-GR"/>
              </w:rPr>
            </w:pPr>
          </w:p>
        </w:tc>
      </w:tr>
      <w:tr w:rsidR="008B243A" w:rsidRPr="00CC2331" w14:paraId="4A3D2492" w14:textId="77777777" w:rsidTr="003026C0">
        <w:tc>
          <w:tcPr>
            <w:tcW w:w="359" w:type="pct"/>
          </w:tcPr>
          <w:p w14:paraId="462A458E" w14:textId="77777777" w:rsidR="008B243A" w:rsidRPr="00CC2331" w:rsidRDefault="008B243A" w:rsidP="008B243A">
            <w:pPr>
              <w:suppressAutoHyphens w:val="0"/>
              <w:spacing w:after="0"/>
              <w:jc w:val="left"/>
              <w:rPr>
                <w:b/>
                <w:lang w:val="el-GR" w:eastAsia="el-GR"/>
              </w:rPr>
            </w:pPr>
            <w:r w:rsidRPr="00CC2331">
              <w:rPr>
                <w:b/>
                <w:lang w:val="el-GR" w:eastAsia="el-GR"/>
              </w:rPr>
              <w:t>2</w:t>
            </w:r>
          </w:p>
        </w:tc>
        <w:tc>
          <w:tcPr>
            <w:tcW w:w="2084" w:type="pct"/>
          </w:tcPr>
          <w:p w14:paraId="5EBB3EC9" w14:textId="77777777" w:rsidR="008B243A" w:rsidRPr="00CC2331" w:rsidRDefault="008B243A" w:rsidP="003026C0">
            <w:pPr>
              <w:suppressAutoHyphens w:val="0"/>
              <w:spacing w:after="0"/>
              <w:jc w:val="left"/>
              <w:rPr>
                <w:lang w:val="el-GR" w:eastAsia="el-GR"/>
              </w:rPr>
            </w:pPr>
            <w:r w:rsidRPr="00CC2331">
              <w:rPr>
                <w:lang w:val="el-GR" w:eastAsia="el-GR"/>
              </w:rPr>
              <w:t xml:space="preserve">Κάθε εγγραφή θα καταχωρείται από τους εξειδικευμένους </w:t>
            </w:r>
            <w:proofErr w:type="spellStart"/>
            <w:r w:rsidRPr="00CC2331">
              <w:rPr>
                <w:lang w:val="el-GR" w:eastAsia="el-GR"/>
              </w:rPr>
              <w:t>καταχωρητές</w:t>
            </w:r>
            <w:proofErr w:type="spellEnd"/>
          </w:p>
        </w:tc>
        <w:tc>
          <w:tcPr>
            <w:tcW w:w="832" w:type="pct"/>
            <w:vAlign w:val="center"/>
          </w:tcPr>
          <w:p w14:paraId="50649BEE" w14:textId="77777777" w:rsidR="008B243A" w:rsidRPr="00CC2331" w:rsidRDefault="008B243A" w:rsidP="003026C0">
            <w:pPr>
              <w:suppressAutoHyphens w:val="0"/>
              <w:spacing w:after="0"/>
              <w:jc w:val="center"/>
              <w:rPr>
                <w:lang w:val="el-GR" w:eastAsia="el-GR"/>
              </w:rPr>
            </w:pPr>
            <w:r w:rsidRPr="00CC2331">
              <w:rPr>
                <w:lang w:val="el-GR" w:eastAsia="el-GR"/>
              </w:rPr>
              <w:t>NAI</w:t>
            </w:r>
          </w:p>
        </w:tc>
        <w:tc>
          <w:tcPr>
            <w:tcW w:w="758" w:type="pct"/>
          </w:tcPr>
          <w:p w14:paraId="3EBEDD6A" w14:textId="77777777" w:rsidR="008B243A" w:rsidRPr="00CC2331" w:rsidRDefault="008B243A" w:rsidP="003026C0">
            <w:pPr>
              <w:suppressAutoHyphens w:val="0"/>
              <w:spacing w:after="0"/>
              <w:jc w:val="left"/>
              <w:rPr>
                <w:lang w:val="el-GR" w:eastAsia="el-GR"/>
              </w:rPr>
            </w:pPr>
          </w:p>
        </w:tc>
        <w:tc>
          <w:tcPr>
            <w:tcW w:w="966" w:type="pct"/>
          </w:tcPr>
          <w:p w14:paraId="3B411130" w14:textId="77777777" w:rsidR="008B243A" w:rsidRPr="00CC2331" w:rsidRDefault="008B243A" w:rsidP="003026C0">
            <w:pPr>
              <w:suppressAutoHyphens w:val="0"/>
              <w:spacing w:after="0"/>
              <w:jc w:val="left"/>
              <w:rPr>
                <w:lang w:val="el-GR" w:eastAsia="el-GR"/>
              </w:rPr>
            </w:pPr>
          </w:p>
        </w:tc>
      </w:tr>
      <w:tr w:rsidR="008B243A" w:rsidRPr="00CC2331" w14:paraId="0818CE90" w14:textId="77777777" w:rsidTr="003026C0">
        <w:tc>
          <w:tcPr>
            <w:tcW w:w="359" w:type="pct"/>
          </w:tcPr>
          <w:p w14:paraId="26B0CF7B" w14:textId="71A317E6" w:rsidR="008B243A" w:rsidRPr="00CC2331" w:rsidRDefault="008B243A" w:rsidP="008B243A">
            <w:pPr>
              <w:suppressAutoHyphens w:val="0"/>
              <w:spacing w:after="0"/>
              <w:jc w:val="left"/>
              <w:rPr>
                <w:b/>
                <w:lang w:val="el-GR" w:eastAsia="el-GR"/>
              </w:rPr>
            </w:pPr>
            <w:r w:rsidRPr="00CC2331">
              <w:rPr>
                <w:b/>
                <w:lang w:val="el-GR" w:eastAsia="el-GR"/>
              </w:rPr>
              <w:t>3</w:t>
            </w:r>
          </w:p>
        </w:tc>
        <w:tc>
          <w:tcPr>
            <w:tcW w:w="2084" w:type="pct"/>
          </w:tcPr>
          <w:p w14:paraId="68145E60" w14:textId="77777777" w:rsidR="008B243A" w:rsidRPr="00CC2331" w:rsidRDefault="008B243A" w:rsidP="003026C0">
            <w:pPr>
              <w:suppressAutoHyphens w:val="0"/>
              <w:spacing w:after="0"/>
              <w:jc w:val="left"/>
              <w:rPr>
                <w:lang w:val="el-GR" w:eastAsia="el-GR"/>
              </w:rPr>
            </w:pPr>
            <w:r w:rsidRPr="00CC2331">
              <w:rPr>
                <w:lang w:val="el-GR" w:eastAsia="el-GR"/>
              </w:rPr>
              <w:t xml:space="preserve">Εξειδικευμένοι διαχειριστές θα  </w:t>
            </w:r>
            <w:proofErr w:type="spellStart"/>
            <w:r w:rsidRPr="00CC2331">
              <w:rPr>
                <w:lang w:val="el-GR" w:eastAsia="el-GR"/>
              </w:rPr>
              <w:t>επικαιροποιούν</w:t>
            </w:r>
            <w:proofErr w:type="spellEnd"/>
            <w:r w:rsidRPr="00CC2331">
              <w:rPr>
                <w:lang w:val="el-GR" w:eastAsia="el-GR"/>
              </w:rPr>
              <w:t xml:space="preserve"> τις μεταβλητές / παραμέτρους των βάσεων αυτών με τις απαιτήσεις της Τράπεζας της Ελλάδος ή οποιοσδήποτε άλλες απαιτήσεις που προκύπτουν από το νομικό ή θεσμικό πλαίσιο που διέπει το ΤΠΔ.</w:t>
            </w:r>
          </w:p>
        </w:tc>
        <w:tc>
          <w:tcPr>
            <w:tcW w:w="832" w:type="pct"/>
            <w:vAlign w:val="center"/>
          </w:tcPr>
          <w:p w14:paraId="707567A8" w14:textId="77777777" w:rsidR="008B243A" w:rsidRPr="00CC2331" w:rsidRDefault="008B243A" w:rsidP="003026C0">
            <w:pPr>
              <w:suppressAutoHyphens w:val="0"/>
              <w:spacing w:after="0"/>
              <w:jc w:val="center"/>
              <w:rPr>
                <w:lang w:val="el-GR" w:eastAsia="el-GR"/>
              </w:rPr>
            </w:pPr>
            <w:r w:rsidRPr="00CC2331">
              <w:rPr>
                <w:lang w:val="el-GR" w:eastAsia="el-GR"/>
              </w:rPr>
              <w:t>NAI</w:t>
            </w:r>
          </w:p>
        </w:tc>
        <w:tc>
          <w:tcPr>
            <w:tcW w:w="758" w:type="pct"/>
          </w:tcPr>
          <w:p w14:paraId="63168F9D" w14:textId="77777777" w:rsidR="008B243A" w:rsidRPr="00CC2331" w:rsidRDefault="008B243A" w:rsidP="003026C0">
            <w:pPr>
              <w:suppressAutoHyphens w:val="0"/>
              <w:spacing w:after="0"/>
              <w:jc w:val="left"/>
              <w:rPr>
                <w:lang w:val="el-GR" w:eastAsia="el-GR"/>
              </w:rPr>
            </w:pPr>
          </w:p>
        </w:tc>
        <w:tc>
          <w:tcPr>
            <w:tcW w:w="966" w:type="pct"/>
          </w:tcPr>
          <w:p w14:paraId="73907657" w14:textId="77777777" w:rsidR="008B243A" w:rsidRPr="00CC2331" w:rsidRDefault="008B243A" w:rsidP="003026C0">
            <w:pPr>
              <w:suppressAutoHyphens w:val="0"/>
              <w:spacing w:after="0"/>
              <w:jc w:val="left"/>
              <w:rPr>
                <w:lang w:val="el-GR" w:eastAsia="el-GR"/>
              </w:rPr>
            </w:pPr>
          </w:p>
        </w:tc>
      </w:tr>
      <w:tr w:rsidR="008B243A" w:rsidRPr="00CC2331" w14:paraId="1FA06D39" w14:textId="77777777" w:rsidTr="003026C0">
        <w:tc>
          <w:tcPr>
            <w:tcW w:w="359" w:type="pct"/>
          </w:tcPr>
          <w:p w14:paraId="3AB90D9B" w14:textId="77777777" w:rsidR="008B243A" w:rsidRPr="00CC2331" w:rsidRDefault="008B243A" w:rsidP="008B243A">
            <w:pPr>
              <w:suppressAutoHyphens w:val="0"/>
              <w:spacing w:after="0"/>
              <w:jc w:val="left"/>
              <w:rPr>
                <w:b/>
                <w:lang w:val="el-GR" w:eastAsia="el-GR"/>
              </w:rPr>
            </w:pPr>
            <w:r w:rsidRPr="00CC2331">
              <w:rPr>
                <w:b/>
                <w:lang w:val="el-GR" w:eastAsia="el-GR"/>
              </w:rPr>
              <w:t>4</w:t>
            </w:r>
          </w:p>
        </w:tc>
        <w:tc>
          <w:tcPr>
            <w:tcW w:w="2084" w:type="pct"/>
          </w:tcPr>
          <w:p w14:paraId="684BBBFD" w14:textId="77777777" w:rsidR="008B243A" w:rsidRPr="00CC2331" w:rsidRDefault="008B243A" w:rsidP="003026C0">
            <w:pPr>
              <w:suppressAutoHyphens w:val="0"/>
              <w:spacing w:after="0"/>
              <w:jc w:val="left"/>
              <w:rPr>
                <w:lang w:val="el-GR" w:eastAsia="el-GR"/>
              </w:rPr>
            </w:pPr>
            <w:r w:rsidRPr="00CC2331">
              <w:rPr>
                <w:lang w:val="el-GR" w:eastAsia="el-GR"/>
              </w:rPr>
              <w:t xml:space="preserve">Για την διόρθωση των λαθών/διαφορών, μια άλλη ομάδα αποτελούμενοι από </w:t>
            </w:r>
            <w:r w:rsidRPr="00CC2331">
              <w:rPr>
                <w:u w:val="single"/>
                <w:lang w:val="el-GR" w:eastAsia="el-GR"/>
              </w:rPr>
              <w:t xml:space="preserve">ειδικούς   διορθωτές </w:t>
            </w:r>
            <w:r w:rsidRPr="00CC2331">
              <w:rPr>
                <w:lang w:val="el-GR" w:eastAsia="el-GR"/>
              </w:rPr>
              <w:t>θα προβαίνει στις απαραίτητες διορθώσεις σε κάθε εγγραφή που έχει επισημανθεί</w:t>
            </w:r>
          </w:p>
        </w:tc>
        <w:tc>
          <w:tcPr>
            <w:tcW w:w="832" w:type="pct"/>
            <w:vAlign w:val="center"/>
          </w:tcPr>
          <w:p w14:paraId="3C77BA18" w14:textId="77777777" w:rsidR="008B243A" w:rsidRPr="00CC2331" w:rsidRDefault="008B243A" w:rsidP="003026C0">
            <w:pPr>
              <w:suppressAutoHyphens w:val="0"/>
              <w:spacing w:after="0"/>
              <w:jc w:val="center"/>
              <w:rPr>
                <w:lang w:val="el-GR" w:eastAsia="el-GR"/>
              </w:rPr>
            </w:pPr>
            <w:r w:rsidRPr="00CC2331">
              <w:rPr>
                <w:lang w:val="el-GR" w:eastAsia="el-GR"/>
              </w:rPr>
              <w:t>NAI</w:t>
            </w:r>
          </w:p>
        </w:tc>
        <w:tc>
          <w:tcPr>
            <w:tcW w:w="758" w:type="pct"/>
          </w:tcPr>
          <w:p w14:paraId="582AF4BF" w14:textId="77777777" w:rsidR="008B243A" w:rsidRPr="00CC2331" w:rsidRDefault="008B243A" w:rsidP="003026C0">
            <w:pPr>
              <w:suppressAutoHyphens w:val="0"/>
              <w:spacing w:after="0"/>
              <w:jc w:val="left"/>
              <w:rPr>
                <w:lang w:val="el-GR" w:eastAsia="el-GR"/>
              </w:rPr>
            </w:pPr>
          </w:p>
        </w:tc>
        <w:tc>
          <w:tcPr>
            <w:tcW w:w="966" w:type="pct"/>
          </w:tcPr>
          <w:p w14:paraId="02FC2EEA" w14:textId="77777777" w:rsidR="008B243A" w:rsidRPr="00CC2331" w:rsidRDefault="008B243A" w:rsidP="003026C0">
            <w:pPr>
              <w:suppressAutoHyphens w:val="0"/>
              <w:spacing w:after="0"/>
              <w:jc w:val="left"/>
              <w:rPr>
                <w:lang w:val="el-GR" w:eastAsia="el-GR"/>
              </w:rPr>
            </w:pPr>
          </w:p>
        </w:tc>
      </w:tr>
      <w:tr w:rsidR="008B243A" w:rsidRPr="00CC2331" w14:paraId="71F9294C" w14:textId="77777777" w:rsidTr="003026C0">
        <w:tc>
          <w:tcPr>
            <w:tcW w:w="359" w:type="pct"/>
          </w:tcPr>
          <w:p w14:paraId="688AEF9C" w14:textId="77777777" w:rsidR="008B243A" w:rsidRPr="005604C4" w:rsidRDefault="008B243A" w:rsidP="008B243A">
            <w:pPr>
              <w:suppressAutoHyphens w:val="0"/>
              <w:spacing w:after="0"/>
              <w:jc w:val="left"/>
              <w:rPr>
                <w:b/>
                <w:lang w:val="en-US" w:eastAsia="el-GR"/>
              </w:rPr>
            </w:pPr>
            <w:r w:rsidRPr="00CC2331">
              <w:rPr>
                <w:b/>
                <w:lang w:val="el-GR" w:eastAsia="el-GR"/>
              </w:rPr>
              <w:t>5</w:t>
            </w:r>
          </w:p>
        </w:tc>
        <w:tc>
          <w:tcPr>
            <w:tcW w:w="2084" w:type="pct"/>
          </w:tcPr>
          <w:p w14:paraId="35172497" w14:textId="77777777" w:rsidR="008B243A" w:rsidRPr="00CC2331" w:rsidRDefault="008B243A" w:rsidP="003026C0">
            <w:pPr>
              <w:suppressAutoHyphens w:val="0"/>
              <w:spacing w:after="0"/>
              <w:jc w:val="left"/>
              <w:rPr>
                <w:lang w:val="el-GR" w:eastAsia="el-GR"/>
              </w:rPr>
            </w:pPr>
            <w:r w:rsidRPr="00CC2331">
              <w:rPr>
                <w:lang w:val="el-GR" w:eastAsia="el-GR"/>
              </w:rPr>
              <w:t xml:space="preserve">Οι  δειγματοληπτικοί έλεγχοι των σαρωμένων εγγράφων θα γίνονται σε ομάδες των </w:t>
            </w:r>
            <w:r w:rsidRPr="00CC2331">
              <w:rPr>
                <w:b/>
                <w:u w:val="single"/>
                <w:lang w:val="el-GR" w:eastAsia="el-GR"/>
              </w:rPr>
              <w:t>είκοσι πέντε χιλιάδων (25.000)</w:t>
            </w:r>
            <w:r w:rsidRPr="00CC2331">
              <w:rPr>
                <w:lang w:val="el-GR" w:eastAsia="el-GR"/>
              </w:rPr>
              <w:t xml:space="preserve"> έως </w:t>
            </w:r>
            <w:r w:rsidRPr="00CC2331">
              <w:rPr>
                <w:b/>
                <w:u w:val="single"/>
                <w:lang w:val="el-GR" w:eastAsia="el-GR"/>
              </w:rPr>
              <w:t>τριάντα πέντε</w:t>
            </w:r>
            <w:r w:rsidRPr="00CC2331">
              <w:rPr>
                <w:u w:val="single"/>
                <w:lang w:val="el-GR" w:eastAsia="el-GR"/>
              </w:rPr>
              <w:t xml:space="preserve"> </w:t>
            </w:r>
            <w:r w:rsidRPr="00CC2331">
              <w:rPr>
                <w:b/>
                <w:u w:val="single"/>
                <w:lang w:val="el-GR" w:eastAsia="el-GR"/>
              </w:rPr>
              <w:t>χιλιάδων (35.000) εγγραφών</w:t>
            </w:r>
            <w:r w:rsidRPr="00CC2331">
              <w:rPr>
                <w:lang w:val="el-GR" w:eastAsia="el-GR"/>
              </w:rPr>
              <w:t xml:space="preserve"> η κάθε μία.</w:t>
            </w:r>
          </w:p>
        </w:tc>
        <w:tc>
          <w:tcPr>
            <w:tcW w:w="832" w:type="pct"/>
            <w:vAlign w:val="center"/>
          </w:tcPr>
          <w:p w14:paraId="53E3846E" w14:textId="77777777" w:rsidR="008B243A" w:rsidRPr="00CC2331" w:rsidRDefault="008B243A" w:rsidP="003026C0">
            <w:pPr>
              <w:suppressAutoHyphens w:val="0"/>
              <w:spacing w:after="0"/>
              <w:jc w:val="center"/>
              <w:rPr>
                <w:lang w:val="el-GR" w:eastAsia="el-GR"/>
              </w:rPr>
            </w:pPr>
            <w:r w:rsidRPr="00CC2331">
              <w:rPr>
                <w:lang w:val="el-GR" w:eastAsia="el-GR"/>
              </w:rPr>
              <w:t>NAI</w:t>
            </w:r>
          </w:p>
        </w:tc>
        <w:tc>
          <w:tcPr>
            <w:tcW w:w="758" w:type="pct"/>
          </w:tcPr>
          <w:p w14:paraId="5A5C460D" w14:textId="77777777" w:rsidR="008B243A" w:rsidRPr="00CC2331" w:rsidRDefault="008B243A" w:rsidP="003026C0">
            <w:pPr>
              <w:suppressAutoHyphens w:val="0"/>
              <w:spacing w:after="0"/>
              <w:jc w:val="left"/>
              <w:rPr>
                <w:lang w:val="el-GR" w:eastAsia="el-GR"/>
              </w:rPr>
            </w:pPr>
          </w:p>
        </w:tc>
        <w:tc>
          <w:tcPr>
            <w:tcW w:w="966" w:type="pct"/>
          </w:tcPr>
          <w:p w14:paraId="20F8559D" w14:textId="77777777" w:rsidR="008B243A" w:rsidRPr="00CC2331" w:rsidRDefault="008B243A" w:rsidP="003026C0">
            <w:pPr>
              <w:suppressAutoHyphens w:val="0"/>
              <w:spacing w:after="0"/>
              <w:jc w:val="left"/>
              <w:rPr>
                <w:lang w:val="el-GR" w:eastAsia="el-GR"/>
              </w:rPr>
            </w:pPr>
          </w:p>
        </w:tc>
      </w:tr>
      <w:tr w:rsidR="008B243A" w:rsidRPr="00CC2331" w14:paraId="6A084366" w14:textId="77777777" w:rsidTr="003026C0">
        <w:tc>
          <w:tcPr>
            <w:tcW w:w="359" w:type="pct"/>
          </w:tcPr>
          <w:p w14:paraId="7EB22A76" w14:textId="77777777" w:rsidR="008B243A" w:rsidRPr="005604C4" w:rsidRDefault="008B243A" w:rsidP="008B243A">
            <w:pPr>
              <w:suppressAutoHyphens w:val="0"/>
              <w:spacing w:after="0"/>
              <w:jc w:val="left"/>
              <w:rPr>
                <w:b/>
                <w:lang w:val="en-US" w:eastAsia="el-GR"/>
              </w:rPr>
            </w:pPr>
            <w:r w:rsidRPr="00CC2331">
              <w:rPr>
                <w:b/>
                <w:lang w:val="el-GR" w:eastAsia="el-GR"/>
              </w:rPr>
              <w:t>6</w:t>
            </w:r>
          </w:p>
        </w:tc>
        <w:tc>
          <w:tcPr>
            <w:tcW w:w="2084" w:type="pct"/>
          </w:tcPr>
          <w:p w14:paraId="1413F9C4" w14:textId="77777777" w:rsidR="008B243A" w:rsidRPr="00CC2331" w:rsidRDefault="008B243A" w:rsidP="003026C0">
            <w:pPr>
              <w:tabs>
                <w:tab w:val="left" w:pos="1080"/>
              </w:tabs>
              <w:suppressAutoHyphens w:val="0"/>
              <w:spacing w:after="0"/>
              <w:jc w:val="left"/>
              <w:rPr>
                <w:lang w:val="el-GR" w:eastAsia="el-GR"/>
              </w:rPr>
            </w:pPr>
            <w:r w:rsidRPr="00CC2331">
              <w:rPr>
                <w:lang w:val="el-GR" w:eastAsia="el-GR"/>
              </w:rPr>
              <w:t>Καθ’ όλη τη διάρκεια των δειγματοληπτικών ελέγχων από την Επιτροπή Παρακολούθησης και Παραλαβής Έργου, τα αρμόδια στελέχη του Αναδόχου θα συνδράμουν υποστηρικτικά, ώστε η ολοκλήρωσή των ελέγχων να γίνεται το συντομότερο δυνατό.</w:t>
            </w:r>
          </w:p>
        </w:tc>
        <w:tc>
          <w:tcPr>
            <w:tcW w:w="832" w:type="pct"/>
            <w:vAlign w:val="center"/>
          </w:tcPr>
          <w:p w14:paraId="5D618248" w14:textId="77777777" w:rsidR="008B243A" w:rsidRPr="00CC2331" w:rsidRDefault="008B243A" w:rsidP="003026C0">
            <w:pPr>
              <w:tabs>
                <w:tab w:val="left" w:pos="1080"/>
              </w:tabs>
              <w:suppressAutoHyphens w:val="0"/>
              <w:spacing w:after="0"/>
              <w:jc w:val="center"/>
              <w:rPr>
                <w:lang w:val="el-GR" w:eastAsia="el-GR"/>
              </w:rPr>
            </w:pPr>
            <w:r w:rsidRPr="00CC2331">
              <w:rPr>
                <w:lang w:val="el-GR" w:eastAsia="el-GR"/>
              </w:rPr>
              <w:t>NAI</w:t>
            </w:r>
          </w:p>
        </w:tc>
        <w:tc>
          <w:tcPr>
            <w:tcW w:w="758" w:type="pct"/>
          </w:tcPr>
          <w:p w14:paraId="00CFF933" w14:textId="77777777" w:rsidR="008B243A" w:rsidRPr="00CC2331" w:rsidRDefault="008B243A" w:rsidP="003026C0">
            <w:pPr>
              <w:tabs>
                <w:tab w:val="left" w:pos="1080"/>
              </w:tabs>
              <w:suppressAutoHyphens w:val="0"/>
              <w:spacing w:after="0"/>
              <w:jc w:val="left"/>
              <w:rPr>
                <w:lang w:val="el-GR" w:eastAsia="el-GR"/>
              </w:rPr>
            </w:pPr>
          </w:p>
        </w:tc>
        <w:tc>
          <w:tcPr>
            <w:tcW w:w="966" w:type="pct"/>
          </w:tcPr>
          <w:p w14:paraId="4597C25D" w14:textId="77777777" w:rsidR="008B243A" w:rsidRPr="00CC2331" w:rsidRDefault="008B243A" w:rsidP="003026C0">
            <w:pPr>
              <w:tabs>
                <w:tab w:val="left" w:pos="1080"/>
              </w:tabs>
              <w:suppressAutoHyphens w:val="0"/>
              <w:spacing w:after="0"/>
              <w:jc w:val="left"/>
              <w:rPr>
                <w:lang w:val="el-GR" w:eastAsia="el-GR"/>
              </w:rPr>
            </w:pPr>
          </w:p>
        </w:tc>
      </w:tr>
      <w:tr w:rsidR="008B243A" w:rsidRPr="00CC2331" w14:paraId="708AD465" w14:textId="77777777" w:rsidTr="003026C0">
        <w:tc>
          <w:tcPr>
            <w:tcW w:w="359" w:type="pct"/>
          </w:tcPr>
          <w:p w14:paraId="5A0E8EA6" w14:textId="77777777" w:rsidR="008B243A" w:rsidRPr="005604C4" w:rsidRDefault="008B243A" w:rsidP="008B243A">
            <w:pPr>
              <w:suppressAutoHyphens w:val="0"/>
              <w:spacing w:after="0"/>
              <w:jc w:val="left"/>
              <w:rPr>
                <w:b/>
                <w:lang w:val="en-US" w:eastAsia="el-GR"/>
              </w:rPr>
            </w:pPr>
            <w:r w:rsidRPr="00CC2331">
              <w:rPr>
                <w:b/>
                <w:lang w:val="el-GR" w:eastAsia="el-GR"/>
              </w:rPr>
              <w:t>7</w:t>
            </w:r>
          </w:p>
        </w:tc>
        <w:tc>
          <w:tcPr>
            <w:tcW w:w="2084" w:type="pct"/>
          </w:tcPr>
          <w:p w14:paraId="7B835409" w14:textId="77777777" w:rsidR="008B243A" w:rsidRPr="00CC2331" w:rsidRDefault="008B243A" w:rsidP="003026C0">
            <w:pPr>
              <w:tabs>
                <w:tab w:val="num" w:pos="567"/>
                <w:tab w:val="left" w:pos="1080"/>
              </w:tabs>
              <w:suppressAutoHyphens w:val="0"/>
              <w:spacing w:after="0"/>
              <w:jc w:val="left"/>
              <w:rPr>
                <w:lang w:val="el-GR" w:eastAsia="el-GR"/>
              </w:rPr>
            </w:pPr>
            <w:r w:rsidRPr="00CC2331">
              <w:rPr>
                <w:lang w:val="el-GR" w:eastAsia="el-GR"/>
              </w:rPr>
              <w:t>Οι δειγματοληπτικοί έλεγχοι των καταχωρημένων εγγραφών</w:t>
            </w:r>
          </w:p>
          <w:p w14:paraId="783BE663" w14:textId="77777777" w:rsidR="008B243A" w:rsidRPr="00CC2331" w:rsidRDefault="008B243A" w:rsidP="00474644">
            <w:pPr>
              <w:numPr>
                <w:ilvl w:val="0"/>
                <w:numId w:val="119"/>
              </w:numPr>
              <w:suppressAutoHyphens w:val="0"/>
              <w:spacing w:after="0"/>
              <w:jc w:val="left"/>
              <w:rPr>
                <w:lang w:val="el-GR" w:eastAsia="el-GR"/>
              </w:rPr>
            </w:pPr>
            <w:r w:rsidRPr="00CC2331">
              <w:rPr>
                <w:lang w:val="el-GR" w:eastAsia="el-GR"/>
              </w:rPr>
              <w:t xml:space="preserve">θα πραγματοποιούνται σύμφωνα με μέθοδο που πληροί διεθνείς προδιαγραφές. Ο υποψήφιος Ανάδοχος θα </w:t>
            </w:r>
            <w:r w:rsidRPr="00CC2331">
              <w:rPr>
                <w:lang w:val="el-GR" w:eastAsia="el-GR"/>
              </w:rPr>
              <w:lastRenderedPageBreak/>
              <w:t>κληθεί να περιγράψει την μέθοδο που θα χρησιμοποιήσει.</w:t>
            </w:r>
          </w:p>
          <w:p w14:paraId="2D024D64" w14:textId="77777777" w:rsidR="008B243A" w:rsidRPr="00CC2331" w:rsidRDefault="008B243A" w:rsidP="00474644">
            <w:pPr>
              <w:numPr>
                <w:ilvl w:val="0"/>
                <w:numId w:val="119"/>
              </w:numPr>
              <w:suppressAutoHyphens w:val="0"/>
              <w:spacing w:after="30"/>
              <w:jc w:val="left"/>
              <w:rPr>
                <w:lang w:val="el-GR" w:eastAsia="el-GR"/>
              </w:rPr>
            </w:pPr>
            <w:r w:rsidRPr="00CC2331">
              <w:rPr>
                <w:lang w:val="el-GR" w:eastAsia="el-GR"/>
              </w:rPr>
              <w:t>θα πρέπει να ικανοποιούν :</w:t>
            </w:r>
          </w:p>
          <w:p w14:paraId="4C5FBEAF" w14:textId="77777777" w:rsidR="008B243A" w:rsidRPr="00CC2331" w:rsidRDefault="008B243A" w:rsidP="00474644">
            <w:pPr>
              <w:numPr>
                <w:ilvl w:val="0"/>
                <w:numId w:val="120"/>
              </w:numPr>
              <w:suppressAutoHyphens w:val="0"/>
              <w:spacing w:after="0"/>
              <w:jc w:val="left"/>
              <w:rPr>
                <w:lang w:val="el-GR" w:eastAsia="el-GR"/>
              </w:rPr>
            </w:pPr>
            <w:r w:rsidRPr="00CC2331">
              <w:rPr>
                <w:lang w:val="el-GR" w:eastAsia="el-GR"/>
              </w:rPr>
              <w:t xml:space="preserve">Επίπεδο Εμπιστοσύνης </w:t>
            </w:r>
            <w:r w:rsidRPr="00CC2331">
              <w:rPr>
                <w:b/>
                <w:lang w:val="el-GR" w:eastAsia="el-GR"/>
              </w:rPr>
              <w:t>99,96% σε επίπεδο πεδίου</w:t>
            </w:r>
          </w:p>
          <w:p w14:paraId="102312BF" w14:textId="77777777" w:rsidR="008B243A" w:rsidRPr="00CC2331" w:rsidRDefault="008B243A" w:rsidP="00474644">
            <w:pPr>
              <w:numPr>
                <w:ilvl w:val="0"/>
                <w:numId w:val="120"/>
              </w:numPr>
              <w:suppressAutoHyphens w:val="0"/>
              <w:spacing w:after="30"/>
              <w:jc w:val="left"/>
              <w:rPr>
                <w:lang w:val="el-GR" w:eastAsia="el-GR"/>
              </w:rPr>
            </w:pPr>
            <w:r w:rsidRPr="00CC2331">
              <w:rPr>
                <w:lang w:val="el-GR" w:eastAsia="el-GR"/>
              </w:rPr>
              <w:t xml:space="preserve">Γενικό Επίπεδο Ελέγχου (General </w:t>
            </w:r>
            <w:proofErr w:type="spellStart"/>
            <w:r w:rsidRPr="00CC2331">
              <w:rPr>
                <w:lang w:val="el-GR" w:eastAsia="el-GR"/>
              </w:rPr>
              <w:t>inspection</w:t>
            </w:r>
            <w:proofErr w:type="spellEnd"/>
            <w:r w:rsidRPr="00CC2331">
              <w:rPr>
                <w:lang w:val="el-GR" w:eastAsia="el-GR"/>
              </w:rPr>
              <w:t xml:space="preserve"> </w:t>
            </w:r>
            <w:proofErr w:type="spellStart"/>
            <w:r w:rsidRPr="00CC2331">
              <w:rPr>
                <w:lang w:val="el-GR" w:eastAsia="el-GR"/>
              </w:rPr>
              <w:t>Level</w:t>
            </w:r>
            <w:proofErr w:type="spellEnd"/>
            <w:r w:rsidRPr="00CC2331">
              <w:rPr>
                <w:lang w:val="el-GR" w:eastAsia="el-GR"/>
              </w:rPr>
              <w:t xml:space="preserve">) </w:t>
            </w:r>
            <w:r w:rsidRPr="00CC2331">
              <w:rPr>
                <w:b/>
                <w:lang w:val="el-GR" w:eastAsia="el-GR"/>
              </w:rPr>
              <w:t>Μ τύπου ΙΙ</w:t>
            </w:r>
            <w:r w:rsidRPr="00CC2331">
              <w:rPr>
                <w:lang w:val="el-GR" w:eastAsia="el-GR"/>
              </w:rPr>
              <w:t>.</w:t>
            </w:r>
          </w:p>
        </w:tc>
        <w:tc>
          <w:tcPr>
            <w:tcW w:w="832" w:type="pct"/>
            <w:vAlign w:val="center"/>
          </w:tcPr>
          <w:p w14:paraId="2C92F4B1" w14:textId="77777777" w:rsidR="008B243A" w:rsidRPr="00CC2331" w:rsidRDefault="008B243A" w:rsidP="003026C0">
            <w:pPr>
              <w:tabs>
                <w:tab w:val="left" w:pos="1080"/>
              </w:tabs>
              <w:suppressAutoHyphens w:val="0"/>
              <w:spacing w:after="0"/>
              <w:jc w:val="center"/>
              <w:rPr>
                <w:lang w:val="el-GR" w:eastAsia="el-GR"/>
              </w:rPr>
            </w:pPr>
            <w:r w:rsidRPr="00CC2331">
              <w:rPr>
                <w:lang w:val="el-GR" w:eastAsia="el-GR"/>
              </w:rPr>
              <w:lastRenderedPageBreak/>
              <w:t>NAI</w:t>
            </w:r>
          </w:p>
        </w:tc>
        <w:tc>
          <w:tcPr>
            <w:tcW w:w="758" w:type="pct"/>
          </w:tcPr>
          <w:p w14:paraId="1CC1F2D5" w14:textId="77777777" w:rsidR="008B243A" w:rsidRPr="00CC2331" w:rsidRDefault="008B243A" w:rsidP="003026C0">
            <w:pPr>
              <w:suppressAutoHyphens w:val="0"/>
              <w:spacing w:after="30"/>
              <w:ind w:left="720"/>
              <w:jc w:val="left"/>
              <w:rPr>
                <w:lang w:val="el-GR" w:eastAsia="el-GR"/>
              </w:rPr>
            </w:pPr>
          </w:p>
        </w:tc>
        <w:tc>
          <w:tcPr>
            <w:tcW w:w="966" w:type="pct"/>
          </w:tcPr>
          <w:p w14:paraId="578DA8A0" w14:textId="77777777" w:rsidR="008B243A" w:rsidRPr="00CC2331" w:rsidRDefault="008B243A" w:rsidP="003026C0">
            <w:pPr>
              <w:suppressAutoHyphens w:val="0"/>
              <w:spacing w:after="30"/>
              <w:ind w:left="720"/>
              <w:jc w:val="left"/>
              <w:rPr>
                <w:lang w:val="el-GR" w:eastAsia="el-GR"/>
              </w:rPr>
            </w:pPr>
          </w:p>
        </w:tc>
      </w:tr>
      <w:tr w:rsidR="008B243A" w:rsidRPr="00CC2331" w14:paraId="0EDF3B24" w14:textId="77777777" w:rsidTr="003026C0">
        <w:tc>
          <w:tcPr>
            <w:tcW w:w="359" w:type="pct"/>
            <w:shd w:val="clear" w:color="auto" w:fill="auto"/>
          </w:tcPr>
          <w:p w14:paraId="19031178" w14:textId="77777777" w:rsidR="008B243A" w:rsidRPr="005604C4" w:rsidRDefault="008B243A" w:rsidP="008B243A">
            <w:pPr>
              <w:suppressAutoHyphens w:val="0"/>
              <w:spacing w:after="0"/>
              <w:jc w:val="left"/>
              <w:rPr>
                <w:b/>
                <w:lang w:val="en-US" w:eastAsia="el-GR"/>
              </w:rPr>
            </w:pPr>
            <w:r w:rsidRPr="00CC2331">
              <w:rPr>
                <w:b/>
                <w:lang w:val="el-GR" w:eastAsia="el-GR"/>
              </w:rPr>
              <w:t>8</w:t>
            </w:r>
          </w:p>
        </w:tc>
        <w:tc>
          <w:tcPr>
            <w:tcW w:w="2084" w:type="pct"/>
            <w:shd w:val="clear" w:color="auto" w:fill="FFFFFF"/>
          </w:tcPr>
          <w:p w14:paraId="25C1D5ED" w14:textId="77777777" w:rsidR="008B243A" w:rsidRPr="00CC2331" w:rsidRDefault="008B243A" w:rsidP="003026C0">
            <w:pPr>
              <w:shd w:val="clear" w:color="auto" w:fill="FFFFFF"/>
              <w:suppressAutoHyphens w:val="0"/>
              <w:spacing w:after="0" w:line="250" w:lineRule="atLeast"/>
              <w:jc w:val="left"/>
              <w:rPr>
                <w:lang w:val="el-GR" w:eastAsia="el-GR"/>
              </w:rPr>
            </w:pPr>
            <w:r w:rsidRPr="00CC2331">
              <w:rPr>
                <w:spacing w:val="-1"/>
                <w:lang w:val="el-GR" w:eastAsia="el-GR"/>
              </w:rPr>
              <w:t>Το ψηφιακό αρχείο θα παραδοθεί σε φορητούς σκληρούς δίσκους με δυνατότητα κρυπτογράφησης δεδομένων κατάλληλης χωρητικότητας σε διπλή σειρά και θα μεταφερθεί στα συστήματα του ΤΠΔ όπως το σύστημα διαχείρισης εγγράφων απαιτεί.</w:t>
            </w:r>
          </w:p>
        </w:tc>
        <w:tc>
          <w:tcPr>
            <w:tcW w:w="832" w:type="pct"/>
            <w:shd w:val="clear" w:color="auto" w:fill="FFFFFF"/>
          </w:tcPr>
          <w:p w14:paraId="1838BAD2" w14:textId="77777777" w:rsidR="008B243A" w:rsidRPr="00CC2331" w:rsidRDefault="008B243A" w:rsidP="003026C0">
            <w:pPr>
              <w:suppressAutoHyphens w:val="0"/>
              <w:spacing w:after="0"/>
              <w:jc w:val="center"/>
              <w:rPr>
                <w:lang w:val="el-GR" w:eastAsia="el-GR"/>
              </w:rPr>
            </w:pPr>
            <w:r w:rsidRPr="00CC2331">
              <w:rPr>
                <w:b/>
                <w:bCs/>
                <w:lang w:val="el-GR" w:eastAsia="el-GR"/>
              </w:rPr>
              <w:t>ΝΑΙ</w:t>
            </w:r>
          </w:p>
        </w:tc>
        <w:tc>
          <w:tcPr>
            <w:tcW w:w="758" w:type="pct"/>
            <w:shd w:val="clear" w:color="auto" w:fill="FFFFFF"/>
          </w:tcPr>
          <w:p w14:paraId="5363B5F9" w14:textId="77777777" w:rsidR="008B243A" w:rsidRPr="00CC2331" w:rsidRDefault="008B243A" w:rsidP="003026C0">
            <w:pPr>
              <w:suppressAutoHyphens w:val="0"/>
              <w:spacing w:after="0"/>
              <w:jc w:val="left"/>
              <w:rPr>
                <w:lang w:val="el-GR" w:eastAsia="el-GR"/>
              </w:rPr>
            </w:pPr>
            <w:r w:rsidRPr="00CC2331">
              <w:rPr>
                <w:lang w:val="el-GR" w:eastAsia="el-GR"/>
              </w:rPr>
              <w:t> </w:t>
            </w:r>
          </w:p>
        </w:tc>
        <w:tc>
          <w:tcPr>
            <w:tcW w:w="966" w:type="pct"/>
            <w:shd w:val="clear" w:color="auto" w:fill="FFFFFF"/>
          </w:tcPr>
          <w:p w14:paraId="3348E753" w14:textId="77777777" w:rsidR="008B243A" w:rsidRPr="00CC2331" w:rsidRDefault="008B243A" w:rsidP="003026C0">
            <w:pPr>
              <w:suppressAutoHyphens w:val="0"/>
              <w:spacing w:after="0"/>
              <w:jc w:val="left"/>
              <w:rPr>
                <w:lang w:val="el-GR" w:eastAsia="el-GR"/>
              </w:rPr>
            </w:pPr>
            <w:r w:rsidRPr="00CC2331">
              <w:rPr>
                <w:lang w:val="el-GR" w:eastAsia="el-GR"/>
              </w:rPr>
              <w:t> </w:t>
            </w:r>
          </w:p>
        </w:tc>
      </w:tr>
      <w:tr w:rsidR="008B243A" w:rsidRPr="00CC2331" w14:paraId="574921B7" w14:textId="77777777" w:rsidTr="003026C0">
        <w:tc>
          <w:tcPr>
            <w:tcW w:w="359" w:type="pct"/>
            <w:shd w:val="clear" w:color="auto" w:fill="auto"/>
          </w:tcPr>
          <w:p w14:paraId="24EC7B58" w14:textId="77777777" w:rsidR="008B243A" w:rsidRPr="00CC2331" w:rsidRDefault="008B243A" w:rsidP="003026C0">
            <w:pPr>
              <w:suppressAutoHyphens w:val="0"/>
              <w:spacing w:after="0"/>
              <w:jc w:val="left"/>
              <w:rPr>
                <w:b/>
                <w:lang w:val="el-GR" w:eastAsia="el-GR"/>
              </w:rPr>
            </w:pPr>
            <w:r>
              <w:rPr>
                <w:b/>
                <w:lang w:val="en-US" w:eastAsia="el-GR"/>
              </w:rPr>
              <w:t>9</w:t>
            </w:r>
          </w:p>
        </w:tc>
        <w:tc>
          <w:tcPr>
            <w:tcW w:w="2084" w:type="pct"/>
            <w:shd w:val="clear" w:color="auto" w:fill="FFFFFF"/>
          </w:tcPr>
          <w:p w14:paraId="1F449957" w14:textId="77777777" w:rsidR="008B243A" w:rsidRPr="00CC2331" w:rsidRDefault="008B243A" w:rsidP="003026C0">
            <w:pPr>
              <w:suppressAutoHyphens w:val="0"/>
              <w:spacing w:after="0"/>
              <w:jc w:val="left"/>
              <w:rPr>
                <w:lang w:val="el-GR" w:eastAsia="el-GR"/>
              </w:rPr>
            </w:pPr>
            <w:r w:rsidRPr="00CC2331">
              <w:rPr>
                <w:spacing w:val="-1"/>
                <w:lang w:val="el-GR" w:eastAsia="el-GR"/>
              </w:rPr>
              <w:t>Να αναφερθούν</w:t>
            </w:r>
            <w:r w:rsidRPr="00740005">
              <w:rPr>
                <w:spacing w:val="-1"/>
                <w:lang w:val="el-GR" w:eastAsia="el-GR"/>
              </w:rPr>
              <w:t xml:space="preserve"> </w:t>
            </w:r>
            <w:r w:rsidRPr="00CC2331">
              <w:rPr>
                <w:spacing w:val="-1"/>
                <w:lang w:val="el-GR" w:eastAsia="el-GR"/>
              </w:rPr>
              <w:t>τυχόν</w:t>
            </w:r>
            <w:r w:rsidRPr="00740005">
              <w:rPr>
                <w:spacing w:val="-1"/>
                <w:lang w:val="el-GR" w:eastAsia="el-GR"/>
              </w:rPr>
              <w:t xml:space="preserve"> </w:t>
            </w:r>
            <w:r w:rsidRPr="00CC2331">
              <w:rPr>
                <w:spacing w:val="-1"/>
                <w:lang w:val="el-GR" w:eastAsia="el-GR"/>
              </w:rPr>
              <w:t>άλλα</w:t>
            </w:r>
            <w:r w:rsidRPr="00740005">
              <w:rPr>
                <w:spacing w:val="-1"/>
                <w:lang w:val="el-GR" w:eastAsia="el-GR"/>
              </w:rPr>
              <w:t xml:space="preserve"> </w:t>
            </w:r>
            <w:r w:rsidRPr="00CC2331">
              <w:rPr>
                <w:spacing w:val="-1"/>
                <w:lang w:val="el-GR" w:eastAsia="el-GR"/>
              </w:rPr>
              <w:t xml:space="preserve">σημαντικά </w:t>
            </w:r>
            <w:r w:rsidRPr="00CC2331">
              <w:rPr>
                <w:lang w:val="el-GR" w:eastAsia="el-GR"/>
              </w:rPr>
              <w:t>χαρακτηριστικά ή δυνατότητες ή παροχές.</w:t>
            </w:r>
          </w:p>
        </w:tc>
        <w:tc>
          <w:tcPr>
            <w:tcW w:w="832" w:type="pct"/>
            <w:shd w:val="clear" w:color="auto" w:fill="FFFFFF"/>
          </w:tcPr>
          <w:p w14:paraId="25BB6531" w14:textId="77777777" w:rsidR="008B243A" w:rsidRPr="00CC2331" w:rsidRDefault="008B243A" w:rsidP="003026C0">
            <w:pPr>
              <w:suppressAutoHyphens w:val="0"/>
              <w:spacing w:after="0"/>
              <w:jc w:val="center"/>
              <w:rPr>
                <w:lang w:val="el-GR" w:eastAsia="el-GR"/>
              </w:rPr>
            </w:pPr>
            <w:r w:rsidRPr="00CC2331">
              <w:rPr>
                <w:b/>
                <w:bCs/>
                <w:lang w:val="el-GR" w:eastAsia="el-GR"/>
              </w:rPr>
              <w:t>ΝΑΙ</w:t>
            </w:r>
          </w:p>
        </w:tc>
        <w:tc>
          <w:tcPr>
            <w:tcW w:w="758" w:type="pct"/>
            <w:shd w:val="clear" w:color="auto" w:fill="FFFFFF"/>
          </w:tcPr>
          <w:p w14:paraId="2125C053" w14:textId="77777777" w:rsidR="008B243A" w:rsidRPr="00CC2331" w:rsidRDefault="008B243A" w:rsidP="003026C0">
            <w:pPr>
              <w:suppressAutoHyphens w:val="0"/>
              <w:spacing w:after="0"/>
              <w:jc w:val="left"/>
              <w:rPr>
                <w:lang w:val="el-GR" w:eastAsia="el-GR"/>
              </w:rPr>
            </w:pPr>
            <w:r w:rsidRPr="00CC2331">
              <w:rPr>
                <w:lang w:val="el-GR" w:eastAsia="el-GR"/>
              </w:rPr>
              <w:t> </w:t>
            </w:r>
          </w:p>
        </w:tc>
        <w:tc>
          <w:tcPr>
            <w:tcW w:w="966" w:type="pct"/>
            <w:shd w:val="clear" w:color="auto" w:fill="FFFFFF"/>
          </w:tcPr>
          <w:p w14:paraId="404FFA7B" w14:textId="77777777" w:rsidR="008B243A" w:rsidRPr="00CC2331" w:rsidRDefault="008B243A" w:rsidP="003026C0">
            <w:pPr>
              <w:suppressAutoHyphens w:val="0"/>
              <w:spacing w:after="0"/>
              <w:jc w:val="left"/>
              <w:rPr>
                <w:lang w:val="el-GR" w:eastAsia="el-GR"/>
              </w:rPr>
            </w:pPr>
            <w:r w:rsidRPr="00CC2331">
              <w:rPr>
                <w:lang w:val="el-GR" w:eastAsia="el-GR"/>
              </w:rPr>
              <w:t> </w:t>
            </w:r>
          </w:p>
        </w:tc>
      </w:tr>
      <w:tr w:rsidR="008B243A" w:rsidRPr="00CC2331" w14:paraId="735E8311" w14:textId="77777777" w:rsidTr="003026C0">
        <w:tc>
          <w:tcPr>
            <w:tcW w:w="359" w:type="pct"/>
            <w:shd w:val="clear" w:color="auto" w:fill="auto"/>
          </w:tcPr>
          <w:p w14:paraId="2B9F4BF0" w14:textId="77777777" w:rsidR="008B243A" w:rsidRPr="00CC2331" w:rsidRDefault="008B243A" w:rsidP="003026C0">
            <w:pPr>
              <w:suppressAutoHyphens w:val="0"/>
              <w:spacing w:after="0"/>
              <w:jc w:val="left"/>
              <w:rPr>
                <w:b/>
                <w:lang w:val="el-GR" w:eastAsia="el-GR"/>
              </w:rPr>
            </w:pPr>
            <w:r>
              <w:rPr>
                <w:b/>
                <w:lang w:val="en-US" w:eastAsia="el-GR"/>
              </w:rPr>
              <w:t>10</w:t>
            </w:r>
          </w:p>
        </w:tc>
        <w:tc>
          <w:tcPr>
            <w:tcW w:w="2084" w:type="pct"/>
            <w:shd w:val="clear" w:color="auto" w:fill="FFFFFF"/>
          </w:tcPr>
          <w:p w14:paraId="19310397" w14:textId="5F296CDE" w:rsidR="008B243A" w:rsidRPr="00CC2331" w:rsidRDefault="008B243A" w:rsidP="003026C0">
            <w:pPr>
              <w:suppressAutoHyphens w:val="0"/>
              <w:spacing w:after="0"/>
              <w:jc w:val="left"/>
              <w:rPr>
                <w:lang w:val="el-GR" w:eastAsia="el-GR"/>
              </w:rPr>
            </w:pPr>
            <w:r w:rsidRPr="00CC2331">
              <w:rPr>
                <w:lang w:val="el-GR" w:eastAsia="el-GR"/>
              </w:rPr>
              <w:t xml:space="preserve">Όσον αφορά στους ηλεκτρονικούς υπολογιστές (στο σύνολό τους) των θέσεων εργασίας των </w:t>
            </w:r>
            <w:proofErr w:type="spellStart"/>
            <w:r w:rsidRPr="00CC2331">
              <w:rPr>
                <w:lang w:val="el-GR" w:eastAsia="el-GR"/>
              </w:rPr>
              <w:t>καταχωρητών</w:t>
            </w:r>
            <w:proofErr w:type="spellEnd"/>
            <w:r w:rsidRPr="00CC2331">
              <w:rPr>
                <w:lang w:val="el-GR" w:eastAsia="el-GR"/>
              </w:rPr>
              <w:t>:</w:t>
            </w:r>
          </w:p>
          <w:p w14:paraId="086383B0" w14:textId="7CBE243D" w:rsidR="008B243A" w:rsidRPr="00CC2331" w:rsidRDefault="008B243A" w:rsidP="00474644">
            <w:pPr>
              <w:numPr>
                <w:ilvl w:val="0"/>
                <w:numId w:val="124"/>
              </w:numPr>
              <w:suppressAutoHyphens w:val="0"/>
              <w:spacing w:after="0"/>
              <w:contextualSpacing/>
              <w:jc w:val="left"/>
              <w:rPr>
                <w:rFonts w:eastAsia="Calibri"/>
                <w:lang w:val="el-GR" w:eastAsia="en-US"/>
              </w:rPr>
            </w:pPr>
            <w:r w:rsidRPr="00CC2331">
              <w:rPr>
                <w:rFonts w:eastAsia="Calibri"/>
                <w:lang w:val="el-GR" w:eastAsia="en-US"/>
              </w:rPr>
              <w:t>Δεν θα επιτρέπουν την πρόσβαση σε τοπικές συσκευές αποθήκευσης δεδομένων (</w:t>
            </w:r>
            <w:proofErr w:type="spellStart"/>
            <w:r w:rsidRPr="00CC2331">
              <w:rPr>
                <w:rFonts w:eastAsia="Calibri"/>
                <w:lang w:val="el-GR" w:eastAsia="en-US"/>
              </w:rPr>
              <w:t>floppy</w:t>
            </w:r>
            <w:proofErr w:type="spellEnd"/>
            <w:r w:rsidRPr="00CC2331">
              <w:rPr>
                <w:rFonts w:eastAsia="Calibri"/>
                <w:lang w:val="el-GR" w:eastAsia="en-US"/>
              </w:rPr>
              <w:t xml:space="preserve"> disk </w:t>
            </w:r>
            <w:proofErr w:type="spellStart"/>
            <w:r w:rsidRPr="00CC2331">
              <w:rPr>
                <w:rFonts w:eastAsia="Calibri"/>
                <w:lang w:val="el-GR" w:eastAsia="en-US"/>
              </w:rPr>
              <w:t>drives</w:t>
            </w:r>
            <w:proofErr w:type="spellEnd"/>
            <w:r w:rsidRPr="00CC2331">
              <w:rPr>
                <w:rFonts w:eastAsia="Calibri"/>
                <w:lang w:val="el-GR" w:eastAsia="en-US"/>
              </w:rPr>
              <w:t xml:space="preserve">, memory </w:t>
            </w:r>
            <w:proofErr w:type="spellStart"/>
            <w:r w:rsidRPr="00CC2331">
              <w:rPr>
                <w:rFonts w:eastAsia="Calibri"/>
                <w:lang w:val="el-GR" w:eastAsia="en-US"/>
              </w:rPr>
              <w:t>sticks</w:t>
            </w:r>
            <w:proofErr w:type="spellEnd"/>
            <w:r w:rsidRPr="00CC2331">
              <w:rPr>
                <w:rFonts w:eastAsia="Calibri"/>
                <w:lang w:val="el-GR" w:eastAsia="en-US"/>
              </w:rPr>
              <w:t xml:space="preserve">, </w:t>
            </w:r>
            <w:proofErr w:type="spellStart"/>
            <w:r w:rsidRPr="00CC2331">
              <w:rPr>
                <w:rFonts w:eastAsia="Calibri"/>
                <w:lang w:val="el-GR" w:eastAsia="en-US"/>
              </w:rPr>
              <w:t>backup</w:t>
            </w:r>
            <w:proofErr w:type="spellEnd"/>
            <w:r w:rsidRPr="00CC2331">
              <w:rPr>
                <w:rFonts w:eastAsia="Calibri"/>
                <w:lang w:val="el-GR" w:eastAsia="en-US"/>
              </w:rPr>
              <w:t xml:space="preserve"> </w:t>
            </w:r>
            <w:proofErr w:type="spellStart"/>
            <w:r w:rsidRPr="00CC2331">
              <w:rPr>
                <w:rFonts w:eastAsia="Calibri"/>
                <w:lang w:val="el-GR" w:eastAsia="en-US"/>
              </w:rPr>
              <w:t>drives</w:t>
            </w:r>
            <w:proofErr w:type="spellEnd"/>
            <w:r w:rsidRPr="00CC2331">
              <w:rPr>
                <w:rFonts w:eastAsia="Calibri"/>
                <w:lang w:val="el-GR" w:eastAsia="en-US"/>
              </w:rPr>
              <w:t xml:space="preserve">, και οποιοδήποτε τύπου </w:t>
            </w:r>
            <w:r w:rsidRPr="00CC2331">
              <w:rPr>
                <w:rFonts w:eastAsia="Calibri"/>
                <w:lang w:val="en-US" w:eastAsia="en-US"/>
              </w:rPr>
              <w:t>USB</w:t>
            </w:r>
            <w:r w:rsidRPr="00CC2331">
              <w:rPr>
                <w:rFonts w:eastAsia="Calibri"/>
                <w:lang w:val="el-GR" w:eastAsia="en-US"/>
              </w:rPr>
              <w:t xml:space="preserve">) ή την μεταφορά δεδομένων μέσω άλλης τεχνολογίας μεταφοράς δεδομένων (Υπέρυθρες ακτίνες, </w:t>
            </w:r>
            <w:proofErr w:type="spellStart"/>
            <w:r w:rsidRPr="00CC2331">
              <w:rPr>
                <w:rFonts w:eastAsia="Calibri"/>
                <w:lang w:val="el-GR" w:eastAsia="en-US"/>
              </w:rPr>
              <w:t>Bluetooth</w:t>
            </w:r>
            <w:proofErr w:type="spellEnd"/>
            <w:r w:rsidRPr="00CC2331">
              <w:rPr>
                <w:rFonts w:eastAsia="Calibri"/>
                <w:lang w:val="el-GR" w:eastAsia="en-US"/>
              </w:rPr>
              <w:t xml:space="preserve"> </w:t>
            </w:r>
            <w:proofErr w:type="spellStart"/>
            <w:r w:rsidRPr="00CC2331">
              <w:rPr>
                <w:rFonts w:eastAsia="Calibri"/>
                <w:lang w:val="el-GR" w:eastAsia="en-US"/>
              </w:rPr>
              <w:t>κτλ</w:t>
            </w:r>
            <w:proofErr w:type="spellEnd"/>
            <w:r w:rsidRPr="00CC2331">
              <w:rPr>
                <w:rFonts w:eastAsia="Calibri"/>
                <w:lang w:val="el-GR" w:eastAsia="en-US"/>
              </w:rPr>
              <w:t>) πέραν του τοπικού δικτύου που θα εγκατασταθεί</w:t>
            </w:r>
            <w:r w:rsidR="00204AB5" w:rsidRPr="00204AB5">
              <w:rPr>
                <w:rFonts w:eastAsia="Calibri"/>
                <w:lang w:val="el-GR" w:eastAsia="en-US"/>
              </w:rPr>
              <w:t xml:space="preserve"> εξαιρουμένης της μεταφοράς αρχείων κατά την αποστολή των δεδομένων στο κέντρο καταχώρησης</w:t>
            </w:r>
            <w:r w:rsidRPr="00CC2331">
              <w:rPr>
                <w:rFonts w:eastAsia="Calibri"/>
                <w:lang w:val="el-GR" w:eastAsia="en-US"/>
              </w:rPr>
              <w:t>.</w:t>
            </w:r>
          </w:p>
          <w:p w14:paraId="6CBFA384" w14:textId="77777777" w:rsidR="008B243A" w:rsidRPr="00CC2331" w:rsidRDefault="008B243A" w:rsidP="00474644">
            <w:pPr>
              <w:numPr>
                <w:ilvl w:val="0"/>
                <w:numId w:val="124"/>
              </w:numPr>
              <w:suppressAutoHyphens w:val="0"/>
              <w:spacing w:after="0"/>
              <w:ind w:left="714" w:hanging="357"/>
              <w:contextualSpacing/>
              <w:jc w:val="left"/>
              <w:rPr>
                <w:rFonts w:eastAsia="Calibri"/>
                <w:lang w:val="el-GR" w:eastAsia="en-US"/>
              </w:rPr>
            </w:pPr>
            <w:r w:rsidRPr="00CC2331">
              <w:rPr>
                <w:rFonts w:eastAsia="Calibri"/>
                <w:lang w:val="el-GR" w:eastAsia="en-US"/>
              </w:rPr>
              <w:t>Δεν θα πρέπει να έχουν ενεργοποιημένη τη δυνατότητα σύνδεσης στο Internet.</w:t>
            </w:r>
          </w:p>
        </w:tc>
        <w:tc>
          <w:tcPr>
            <w:tcW w:w="832" w:type="pct"/>
            <w:shd w:val="clear" w:color="auto" w:fill="FFFFFF"/>
            <w:vAlign w:val="center"/>
          </w:tcPr>
          <w:p w14:paraId="0EF10215" w14:textId="77777777" w:rsidR="008B243A" w:rsidRPr="00CC2331" w:rsidRDefault="008B243A" w:rsidP="003026C0">
            <w:pPr>
              <w:suppressAutoHyphens w:val="0"/>
              <w:spacing w:after="0"/>
              <w:jc w:val="center"/>
              <w:rPr>
                <w:lang w:val="el-GR" w:eastAsia="el-GR"/>
              </w:rPr>
            </w:pPr>
            <w:r w:rsidRPr="00CC2331">
              <w:rPr>
                <w:lang w:val="el-GR" w:eastAsia="el-GR"/>
              </w:rPr>
              <w:t>NAI</w:t>
            </w:r>
          </w:p>
        </w:tc>
        <w:tc>
          <w:tcPr>
            <w:tcW w:w="758" w:type="pct"/>
            <w:shd w:val="clear" w:color="auto" w:fill="FFFFFF"/>
          </w:tcPr>
          <w:p w14:paraId="4EE98E4F" w14:textId="77777777" w:rsidR="008B243A" w:rsidRPr="00CC2331" w:rsidRDefault="008B243A" w:rsidP="003026C0">
            <w:pPr>
              <w:suppressAutoHyphens w:val="0"/>
              <w:spacing w:after="0"/>
              <w:jc w:val="left"/>
              <w:rPr>
                <w:lang w:val="el-GR" w:eastAsia="el-GR"/>
              </w:rPr>
            </w:pPr>
          </w:p>
        </w:tc>
        <w:tc>
          <w:tcPr>
            <w:tcW w:w="966" w:type="pct"/>
            <w:shd w:val="clear" w:color="auto" w:fill="FFFFFF"/>
          </w:tcPr>
          <w:p w14:paraId="71054CC1" w14:textId="77777777" w:rsidR="008B243A" w:rsidRPr="00CC2331" w:rsidRDefault="008B243A" w:rsidP="003026C0">
            <w:pPr>
              <w:suppressAutoHyphens w:val="0"/>
              <w:spacing w:after="0"/>
              <w:jc w:val="left"/>
              <w:rPr>
                <w:lang w:val="el-GR" w:eastAsia="el-GR"/>
              </w:rPr>
            </w:pPr>
          </w:p>
        </w:tc>
      </w:tr>
      <w:tr w:rsidR="008B243A" w:rsidRPr="00CC2331" w14:paraId="443FB79F" w14:textId="77777777" w:rsidTr="003026C0">
        <w:tc>
          <w:tcPr>
            <w:tcW w:w="359" w:type="pct"/>
          </w:tcPr>
          <w:p w14:paraId="0BD7263B" w14:textId="77777777" w:rsidR="008B243A" w:rsidRPr="00740005" w:rsidRDefault="008B243A" w:rsidP="008B243A">
            <w:pPr>
              <w:suppressAutoHyphens w:val="0"/>
              <w:spacing w:after="0"/>
              <w:jc w:val="left"/>
              <w:rPr>
                <w:b/>
                <w:lang w:val="en-US" w:eastAsia="el-GR"/>
              </w:rPr>
            </w:pPr>
            <w:r w:rsidRPr="00CC2331">
              <w:rPr>
                <w:b/>
                <w:lang w:val="el-GR" w:eastAsia="el-GR"/>
              </w:rPr>
              <w:t>1</w:t>
            </w:r>
            <w:r>
              <w:rPr>
                <w:b/>
                <w:lang w:val="en-US" w:eastAsia="el-GR"/>
              </w:rPr>
              <w:t>1</w:t>
            </w:r>
          </w:p>
        </w:tc>
        <w:tc>
          <w:tcPr>
            <w:tcW w:w="2084" w:type="pct"/>
          </w:tcPr>
          <w:p w14:paraId="57E24D12" w14:textId="77777777" w:rsidR="008B243A" w:rsidRPr="00CC2331" w:rsidRDefault="008B243A" w:rsidP="003026C0">
            <w:pPr>
              <w:suppressAutoHyphens w:val="0"/>
              <w:spacing w:after="0"/>
              <w:jc w:val="left"/>
              <w:rPr>
                <w:lang w:val="el-GR" w:eastAsia="el-GR"/>
              </w:rPr>
            </w:pPr>
            <w:r w:rsidRPr="00CC2331">
              <w:rPr>
                <w:lang w:val="el-GR" w:eastAsia="el-GR"/>
              </w:rPr>
              <w:t>Το προσωπικό του Αναδόχου θα έχει υπογράψει συμβάσεις εχεμύθειας και δεν θα φέρει στο χώρο εργασίας φωτογραφική μηχανή ή όποια άλλη συσκευή σύλληψης πληροφορίας.</w:t>
            </w:r>
          </w:p>
        </w:tc>
        <w:tc>
          <w:tcPr>
            <w:tcW w:w="832" w:type="pct"/>
            <w:vAlign w:val="center"/>
          </w:tcPr>
          <w:p w14:paraId="1FB388C1" w14:textId="77777777" w:rsidR="008B243A" w:rsidRPr="00CC2331" w:rsidRDefault="008B243A" w:rsidP="003026C0">
            <w:pPr>
              <w:suppressAutoHyphens w:val="0"/>
              <w:spacing w:after="0"/>
              <w:jc w:val="center"/>
              <w:rPr>
                <w:lang w:val="el-GR" w:eastAsia="el-GR"/>
              </w:rPr>
            </w:pPr>
            <w:r w:rsidRPr="00CC2331">
              <w:rPr>
                <w:lang w:val="el-GR" w:eastAsia="el-GR"/>
              </w:rPr>
              <w:t>NAI</w:t>
            </w:r>
          </w:p>
        </w:tc>
        <w:tc>
          <w:tcPr>
            <w:tcW w:w="758" w:type="pct"/>
          </w:tcPr>
          <w:p w14:paraId="45920617" w14:textId="77777777" w:rsidR="008B243A" w:rsidRPr="00CC2331" w:rsidRDefault="008B243A" w:rsidP="003026C0">
            <w:pPr>
              <w:suppressAutoHyphens w:val="0"/>
              <w:spacing w:after="0"/>
              <w:jc w:val="left"/>
              <w:rPr>
                <w:lang w:val="el-GR" w:eastAsia="el-GR"/>
              </w:rPr>
            </w:pPr>
          </w:p>
        </w:tc>
        <w:tc>
          <w:tcPr>
            <w:tcW w:w="966" w:type="pct"/>
          </w:tcPr>
          <w:p w14:paraId="0E00801E" w14:textId="77777777" w:rsidR="008B243A" w:rsidRPr="00CC2331" w:rsidRDefault="008B243A" w:rsidP="003026C0">
            <w:pPr>
              <w:suppressAutoHyphens w:val="0"/>
              <w:spacing w:after="0"/>
              <w:jc w:val="left"/>
              <w:rPr>
                <w:lang w:val="el-GR" w:eastAsia="el-GR"/>
              </w:rPr>
            </w:pPr>
          </w:p>
        </w:tc>
      </w:tr>
      <w:tr w:rsidR="008B243A" w:rsidRPr="00CC2331" w14:paraId="6A85FE6E" w14:textId="77777777" w:rsidTr="003026C0">
        <w:tc>
          <w:tcPr>
            <w:tcW w:w="359" w:type="pct"/>
            <w:shd w:val="clear" w:color="auto" w:fill="auto"/>
          </w:tcPr>
          <w:p w14:paraId="5B74157E" w14:textId="77777777" w:rsidR="008B243A" w:rsidRPr="00740005" w:rsidRDefault="008B243A" w:rsidP="008B243A">
            <w:pPr>
              <w:suppressAutoHyphens w:val="0"/>
              <w:spacing w:after="0"/>
              <w:jc w:val="left"/>
              <w:rPr>
                <w:b/>
                <w:lang w:val="en-US" w:eastAsia="el-GR"/>
              </w:rPr>
            </w:pPr>
            <w:r w:rsidRPr="00CC2331">
              <w:rPr>
                <w:b/>
                <w:lang w:val="el-GR" w:eastAsia="el-GR"/>
              </w:rPr>
              <w:t>1</w:t>
            </w:r>
            <w:r>
              <w:rPr>
                <w:b/>
                <w:lang w:val="en-US" w:eastAsia="el-GR"/>
              </w:rPr>
              <w:t>2</w:t>
            </w:r>
          </w:p>
        </w:tc>
        <w:tc>
          <w:tcPr>
            <w:tcW w:w="2084" w:type="pct"/>
            <w:shd w:val="clear" w:color="auto" w:fill="auto"/>
          </w:tcPr>
          <w:p w14:paraId="0F696E99" w14:textId="77777777" w:rsidR="008B243A" w:rsidRPr="00CC2331" w:rsidRDefault="008B243A" w:rsidP="003026C0">
            <w:pPr>
              <w:suppressAutoHyphens w:val="0"/>
              <w:spacing w:after="0"/>
              <w:jc w:val="left"/>
              <w:rPr>
                <w:u w:val="single"/>
                <w:lang w:val="el-GR" w:eastAsia="el-GR"/>
              </w:rPr>
            </w:pPr>
            <w:r w:rsidRPr="00CC2331">
              <w:rPr>
                <w:lang w:val="el-GR" w:eastAsia="el-GR"/>
              </w:rPr>
              <w:t xml:space="preserve">Ο υποψήφιος Ανάδοχος θα περιγράψει το υλικό και το λογισμικό που προτίθεται να χρησιμοποιήσει, </w:t>
            </w:r>
            <w:r w:rsidRPr="00CC2331">
              <w:rPr>
                <w:lang w:val="el-GR" w:eastAsia="el-GR"/>
              </w:rPr>
              <w:lastRenderedPageBreak/>
              <w:t xml:space="preserve">διασφαλίζοντας την ασφάλεια των δεδομένων και την υλοποίηση του έργου εντός χρονοδιαγράμματος </w:t>
            </w:r>
          </w:p>
        </w:tc>
        <w:tc>
          <w:tcPr>
            <w:tcW w:w="832" w:type="pct"/>
            <w:shd w:val="clear" w:color="auto" w:fill="auto"/>
            <w:vAlign w:val="center"/>
          </w:tcPr>
          <w:p w14:paraId="5AC4A5AB" w14:textId="77777777" w:rsidR="008B243A" w:rsidRPr="00CC2331" w:rsidRDefault="008B243A" w:rsidP="003026C0">
            <w:pPr>
              <w:suppressAutoHyphens w:val="0"/>
              <w:spacing w:after="0"/>
              <w:jc w:val="center"/>
              <w:rPr>
                <w:lang w:val="el-GR" w:eastAsia="el-GR"/>
              </w:rPr>
            </w:pPr>
            <w:r w:rsidRPr="00CC2331">
              <w:rPr>
                <w:lang w:val="el-GR" w:eastAsia="el-GR"/>
              </w:rPr>
              <w:lastRenderedPageBreak/>
              <w:t>NAI</w:t>
            </w:r>
          </w:p>
        </w:tc>
        <w:tc>
          <w:tcPr>
            <w:tcW w:w="758" w:type="pct"/>
            <w:shd w:val="clear" w:color="auto" w:fill="auto"/>
          </w:tcPr>
          <w:p w14:paraId="451472E7" w14:textId="77777777" w:rsidR="008B243A" w:rsidRPr="00CC2331" w:rsidRDefault="008B243A" w:rsidP="003026C0">
            <w:pPr>
              <w:suppressAutoHyphens w:val="0"/>
              <w:spacing w:after="0"/>
              <w:jc w:val="left"/>
              <w:rPr>
                <w:lang w:val="el-GR" w:eastAsia="el-GR"/>
              </w:rPr>
            </w:pPr>
          </w:p>
        </w:tc>
        <w:tc>
          <w:tcPr>
            <w:tcW w:w="966" w:type="pct"/>
            <w:shd w:val="clear" w:color="auto" w:fill="auto"/>
          </w:tcPr>
          <w:p w14:paraId="3C88E355" w14:textId="77777777" w:rsidR="008B243A" w:rsidRPr="00CC2331" w:rsidRDefault="008B243A" w:rsidP="003026C0">
            <w:pPr>
              <w:suppressAutoHyphens w:val="0"/>
              <w:spacing w:after="0"/>
              <w:jc w:val="left"/>
              <w:rPr>
                <w:lang w:val="el-GR" w:eastAsia="el-GR"/>
              </w:rPr>
            </w:pPr>
          </w:p>
        </w:tc>
      </w:tr>
      <w:tr w:rsidR="008B243A" w:rsidRPr="00CC2331" w14:paraId="2A219F94" w14:textId="77777777" w:rsidTr="003026C0">
        <w:tc>
          <w:tcPr>
            <w:tcW w:w="359" w:type="pct"/>
            <w:shd w:val="clear" w:color="auto" w:fill="auto"/>
          </w:tcPr>
          <w:p w14:paraId="317EB7E6" w14:textId="77777777" w:rsidR="008B243A" w:rsidRPr="00740005" w:rsidRDefault="008B243A" w:rsidP="008B243A">
            <w:pPr>
              <w:suppressAutoHyphens w:val="0"/>
              <w:spacing w:after="0"/>
              <w:jc w:val="left"/>
              <w:rPr>
                <w:b/>
                <w:lang w:val="en-US" w:eastAsia="el-GR"/>
              </w:rPr>
            </w:pPr>
            <w:r w:rsidRPr="00CC2331">
              <w:rPr>
                <w:b/>
                <w:lang w:val="el-GR" w:eastAsia="el-GR"/>
              </w:rPr>
              <w:t>1</w:t>
            </w:r>
            <w:r>
              <w:rPr>
                <w:b/>
                <w:lang w:val="en-US" w:eastAsia="el-GR"/>
              </w:rPr>
              <w:t>3</w:t>
            </w:r>
          </w:p>
        </w:tc>
        <w:tc>
          <w:tcPr>
            <w:tcW w:w="2084" w:type="pct"/>
            <w:shd w:val="clear" w:color="auto" w:fill="auto"/>
          </w:tcPr>
          <w:p w14:paraId="6561C8A5" w14:textId="77777777" w:rsidR="008B243A" w:rsidRPr="00CC2331" w:rsidRDefault="008B243A" w:rsidP="003026C0">
            <w:pPr>
              <w:suppressAutoHyphens w:val="0"/>
              <w:spacing w:after="0"/>
              <w:jc w:val="left"/>
              <w:rPr>
                <w:lang w:val="el-GR" w:eastAsia="el-GR"/>
              </w:rPr>
            </w:pPr>
            <w:r w:rsidRPr="00CC2331">
              <w:rPr>
                <w:shd w:val="clear" w:color="auto" w:fill="FFFFFF"/>
                <w:lang w:val="en-US" w:eastAsia="el-GR"/>
              </w:rPr>
              <w:t>X</w:t>
            </w:r>
            <w:r w:rsidRPr="00CC2331">
              <w:rPr>
                <w:shd w:val="clear" w:color="auto" w:fill="FFFFFF"/>
                <w:lang w:val="el-GR" w:eastAsia="el-GR"/>
              </w:rPr>
              <w:t xml:space="preserve">ρήση κατάλληλου λογισμικού όπου θα συνδέει τα δεδομένα των ψηφιοποιημένων δανείων και των στοιχείων </w:t>
            </w:r>
            <w:proofErr w:type="spellStart"/>
            <w:r w:rsidRPr="00CC2331">
              <w:rPr>
                <w:shd w:val="clear" w:color="auto" w:fill="FFFFFF"/>
                <w:lang w:val="el-GR" w:eastAsia="el-GR"/>
              </w:rPr>
              <w:t>μεταδεδομένων</w:t>
            </w:r>
            <w:proofErr w:type="spellEnd"/>
            <w:r w:rsidRPr="00CC2331">
              <w:rPr>
                <w:shd w:val="clear" w:color="auto" w:fill="FFFFFF"/>
                <w:lang w:val="el-GR" w:eastAsia="el-GR"/>
              </w:rPr>
              <w:t xml:space="preserve"> ώστε να είναι εφικτή η αναζήτηση κάθε φακέλου ή εγγράφων αυτών με δυνατότητα πολλαπλών κριτηρίων (συνδυαστικές ερωτήσεις).</w:t>
            </w:r>
          </w:p>
        </w:tc>
        <w:tc>
          <w:tcPr>
            <w:tcW w:w="832" w:type="pct"/>
            <w:shd w:val="clear" w:color="auto" w:fill="auto"/>
            <w:vAlign w:val="center"/>
          </w:tcPr>
          <w:p w14:paraId="735B56D4" w14:textId="77777777" w:rsidR="008B243A" w:rsidRPr="00CC2331" w:rsidRDefault="008B243A" w:rsidP="003026C0">
            <w:pPr>
              <w:suppressAutoHyphens w:val="0"/>
              <w:spacing w:after="0"/>
              <w:jc w:val="center"/>
              <w:rPr>
                <w:lang w:val="el-GR" w:eastAsia="el-GR"/>
              </w:rPr>
            </w:pPr>
            <w:r w:rsidRPr="00CC2331">
              <w:rPr>
                <w:lang w:val="el-GR" w:eastAsia="el-GR"/>
              </w:rPr>
              <w:t>NAI</w:t>
            </w:r>
          </w:p>
        </w:tc>
        <w:tc>
          <w:tcPr>
            <w:tcW w:w="758" w:type="pct"/>
            <w:shd w:val="clear" w:color="auto" w:fill="auto"/>
          </w:tcPr>
          <w:p w14:paraId="121EEAA5" w14:textId="77777777" w:rsidR="008B243A" w:rsidRPr="00CC2331" w:rsidRDefault="008B243A" w:rsidP="003026C0">
            <w:pPr>
              <w:suppressAutoHyphens w:val="0"/>
              <w:spacing w:after="0"/>
              <w:jc w:val="left"/>
              <w:rPr>
                <w:lang w:val="el-GR" w:eastAsia="el-GR"/>
              </w:rPr>
            </w:pPr>
          </w:p>
        </w:tc>
        <w:tc>
          <w:tcPr>
            <w:tcW w:w="966" w:type="pct"/>
            <w:shd w:val="clear" w:color="auto" w:fill="auto"/>
          </w:tcPr>
          <w:p w14:paraId="471C7782" w14:textId="77777777" w:rsidR="008B243A" w:rsidRPr="00CC2331" w:rsidRDefault="008B243A" w:rsidP="003026C0">
            <w:pPr>
              <w:suppressAutoHyphens w:val="0"/>
              <w:spacing w:after="0"/>
              <w:jc w:val="left"/>
              <w:rPr>
                <w:lang w:val="el-GR" w:eastAsia="el-GR"/>
              </w:rPr>
            </w:pPr>
          </w:p>
        </w:tc>
      </w:tr>
      <w:tr w:rsidR="008B243A" w:rsidRPr="00CC2331" w14:paraId="78C449E0" w14:textId="77777777" w:rsidTr="003026C0">
        <w:tc>
          <w:tcPr>
            <w:tcW w:w="359" w:type="pct"/>
            <w:shd w:val="clear" w:color="auto" w:fill="auto"/>
          </w:tcPr>
          <w:p w14:paraId="66F3B313" w14:textId="77777777" w:rsidR="008B243A" w:rsidRPr="00740005" w:rsidRDefault="008B243A" w:rsidP="008B243A">
            <w:pPr>
              <w:suppressAutoHyphens w:val="0"/>
              <w:spacing w:after="0"/>
              <w:jc w:val="left"/>
              <w:rPr>
                <w:b/>
                <w:lang w:val="en-US" w:eastAsia="el-GR"/>
              </w:rPr>
            </w:pPr>
            <w:r w:rsidRPr="00CC2331">
              <w:rPr>
                <w:b/>
                <w:lang w:val="el-GR" w:eastAsia="el-GR"/>
              </w:rPr>
              <w:t>1</w:t>
            </w:r>
            <w:r>
              <w:rPr>
                <w:b/>
                <w:lang w:val="en-US" w:eastAsia="el-GR"/>
              </w:rPr>
              <w:t>4</w:t>
            </w:r>
          </w:p>
        </w:tc>
        <w:tc>
          <w:tcPr>
            <w:tcW w:w="2084" w:type="pct"/>
            <w:shd w:val="clear" w:color="auto" w:fill="auto"/>
          </w:tcPr>
          <w:p w14:paraId="2E29D697" w14:textId="70E5C3A0" w:rsidR="008B243A" w:rsidRPr="00CC2331" w:rsidRDefault="00806E41" w:rsidP="003026C0">
            <w:pPr>
              <w:suppressAutoHyphens w:val="0"/>
              <w:spacing w:after="0"/>
              <w:jc w:val="left"/>
              <w:rPr>
                <w:shd w:val="clear" w:color="auto" w:fill="FFFFFF"/>
                <w:lang w:val="el-GR" w:eastAsia="el-GR"/>
              </w:rPr>
            </w:pPr>
            <w:r w:rsidRPr="00806E41">
              <w:rPr>
                <w:lang w:val="el-GR" w:eastAsia="el-GR"/>
              </w:rPr>
              <w:t xml:space="preserve">Δημιουργία </w:t>
            </w:r>
            <w:proofErr w:type="spellStart"/>
            <w:r w:rsidRPr="00806E41">
              <w:rPr>
                <w:lang w:val="el-GR" w:eastAsia="el-GR"/>
              </w:rPr>
              <w:t>επικαιροποιημένης</w:t>
            </w:r>
            <w:proofErr w:type="spellEnd"/>
            <w:r w:rsidRPr="00806E41">
              <w:rPr>
                <w:lang w:val="el-GR" w:eastAsia="el-GR"/>
              </w:rPr>
              <w:t xml:space="preserve"> βάσης εκτίμησης των εξασφαλίσεων για την εκτίμηση του πιστωτικού κινδύνου, βάσει δεικτών τιμών οικιστικών ακινήτων που κατασκευάζει το τμήμα ανάλυσης αγοράς ακινήτων της </w:t>
            </w:r>
            <w:proofErr w:type="spellStart"/>
            <w:r w:rsidRPr="00806E41">
              <w:rPr>
                <w:lang w:val="el-GR" w:eastAsia="el-GR"/>
              </w:rPr>
              <w:t>ΤτΕ</w:t>
            </w:r>
            <w:proofErr w:type="spellEnd"/>
          </w:p>
        </w:tc>
        <w:tc>
          <w:tcPr>
            <w:tcW w:w="832" w:type="pct"/>
            <w:shd w:val="clear" w:color="auto" w:fill="auto"/>
            <w:vAlign w:val="center"/>
          </w:tcPr>
          <w:p w14:paraId="161A2DE8" w14:textId="77777777" w:rsidR="008B243A" w:rsidRPr="00CC2331" w:rsidRDefault="008B243A" w:rsidP="003026C0">
            <w:pPr>
              <w:suppressAutoHyphens w:val="0"/>
              <w:spacing w:after="0"/>
              <w:jc w:val="center"/>
              <w:rPr>
                <w:lang w:val="el-GR" w:eastAsia="el-GR"/>
              </w:rPr>
            </w:pPr>
            <w:r w:rsidRPr="00CC2331">
              <w:rPr>
                <w:lang w:val="el-GR" w:eastAsia="el-GR"/>
              </w:rPr>
              <w:t>ΝΑΙ</w:t>
            </w:r>
          </w:p>
        </w:tc>
        <w:tc>
          <w:tcPr>
            <w:tcW w:w="758" w:type="pct"/>
            <w:shd w:val="clear" w:color="auto" w:fill="auto"/>
          </w:tcPr>
          <w:p w14:paraId="055FE8F6" w14:textId="77777777" w:rsidR="008B243A" w:rsidRPr="00CC2331" w:rsidRDefault="008B243A" w:rsidP="003026C0">
            <w:pPr>
              <w:suppressAutoHyphens w:val="0"/>
              <w:spacing w:after="0"/>
              <w:jc w:val="left"/>
              <w:rPr>
                <w:lang w:val="el-GR" w:eastAsia="el-GR"/>
              </w:rPr>
            </w:pPr>
          </w:p>
        </w:tc>
        <w:tc>
          <w:tcPr>
            <w:tcW w:w="966" w:type="pct"/>
            <w:shd w:val="clear" w:color="auto" w:fill="auto"/>
          </w:tcPr>
          <w:p w14:paraId="4B78EA60" w14:textId="77777777" w:rsidR="008B243A" w:rsidRPr="00CC2331" w:rsidRDefault="008B243A" w:rsidP="003026C0">
            <w:pPr>
              <w:suppressAutoHyphens w:val="0"/>
              <w:spacing w:after="0"/>
              <w:jc w:val="left"/>
              <w:rPr>
                <w:lang w:val="el-GR" w:eastAsia="el-GR"/>
              </w:rPr>
            </w:pPr>
          </w:p>
        </w:tc>
      </w:tr>
    </w:tbl>
    <w:p w14:paraId="1D5310E3" w14:textId="77777777" w:rsidR="008B243A" w:rsidRPr="00CC2331" w:rsidRDefault="008B243A" w:rsidP="008B243A">
      <w:pPr>
        <w:suppressAutoHyphens w:val="0"/>
        <w:spacing w:after="0"/>
        <w:jc w:val="left"/>
        <w:rPr>
          <w:b/>
          <w:lang w:val="el-GR" w:eastAsia="el-GR"/>
        </w:rPr>
      </w:pPr>
    </w:p>
    <w:p w14:paraId="16BB8758" w14:textId="56AB92DB" w:rsidR="008B243A" w:rsidRDefault="008B243A" w:rsidP="008B243A">
      <w:pPr>
        <w:suppressAutoHyphens w:val="0"/>
        <w:spacing w:after="0"/>
        <w:jc w:val="left"/>
        <w:rPr>
          <w:b/>
          <w:lang w:val="el-GR" w:eastAsia="el-GR"/>
        </w:rPr>
      </w:pPr>
    </w:p>
    <w:p w14:paraId="0F2DD03A" w14:textId="3F939F42" w:rsidR="0022239B" w:rsidRDefault="0022239B" w:rsidP="008B243A">
      <w:pPr>
        <w:suppressAutoHyphens w:val="0"/>
        <w:spacing w:after="0"/>
        <w:jc w:val="left"/>
        <w:rPr>
          <w:b/>
          <w:lang w:val="el-GR" w:eastAsia="el-GR"/>
        </w:rPr>
      </w:pPr>
    </w:p>
    <w:p w14:paraId="1D517EF2" w14:textId="77777777" w:rsidR="0022239B" w:rsidRPr="00CC2331" w:rsidRDefault="0022239B" w:rsidP="008B243A">
      <w:pPr>
        <w:suppressAutoHyphens w:val="0"/>
        <w:spacing w:after="0"/>
        <w:jc w:val="left"/>
        <w:rPr>
          <w:b/>
          <w:lang w:val="el-GR" w:eastAsia="el-GR"/>
        </w:rPr>
      </w:pPr>
    </w:p>
    <w:p w14:paraId="3343FB42" w14:textId="77777777" w:rsidR="008B243A" w:rsidRPr="00CC2331" w:rsidRDefault="008B243A" w:rsidP="00474644">
      <w:pPr>
        <w:pStyle w:val="4"/>
        <w:numPr>
          <w:ilvl w:val="0"/>
          <w:numId w:val="126"/>
        </w:numPr>
        <w:ind w:left="540" w:hanging="450"/>
        <w:rPr>
          <w:rFonts w:cs="Tahoma"/>
          <w:szCs w:val="22"/>
          <w:lang w:val="el-GR"/>
        </w:rPr>
      </w:pPr>
      <w:bookmarkStart w:id="745" w:name="_Toc76724198"/>
      <w:bookmarkStart w:id="746" w:name="_Toc89441337"/>
      <w:bookmarkStart w:id="747" w:name="_Toc89441855"/>
      <w:r w:rsidRPr="00CC2331">
        <w:rPr>
          <w:rFonts w:cs="Tahoma"/>
          <w:szCs w:val="22"/>
          <w:lang w:val="el-GR"/>
        </w:rPr>
        <w:t>ΥΠΗΡΕΣΙΕΣ ΕΚΠΑΙΔΕΥΣΗΣ, ΤΕΚΜΗΡΙΩΣΗ - ΟΔΗΓΙΕΣ ΧΡΗΣΕΩΣ</w:t>
      </w:r>
      <w:bookmarkEnd w:id="745"/>
      <w:bookmarkEnd w:id="746"/>
      <w:bookmarkEnd w:id="747"/>
    </w:p>
    <w:p w14:paraId="520AE6F8" w14:textId="77777777" w:rsidR="008B243A" w:rsidRPr="00CC2331" w:rsidRDefault="008B243A" w:rsidP="008B243A">
      <w:pPr>
        <w:suppressAutoHyphens w:val="0"/>
        <w:autoSpaceDE w:val="0"/>
        <w:spacing w:before="57" w:after="57"/>
        <w:jc w:val="left"/>
        <w:rPr>
          <w:rFonts w:eastAsia="SimSun"/>
          <w:bCs/>
          <w:lang w:val="el-GR"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
        <w:gridCol w:w="4024"/>
        <w:gridCol w:w="1398"/>
        <w:gridCol w:w="1461"/>
        <w:gridCol w:w="1862"/>
      </w:tblGrid>
      <w:tr w:rsidR="008B243A" w:rsidRPr="00CC2331" w14:paraId="00202044" w14:textId="77777777" w:rsidTr="003026C0">
        <w:trPr>
          <w:tblHeader/>
        </w:trPr>
        <w:tc>
          <w:tcPr>
            <w:tcW w:w="539" w:type="pct"/>
            <w:shd w:val="pct15" w:color="auto" w:fill="FFFFFF"/>
            <w:vAlign w:val="center"/>
          </w:tcPr>
          <w:p w14:paraId="074BA9B0"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n-US" w:eastAsia="el-GR"/>
              </w:rPr>
              <w:t>A</w:t>
            </w:r>
            <w:r w:rsidRPr="00CC2331">
              <w:rPr>
                <w:rFonts w:eastAsia="SimSun"/>
                <w:b/>
                <w:bCs/>
                <w:lang w:val="el-GR" w:eastAsia="el-GR"/>
              </w:rPr>
              <w:t>/</w:t>
            </w:r>
            <w:r w:rsidRPr="00CC2331">
              <w:rPr>
                <w:rFonts w:eastAsia="SimSun"/>
                <w:b/>
                <w:bCs/>
                <w:lang w:val="en-US" w:eastAsia="el-GR"/>
              </w:rPr>
              <w:t>A</w:t>
            </w:r>
          </w:p>
        </w:tc>
        <w:tc>
          <w:tcPr>
            <w:tcW w:w="2170" w:type="pct"/>
            <w:shd w:val="pct15" w:color="auto" w:fill="FFFFFF"/>
            <w:vAlign w:val="center"/>
          </w:tcPr>
          <w:p w14:paraId="7CB9867F"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ΠΡΟΔΙΑΓΡΑΦΗ</w:t>
            </w:r>
          </w:p>
        </w:tc>
        <w:tc>
          <w:tcPr>
            <w:tcW w:w="660" w:type="pct"/>
            <w:shd w:val="pct15" w:color="auto" w:fill="FFFFFF"/>
            <w:vAlign w:val="center"/>
          </w:tcPr>
          <w:p w14:paraId="7469B3DD"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ΑΠΑΙΤΗΣΗ</w:t>
            </w:r>
          </w:p>
        </w:tc>
        <w:tc>
          <w:tcPr>
            <w:tcW w:w="755" w:type="pct"/>
            <w:shd w:val="pct15" w:color="auto" w:fill="FFFFFF"/>
            <w:vAlign w:val="center"/>
          </w:tcPr>
          <w:p w14:paraId="16261DB3"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ΑΠΑΝΤΗΣΗ</w:t>
            </w:r>
          </w:p>
        </w:tc>
        <w:tc>
          <w:tcPr>
            <w:tcW w:w="876" w:type="pct"/>
            <w:shd w:val="pct15" w:color="auto" w:fill="FFFFFF"/>
            <w:vAlign w:val="center"/>
          </w:tcPr>
          <w:p w14:paraId="4F4E0B9B"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ΠΑΡΑΠΟΜΠΗ ΤΕΚΜΗΡΙΩΣΗΣ</w:t>
            </w:r>
          </w:p>
        </w:tc>
      </w:tr>
      <w:tr w:rsidR="008B243A" w:rsidRPr="00CC2331" w14:paraId="7C63C0BB" w14:textId="77777777" w:rsidTr="003026C0">
        <w:tc>
          <w:tcPr>
            <w:tcW w:w="539" w:type="pct"/>
            <w:vAlign w:val="center"/>
          </w:tcPr>
          <w:p w14:paraId="6B8273D8"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1</w:t>
            </w:r>
          </w:p>
        </w:tc>
        <w:tc>
          <w:tcPr>
            <w:tcW w:w="2170" w:type="pct"/>
            <w:vAlign w:val="center"/>
          </w:tcPr>
          <w:p w14:paraId="06A30695" w14:textId="77777777" w:rsidR="008B243A" w:rsidRPr="00CC2331" w:rsidRDefault="008B243A" w:rsidP="003026C0">
            <w:pPr>
              <w:suppressAutoHyphens w:val="0"/>
              <w:autoSpaceDE w:val="0"/>
              <w:spacing w:before="57" w:after="57"/>
              <w:jc w:val="left"/>
              <w:rPr>
                <w:rFonts w:eastAsia="SimSun"/>
                <w:bCs/>
                <w:lang w:val="el-GR" w:eastAsia="el-GR"/>
              </w:rPr>
            </w:pPr>
            <w:r w:rsidRPr="00CC2331">
              <w:rPr>
                <w:rFonts w:eastAsia="SimSun"/>
                <w:bCs/>
                <w:lang w:val="el-GR" w:eastAsia="el-GR"/>
              </w:rPr>
              <w:t>Ο Υποψήφιος Ανάδοχος οφείλει να περιλαμβάνει στην προσφορά πλήρη εκπαίδευση:</w:t>
            </w:r>
          </w:p>
          <w:p w14:paraId="37402D37" w14:textId="77777777" w:rsidR="008B243A" w:rsidRPr="00CC2331" w:rsidRDefault="008B243A" w:rsidP="00474644">
            <w:pPr>
              <w:numPr>
                <w:ilvl w:val="0"/>
                <w:numId w:val="125"/>
              </w:numPr>
              <w:suppressAutoHyphens w:val="0"/>
              <w:autoSpaceDE w:val="0"/>
              <w:spacing w:after="0"/>
              <w:ind w:left="714" w:hanging="357"/>
              <w:contextualSpacing/>
              <w:jc w:val="left"/>
              <w:rPr>
                <w:rFonts w:eastAsia="SimSun"/>
                <w:bCs/>
                <w:lang w:val="el-GR" w:eastAsia="en-US"/>
              </w:rPr>
            </w:pPr>
            <w:r w:rsidRPr="00CC2331">
              <w:rPr>
                <w:rFonts w:eastAsia="SimSun"/>
                <w:bCs/>
                <w:lang w:val="el-GR" w:eastAsia="en-US"/>
              </w:rPr>
              <w:t>στους εξουσιοδοτημένους χρήστες του λογισμικού όλων των κατηγοριών</w:t>
            </w:r>
          </w:p>
          <w:p w14:paraId="34135B77" w14:textId="77777777" w:rsidR="008B243A" w:rsidRPr="00CC2331" w:rsidRDefault="008B243A" w:rsidP="00474644">
            <w:pPr>
              <w:numPr>
                <w:ilvl w:val="0"/>
                <w:numId w:val="125"/>
              </w:numPr>
              <w:suppressAutoHyphens w:val="0"/>
              <w:autoSpaceDE w:val="0"/>
              <w:spacing w:after="0"/>
              <w:ind w:left="714" w:hanging="357"/>
              <w:contextualSpacing/>
              <w:jc w:val="left"/>
              <w:rPr>
                <w:rFonts w:eastAsia="SimSun"/>
                <w:bCs/>
                <w:lang w:val="el-GR" w:eastAsia="en-US"/>
              </w:rPr>
            </w:pPr>
            <w:r w:rsidRPr="00CC2331">
              <w:rPr>
                <w:rFonts w:eastAsia="SimSun"/>
                <w:bCs/>
                <w:lang w:val="el-GR" w:eastAsia="en-US"/>
              </w:rPr>
              <w:t>στους διαχειριστές της υποδομής από πλευράς του ΤΠΔ (</w:t>
            </w:r>
            <w:r w:rsidRPr="00CC2331">
              <w:rPr>
                <w:rFonts w:eastAsia="SimSun"/>
                <w:bCs/>
                <w:lang w:val="en-US" w:eastAsia="en-US"/>
              </w:rPr>
              <w:t>system</w:t>
            </w:r>
            <w:r w:rsidRPr="00CC2331">
              <w:rPr>
                <w:rFonts w:eastAsia="SimSun"/>
                <w:bCs/>
                <w:lang w:val="el-GR" w:eastAsia="en-US"/>
              </w:rPr>
              <w:t xml:space="preserve"> </w:t>
            </w:r>
            <w:r w:rsidRPr="00CC2331">
              <w:rPr>
                <w:rFonts w:eastAsia="SimSun"/>
                <w:bCs/>
                <w:lang w:val="en-US" w:eastAsia="en-US"/>
              </w:rPr>
              <w:t>administrators</w:t>
            </w:r>
            <w:r w:rsidRPr="00CC2331">
              <w:rPr>
                <w:rFonts w:eastAsia="SimSun"/>
                <w:bCs/>
                <w:lang w:val="el-GR" w:eastAsia="en-US"/>
              </w:rPr>
              <w:t>) για την δυνατότητα εύκολης επιτήρησης της καλής λειτουργίας του υπό παράδοση Συστήματος</w:t>
            </w:r>
          </w:p>
          <w:p w14:paraId="65A8BED1" w14:textId="77777777" w:rsidR="008B243A" w:rsidRPr="00CC2331" w:rsidRDefault="008B243A" w:rsidP="003026C0">
            <w:pPr>
              <w:suppressAutoHyphens w:val="0"/>
              <w:autoSpaceDE w:val="0"/>
              <w:spacing w:before="57" w:after="57"/>
              <w:jc w:val="left"/>
              <w:rPr>
                <w:rFonts w:eastAsia="SimSun"/>
                <w:bCs/>
                <w:lang w:val="el-GR" w:eastAsia="el-GR"/>
              </w:rPr>
            </w:pPr>
            <w:r w:rsidRPr="00CC2331">
              <w:rPr>
                <w:rFonts w:eastAsia="SimSun"/>
                <w:bCs/>
                <w:lang w:val="el-GR" w:eastAsia="el-GR"/>
              </w:rPr>
              <w:t xml:space="preserve">με συνοδεία αντίστοιχου εγχειριδίου. </w:t>
            </w:r>
          </w:p>
          <w:p w14:paraId="15AD48EC" w14:textId="77777777" w:rsidR="008B243A" w:rsidRPr="00CC2331" w:rsidRDefault="008B243A" w:rsidP="003026C0">
            <w:pPr>
              <w:suppressAutoHyphens w:val="0"/>
              <w:autoSpaceDE w:val="0"/>
              <w:spacing w:before="57" w:after="57"/>
              <w:jc w:val="left"/>
              <w:rPr>
                <w:rFonts w:eastAsia="SimSun"/>
                <w:bCs/>
                <w:lang w:val="el-GR" w:eastAsia="el-GR"/>
              </w:rPr>
            </w:pPr>
            <w:r w:rsidRPr="00CC2331">
              <w:rPr>
                <w:rFonts w:eastAsia="SimSun"/>
                <w:bCs/>
                <w:lang w:val="el-GR" w:eastAsia="el-GR"/>
              </w:rPr>
              <w:t>Παράδοση του σχήματος της βάσης δεδομένων και τεκμηρίωσή του, σε επίπεδο οντοτήτων της παραδοτέας εφαρμογής που υλοποιεί και των κλειδιών διασύνδεσής τους (</w:t>
            </w:r>
            <w:r w:rsidRPr="00CC2331">
              <w:rPr>
                <w:rFonts w:eastAsia="SimSun"/>
                <w:bCs/>
                <w:lang w:val="en-US" w:eastAsia="el-GR"/>
              </w:rPr>
              <w:t>primary</w:t>
            </w:r>
            <w:r w:rsidRPr="00CC2331">
              <w:rPr>
                <w:rFonts w:eastAsia="SimSun"/>
                <w:bCs/>
                <w:lang w:val="el-GR" w:eastAsia="el-GR"/>
              </w:rPr>
              <w:t xml:space="preserve">, </w:t>
            </w:r>
            <w:proofErr w:type="spellStart"/>
            <w:r w:rsidRPr="00CC2331">
              <w:rPr>
                <w:rFonts w:eastAsia="SimSun"/>
                <w:bCs/>
                <w:lang w:val="en-US" w:eastAsia="el-GR"/>
              </w:rPr>
              <w:t>foreignkeys</w:t>
            </w:r>
            <w:proofErr w:type="spellEnd"/>
            <w:r w:rsidRPr="00CC2331">
              <w:rPr>
                <w:rFonts w:eastAsia="SimSun"/>
                <w:bCs/>
                <w:lang w:val="el-GR" w:eastAsia="el-GR"/>
              </w:rPr>
              <w:t xml:space="preserve"> &amp; </w:t>
            </w:r>
            <w:proofErr w:type="spellStart"/>
            <w:r w:rsidRPr="00CC2331">
              <w:rPr>
                <w:rFonts w:eastAsia="SimSun"/>
                <w:bCs/>
                <w:lang w:val="en-US" w:eastAsia="el-GR"/>
              </w:rPr>
              <w:t>uniquekeys</w:t>
            </w:r>
            <w:proofErr w:type="spellEnd"/>
            <w:r w:rsidRPr="00CC2331">
              <w:rPr>
                <w:rFonts w:eastAsia="SimSun"/>
                <w:bCs/>
                <w:lang w:val="el-GR" w:eastAsia="el-GR"/>
              </w:rPr>
              <w:t xml:space="preserve">). </w:t>
            </w:r>
          </w:p>
        </w:tc>
        <w:tc>
          <w:tcPr>
            <w:tcW w:w="660" w:type="pct"/>
            <w:vAlign w:val="center"/>
          </w:tcPr>
          <w:p w14:paraId="33D335EA" w14:textId="77777777" w:rsidR="008B243A" w:rsidRPr="00CC2331" w:rsidRDefault="008B243A" w:rsidP="003026C0">
            <w:pPr>
              <w:suppressAutoHyphens w:val="0"/>
              <w:autoSpaceDE w:val="0"/>
              <w:spacing w:before="57" w:after="57"/>
              <w:jc w:val="left"/>
              <w:rPr>
                <w:rFonts w:eastAsia="SimSun"/>
                <w:bCs/>
                <w:lang w:val="el-GR" w:eastAsia="el-GR"/>
              </w:rPr>
            </w:pPr>
            <w:r w:rsidRPr="00CC2331">
              <w:rPr>
                <w:rFonts w:eastAsia="SimSun"/>
                <w:bCs/>
                <w:lang w:val="el-GR" w:eastAsia="el-GR"/>
              </w:rPr>
              <w:t>ΝΑΙ</w:t>
            </w:r>
          </w:p>
        </w:tc>
        <w:tc>
          <w:tcPr>
            <w:tcW w:w="755" w:type="pct"/>
            <w:vAlign w:val="center"/>
          </w:tcPr>
          <w:p w14:paraId="48C823FB" w14:textId="77777777" w:rsidR="008B243A" w:rsidRPr="00CC2331" w:rsidRDefault="008B243A" w:rsidP="003026C0">
            <w:pPr>
              <w:suppressAutoHyphens w:val="0"/>
              <w:autoSpaceDE w:val="0"/>
              <w:spacing w:before="57" w:after="57"/>
              <w:jc w:val="left"/>
              <w:rPr>
                <w:rFonts w:eastAsia="SimSun"/>
                <w:bCs/>
                <w:lang w:val="el-GR" w:eastAsia="el-GR"/>
              </w:rPr>
            </w:pPr>
          </w:p>
        </w:tc>
        <w:tc>
          <w:tcPr>
            <w:tcW w:w="876" w:type="pct"/>
            <w:vAlign w:val="center"/>
          </w:tcPr>
          <w:p w14:paraId="41192315" w14:textId="77777777" w:rsidR="008B243A" w:rsidRPr="00CC2331" w:rsidRDefault="008B243A" w:rsidP="003026C0">
            <w:pPr>
              <w:suppressAutoHyphens w:val="0"/>
              <w:autoSpaceDE w:val="0"/>
              <w:spacing w:before="57" w:after="57"/>
              <w:jc w:val="left"/>
              <w:rPr>
                <w:rFonts w:eastAsia="SimSun"/>
                <w:bCs/>
                <w:lang w:val="en-US" w:eastAsia="el-GR"/>
              </w:rPr>
            </w:pPr>
          </w:p>
        </w:tc>
      </w:tr>
      <w:tr w:rsidR="008B243A" w:rsidRPr="00CC2331" w14:paraId="26E7E65E" w14:textId="77777777" w:rsidTr="003026C0">
        <w:tc>
          <w:tcPr>
            <w:tcW w:w="539" w:type="pct"/>
            <w:vAlign w:val="center"/>
          </w:tcPr>
          <w:p w14:paraId="19E5B98D"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lastRenderedPageBreak/>
              <w:t>2</w:t>
            </w:r>
          </w:p>
        </w:tc>
        <w:tc>
          <w:tcPr>
            <w:tcW w:w="2170" w:type="pct"/>
            <w:vAlign w:val="center"/>
          </w:tcPr>
          <w:p w14:paraId="1D0C1431" w14:textId="77777777" w:rsidR="008B243A" w:rsidRPr="00CC2331" w:rsidRDefault="008B243A" w:rsidP="003026C0">
            <w:pPr>
              <w:suppressAutoHyphens w:val="0"/>
              <w:autoSpaceDE w:val="0"/>
              <w:spacing w:before="57" w:after="57"/>
              <w:jc w:val="left"/>
              <w:rPr>
                <w:rFonts w:eastAsia="SimSun"/>
                <w:bCs/>
                <w:lang w:val="el-GR" w:eastAsia="el-GR"/>
              </w:rPr>
            </w:pPr>
            <w:r w:rsidRPr="00CC2331">
              <w:rPr>
                <w:rFonts w:eastAsia="SimSun"/>
                <w:bCs/>
                <w:lang w:val="el-GR" w:eastAsia="el-GR"/>
              </w:rPr>
              <w:t xml:space="preserve">Το λογισμικό πρέπει να συνοδεύεται από εύχρηστο και πλήρες εγχειρίδιο, σε ηλεκτρονική μορφή, με αναλυτικές οδηγίες χρήσης για όλες τις επιμέρους λειτουργίες του και για κάθε επίπεδο χρήστη απαραιτήτως στην Ελληνική γλώσσα. </w:t>
            </w:r>
          </w:p>
        </w:tc>
        <w:tc>
          <w:tcPr>
            <w:tcW w:w="660" w:type="pct"/>
            <w:vAlign w:val="center"/>
          </w:tcPr>
          <w:p w14:paraId="736F5797" w14:textId="77777777" w:rsidR="008B243A" w:rsidRPr="00CC2331" w:rsidRDefault="008B243A" w:rsidP="003026C0">
            <w:pPr>
              <w:suppressAutoHyphens w:val="0"/>
              <w:autoSpaceDE w:val="0"/>
              <w:spacing w:before="57" w:after="57"/>
              <w:jc w:val="left"/>
              <w:rPr>
                <w:rFonts w:eastAsia="SimSun"/>
                <w:bCs/>
                <w:lang w:val="el-GR" w:eastAsia="el-GR"/>
              </w:rPr>
            </w:pPr>
            <w:r w:rsidRPr="00CC2331">
              <w:rPr>
                <w:rFonts w:eastAsia="SimSun"/>
                <w:bCs/>
                <w:lang w:val="el-GR" w:eastAsia="el-GR"/>
              </w:rPr>
              <w:t>ΝΑΙ</w:t>
            </w:r>
          </w:p>
        </w:tc>
        <w:tc>
          <w:tcPr>
            <w:tcW w:w="755" w:type="pct"/>
            <w:vAlign w:val="center"/>
          </w:tcPr>
          <w:p w14:paraId="11803A1D" w14:textId="77777777" w:rsidR="008B243A" w:rsidRPr="00CC2331" w:rsidRDefault="008B243A" w:rsidP="003026C0">
            <w:pPr>
              <w:suppressAutoHyphens w:val="0"/>
              <w:autoSpaceDE w:val="0"/>
              <w:spacing w:before="57" w:after="57"/>
              <w:jc w:val="left"/>
              <w:rPr>
                <w:rFonts w:eastAsia="SimSun"/>
                <w:bCs/>
                <w:lang w:val="el-GR" w:eastAsia="el-GR"/>
              </w:rPr>
            </w:pPr>
          </w:p>
        </w:tc>
        <w:tc>
          <w:tcPr>
            <w:tcW w:w="876" w:type="pct"/>
            <w:vAlign w:val="center"/>
          </w:tcPr>
          <w:p w14:paraId="7F42208E" w14:textId="77777777" w:rsidR="008B243A" w:rsidRPr="00CC2331" w:rsidRDefault="008B243A" w:rsidP="003026C0">
            <w:pPr>
              <w:suppressAutoHyphens w:val="0"/>
              <w:autoSpaceDE w:val="0"/>
              <w:spacing w:before="57" w:after="57"/>
              <w:jc w:val="left"/>
              <w:rPr>
                <w:rFonts w:eastAsia="SimSun"/>
                <w:bCs/>
                <w:lang w:val="el-GR" w:eastAsia="el-GR"/>
              </w:rPr>
            </w:pPr>
          </w:p>
        </w:tc>
      </w:tr>
      <w:tr w:rsidR="008B243A" w:rsidRPr="00CC2331" w14:paraId="2634880B" w14:textId="77777777" w:rsidTr="003026C0">
        <w:tc>
          <w:tcPr>
            <w:tcW w:w="539" w:type="pct"/>
            <w:vAlign w:val="center"/>
          </w:tcPr>
          <w:p w14:paraId="297D6483" w14:textId="77777777" w:rsidR="008B243A" w:rsidRPr="00CC2331" w:rsidRDefault="008B243A" w:rsidP="003026C0">
            <w:pPr>
              <w:suppressAutoHyphens w:val="0"/>
              <w:autoSpaceDE w:val="0"/>
              <w:spacing w:before="57" w:after="57"/>
              <w:jc w:val="left"/>
              <w:rPr>
                <w:rFonts w:eastAsia="SimSun"/>
                <w:b/>
                <w:bCs/>
                <w:lang w:val="el-GR" w:eastAsia="el-GR"/>
              </w:rPr>
            </w:pPr>
            <w:r w:rsidRPr="00CC2331">
              <w:rPr>
                <w:rFonts w:eastAsia="SimSun"/>
                <w:b/>
                <w:bCs/>
                <w:lang w:val="el-GR" w:eastAsia="el-GR"/>
              </w:rPr>
              <w:t>3</w:t>
            </w:r>
          </w:p>
        </w:tc>
        <w:tc>
          <w:tcPr>
            <w:tcW w:w="2170" w:type="pct"/>
            <w:vAlign w:val="center"/>
          </w:tcPr>
          <w:p w14:paraId="4A85D08D" w14:textId="77777777" w:rsidR="008B243A" w:rsidRPr="00CC2331" w:rsidRDefault="008B243A" w:rsidP="003026C0">
            <w:pPr>
              <w:suppressAutoHyphens w:val="0"/>
              <w:autoSpaceDE w:val="0"/>
              <w:spacing w:before="57" w:after="57"/>
              <w:jc w:val="left"/>
              <w:rPr>
                <w:rFonts w:eastAsia="SimSun"/>
                <w:bCs/>
                <w:lang w:val="el-GR" w:eastAsia="el-GR"/>
              </w:rPr>
            </w:pPr>
            <w:r w:rsidRPr="00CC2331">
              <w:rPr>
                <w:rFonts w:eastAsia="SimSun"/>
                <w:bCs/>
                <w:lang w:val="el-GR" w:eastAsia="el-GR"/>
              </w:rPr>
              <w:t>Η τεχνική προσφορά του Αναδόχου θα συνοδεύεται απαραιτήτως από το πλήρες εγχειρίδιο του λογισμικού.</w:t>
            </w:r>
          </w:p>
        </w:tc>
        <w:tc>
          <w:tcPr>
            <w:tcW w:w="660" w:type="pct"/>
            <w:vAlign w:val="center"/>
          </w:tcPr>
          <w:p w14:paraId="0A9E9EB2" w14:textId="77777777" w:rsidR="008B243A" w:rsidRPr="00CC2331" w:rsidRDefault="008B243A" w:rsidP="003026C0">
            <w:pPr>
              <w:suppressAutoHyphens w:val="0"/>
              <w:autoSpaceDE w:val="0"/>
              <w:spacing w:before="57" w:after="57"/>
              <w:jc w:val="left"/>
              <w:rPr>
                <w:rFonts w:eastAsia="SimSun"/>
                <w:bCs/>
                <w:lang w:val="el-GR" w:eastAsia="el-GR"/>
              </w:rPr>
            </w:pPr>
            <w:r w:rsidRPr="00CC2331">
              <w:rPr>
                <w:rFonts w:eastAsia="SimSun"/>
                <w:bCs/>
                <w:lang w:val="el-GR" w:eastAsia="el-GR"/>
              </w:rPr>
              <w:t>ΝΑΙ</w:t>
            </w:r>
          </w:p>
        </w:tc>
        <w:tc>
          <w:tcPr>
            <w:tcW w:w="755" w:type="pct"/>
            <w:vAlign w:val="center"/>
          </w:tcPr>
          <w:p w14:paraId="023AD49B" w14:textId="77777777" w:rsidR="008B243A" w:rsidRPr="00CC2331" w:rsidRDefault="008B243A" w:rsidP="003026C0">
            <w:pPr>
              <w:suppressAutoHyphens w:val="0"/>
              <w:autoSpaceDE w:val="0"/>
              <w:spacing w:before="57" w:after="57"/>
              <w:jc w:val="left"/>
              <w:rPr>
                <w:rFonts w:eastAsia="SimSun"/>
                <w:bCs/>
                <w:lang w:val="el-GR" w:eastAsia="el-GR"/>
              </w:rPr>
            </w:pPr>
          </w:p>
        </w:tc>
        <w:tc>
          <w:tcPr>
            <w:tcW w:w="876" w:type="pct"/>
            <w:vAlign w:val="center"/>
          </w:tcPr>
          <w:p w14:paraId="25FAEBCB" w14:textId="77777777" w:rsidR="008B243A" w:rsidRPr="00CC2331" w:rsidRDefault="008B243A" w:rsidP="003026C0">
            <w:pPr>
              <w:suppressAutoHyphens w:val="0"/>
              <w:autoSpaceDE w:val="0"/>
              <w:spacing w:before="57" w:after="57"/>
              <w:jc w:val="left"/>
              <w:rPr>
                <w:rFonts w:eastAsia="SimSun"/>
                <w:bCs/>
                <w:lang w:val="el-GR" w:eastAsia="el-GR"/>
              </w:rPr>
            </w:pPr>
          </w:p>
        </w:tc>
      </w:tr>
    </w:tbl>
    <w:p w14:paraId="4853C871" w14:textId="77777777" w:rsidR="008B243A" w:rsidRDefault="008B243A" w:rsidP="008B243A">
      <w:pPr>
        <w:rPr>
          <w:rFonts w:eastAsia="SimSun"/>
          <w:lang w:val="el-GR"/>
        </w:rPr>
      </w:pPr>
    </w:p>
    <w:p w14:paraId="513D649A" w14:textId="77777777" w:rsidR="008B243A" w:rsidRPr="000A1F30" w:rsidRDefault="008B243A" w:rsidP="008B243A"/>
    <w:p w14:paraId="3B4941B6" w14:textId="77777777" w:rsidR="008B243A" w:rsidRPr="000A1F30" w:rsidRDefault="008B243A" w:rsidP="00474644">
      <w:pPr>
        <w:pStyle w:val="4"/>
        <w:numPr>
          <w:ilvl w:val="0"/>
          <w:numId w:val="126"/>
        </w:numPr>
        <w:ind w:left="540" w:hanging="450"/>
        <w:rPr>
          <w:rFonts w:cs="Tahoma"/>
          <w:szCs w:val="22"/>
          <w:lang w:val="el-GR"/>
        </w:rPr>
      </w:pPr>
      <w:bookmarkStart w:id="748" w:name="_Toc76724199"/>
      <w:bookmarkStart w:id="749" w:name="_Toc89441338"/>
      <w:bookmarkStart w:id="750" w:name="_Toc89441856"/>
      <w:r>
        <w:rPr>
          <w:rFonts w:cs="Tahoma"/>
          <w:szCs w:val="22"/>
          <w:lang w:val="el-GR"/>
        </w:rPr>
        <w:t>ΕΛΕΓΧΟΙ</w:t>
      </w:r>
      <w:bookmarkEnd w:id="748"/>
      <w:bookmarkEnd w:id="749"/>
      <w:bookmarkEnd w:id="750"/>
    </w:p>
    <w:tbl>
      <w:tblPr>
        <w:tblW w:w="999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846"/>
        <w:gridCol w:w="4841"/>
        <w:gridCol w:w="1276"/>
        <w:gridCol w:w="1275"/>
        <w:gridCol w:w="1760"/>
      </w:tblGrid>
      <w:tr w:rsidR="008B243A" w:rsidRPr="000A1F30" w14:paraId="59C604CB" w14:textId="77777777" w:rsidTr="003026C0">
        <w:trPr>
          <w:trHeight w:val="497"/>
          <w:tblHeader/>
          <w:jc w:val="center"/>
        </w:trPr>
        <w:tc>
          <w:tcPr>
            <w:tcW w:w="846"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046AADD3" w14:textId="77777777" w:rsidR="008B243A" w:rsidRPr="000A1F30" w:rsidRDefault="008B243A" w:rsidP="003026C0">
            <w:pPr>
              <w:spacing w:before="120"/>
              <w:rPr>
                <w:b/>
              </w:rPr>
            </w:pPr>
            <w:r w:rsidRPr="000A1F30">
              <w:rPr>
                <w:b/>
              </w:rPr>
              <w:t>Α/Α</w:t>
            </w:r>
          </w:p>
        </w:tc>
        <w:tc>
          <w:tcPr>
            <w:tcW w:w="4841"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0B9B2ECE" w14:textId="77777777" w:rsidR="008B243A" w:rsidRPr="000A1F30" w:rsidRDefault="008B243A" w:rsidP="003026C0">
            <w:pPr>
              <w:spacing w:before="120"/>
              <w:rPr>
                <w:b/>
              </w:rPr>
            </w:pPr>
            <w:r w:rsidRPr="000A1F30">
              <w:rPr>
                <w:b/>
              </w:rPr>
              <w:t>ΠΡΟΔΙΑΓΡΑΦΗ</w:t>
            </w:r>
          </w:p>
        </w:tc>
        <w:tc>
          <w:tcPr>
            <w:tcW w:w="1276"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5B5F3C52" w14:textId="77777777" w:rsidR="008B243A" w:rsidRPr="000A1F30" w:rsidRDefault="008B243A" w:rsidP="003026C0">
            <w:pPr>
              <w:spacing w:before="120"/>
              <w:rPr>
                <w:b/>
              </w:rPr>
            </w:pPr>
            <w:r w:rsidRPr="000A1F30">
              <w:rPr>
                <w:b/>
              </w:rPr>
              <w:t>ΑΠΑΙΤΗΣΗ</w:t>
            </w:r>
          </w:p>
        </w:tc>
        <w:tc>
          <w:tcPr>
            <w:tcW w:w="1275"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6F9A0B6D" w14:textId="77777777" w:rsidR="008B243A" w:rsidRPr="000A1F30" w:rsidRDefault="008B243A" w:rsidP="003026C0">
            <w:pPr>
              <w:spacing w:before="120"/>
              <w:rPr>
                <w:b/>
              </w:rPr>
            </w:pPr>
            <w:r w:rsidRPr="000A1F30">
              <w:rPr>
                <w:b/>
              </w:rPr>
              <w:t>ΑΠΑΝΤΗΣΗ</w:t>
            </w:r>
          </w:p>
        </w:tc>
        <w:tc>
          <w:tcPr>
            <w:tcW w:w="1760"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03B5352F" w14:textId="77777777" w:rsidR="008B243A" w:rsidRPr="000A1F30" w:rsidRDefault="008B243A" w:rsidP="003026C0">
            <w:pPr>
              <w:spacing w:before="120"/>
              <w:rPr>
                <w:b/>
              </w:rPr>
            </w:pPr>
            <w:r w:rsidRPr="000A1F30">
              <w:rPr>
                <w:b/>
              </w:rPr>
              <w:t>ΠΑΡΑΠΟΜΠΗ</w:t>
            </w:r>
          </w:p>
        </w:tc>
      </w:tr>
      <w:tr w:rsidR="008B243A" w:rsidRPr="000A1F30" w14:paraId="17BBF7B3" w14:textId="77777777" w:rsidTr="003026C0">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CB2CCD8" w14:textId="77777777" w:rsidR="008B243A" w:rsidRPr="000A1F30" w:rsidRDefault="008B243A" w:rsidP="00474644">
            <w:pPr>
              <w:numPr>
                <w:ilvl w:val="0"/>
                <w:numId w:val="127"/>
              </w:numPr>
              <w:suppressAutoHyphens w:val="0"/>
              <w:spacing w:after="200"/>
              <w:ind w:left="284" w:hanging="284"/>
            </w:pPr>
          </w:p>
        </w:tc>
        <w:tc>
          <w:tcPr>
            <w:tcW w:w="4841"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2693FEE" w14:textId="77777777" w:rsidR="008B243A" w:rsidRPr="009902EE" w:rsidRDefault="008B243A" w:rsidP="003026C0">
            <w:pPr>
              <w:snapToGrid w:val="0"/>
              <w:spacing w:before="120"/>
              <w:rPr>
                <w:lang w:val="el-GR"/>
              </w:rPr>
            </w:pPr>
            <w:r w:rsidRPr="000A1F30">
              <w:rPr>
                <w:lang w:val="el-GR"/>
              </w:rPr>
              <w:t xml:space="preserve">Ο Ανάδοχος να θέσει σε λειτουργία το σύνολο του Πληροφοριακού Συστήματος </w:t>
            </w:r>
            <w:proofErr w:type="spellStart"/>
            <w:r w:rsidRPr="000A1F30">
              <w:rPr>
                <w:lang w:val="el-GR"/>
              </w:rPr>
              <w:t>στ</w:t>
            </w:r>
            <w:proofErr w:type="spellEnd"/>
            <w:r>
              <w:rPr>
                <w:lang w:val="en-US"/>
              </w:rPr>
              <w:t>o</w:t>
            </w:r>
            <w:r w:rsidRPr="000A1F30">
              <w:rPr>
                <w:lang w:val="el-GR"/>
              </w:rPr>
              <w:t xml:space="preserve"> </w:t>
            </w:r>
            <w:r>
              <w:rPr>
                <w:lang w:val="en-US"/>
              </w:rPr>
              <w:t>G</w:t>
            </w:r>
            <w:r w:rsidRPr="000A1F30">
              <w:rPr>
                <w:lang w:val="el-GR"/>
              </w:rPr>
              <w:t>-</w:t>
            </w:r>
            <w:r w:rsidRPr="000A1F30">
              <w:rPr>
                <w:lang w:val="en-US"/>
              </w:rPr>
              <w:t>Cloud</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AC64F8C" w14:textId="77777777" w:rsidR="008B243A" w:rsidRPr="000A1F30" w:rsidRDefault="008B243A" w:rsidP="003026C0">
            <w:pPr>
              <w:spacing w:before="120"/>
              <w:jc w:val="center"/>
            </w:pPr>
            <w:r w:rsidRPr="000A1F30">
              <w:t>ΝΑΙ</w:t>
            </w:r>
          </w:p>
        </w:tc>
        <w:tc>
          <w:tcPr>
            <w:tcW w:w="1275"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4E68FA4" w14:textId="77777777" w:rsidR="008B243A" w:rsidRPr="000A1F30" w:rsidRDefault="008B243A" w:rsidP="003026C0">
            <w:pPr>
              <w:spacing w:before="120"/>
            </w:pPr>
          </w:p>
        </w:tc>
        <w:tc>
          <w:tcPr>
            <w:tcW w:w="1760"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C216211" w14:textId="77777777" w:rsidR="008B243A" w:rsidRPr="000A1F30" w:rsidRDefault="008B243A" w:rsidP="003026C0">
            <w:pPr>
              <w:spacing w:before="120"/>
            </w:pPr>
          </w:p>
        </w:tc>
      </w:tr>
      <w:tr w:rsidR="008B243A" w:rsidRPr="000A1F30" w14:paraId="1146F77F" w14:textId="77777777" w:rsidTr="003026C0">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11A597B" w14:textId="77777777" w:rsidR="008B243A" w:rsidRPr="000A1F30" w:rsidRDefault="008B243A" w:rsidP="00474644">
            <w:pPr>
              <w:numPr>
                <w:ilvl w:val="0"/>
                <w:numId w:val="127"/>
              </w:numPr>
              <w:suppressAutoHyphens w:val="0"/>
              <w:spacing w:after="200"/>
              <w:ind w:left="284" w:hanging="284"/>
            </w:pPr>
          </w:p>
        </w:tc>
        <w:tc>
          <w:tcPr>
            <w:tcW w:w="4841"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AE79A28" w14:textId="77777777" w:rsidR="008B243A" w:rsidRPr="000A1F30" w:rsidRDefault="008B243A" w:rsidP="003026C0">
            <w:pPr>
              <w:snapToGrid w:val="0"/>
              <w:spacing w:before="120"/>
              <w:rPr>
                <w:lang w:val="el-GR"/>
              </w:rPr>
            </w:pPr>
            <w:r w:rsidRPr="000A1F30">
              <w:rPr>
                <w:lang w:val="el-GR"/>
              </w:rPr>
              <w:t xml:space="preserve">Να ελεγχθεί η ορθή εγκατάσταση, η ομαλή εκκίνηση και η καλή λειτουργία όλων των υποσυστημάτων του ΠΣ, της επίτευξης των απαραίτητων πλεονασμών για αποφυγή </w:t>
            </w:r>
            <w:r w:rsidRPr="000A1F30">
              <w:rPr>
                <w:lang w:val="en-US"/>
              </w:rPr>
              <w:t>Single</w:t>
            </w:r>
            <w:r w:rsidRPr="000A1F30">
              <w:rPr>
                <w:lang w:val="el-GR"/>
              </w:rPr>
              <w:t xml:space="preserve"> </w:t>
            </w:r>
            <w:r w:rsidRPr="000A1F30">
              <w:rPr>
                <w:lang w:val="en-US"/>
              </w:rPr>
              <w:t>Point</w:t>
            </w:r>
            <w:r w:rsidRPr="000A1F30">
              <w:rPr>
                <w:lang w:val="el-GR"/>
              </w:rPr>
              <w:t xml:space="preserve"> </w:t>
            </w:r>
            <w:r w:rsidRPr="000A1F30">
              <w:rPr>
                <w:lang w:val="en-US"/>
              </w:rPr>
              <w:t>Of</w:t>
            </w:r>
            <w:r w:rsidRPr="000A1F30">
              <w:rPr>
                <w:lang w:val="el-GR"/>
              </w:rPr>
              <w:t xml:space="preserve"> </w:t>
            </w:r>
            <w:r w:rsidRPr="000A1F30">
              <w:rPr>
                <w:lang w:val="en-US"/>
              </w:rPr>
              <w:t>Failure</w:t>
            </w:r>
            <w:r w:rsidRPr="000A1F30">
              <w:rPr>
                <w:lang w:val="el-GR"/>
              </w:rPr>
              <w:t>, της διαθεσιμότητας και του λογισμικού (</w:t>
            </w:r>
            <w:r w:rsidRPr="000A1F30">
              <w:rPr>
                <w:lang w:val="en-US"/>
              </w:rPr>
              <w:t>software</w:t>
            </w:r>
            <w:r w:rsidRPr="000A1F30">
              <w:rPr>
                <w:lang w:val="el-GR"/>
              </w:rPr>
              <w:t>) που θα προσφέρει ο Ανάδοχος.</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211952B" w14:textId="77777777" w:rsidR="008B243A" w:rsidRPr="000A1F30" w:rsidRDefault="008B243A" w:rsidP="003026C0">
            <w:pPr>
              <w:spacing w:before="120"/>
              <w:jc w:val="center"/>
            </w:pPr>
            <w:r w:rsidRPr="000A1F30">
              <w:t>ΝΑΙ</w:t>
            </w:r>
          </w:p>
        </w:tc>
        <w:tc>
          <w:tcPr>
            <w:tcW w:w="1275"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27948C02" w14:textId="77777777" w:rsidR="008B243A" w:rsidRPr="000A1F30" w:rsidRDefault="008B243A" w:rsidP="003026C0">
            <w:pPr>
              <w:spacing w:before="120"/>
            </w:pPr>
          </w:p>
        </w:tc>
        <w:tc>
          <w:tcPr>
            <w:tcW w:w="1760"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8CBE619" w14:textId="77777777" w:rsidR="008B243A" w:rsidRPr="000A1F30" w:rsidRDefault="008B243A" w:rsidP="003026C0">
            <w:pPr>
              <w:spacing w:before="120"/>
            </w:pPr>
          </w:p>
        </w:tc>
      </w:tr>
      <w:tr w:rsidR="008B243A" w:rsidRPr="000A1F30" w14:paraId="1DB27399" w14:textId="77777777" w:rsidTr="003026C0">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A916F44" w14:textId="77777777" w:rsidR="008B243A" w:rsidRPr="000A1F30" w:rsidRDefault="008B243A" w:rsidP="00474644">
            <w:pPr>
              <w:numPr>
                <w:ilvl w:val="0"/>
                <w:numId w:val="127"/>
              </w:numPr>
              <w:suppressAutoHyphens w:val="0"/>
              <w:spacing w:after="200"/>
              <w:ind w:left="284" w:hanging="284"/>
            </w:pPr>
          </w:p>
        </w:tc>
        <w:tc>
          <w:tcPr>
            <w:tcW w:w="4841"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8668361" w14:textId="77777777" w:rsidR="008B243A" w:rsidRPr="000A1F30" w:rsidRDefault="008B243A" w:rsidP="003026C0">
            <w:pPr>
              <w:snapToGrid w:val="0"/>
              <w:spacing w:before="120"/>
              <w:rPr>
                <w:lang w:val="el-GR"/>
              </w:rPr>
            </w:pPr>
            <w:r w:rsidRPr="000A1F30">
              <w:rPr>
                <w:lang w:val="en-US"/>
              </w:rPr>
              <w:t>N</w:t>
            </w:r>
            <w:r w:rsidRPr="000A1F30">
              <w:rPr>
                <w:lang w:val="el-GR"/>
              </w:rPr>
              <w:t>α ελεγχθεί η ποσότητα και το είδος (</w:t>
            </w:r>
            <w:r w:rsidRPr="000A1F30">
              <w:t>enterprise</w:t>
            </w:r>
            <w:r w:rsidRPr="000A1F30">
              <w:rPr>
                <w:lang w:val="el-GR"/>
              </w:rPr>
              <w:t xml:space="preserve">, </w:t>
            </w:r>
            <w:r w:rsidRPr="000A1F30">
              <w:t>development</w:t>
            </w:r>
            <w:r w:rsidRPr="000A1F30">
              <w:rPr>
                <w:lang w:val="el-GR"/>
              </w:rPr>
              <w:t xml:space="preserve"> κ.λπ.) του λογισμικού, καθώς και των αδειών χρήσης του, σύμφωνα με τις απαιτήσεις του παρόντος τεύχους.</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FCB0DDC" w14:textId="77777777" w:rsidR="008B243A" w:rsidRPr="000A1F30" w:rsidRDefault="008B243A" w:rsidP="003026C0">
            <w:pPr>
              <w:spacing w:before="120"/>
              <w:jc w:val="center"/>
            </w:pPr>
            <w:r w:rsidRPr="000A1F30">
              <w:t>ΝΑΙ</w:t>
            </w:r>
          </w:p>
        </w:tc>
        <w:tc>
          <w:tcPr>
            <w:tcW w:w="1275"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BDF80CB" w14:textId="77777777" w:rsidR="008B243A" w:rsidRPr="000A1F30" w:rsidRDefault="008B243A" w:rsidP="003026C0">
            <w:pPr>
              <w:spacing w:before="120"/>
            </w:pPr>
          </w:p>
        </w:tc>
        <w:tc>
          <w:tcPr>
            <w:tcW w:w="1760"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85CDDB5" w14:textId="77777777" w:rsidR="008B243A" w:rsidRPr="000A1F30" w:rsidRDefault="008B243A" w:rsidP="003026C0">
            <w:pPr>
              <w:spacing w:before="120"/>
            </w:pPr>
          </w:p>
        </w:tc>
      </w:tr>
      <w:tr w:rsidR="008B243A" w:rsidRPr="000A1F30" w14:paraId="58B83102" w14:textId="77777777" w:rsidTr="003026C0">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2097E62" w14:textId="77777777" w:rsidR="008B243A" w:rsidRPr="000A1F30" w:rsidRDefault="008B243A" w:rsidP="00474644">
            <w:pPr>
              <w:numPr>
                <w:ilvl w:val="0"/>
                <w:numId w:val="127"/>
              </w:numPr>
              <w:suppressAutoHyphens w:val="0"/>
              <w:spacing w:after="200"/>
              <w:ind w:left="284" w:hanging="284"/>
              <w:rPr>
                <w:lang w:val="el-GR"/>
              </w:rPr>
            </w:pPr>
          </w:p>
        </w:tc>
        <w:tc>
          <w:tcPr>
            <w:tcW w:w="4841"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1427296" w14:textId="77777777" w:rsidR="008B243A" w:rsidRPr="000A1F30" w:rsidRDefault="008B243A" w:rsidP="003026C0">
            <w:pPr>
              <w:snapToGrid w:val="0"/>
              <w:spacing w:before="120"/>
              <w:rPr>
                <w:lang w:val="el-GR"/>
              </w:rPr>
            </w:pPr>
            <w:r w:rsidRPr="000A1F30">
              <w:rPr>
                <w:lang w:val="el-GR"/>
              </w:rPr>
              <w:t xml:space="preserve">Να ελεγχθεί η πλήρης λειτουργικότητα του συνόλου των εφαρμογών που θα έχουν αναπτυχθεί και θα συνθέτουν το ενιαίο περιβάλλον </w:t>
            </w:r>
            <w:r>
              <w:rPr>
                <w:lang w:val="el-GR"/>
              </w:rPr>
              <w:t>του</w:t>
            </w:r>
            <w:r w:rsidRPr="00E63B5F">
              <w:rPr>
                <w:lang w:val="el-GR"/>
              </w:rPr>
              <w:t xml:space="preserve"> </w:t>
            </w:r>
            <w:r>
              <w:rPr>
                <w:lang w:val="el-GR"/>
              </w:rPr>
              <w:t>ΤΠΔ</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D329712" w14:textId="77777777" w:rsidR="008B243A" w:rsidRPr="000A1F30" w:rsidRDefault="008B243A" w:rsidP="003026C0">
            <w:pPr>
              <w:spacing w:before="120"/>
              <w:jc w:val="center"/>
            </w:pPr>
            <w:r w:rsidRPr="000A1F30">
              <w:t>ΝΑΙ</w:t>
            </w:r>
          </w:p>
        </w:tc>
        <w:tc>
          <w:tcPr>
            <w:tcW w:w="1275"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68DA5851" w14:textId="77777777" w:rsidR="008B243A" w:rsidRPr="000A1F30" w:rsidRDefault="008B243A" w:rsidP="003026C0">
            <w:pPr>
              <w:spacing w:before="120"/>
            </w:pPr>
          </w:p>
        </w:tc>
        <w:tc>
          <w:tcPr>
            <w:tcW w:w="1760"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B7AFFE8" w14:textId="77777777" w:rsidR="008B243A" w:rsidRPr="000A1F30" w:rsidRDefault="008B243A" w:rsidP="003026C0">
            <w:pPr>
              <w:spacing w:before="120"/>
            </w:pPr>
          </w:p>
        </w:tc>
      </w:tr>
      <w:tr w:rsidR="008B243A" w:rsidRPr="000A1F30" w14:paraId="35683311" w14:textId="77777777" w:rsidTr="003026C0">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D3D0FBD" w14:textId="77777777" w:rsidR="008B243A" w:rsidRPr="000A1F30" w:rsidRDefault="008B243A" w:rsidP="00474644">
            <w:pPr>
              <w:numPr>
                <w:ilvl w:val="0"/>
                <w:numId w:val="127"/>
              </w:numPr>
              <w:suppressAutoHyphens w:val="0"/>
              <w:spacing w:after="200"/>
              <w:ind w:left="284" w:hanging="284"/>
            </w:pPr>
          </w:p>
        </w:tc>
        <w:tc>
          <w:tcPr>
            <w:tcW w:w="4841"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A91A2B9" w14:textId="77777777" w:rsidR="008B243A" w:rsidRPr="000A1F30" w:rsidRDefault="008B243A" w:rsidP="003026C0">
            <w:pPr>
              <w:snapToGrid w:val="0"/>
              <w:spacing w:before="120"/>
              <w:rPr>
                <w:lang w:val="el-GR"/>
              </w:rPr>
            </w:pPr>
            <w:r w:rsidRPr="000A1F30">
              <w:rPr>
                <w:lang w:val="el-GR"/>
              </w:rPr>
              <w:t xml:space="preserve">Να ελεγχθεί η ορθότητα της </w:t>
            </w:r>
            <w:proofErr w:type="spellStart"/>
            <w:r w:rsidRPr="000A1F30">
              <w:rPr>
                <w:lang w:val="el-GR"/>
              </w:rPr>
              <w:t>Ψηφιοποίησης</w:t>
            </w:r>
            <w:proofErr w:type="spellEnd"/>
            <w:r w:rsidRPr="000A1F30">
              <w:rPr>
                <w:lang w:val="el-GR"/>
              </w:rPr>
              <w:t xml:space="preserve"> και της οπτικής αναγνώρισης χαρακτήρων καθώς και η ορθή ενσωμάτωση των ψηφιοποιημένων εγγράφων στο ΠΣ</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01C5D9C" w14:textId="77777777" w:rsidR="008B243A" w:rsidRPr="000A1F30" w:rsidRDefault="008B243A" w:rsidP="003026C0">
            <w:pPr>
              <w:spacing w:before="120"/>
              <w:jc w:val="center"/>
            </w:pPr>
            <w:r w:rsidRPr="000A1F30">
              <w:t>ΝΑΙ</w:t>
            </w:r>
          </w:p>
        </w:tc>
        <w:tc>
          <w:tcPr>
            <w:tcW w:w="1275"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3B4011AC" w14:textId="77777777" w:rsidR="008B243A" w:rsidRPr="000A1F30" w:rsidRDefault="008B243A" w:rsidP="003026C0">
            <w:pPr>
              <w:spacing w:before="120"/>
            </w:pPr>
          </w:p>
        </w:tc>
        <w:tc>
          <w:tcPr>
            <w:tcW w:w="1760"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3F2D1D2" w14:textId="77777777" w:rsidR="008B243A" w:rsidRPr="000A1F30" w:rsidRDefault="008B243A" w:rsidP="003026C0">
            <w:pPr>
              <w:spacing w:before="120"/>
            </w:pPr>
          </w:p>
        </w:tc>
      </w:tr>
      <w:tr w:rsidR="008B243A" w:rsidRPr="000A1F30" w14:paraId="4664299A" w14:textId="77777777" w:rsidTr="003026C0">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97BDB7A" w14:textId="77777777" w:rsidR="008B243A" w:rsidRPr="000A1F30" w:rsidRDefault="008B243A" w:rsidP="00474644">
            <w:pPr>
              <w:numPr>
                <w:ilvl w:val="0"/>
                <w:numId w:val="127"/>
              </w:numPr>
              <w:suppressAutoHyphens w:val="0"/>
              <w:spacing w:after="200"/>
              <w:ind w:left="284" w:hanging="284"/>
            </w:pPr>
          </w:p>
        </w:tc>
        <w:tc>
          <w:tcPr>
            <w:tcW w:w="4841"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F9FE264" w14:textId="77777777" w:rsidR="008B243A" w:rsidRPr="000A1F30" w:rsidRDefault="008B243A" w:rsidP="003026C0">
            <w:pPr>
              <w:snapToGrid w:val="0"/>
              <w:spacing w:before="120"/>
              <w:rPr>
                <w:lang w:val="el-GR"/>
              </w:rPr>
            </w:pPr>
            <w:r w:rsidRPr="000A1F30">
              <w:rPr>
                <w:lang w:val="el-GR"/>
              </w:rPr>
              <w:t>Οποιαδήποτε άλλη δοκιμή κρίνει αναγκαία η ΕΠΕ για την τεκμηρίωση της σύνθεσης και της καλής λειτουργίας του εξοπλισμού/ λογισμικού.</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3BCCE99" w14:textId="77777777" w:rsidR="008B243A" w:rsidRPr="000A1F30" w:rsidRDefault="008B243A" w:rsidP="003026C0">
            <w:pPr>
              <w:spacing w:before="120"/>
              <w:jc w:val="center"/>
            </w:pPr>
            <w:r w:rsidRPr="000A1F30">
              <w:t>ΝΑΙ</w:t>
            </w:r>
          </w:p>
        </w:tc>
        <w:tc>
          <w:tcPr>
            <w:tcW w:w="1275"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0D4EAD3C" w14:textId="77777777" w:rsidR="008B243A" w:rsidRPr="000A1F30" w:rsidRDefault="008B243A" w:rsidP="003026C0">
            <w:pPr>
              <w:spacing w:before="120"/>
            </w:pPr>
          </w:p>
        </w:tc>
        <w:tc>
          <w:tcPr>
            <w:tcW w:w="1760"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E588E9F" w14:textId="77777777" w:rsidR="008B243A" w:rsidRPr="000A1F30" w:rsidRDefault="008B243A" w:rsidP="003026C0">
            <w:pPr>
              <w:spacing w:before="120"/>
            </w:pPr>
          </w:p>
        </w:tc>
      </w:tr>
    </w:tbl>
    <w:p w14:paraId="0B9CC97F" w14:textId="77777777" w:rsidR="008B243A" w:rsidRPr="0073295E" w:rsidRDefault="008B243A" w:rsidP="008B243A">
      <w:pPr>
        <w:suppressAutoHyphens w:val="0"/>
        <w:autoSpaceDE w:val="0"/>
        <w:spacing w:after="60"/>
        <w:rPr>
          <w:rFonts w:eastAsia="SimSun"/>
          <w:iCs/>
          <w:lang w:val="el-GR"/>
        </w:rPr>
      </w:pPr>
    </w:p>
    <w:p w14:paraId="02702741" w14:textId="3BA44E8D" w:rsidR="008B243A" w:rsidRPr="00CC2331" w:rsidRDefault="008B243A" w:rsidP="008B243A">
      <w:pPr>
        <w:rPr>
          <w:rFonts w:eastAsia="SimSun"/>
          <w:lang w:val="el-GR"/>
        </w:rPr>
        <w:sectPr w:rsidR="008B243A" w:rsidRPr="00CC2331" w:rsidSect="00DF02B0">
          <w:pgSz w:w="11906" w:h="16838"/>
          <w:pgMar w:top="1134" w:right="1134" w:bottom="1134" w:left="1134" w:header="720" w:footer="709" w:gutter="0"/>
          <w:cols w:space="720"/>
          <w:titlePg/>
          <w:docGrid w:linePitch="360"/>
        </w:sectPr>
      </w:pPr>
    </w:p>
    <w:p w14:paraId="0FEF623A" w14:textId="732F3CB9" w:rsidR="008338F0" w:rsidRPr="00603221" w:rsidRDefault="003355E7">
      <w:pPr>
        <w:pStyle w:val="2"/>
        <w:numPr>
          <w:ilvl w:val="0"/>
          <w:numId w:val="0"/>
        </w:numPr>
        <w:tabs>
          <w:tab w:val="clear" w:pos="567"/>
          <w:tab w:val="left" w:pos="0"/>
        </w:tabs>
        <w:rPr>
          <w:rFonts w:cs="Tahoma"/>
          <w:color w:val="000099"/>
          <w:lang w:val="el-GR"/>
        </w:rPr>
      </w:pPr>
      <w:bookmarkStart w:id="751" w:name="_Ref84603755"/>
      <w:bookmarkStart w:id="752" w:name="_Toc89441339"/>
      <w:bookmarkStart w:id="753" w:name="_Toc89441857"/>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751"/>
      <w:bookmarkEnd w:id="752"/>
      <w:bookmarkEnd w:id="753"/>
      <w:r w:rsidR="004A23B9" w:rsidRPr="00603221">
        <w:rPr>
          <w:rFonts w:cs="Tahoma"/>
          <w:color w:val="000099"/>
          <w:lang w:val="el-GR"/>
        </w:rPr>
        <w:t xml:space="preserve"> </w:t>
      </w:r>
      <w:bookmarkEnd w:id="735"/>
      <w:bookmarkEnd w:id="736"/>
    </w:p>
    <w:p w14:paraId="6D97FBB2" w14:textId="77777777" w:rsidR="000F62F0" w:rsidRPr="001C5297" w:rsidRDefault="000F62F0" w:rsidP="00F33AF6">
      <w:pPr>
        <w:rPr>
          <w:b/>
          <w:bCs/>
          <w:lang w:val="el-GR"/>
        </w:rPr>
      </w:pPr>
      <w:bookmarkStart w:id="754" w:name="_Ref510086970"/>
      <w:r w:rsidRPr="001C5297">
        <w:rPr>
          <w:b/>
          <w:bCs/>
          <w:lang w:val="el-GR"/>
        </w:rPr>
        <w:t>ΕΥΡΩΠΑΙΚΟ ΕΝΙΑΙΟ ΕΓΓΡΑΦΟ ΣΥΜΒΑΣΗΣ (ΕΕΕΣ)</w:t>
      </w:r>
      <w:bookmarkEnd w:id="754"/>
      <w:r w:rsidRPr="001C5297">
        <w:rPr>
          <w:b/>
          <w:bCs/>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474644">
      <w:pPr>
        <w:pStyle w:val="normalwithoutspacing"/>
        <w:numPr>
          <w:ilvl w:val="0"/>
          <w:numId w:val="17"/>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rsidP="00474644">
      <w:pPr>
        <w:pStyle w:val="normalwithoutspacing"/>
        <w:numPr>
          <w:ilvl w:val="0"/>
          <w:numId w:val="17"/>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474644">
      <w:pPr>
        <w:pStyle w:val="normalwithoutspacing"/>
        <w:numPr>
          <w:ilvl w:val="0"/>
          <w:numId w:val="17"/>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459935F2" w:rsidR="006E4901" w:rsidRPr="00603221" w:rsidRDefault="003355E7" w:rsidP="003329FF">
      <w:pPr>
        <w:pStyle w:val="2"/>
        <w:numPr>
          <w:ilvl w:val="0"/>
          <w:numId w:val="0"/>
        </w:numPr>
        <w:ind w:left="576" w:hanging="576"/>
        <w:rPr>
          <w:rFonts w:cs="Tahoma"/>
          <w:lang w:val="el-GR"/>
        </w:rPr>
      </w:pPr>
      <w:bookmarkStart w:id="755" w:name="_Ref496624509"/>
      <w:bookmarkStart w:id="756" w:name="_Toc89441340"/>
      <w:bookmarkStart w:id="757" w:name="_Toc89441858"/>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755"/>
      <w:bookmarkEnd w:id="756"/>
      <w:bookmarkEnd w:id="757"/>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A9667F"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31"/>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6"/>
          <w:footerReference w:type="default" r:id="rId37"/>
          <w:headerReference w:type="first" r:id="rId38"/>
          <w:pgSz w:w="16838" w:h="11906" w:orient="landscape"/>
          <w:pgMar w:top="1134" w:right="1134" w:bottom="1134" w:left="1134" w:header="720" w:footer="709" w:gutter="0"/>
          <w:cols w:space="720"/>
          <w:titlePg/>
          <w:docGrid w:linePitch="360"/>
        </w:sectPr>
      </w:pPr>
    </w:p>
    <w:p w14:paraId="04248794" w14:textId="13A61D77" w:rsidR="008338F0" w:rsidRPr="00603221" w:rsidRDefault="003355E7" w:rsidP="003329FF">
      <w:pPr>
        <w:pStyle w:val="2"/>
        <w:numPr>
          <w:ilvl w:val="0"/>
          <w:numId w:val="0"/>
        </w:numPr>
        <w:ind w:left="576" w:hanging="576"/>
        <w:rPr>
          <w:rFonts w:cs="Tahoma"/>
        </w:rPr>
      </w:pPr>
      <w:bookmarkStart w:id="760" w:name="_Ref510087097"/>
      <w:bookmarkStart w:id="761" w:name="_Ref40980475"/>
      <w:bookmarkStart w:id="762" w:name="_Ref55324393"/>
      <w:bookmarkStart w:id="763" w:name="_Toc89441341"/>
      <w:bookmarkStart w:id="764" w:name="_Toc89441859"/>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760"/>
      <w:bookmarkEnd w:id="761"/>
      <w:bookmarkEnd w:id="762"/>
      <w:bookmarkEnd w:id="763"/>
      <w:bookmarkEnd w:id="764"/>
      <w:proofErr w:type="spellEnd"/>
      <w:r w:rsidRPr="00603221">
        <w:rPr>
          <w:rFonts w:cs="Tahoma"/>
        </w:rPr>
        <w:t xml:space="preserve"> </w:t>
      </w:r>
    </w:p>
    <w:p w14:paraId="0871FB61" w14:textId="1AF3B8E0" w:rsidR="00C93CF5" w:rsidRDefault="00C93CF5"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5942"/>
        <w:gridCol w:w="2109"/>
      </w:tblGrid>
      <w:tr w:rsidR="007D2346" w:rsidRPr="000A1F30" w14:paraId="3A3AE3AF" w14:textId="77777777" w:rsidTr="003026C0">
        <w:trPr>
          <w:trHeight w:val="513"/>
        </w:trPr>
        <w:tc>
          <w:tcPr>
            <w:tcW w:w="5000" w:type="pct"/>
            <w:gridSpan w:val="3"/>
            <w:shd w:val="clear" w:color="000000" w:fill="B3B3B3"/>
            <w:vAlign w:val="center"/>
            <w:hideMark/>
          </w:tcPr>
          <w:p w14:paraId="3A8C7A41" w14:textId="77777777" w:rsidR="007D2346" w:rsidRPr="000A1F30" w:rsidRDefault="007D2346" w:rsidP="003026C0">
            <w:pPr>
              <w:spacing w:before="60" w:after="60"/>
              <w:jc w:val="center"/>
              <w:rPr>
                <w:b/>
                <w:lang w:val="el-GR" w:eastAsia="el-GR"/>
              </w:rPr>
            </w:pPr>
            <w:r w:rsidRPr="000A1F30">
              <w:rPr>
                <w:b/>
                <w:lang w:val="el-GR"/>
              </w:rPr>
              <w:t>Περιεχόμενα Τεχνικής Προσφοράς</w:t>
            </w:r>
          </w:p>
        </w:tc>
      </w:tr>
      <w:tr w:rsidR="007D2346" w:rsidRPr="00A9667F" w14:paraId="2879D960" w14:textId="77777777" w:rsidTr="003026C0">
        <w:trPr>
          <w:trHeight w:val="513"/>
        </w:trPr>
        <w:tc>
          <w:tcPr>
            <w:tcW w:w="819" w:type="pct"/>
            <w:shd w:val="clear" w:color="000000" w:fill="B3B3B3"/>
            <w:vAlign w:val="center"/>
          </w:tcPr>
          <w:p w14:paraId="003D82C6" w14:textId="77777777" w:rsidR="007D2346" w:rsidRPr="000A1F30" w:rsidRDefault="007D2346" w:rsidP="003026C0">
            <w:pPr>
              <w:spacing w:before="60" w:after="60"/>
              <w:ind w:right="236" w:firstLine="29"/>
              <w:jc w:val="center"/>
              <w:rPr>
                <w:b/>
                <w:lang w:val="el-GR" w:eastAsia="el-GR"/>
              </w:rPr>
            </w:pPr>
            <w:r w:rsidRPr="000A1F30">
              <w:rPr>
                <w:b/>
                <w:lang w:val="el-GR" w:eastAsia="el-GR"/>
              </w:rPr>
              <w:t>Α/Α</w:t>
            </w:r>
          </w:p>
        </w:tc>
        <w:tc>
          <w:tcPr>
            <w:tcW w:w="3086" w:type="pct"/>
            <w:shd w:val="clear" w:color="000000" w:fill="B3B3B3"/>
            <w:vAlign w:val="center"/>
          </w:tcPr>
          <w:p w14:paraId="52CEA35F" w14:textId="77777777" w:rsidR="007D2346" w:rsidRPr="000A1F30" w:rsidRDefault="007D2346" w:rsidP="003026C0">
            <w:pPr>
              <w:spacing w:before="60" w:after="60"/>
              <w:jc w:val="center"/>
              <w:rPr>
                <w:b/>
              </w:rPr>
            </w:pPr>
            <w:proofErr w:type="spellStart"/>
            <w:r w:rsidRPr="000A1F30">
              <w:rPr>
                <w:b/>
              </w:rPr>
              <w:t>Τίτλος</w:t>
            </w:r>
            <w:proofErr w:type="spellEnd"/>
            <w:r w:rsidRPr="000A1F30">
              <w:rPr>
                <w:b/>
              </w:rPr>
              <w:t xml:space="preserve"> </w:t>
            </w:r>
            <w:proofErr w:type="spellStart"/>
            <w:r w:rsidRPr="000A1F30">
              <w:rPr>
                <w:b/>
              </w:rPr>
              <w:t>Ενότητ</w:t>
            </w:r>
            <w:proofErr w:type="spellEnd"/>
            <w:r w:rsidRPr="000A1F30">
              <w:rPr>
                <w:b/>
              </w:rPr>
              <w:t>ας</w:t>
            </w:r>
          </w:p>
        </w:tc>
        <w:tc>
          <w:tcPr>
            <w:tcW w:w="1095" w:type="pct"/>
            <w:shd w:val="clear" w:color="000000" w:fill="B3B3B3"/>
          </w:tcPr>
          <w:p w14:paraId="5C5E4B41" w14:textId="6F3BDAEA" w:rsidR="007D2346" w:rsidRPr="000A1F30" w:rsidRDefault="007D2346" w:rsidP="003026C0">
            <w:pPr>
              <w:spacing w:before="60" w:after="60"/>
              <w:jc w:val="center"/>
              <w:rPr>
                <w:b/>
                <w:lang w:val="el-GR"/>
              </w:rPr>
            </w:pPr>
            <w:r w:rsidRPr="000A1F30">
              <w:rPr>
                <w:b/>
                <w:lang w:val="el-GR"/>
              </w:rPr>
              <w:t>Σύμφωνα με παραγράφους</w:t>
            </w:r>
            <w:r w:rsidR="0052575A">
              <w:rPr>
                <w:b/>
                <w:lang w:val="el-GR"/>
              </w:rPr>
              <w:t xml:space="preserve"> του Παραρτήματος Ι</w:t>
            </w:r>
            <w:r w:rsidRPr="000A1F30">
              <w:rPr>
                <w:b/>
                <w:lang w:val="el-GR"/>
              </w:rPr>
              <w:t>:</w:t>
            </w:r>
          </w:p>
        </w:tc>
      </w:tr>
      <w:tr w:rsidR="007D2346" w:rsidRPr="00A9667F" w14:paraId="1C15DECB" w14:textId="77777777" w:rsidTr="003026C0">
        <w:trPr>
          <w:trHeight w:val="315"/>
        </w:trPr>
        <w:tc>
          <w:tcPr>
            <w:tcW w:w="819" w:type="pct"/>
            <w:shd w:val="clear" w:color="auto" w:fill="auto"/>
            <w:vAlign w:val="center"/>
          </w:tcPr>
          <w:p w14:paraId="65950CC4" w14:textId="77777777" w:rsidR="007D2346" w:rsidRPr="000A1F30" w:rsidRDefault="007D2346" w:rsidP="00474644">
            <w:pPr>
              <w:numPr>
                <w:ilvl w:val="0"/>
                <w:numId w:val="23"/>
              </w:numPr>
              <w:spacing w:before="60" w:after="60"/>
              <w:ind w:left="0" w:right="236" w:firstLine="29"/>
              <w:jc w:val="center"/>
              <w:rPr>
                <w:lang w:val="el-GR" w:eastAsia="el-GR"/>
              </w:rPr>
            </w:pPr>
          </w:p>
        </w:tc>
        <w:tc>
          <w:tcPr>
            <w:tcW w:w="3086" w:type="pct"/>
            <w:shd w:val="clear" w:color="auto" w:fill="auto"/>
          </w:tcPr>
          <w:p w14:paraId="2217B3B1" w14:textId="77777777" w:rsidR="007D2346" w:rsidRPr="000A1F30" w:rsidRDefault="007D2346" w:rsidP="003026C0">
            <w:pPr>
              <w:spacing w:before="60" w:after="60"/>
              <w:rPr>
                <w:lang w:val="el-GR" w:eastAsia="el-GR"/>
              </w:rPr>
            </w:pPr>
            <w:r w:rsidRPr="000A1F30">
              <w:rPr>
                <w:b/>
                <w:lang w:val="el-GR"/>
              </w:rPr>
              <w:t>Εισαγωγή</w:t>
            </w:r>
            <w:r w:rsidRPr="000A1F30">
              <w:rPr>
                <w:lang w:val="el-GR"/>
              </w:rPr>
              <w:t xml:space="preserve">: παρουσίαση του προσφέροντος, της </w:t>
            </w:r>
            <w:proofErr w:type="spellStart"/>
            <w:r w:rsidRPr="000A1F30">
              <w:rPr>
                <w:lang w:val="el-GR"/>
              </w:rPr>
              <w:t>καταλληλότητάς</w:t>
            </w:r>
            <w:proofErr w:type="spellEnd"/>
            <w:r w:rsidRPr="000A1F30">
              <w:rPr>
                <w:lang w:val="el-GR"/>
              </w:rPr>
              <w:t xml:space="preserve"> του για την υλοποίηση του έργου </w:t>
            </w:r>
          </w:p>
        </w:tc>
        <w:tc>
          <w:tcPr>
            <w:tcW w:w="1095" w:type="pct"/>
            <w:shd w:val="clear" w:color="auto" w:fill="auto"/>
          </w:tcPr>
          <w:p w14:paraId="025543C7" w14:textId="77777777" w:rsidR="007D2346" w:rsidRPr="00CB6DF9" w:rsidRDefault="007D2346" w:rsidP="003026C0">
            <w:pPr>
              <w:spacing w:before="60" w:after="60"/>
              <w:rPr>
                <w:lang w:val="el-GR" w:eastAsia="el-GR"/>
              </w:rPr>
            </w:pPr>
          </w:p>
        </w:tc>
      </w:tr>
      <w:tr w:rsidR="007D2346" w:rsidRPr="000A1F30" w14:paraId="3E8881ED" w14:textId="77777777" w:rsidTr="003026C0">
        <w:trPr>
          <w:trHeight w:val="315"/>
        </w:trPr>
        <w:tc>
          <w:tcPr>
            <w:tcW w:w="819" w:type="pct"/>
            <w:shd w:val="clear" w:color="auto" w:fill="FBE4D5" w:themeFill="accent2" w:themeFillTint="33"/>
            <w:vAlign w:val="center"/>
          </w:tcPr>
          <w:p w14:paraId="0E10DFC1" w14:textId="77777777" w:rsidR="007D2346" w:rsidRPr="000A1F30" w:rsidRDefault="007D2346" w:rsidP="00474644">
            <w:pPr>
              <w:numPr>
                <w:ilvl w:val="0"/>
                <w:numId w:val="23"/>
              </w:numPr>
              <w:spacing w:before="60" w:after="60"/>
              <w:ind w:left="0" w:right="236" w:firstLine="29"/>
              <w:jc w:val="center"/>
              <w:rPr>
                <w:b/>
                <w:lang w:val="el-GR" w:eastAsia="el-GR"/>
              </w:rPr>
            </w:pPr>
          </w:p>
        </w:tc>
        <w:tc>
          <w:tcPr>
            <w:tcW w:w="3086" w:type="pct"/>
            <w:shd w:val="clear" w:color="auto" w:fill="FBE4D5" w:themeFill="accent2" w:themeFillTint="33"/>
            <w:vAlign w:val="center"/>
          </w:tcPr>
          <w:p w14:paraId="3864969A" w14:textId="77777777" w:rsidR="007D2346" w:rsidRPr="000A1F30" w:rsidRDefault="007D2346" w:rsidP="003026C0">
            <w:pPr>
              <w:spacing w:before="60" w:after="60"/>
              <w:rPr>
                <w:b/>
                <w:lang w:val="el-GR" w:eastAsia="el-GR"/>
              </w:rPr>
            </w:pPr>
            <w:r w:rsidRPr="000A1F30">
              <w:rPr>
                <w:b/>
                <w:lang w:val="el-GR" w:eastAsia="el-GR"/>
              </w:rPr>
              <w:t>Προδιαγραφές Τεχνικής Λύσης</w:t>
            </w:r>
          </w:p>
        </w:tc>
        <w:tc>
          <w:tcPr>
            <w:tcW w:w="1095" w:type="pct"/>
            <w:shd w:val="clear" w:color="auto" w:fill="FBE4D5" w:themeFill="accent2" w:themeFillTint="33"/>
          </w:tcPr>
          <w:p w14:paraId="05F26139" w14:textId="77777777" w:rsidR="007D2346" w:rsidRPr="00CB6DF9" w:rsidRDefault="007D2346" w:rsidP="003026C0">
            <w:pPr>
              <w:spacing w:before="60" w:after="60"/>
              <w:rPr>
                <w:b/>
                <w:lang w:val="el-GR" w:eastAsia="el-GR"/>
              </w:rPr>
            </w:pPr>
          </w:p>
        </w:tc>
      </w:tr>
      <w:tr w:rsidR="007D2346" w:rsidRPr="0011332E" w14:paraId="513C8047" w14:textId="77777777" w:rsidTr="003026C0">
        <w:trPr>
          <w:trHeight w:val="315"/>
        </w:trPr>
        <w:tc>
          <w:tcPr>
            <w:tcW w:w="819" w:type="pct"/>
            <w:shd w:val="clear" w:color="auto" w:fill="auto"/>
            <w:vAlign w:val="center"/>
          </w:tcPr>
          <w:p w14:paraId="15ED401C"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49C131F0" w14:textId="77777777" w:rsidR="007D2346" w:rsidRPr="00C9343F" w:rsidRDefault="007D2346" w:rsidP="003026C0">
            <w:pPr>
              <w:spacing w:before="60" w:after="60"/>
              <w:rPr>
                <w:lang w:val="el-GR" w:eastAsia="el-GR"/>
              </w:rPr>
            </w:pPr>
            <w:r w:rsidRPr="00C9343F">
              <w:rPr>
                <w:b/>
                <w:lang w:val="el-GR"/>
              </w:rPr>
              <w:t>Περιβάλλον έργου – Ειδικές απαιτήσεις</w:t>
            </w:r>
            <w:r w:rsidRPr="00C9343F">
              <w:rPr>
                <w:lang w:val="el-GR"/>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095" w:type="pct"/>
            <w:shd w:val="clear" w:color="auto" w:fill="auto"/>
          </w:tcPr>
          <w:p w14:paraId="13A58DC5" w14:textId="614758B1" w:rsidR="007D2346" w:rsidRPr="00057464" w:rsidRDefault="0052575A" w:rsidP="003668E8">
            <w:pPr>
              <w:spacing w:before="60" w:after="60"/>
              <w:jc w:val="center"/>
              <w:rPr>
                <w:lang w:val="el-GR" w:eastAsia="el-GR"/>
              </w:rPr>
            </w:pPr>
            <w:r>
              <w:rPr>
                <w:lang w:val="el-GR" w:eastAsia="el-GR"/>
              </w:rPr>
              <w:fldChar w:fldCharType="begin"/>
            </w:r>
            <w:r>
              <w:rPr>
                <w:lang w:val="el-GR" w:eastAsia="el-GR"/>
              </w:rPr>
              <w:instrText xml:space="preserve"> REF _Ref89953909 \r \h  \* MERGEFORMAT </w:instrText>
            </w:r>
            <w:r>
              <w:rPr>
                <w:lang w:val="el-GR" w:eastAsia="el-GR"/>
              </w:rPr>
            </w:r>
            <w:r>
              <w:rPr>
                <w:lang w:val="el-GR" w:eastAsia="el-GR"/>
              </w:rPr>
              <w:fldChar w:fldCharType="separate"/>
            </w:r>
            <w:r w:rsidR="00693CB6">
              <w:rPr>
                <w:lang w:val="el-GR" w:eastAsia="el-GR"/>
              </w:rPr>
              <w:t>1</w:t>
            </w:r>
            <w:r>
              <w:rPr>
                <w:lang w:val="el-GR" w:eastAsia="el-GR"/>
              </w:rPr>
              <w:fldChar w:fldCharType="end"/>
            </w:r>
          </w:p>
        </w:tc>
      </w:tr>
      <w:tr w:rsidR="007D2346" w:rsidRPr="000A1F30" w14:paraId="7ECFAEC9" w14:textId="77777777" w:rsidTr="003026C0">
        <w:trPr>
          <w:trHeight w:val="315"/>
        </w:trPr>
        <w:tc>
          <w:tcPr>
            <w:tcW w:w="819" w:type="pct"/>
            <w:shd w:val="clear" w:color="auto" w:fill="auto"/>
            <w:vAlign w:val="center"/>
          </w:tcPr>
          <w:p w14:paraId="19120919"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63F3CDBC" w14:textId="77777777" w:rsidR="007D2346" w:rsidRPr="00C9343F" w:rsidRDefault="007D2346" w:rsidP="003026C0">
            <w:pPr>
              <w:spacing w:before="60" w:after="60"/>
              <w:rPr>
                <w:lang w:val="en-US" w:eastAsia="el-GR"/>
              </w:rPr>
            </w:pPr>
            <w:r w:rsidRPr="00C9343F">
              <w:rPr>
                <w:lang w:val="el-GR" w:eastAsia="el-GR"/>
              </w:rPr>
              <w:t xml:space="preserve">Αντικείμενο του Έργου </w:t>
            </w:r>
          </w:p>
        </w:tc>
        <w:tc>
          <w:tcPr>
            <w:tcW w:w="1095" w:type="pct"/>
            <w:shd w:val="clear" w:color="auto" w:fill="auto"/>
          </w:tcPr>
          <w:p w14:paraId="1B289458" w14:textId="0A59382E" w:rsidR="007D2346" w:rsidRPr="00C9343F" w:rsidRDefault="007D2346" w:rsidP="003668E8">
            <w:pPr>
              <w:spacing w:before="60" w:after="60"/>
              <w:jc w:val="center"/>
              <w:rPr>
                <w:lang w:val="el-GR" w:eastAsia="el-GR"/>
              </w:rPr>
            </w:pPr>
            <w:r>
              <w:rPr>
                <w:lang w:val="el-GR" w:eastAsia="el-GR"/>
              </w:rPr>
              <w:fldChar w:fldCharType="begin"/>
            </w:r>
            <w:r>
              <w:rPr>
                <w:lang w:val="el-GR" w:eastAsia="el-GR"/>
              </w:rPr>
              <w:instrText xml:space="preserve"> REF _Ref71628644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2</w:t>
            </w:r>
            <w:r>
              <w:rPr>
                <w:lang w:val="el-GR" w:eastAsia="el-GR"/>
              </w:rPr>
              <w:fldChar w:fldCharType="end"/>
            </w:r>
          </w:p>
        </w:tc>
      </w:tr>
      <w:tr w:rsidR="007D2346" w:rsidRPr="000A1F30" w14:paraId="150D5E6F" w14:textId="77777777" w:rsidTr="003026C0">
        <w:trPr>
          <w:trHeight w:val="315"/>
        </w:trPr>
        <w:tc>
          <w:tcPr>
            <w:tcW w:w="819" w:type="pct"/>
            <w:shd w:val="clear" w:color="auto" w:fill="FBE4D5" w:themeFill="accent2" w:themeFillTint="33"/>
            <w:vAlign w:val="center"/>
          </w:tcPr>
          <w:p w14:paraId="0071456B" w14:textId="77777777" w:rsidR="007D2346" w:rsidRPr="000A1F30" w:rsidRDefault="007D2346" w:rsidP="00474644">
            <w:pPr>
              <w:numPr>
                <w:ilvl w:val="0"/>
                <w:numId w:val="23"/>
              </w:numPr>
              <w:spacing w:before="60" w:after="60"/>
              <w:ind w:left="0" w:right="236" w:firstLine="29"/>
              <w:jc w:val="center"/>
              <w:rPr>
                <w:b/>
                <w:lang w:val="el-GR" w:eastAsia="el-GR"/>
              </w:rPr>
            </w:pPr>
          </w:p>
        </w:tc>
        <w:tc>
          <w:tcPr>
            <w:tcW w:w="3086" w:type="pct"/>
            <w:shd w:val="clear" w:color="auto" w:fill="FBE4D5" w:themeFill="accent2" w:themeFillTint="33"/>
            <w:vAlign w:val="center"/>
          </w:tcPr>
          <w:p w14:paraId="1480B8AB" w14:textId="77777777" w:rsidR="007D2346" w:rsidRPr="00C9343F" w:rsidRDefault="007D2346" w:rsidP="003026C0">
            <w:pPr>
              <w:spacing w:before="60" w:after="60"/>
              <w:rPr>
                <w:b/>
                <w:lang w:val="el-GR" w:eastAsia="el-GR"/>
              </w:rPr>
            </w:pPr>
            <w:r w:rsidRPr="00C9343F">
              <w:rPr>
                <w:b/>
                <w:lang w:val="el-GR" w:eastAsia="el-GR"/>
              </w:rPr>
              <w:t>Γενικές Αρχές &amp; Απαιτήσεις</w:t>
            </w:r>
          </w:p>
        </w:tc>
        <w:tc>
          <w:tcPr>
            <w:tcW w:w="1095" w:type="pct"/>
            <w:shd w:val="clear" w:color="auto" w:fill="FBE4D5" w:themeFill="accent2" w:themeFillTint="33"/>
          </w:tcPr>
          <w:p w14:paraId="293944B3" w14:textId="77777777" w:rsidR="007D2346" w:rsidRPr="00C9343F" w:rsidRDefault="007D2346" w:rsidP="003668E8">
            <w:pPr>
              <w:spacing w:before="60" w:after="60"/>
              <w:jc w:val="center"/>
              <w:rPr>
                <w:b/>
                <w:lang w:val="el-GR" w:eastAsia="el-GR"/>
              </w:rPr>
            </w:pPr>
          </w:p>
        </w:tc>
      </w:tr>
      <w:tr w:rsidR="007D2346" w:rsidRPr="000A1F30" w14:paraId="358FCE62" w14:textId="77777777" w:rsidTr="003026C0">
        <w:trPr>
          <w:trHeight w:val="315"/>
        </w:trPr>
        <w:tc>
          <w:tcPr>
            <w:tcW w:w="819" w:type="pct"/>
            <w:shd w:val="clear" w:color="auto" w:fill="auto"/>
            <w:vAlign w:val="center"/>
          </w:tcPr>
          <w:p w14:paraId="3CEC8A86"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hideMark/>
          </w:tcPr>
          <w:p w14:paraId="598B0FBB" w14:textId="77777777" w:rsidR="007D2346" w:rsidRPr="00C9343F" w:rsidRDefault="007D2346" w:rsidP="003026C0">
            <w:pPr>
              <w:spacing w:before="60" w:after="60"/>
              <w:rPr>
                <w:lang w:val="el-GR" w:eastAsia="el-GR"/>
              </w:rPr>
            </w:pPr>
            <w:r w:rsidRPr="00C9343F">
              <w:rPr>
                <w:lang w:val="el-GR" w:eastAsia="el-GR"/>
              </w:rPr>
              <w:t>Αρχιτεκτονική (Επεκτασιμότητα – Κλιμάκωση Λύσης)</w:t>
            </w:r>
          </w:p>
        </w:tc>
        <w:tc>
          <w:tcPr>
            <w:tcW w:w="1095" w:type="pct"/>
          </w:tcPr>
          <w:p w14:paraId="46E76162" w14:textId="1E2D49E0" w:rsidR="007D2346" w:rsidRPr="00C9343F" w:rsidRDefault="007D2346" w:rsidP="003668E8">
            <w:pPr>
              <w:spacing w:before="60" w:after="60"/>
              <w:jc w:val="center"/>
              <w:rPr>
                <w:color w:val="000000" w:themeColor="text1"/>
                <w:lang w:val="en-US" w:eastAsia="el-GR"/>
              </w:rPr>
            </w:pPr>
            <w:r>
              <w:rPr>
                <w:color w:val="000000" w:themeColor="text1"/>
                <w:lang w:val="en-US" w:eastAsia="el-GR"/>
              </w:rPr>
              <w:fldChar w:fldCharType="begin"/>
            </w:r>
            <w:r>
              <w:rPr>
                <w:color w:val="000000" w:themeColor="text1"/>
                <w:lang w:val="en-US" w:eastAsia="el-GR"/>
              </w:rPr>
              <w:instrText xml:space="preserve"> REF _Ref71628652 \r \h </w:instrText>
            </w:r>
            <w:r w:rsidR="0052575A">
              <w:rPr>
                <w:color w:val="000000" w:themeColor="text1"/>
                <w:lang w:val="en-US" w:eastAsia="el-GR"/>
              </w:rPr>
              <w:instrText xml:space="preserve"> \* MERGEFORMAT </w:instrText>
            </w:r>
            <w:r>
              <w:rPr>
                <w:color w:val="000000" w:themeColor="text1"/>
                <w:lang w:val="en-US" w:eastAsia="el-GR"/>
              </w:rPr>
            </w:r>
            <w:r>
              <w:rPr>
                <w:color w:val="000000" w:themeColor="text1"/>
                <w:lang w:val="en-US" w:eastAsia="el-GR"/>
              </w:rPr>
              <w:fldChar w:fldCharType="separate"/>
            </w:r>
            <w:r w:rsidR="00693CB6">
              <w:rPr>
                <w:color w:val="000000" w:themeColor="text1"/>
                <w:lang w:val="en-US" w:eastAsia="el-GR"/>
              </w:rPr>
              <w:t>3</w:t>
            </w:r>
            <w:r>
              <w:rPr>
                <w:color w:val="000000" w:themeColor="text1"/>
                <w:lang w:val="en-US" w:eastAsia="el-GR"/>
              </w:rPr>
              <w:fldChar w:fldCharType="end"/>
            </w:r>
          </w:p>
        </w:tc>
      </w:tr>
      <w:tr w:rsidR="007D2346" w:rsidRPr="000A1F30" w14:paraId="10C5F538" w14:textId="77777777" w:rsidTr="003026C0">
        <w:trPr>
          <w:trHeight w:val="315"/>
        </w:trPr>
        <w:tc>
          <w:tcPr>
            <w:tcW w:w="819" w:type="pct"/>
            <w:shd w:val="clear" w:color="auto" w:fill="auto"/>
            <w:vAlign w:val="center"/>
          </w:tcPr>
          <w:p w14:paraId="68ED6103"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75AFA101" w14:textId="77777777" w:rsidR="007D2346" w:rsidRPr="00C9343F" w:rsidRDefault="007D2346" w:rsidP="003026C0">
            <w:pPr>
              <w:spacing w:before="60" w:after="60"/>
              <w:rPr>
                <w:lang w:val="el-GR" w:eastAsia="el-GR"/>
              </w:rPr>
            </w:pPr>
            <w:r w:rsidRPr="00C9343F">
              <w:rPr>
                <w:lang w:val="el-GR" w:eastAsia="el-GR"/>
              </w:rPr>
              <w:t>Συμβατότητα με G-</w:t>
            </w:r>
            <w:proofErr w:type="spellStart"/>
            <w:r w:rsidRPr="00C9343F">
              <w:rPr>
                <w:lang w:val="el-GR" w:eastAsia="el-GR"/>
              </w:rPr>
              <w:t>Cloud</w:t>
            </w:r>
            <w:proofErr w:type="spellEnd"/>
            <w:r w:rsidRPr="00C9343F">
              <w:rPr>
                <w:lang w:val="el-GR" w:eastAsia="el-GR"/>
              </w:rPr>
              <w:t xml:space="preserve"> </w:t>
            </w:r>
          </w:p>
        </w:tc>
        <w:tc>
          <w:tcPr>
            <w:tcW w:w="1095" w:type="pct"/>
          </w:tcPr>
          <w:p w14:paraId="6DC0994C" w14:textId="6FEC48D9" w:rsidR="007D2346" w:rsidRDefault="007D2346" w:rsidP="003668E8">
            <w:pPr>
              <w:spacing w:before="60" w:after="60"/>
              <w:jc w:val="center"/>
              <w:rPr>
                <w:color w:val="000000" w:themeColor="text1"/>
                <w:lang w:val="en-US" w:eastAsia="el-GR"/>
              </w:rPr>
            </w:pPr>
            <w:r w:rsidRPr="00C9343F">
              <w:rPr>
                <w:color w:val="000000" w:themeColor="text1"/>
                <w:lang w:val="el-GR" w:eastAsia="el-GR"/>
              </w:rPr>
              <w:fldChar w:fldCharType="begin"/>
            </w:r>
            <w:r w:rsidRPr="00C9343F">
              <w:rPr>
                <w:color w:val="000000" w:themeColor="text1"/>
                <w:lang w:val="el-GR" w:eastAsia="el-GR"/>
              </w:rPr>
              <w:instrText xml:space="preserve"> REF _Ref68183834 \r \h </w:instrText>
            </w:r>
            <w:r w:rsidR="0052575A">
              <w:rPr>
                <w:color w:val="000000" w:themeColor="text1"/>
                <w:lang w:val="el-GR" w:eastAsia="el-GR"/>
              </w:rPr>
              <w:instrText xml:space="preserve"> \* MERGEFORMAT </w:instrText>
            </w:r>
            <w:r w:rsidRPr="00C9343F">
              <w:rPr>
                <w:color w:val="000000" w:themeColor="text1"/>
                <w:lang w:val="el-GR" w:eastAsia="el-GR"/>
              </w:rPr>
            </w:r>
            <w:r w:rsidRPr="00C9343F">
              <w:rPr>
                <w:color w:val="000000" w:themeColor="text1"/>
                <w:lang w:val="el-GR" w:eastAsia="el-GR"/>
              </w:rPr>
              <w:fldChar w:fldCharType="separate"/>
            </w:r>
            <w:r w:rsidR="00693CB6">
              <w:rPr>
                <w:color w:val="000000" w:themeColor="text1"/>
                <w:lang w:val="el-GR" w:eastAsia="el-GR"/>
              </w:rPr>
              <w:t>5.1</w:t>
            </w:r>
            <w:r w:rsidRPr="00C9343F">
              <w:rPr>
                <w:color w:val="000000" w:themeColor="text1"/>
                <w:lang w:val="el-GR" w:eastAsia="el-GR"/>
              </w:rPr>
              <w:fldChar w:fldCharType="end"/>
            </w:r>
          </w:p>
        </w:tc>
      </w:tr>
      <w:tr w:rsidR="007D2346" w:rsidRPr="00803D4C" w14:paraId="40340F00" w14:textId="77777777" w:rsidTr="003026C0">
        <w:trPr>
          <w:trHeight w:val="315"/>
        </w:trPr>
        <w:tc>
          <w:tcPr>
            <w:tcW w:w="819" w:type="pct"/>
            <w:shd w:val="clear" w:color="auto" w:fill="auto"/>
            <w:vAlign w:val="center"/>
          </w:tcPr>
          <w:p w14:paraId="155D1B85"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hideMark/>
          </w:tcPr>
          <w:p w14:paraId="2FF57D4E" w14:textId="77777777" w:rsidR="007D2346" w:rsidRPr="00C9343F" w:rsidRDefault="007D2346" w:rsidP="003026C0">
            <w:pPr>
              <w:spacing w:before="60" w:after="60"/>
              <w:rPr>
                <w:lang w:val="el-GR" w:eastAsia="el-GR"/>
              </w:rPr>
            </w:pPr>
            <w:r w:rsidRPr="00C9343F">
              <w:rPr>
                <w:lang w:val="el-GR" w:eastAsia="el-GR"/>
              </w:rPr>
              <w:t xml:space="preserve">Απόδοση – Προσβασιμότητα – Ευχρηστία </w:t>
            </w:r>
          </w:p>
        </w:tc>
        <w:tc>
          <w:tcPr>
            <w:tcW w:w="1095" w:type="pct"/>
          </w:tcPr>
          <w:p w14:paraId="77D4F7D1" w14:textId="7B5E38C4" w:rsidR="007D2346" w:rsidRPr="00EA4A14" w:rsidRDefault="007D2346" w:rsidP="003668E8">
            <w:pPr>
              <w:spacing w:before="60" w:after="60"/>
              <w:jc w:val="center"/>
              <w:rPr>
                <w:color w:val="000000" w:themeColor="text1"/>
                <w:lang w:val="el-GR" w:eastAsia="el-GR"/>
              </w:rPr>
            </w:pPr>
            <w:r>
              <w:rPr>
                <w:color w:val="000000" w:themeColor="text1"/>
                <w:lang w:val="el-GR" w:eastAsia="el-GR"/>
              </w:rPr>
              <w:fldChar w:fldCharType="begin"/>
            </w:r>
            <w:r>
              <w:rPr>
                <w:color w:val="000000" w:themeColor="text1"/>
                <w:lang w:val="el-GR" w:eastAsia="el-GR"/>
              </w:rPr>
              <w:instrText xml:space="preserve"> REF _Ref71630053 \r \h </w:instrText>
            </w:r>
            <w:r w:rsidR="0052575A">
              <w:rPr>
                <w:color w:val="000000" w:themeColor="text1"/>
                <w:lang w:val="el-GR" w:eastAsia="el-GR"/>
              </w:rPr>
              <w:instrText xml:space="preserve"> \* MERGEFORMAT </w:instrText>
            </w:r>
            <w:r>
              <w:rPr>
                <w:color w:val="000000" w:themeColor="text1"/>
                <w:lang w:val="el-GR" w:eastAsia="el-GR"/>
              </w:rPr>
            </w:r>
            <w:r>
              <w:rPr>
                <w:color w:val="000000" w:themeColor="text1"/>
                <w:lang w:val="el-GR" w:eastAsia="el-GR"/>
              </w:rPr>
              <w:fldChar w:fldCharType="separate"/>
            </w:r>
            <w:r w:rsidR="00693CB6">
              <w:rPr>
                <w:color w:val="000000" w:themeColor="text1"/>
                <w:lang w:val="el-GR" w:eastAsia="el-GR"/>
              </w:rPr>
              <w:t>5.4</w:t>
            </w:r>
            <w:r>
              <w:rPr>
                <w:color w:val="000000" w:themeColor="text1"/>
                <w:lang w:val="el-GR" w:eastAsia="el-GR"/>
              </w:rPr>
              <w:fldChar w:fldCharType="end"/>
            </w:r>
            <w:r w:rsidRPr="00EA4A14">
              <w:rPr>
                <w:color w:val="000000" w:themeColor="text1"/>
                <w:lang w:val="el-GR" w:eastAsia="el-GR"/>
              </w:rPr>
              <w:t xml:space="preserve">, </w:t>
            </w:r>
            <w:r>
              <w:rPr>
                <w:color w:val="000000" w:themeColor="text1"/>
                <w:lang w:val="en-US" w:eastAsia="el-GR"/>
              </w:rPr>
              <w:fldChar w:fldCharType="begin"/>
            </w:r>
            <w:r>
              <w:rPr>
                <w:color w:val="000000" w:themeColor="text1"/>
                <w:lang w:val="el-GR" w:eastAsia="el-GR"/>
              </w:rPr>
              <w:instrText xml:space="preserve"> REF _Ref71630058 \r \h </w:instrText>
            </w:r>
            <w:r w:rsidR="0052575A">
              <w:rPr>
                <w:color w:val="000000" w:themeColor="text1"/>
                <w:lang w:val="en-US" w:eastAsia="el-GR"/>
              </w:rPr>
              <w:instrText xml:space="preserve"> \* MERGEFORMAT </w:instrText>
            </w:r>
            <w:r>
              <w:rPr>
                <w:color w:val="000000" w:themeColor="text1"/>
                <w:lang w:val="en-US" w:eastAsia="el-GR"/>
              </w:rPr>
            </w:r>
            <w:r>
              <w:rPr>
                <w:color w:val="000000" w:themeColor="text1"/>
                <w:lang w:val="en-US" w:eastAsia="el-GR"/>
              </w:rPr>
              <w:fldChar w:fldCharType="separate"/>
            </w:r>
            <w:r w:rsidR="00693CB6">
              <w:rPr>
                <w:color w:val="000000" w:themeColor="text1"/>
                <w:lang w:val="el-GR" w:eastAsia="el-GR"/>
              </w:rPr>
              <w:t>5.5</w:t>
            </w:r>
            <w:r>
              <w:rPr>
                <w:color w:val="000000" w:themeColor="text1"/>
                <w:lang w:val="en-US" w:eastAsia="el-GR"/>
              </w:rPr>
              <w:fldChar w:fldCharType="end"/>
            </w:r>
          </w:p>
        </w:tc>
      </w:tr>
      <w:tr w:rsidR="007D2346" w:rsidRPr="00803D4C" w14:paraId="6E7055DD" w14:textId="77777777" w:rsidTr="003026C0">
        <w:trPr>
          <w:trHeight w:val="315"/>
        </w:trPr>
        <w:tc>
          <w:tcPr>
            <w:tcW w:w="819" w:type="pct"/>
            <w:shd w:val="clear" w:color="auto" w:fill="auto"/>
            <w:vAlign w:val="center"/>
          </w:tcPr>
          <w:p w14:paraId="2830596E"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61E3900C" w14:textId="77777777" w:rsidR="007D2346" w:rsidRPr="00C9343F" w:rsidRDefault="007D2346" w:rsidP="003026C0">
            <w:pPr>
              <w:spacing w:before="60" w:after="60"/>
              <w:rPr>
                <w:lang w:val="el-GR" w:eastAsia="el-GR"/>
              </w:rPr>
            </w:pPr>
            <w:proofErr w:type="spellStart"/>
            <w:r w:rsidRPr="00C9343F">
              <w:rPr>
                <w:lang w:val="el-GR"/>
              </w:rPr>
              <w:t>Διαλειτουργικότητα</w:t>
            </w:r>
            <w:proofErr w:type="spellEnd"/>
          </w:p>
        </w:tc>
        <w:tc>
          <w:tcPr>
            <w:tcW w:w="1095" w:type="pct"/>
          </w:tcPr>
          <w:p w14:paraId="721A1A50" w14:textId="2F0AF2C1" w:rsidR="007D2346" w:rsidRPr="00EA4A14" w:rsidRDefault="007D2346" w:rsidP="003668E8">
            <w:pPr>
              <w:spacing w:before="60" w:after="60"/>
              <w:jc w:val="center"/>
              <w:rPr>
                <w:color w:val="000000" w:themeColor="text1"/>
                <w:lang w:val="el-GR" w:eastAsia="el-GR"/>
              </w:rPr>
            </w:pPr>
            <w:r>
              <w:rPr>
                <w:color w:val="000000" w:themeColor="text1"/>
                <w:lang w:val="el-GR" w:eastAsia="el-GR"/>
              </w:rPr>
              <w:fldChar w:fldCharType="begin"/>
            </w:r>
            <w:r>
              <w:rPr>
                <w:color w:val="000000" w:themeColor="text1"/>
                <w:lang w:val="el-GR" w:eastAsia="el-GR"/>
              </w:rPr>
              <w:instrText xml:space="preserve"> REF _Ref71630067 \r \h </w:instrText>
            </w:r>
            <w:r w:rsidR="0052575A">
              <w:rPr>
                <w:color w:val="000000" w:themeColor="text1"/>
                <w:lang w:val="el-GR" w:eastAsia="el-GR"/>
              </w:rPr>
              <w:instrText xml:space="preserve"> \* MERGEFORMAT </w:instrText>
            </w:r>
            <w:r>
              <w:rPr>
                <w:color w:val="000000" w:themeColor="text1"/>
                <w:lang w:val="el-GR" w:eastAsia="el-GR"/>
              </w:rPr>
            </w:r>
            <w:r>
              <w:rPr>
                <w:color w:val="000000" w:themeColor="text1"/>
                <w:lang w:val="el-GR" w:eastAsia="el-GR"/>
              </w:rPr>
              <w:fldChar w:fldCharType="separate"/>
            </w:r>
            <w:r w:rsidR="00693CB6">
              <w:rPr>
                <w:color w:val="000000" w:themeColor="text1"/>
                <w:lang w:val="el-GR" w:eastAsia="el-GR"/>
              </w:rPr>
              <w:t>5.1</w:t>
            </w:r>
            <w:r>
              <w:rPr>
                <w:color w:val="000000" w:themeColor="text1"/>
                <w:lang w:val="el-GR" w:eastAsia="el-GR"/>
              </w:rPr>
              <w:fldChar w:fldCharType="end"/>
            </w:r>
            <w:r w:rsidRPr="00EA4A14">
              <w:rPr>
                <w:color w:val="000000" w:themeColor="text1"/>
                <w:lang w:val="el-GR" w:eastAsia="el-GR"/>
              </w:rPr>
              <w:t xml:space="preserve">, </w:t>
            </w:r>
            <w:r>
              <w:rPr>
                <w:color w:val="000000" w:themeColor="text1"/>
                <w:lang w:val="en-US" w:eastAsia="el-GR"/>
              </w:rPr>
              <w:fldChar w:fldCharType="begin"/>
            </w:r>
            <w:r w:rsidRPr="00EA4A14">
              <w:rPr>
                <w:color w:val="000000" w:themeColor="text1"/>
                <w:lang w:val="el-GR" w:eastAsia="el-GR"/>
              </w:rPr>
              <w:instrText xml:space="preserve"> </w:instrText>
            </w:r>
            <w:r>
              <w:rPr>
                <w:color w:val="000000" w:themeColor="text1"/>
                <w:lang w:val="en-US" w:eastAsia="el-GR"/>
              </w:rPr>
              <w:instrText>REF</w:instrText>
            </w:r>
            <w:r w:rsidRPr="00EA4A14">
              <w:rPr>
                <w:color w:val="000000" w:themeColor="text1"/>
                <w:lang w:val="el-GR" w:eastAsia="el-GR"/>
              </w:rPr>
              <w:instrText xml:space="preserve"> _</w:instrText>
            </w:r>
            <w:r>
              <w:rPr>
                <w:color w:val="000000" w:themeColor="text1"/>
                <w:lang w:val="en-US" w:eastAsia="el-GR"/>
              </w:rPr>
              <w:instrText>Ref</w:instrText>
            </w:r>
            <w:r w:rsidRPr="00EA4A14">
              <w:rPr>
                <w:color w:val="000000" w:themeColor="text1"/>
                <w:lang w:val="el-GR" w:eastAsia="el-GR"/>
              </w:rPr>
              <w:instrText>71630075 \</w:instrText>
            </w:r>
            <w:r>
              <w:rPr>
                <w:color w:val="000000" w:themeColor="text1"/>
                <w:lang w:val="en-US" w:eastAsia="el-GR"/>
              </w:rPr>
              <w:instrText>r</w:instrText>
            </w:r>
            <w:r w:rsidRPr="00EA4A14">
              <w:rPr>
                <w:color w:val="000000" w:themeColor="text1"/>
                <w:lang w:val="el-GR" w:eastAsia="el-GR"/>
              </w:rPr>
              <w:instrText xml:space="preserve"> \</w:instrText>
            </w:r>
            <w:r>
              <w:rPr>
                <w:color w:val="000000" w:themeColor="text1"/>
                <w:lang w:val="en-US" w:eastAsia="el-GR"/>
              </w:rPr>
              <w:instrText>h</w:instrText>
            </w:r>
            <w:r w:rsidRPr="00EA4A14">
              <w:rPr>
                <w:color w:val="000000" w:themeColor="text1"/>
                <w:lang w:val="el-GR" w:eastAsia="el-GR"/>
              </w:rPr>
              <w:instrText xml:space="preserve"> </w:instrText>
            </w:r>
            <w:r w:rsidR="0052575A">
              <w:rPr>
                <w:color w:val="000000" w:themeColor="text1"/>
                <w:lang w:val="en-US" w:eastAsia="el-GR"/>
              </w:rPr>
              <w:instrText xml:space="preserve"> \* MERGEFORMAT </w:instrText>
            </w:r>
            <w:r>
              <w:rPr>
                <w:color w:val="000000" w:themeColor="text1"/>
                <w:lang w:val="en-US" w:eastAsia="el-GR"/>
              </w:rPr>
            </w:r>
            <w:r>
              <w:rPr>
                <w:color w:val="000000" w:themeColor="text1"/>
                <w:lang w:val="en-US" w:eastAsia="el-GR"/>
              </w:rPr>
              <w:fldChar w:fldCharType="separate"/>
            </w:r>
            <w:r w:rsidR="00693CB6">
              <w:rPr>
                <w:color w:val="000000" w:themeColor="text1"/>
                <w:lang w:val="en-US" w:eastAsia="el-GR"/>
              </w:rPr>
              <w:t>6.1.4</w:t>
            </w:r>
            <w:r>
              <w:rPr>
                <w:color w:val="000000" w:themeColor="text1"/>
                <w:lang w:val="en-US" w:eastAsia="el-GR"/>
              </w:rPr>
              <w:fldChar w:fldCharType="end"/>
            </w:r>
          </w:p>
        </w:tc>
      </w:tr>
      <w:tr w:rsidR="007D2346" w:rsidRPr="00803D4C" w14:paraId="18ACB904" w14:textId="77777777" w:rsidTr="003026C0">
        <w:trPr>
          <w:trHeight w:val="315"/>
        </w:trPr>
        <w:tc>
          <w:tcPr>
            <w:tcW w:w="819" w:type="pct"/>
            <w:shd w:val="clear" w:color="auto" w:fill="auto"/>
            <w:vAlign w:val="center"/>
          </w:tcPr>
          <w:p w14:paraId="669AE137"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5EBEE467" w14:textId="77777777" w:rsidR="007D2346" w:rsidRPr="00C9343F" w:rsidRDefault="007D2346" w:rsidP="003026C0">
            <w:pPr>
              <w:spacing w:before="60" w:after="60"/>
              <w:rPr>
                <w:lang w:val="el-GR" w:eastAsia="el-GR"/>
              </w:rPr>
            </w:pPr>
            <w:r w:rsidRPr="00C9343F">
              <w:rPr>
                <w:lang w:val="el-GR" w:eastAsia="el-GR"/>
              </w:rPr>
              <w:t>Ασφάλεια</w:t>
            </w:r>
          </w:p>
        </w:tc>
        <w:tc>
          <w:tcPr>
            <w:tcW w:w="1095" w:type="pct"/>
          </w:tcPr>
          <w:p w14:paraId="5C4D330F" w14:textId="0FB7AA22" w:rsidR="007D2346" w:rsidRPr="00EA4A14" w:rsidRDefault="007D2346" w:rsidP="003668E8">
            <w:pPr>
              <w:spacing w:before="60" w:after="60"/>
              <w:jc w:val="center"/>
              <w:rPr>
                <w:color w:val="000000" w:themeColor="text1"/>
                <w:lang w:val="el-GR" w:eastAsia="el-GR"/>
              </w:rPr>
            </w:pPr>
            <w:r>
              <w:rPr>
                <w:color w:val="000000" w:themeColor="text1"/>
                <w:lang w:val="el-GR" w:eastAsia="el-GR"/>
              </w:rPr>
              <w:fldChar w:fldCharType="begin"/>
            </w:r>
            <w:r>
              <w:rPr>
                <w:color w:val="000000" w:themeColor="text1"/>
                <w:lang w:val="el-GR" w:eastAsia="el-GR"/>
              </w:rPr>
              <w:instrText xml:space="preserve"> REF _Ref71630083 \r \h </w:instrText>
            </w:r>
            <w:r w:rsidR="0052575A">
              <w:rPr>
                <w:color w:val="000000" w:themeColor="text1"/>
                <w:lang w:val="el-GR" w:eastAsia="el-GR"/>
              </w:rPr>
              <w:instrText xml:space="preserve"> \* MERGEFORMAT </w:instrText>
            </w:r>
            <w:r>
              <w:rPr>
                <w:color w:val="000000" w:themeColor="text1"/>
                <w:lang w:val="el-GR" w:eastAsia="el-GR"/>
              </w:rPr>
            </w:r>
            <w:r>
              <w:rPr>
                <w:color w:val="000000" w:themeColor="text1"/>
                <w:lang w:val="el-GR" w:eastAsia="el-GR"/>
              </w:rPr>
              <w:fldChar w:fldCharType="separate"/>
            </w:r>
            <w:r w:rsidR="00693CB6">
              <w:rPr>
                <w:color w:val="000000" w:themeColor="text1"/>
                <w:lang w:val="el-GR" w:eastAsia="el-GR"/>
              </w:rPr>
              <w:t>5.3</w:t>
            </w:r>
            <w:r>
              <w:rPr>
                <w:color w:val="000000" w:themeColor="text1"/>
                <w:lang w:val="el-GR" w:eastAsia="el-GR"/>
              </w:rPr>
              <w:fldChar w:fldCharType="end"/>
            </w:r>
            <w:r w:rsidRPr="00EA4A14">
              <w:rPr>
                <w:color w:val="000000" w:themeColor="text1"/>
                <w:lang w:val="el-GR" w:eastAsia="el-GR"/>
              </w:rPr>
              <w:t xml:space="preserve">, </w:t>
            </w:r>
            <w:r>
              <w:rPr>
                <w:color w:val="000000" w:themeColor="text1"/>
                <w:lang w:val="en-US" w:eastAsia="el-GR"/>
              </w:rPr>
              <w:fldChar w:fldCharType="begin"/>
            </w:r>
            <w:r w:rsidRPr="00EA4A14">
              <w:rPr>
                <w:color w:val="000000" w:themeColor="text1"/>
                <w:lang w:val="el-GR" w:eastAsia="el-GR"/>
              </w:rPr>
              <w:instrText xml:space="preserve"> </w:instrText>
            </w:r>
            <w:r>
              <w:rPr>
                <w:color w:val="000000" w:themeColor="text1"/>
                <w:lang w:val="en-US" w:eastAsia="el-GR"/>
              </w:rPr>
              <w:instrText>REF</w:instrText>
            </w:r>
            <w:r w:rsidRPr="00EA4A14">
              <w:rPr>
                <w:color w:val="000000" w:themeColor="text1"/>
                <w:lang w:val="el-GR" w:eastAsia="el-GR"/>
              </w:rPr>
              <w:instrText xml:space="preserve"> _</w:instrText>
            </w:r>
            <w:r>
              <w:rPr>
                <w:color w:val="000000" w:themeColor="text1"/>
                <w:lang w:val="en-US" w:eastAsia="el-GR"/>
              </w:rPr>
              <w:instrText>Ref</w:instrText>
            </w:r>
            <w:r w:rsidRPr="00EA4A14">
              <w:rPr>
                <w:color w:val="000000" w:themeColor="text1"/>
                <w:lang w:val="el-GR" w:eastAsia="el-GR"/>
              </w:rPr>
              <w:instrText>71630090 \</w:instrText>
            </w:r>
            <w:r>
              <w:rPr>
                <w:color w:val="000000" w:themeColor="text1"/>
                <w:lang w:val="en-US" w:eastAsia="el-GR"/>
              </w:rPr>
              <w:instrText>r</w:instrText>
            </w:r>
            <w:r w:rsidRPr="00EA4A14">
              <w:rPr>
                <w:color w:val="000000" w:themeColor="text1"/>
                <w:lang w:val="el-GR" w:eastAsia="el-GR"/>
              </w:rPr>
              <w:instrText xml:space="preserve"> \</w:instrText>
            </w:r>
            <w:r>
              <w:rPr>
                <w:color w:val="000000" w:themeColor="text1"/>
                <w:lang w:val="en-US" w:eastAsia="el-GR"/>
              </w:rPr>
              <w:instrText>h</w:instrText>
            </w:r>
            <w:r w:rsidRPr="00EA4A14">
              <w:rPr>
                <w:color w:val="000000" w:themeColor="text1"/>
                <w:lang w:val="el-GR" w:eastAsia="el-GR"/>
              </w:rPr>
              <w:instrText xml:space="preserve"> </w:instrText>
            </w:r>
            <w:r w:rsidR="0052575A">
              <w:rPr>
                <w:color w:val="000000" w:themeColor="text1"/>
                <w:lang w:val="en-US" w:eastAsia="el-GR"/>
              </w:rPr>
              <w:instrText xml:space="preserve"> \* MERGEFORMAT </w:instrText>
            </w:r>
            <w:r>
              <w:rPr>
                <w:color w:val="000000" w:themeColor="text1"/>
                <w:lang w:val="en-US" w:eastAsia="el-GR"/>
              </w:rPr>
            </w:r>
            <w:r>
              <w:rPr>
                <w:color w:val="000000" w:themeColor="text1"/>
                <w:lang w:val="en-US" w:eastAsia="el-GR"/>
              </w:rPr>
              <w:fldChar w:fldCharType="separate"/>
            </w:r>
            <w:r w:rsidR="00693CB6">
              <w:rPr>
                <w:color w:val="000000" w:themeColor="text1"/>
                <w:lang w:val="en-US" w:eastAsia="el-GR"/>
              </w:rPr>
              <w:t>6.2</w:t>
            </w:r>
            <w:r>
              <w:rPr>
                <w:color w:val="000000" w:themeColor="text1"/>
                <w:lang w:val="en-US" w:eastAsia="el-GR"/>
              </w:rPr>
              <w:fldChar w:fldCharType="end"/>
            </w:r>
          </w:p>
        </w:tc>
      </w:tr>
      <w:tr w:rsidR="007D2346" w:rsidRPr="000B18CA" w14:paraId="635690E1" w14:textId="77777777" w:rsidTr="003026C0">
        <w:trPr>
          <w:trHeight w:val="315"/>
        </w:trPr>
        <w:tc>
          <w:tcPr>
            <w:tcW w:w="819" w:type="pct"/>
            <w:shd w:val="clear" w:color="auto" w:fill="FBE4D5" w:themeFill="accent2" w:themeFillTint="33"/>
            <w:vAlign w:val="center"/>
          </w:tcPr>
          <w:p w14:paraId="35429DE1" w14:textId="77777777" w:rsidR="007D2346" w:rsidRPr="000B18CA" w:rsidRDefault="007D2346" w:rsidP="00474644">
            <w:pPr>
              <w:numPr>
                <w:ilvl w:val="0"/>
                <w:numId w:val="23"/>
              </w:numPr>
              <w:spacing w:before="60" w:after="60"/>
              <w:ind w:left="0" w:right="236" w:firstLine="29"/>
              <w:jc w:val="center"/>
              <w:rPr>
                <w:b/>
                <w:lang w:val="el-GR" w:eastAsia="el-GR"/>
              </w:rPr>
            </w:pPr>
          </w:p>
        </w:tc>
        <w:tc>
          <w:tcPr>
            <w:tcW w:w="3086" w:type="pct"/>
            <w:shd w:val="clear" w:color="auto" w:fill="FBE4D5" w:themeFill="accent2" w:themeFillTint="33"/>
            <w:vAlign w:val="center"/>
          </w:tcPr>
          <w:p w14:paraId="57AF88E5" w14:textId="77777777" w:rsidR="007D2346" w:rsidRPr="00C9343F" w:rsidRDefault="007D2346" w:rsidP="003026C0">
            <w:pPr>
              <w:spacing w:before="60" w:after="60"/>
              <w:ind w:right="236"/>
              <w:rPr>
                <w:b/>
                <w:lang w:val="el-GR" w:eastAsia="el-GR"/>
              </w:rPr>
            </w:pPr>
            <w:r w:rsidRPr="00C9343F">
              <w:rPr>
                <w:b/>
                <w:lang w:val="el-GR" w:eastAsia="el-GR"/>
              </w:rPr>
              <w:t>Λειτουργικές Δυνατότητες Συστήματος</w:t>
            </w:r>
          </w:p>
        </w:tc>
        <w:tc>
          <w:tcPr>
            <w:tcW w:w="1095" w:type="pct"/>
            <w:shd w:val="clear" w:color="auto" w:fill="FBE4D5" w:themeFill="accent2" w:themeFillTint="33"/>
          </w:tcPr>
          <w:p w14:paraId="04238FF6" w14:textId="77777777" w:rsidR="007D2346" w:rsidRPr="00C9343F" w:rsidRDefault="007D2346" w:rsidP="003668E8">
            <w:pPr>
              <w:spacing w:before="60" w:after="60"/>
              <w:ind w:right="236"/>
              <w:jc w:val="center"/>
              <w:rPr>
                <w:b/>
                <w:lang w:val="el-GR" w:eastAsia="el-GR"/>
              </w:rPr>
            </w:pPr>
          </w:p>
        </w:tc>
      </w:tr>
      <w:tr w:rsidR="007D2346" w:rsidRPr="000A1F30" w14:paraId="31543C3F" w14:textId="77777777" w:rsidTr="003026C0">
        <w:trPr>
          <w:trHeight w:val="315"/>
        </w:trPr>
        <w:tc>
          <w:tcPr>
            <w:tcW w:w="819" w:type="pct"/>
            <w:shd w:val="clear" w:color="auto" w:fill="auto"/>
            <w:vAlign w:val="center"/>
          </w:tcPr>
          <w:p w14:paraId="0B00F0A4"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3E1C8272" w14:textId="77777777" w:rsidR="007D2346" w:rsidRPr="00C9343F" w:rsidRDefault="007D2346" w:rsidP="003026C0">
            <w:pPr>
              <w:spacing w:before="60" w:after="60"/>
              <w:rPr>
                <w:lang w:val="el-GR" w:eastAsia="el-GR"/>
              </w:rPr>
            </w:pPr>
            <w:r w:rsidRPr="00C9343F">
              <w:rPr>
                <w:lang w:val="el-GR" w:eastAsia="el-GR"/>
              </w:rPr>
              <w:t>Προδιαγραφές Τεχνικής Λύσης</w:t>
            </w:r>
          </w:p>
        </w:tc>
        <w:tc>
          <w:tcPr>
            <w:tcW w:w="1095" w:type="pct"/>
          </w:tcPr>
          <w:p w14:paraId="66C51219" w14:textId="5CFCD2D9" w:rsidR="007D2346" w:rsidRPr="00C9343F" w:rsidRDefault="007D2346" w:rsidP="003668E8">
            <w:pPr>
              <w:spacing w:before="60" w:after="60"/>
              <w:jc w:val="center"/>
              <w:rPr>
                <w:color w:val="000000" w:themeColor="text1"/>
                <w:lang w:val="el-GR" w:eastAsia="el-GR"/>
              </w:rPr>
            </w:pPr>
            <w:r>
              <w:rPr>
                <w:color w:val="000000" w:themeColor="text1"/>
                <w:lang w:val="el-GR" w:eastAsia="el-GR"/>
              </w:rPr>
              <w:fldChar w:fldCharType="begin"/>
            </w:r>
            <w:r>
              <w:rPr>
                <w:color w:val="000000" w:themeColor="text1"/>
                <w:lang w:val="el-GR" w:eastAsia="el-GR"/>
              </w:rPr>
              <w:instrText xml:space="preserve"> REF _Ref71628660 \r \h </w:instrText>
            </w:r>
            <w:r w:rsidR="0052575A">
              <w:rPr>
                <w:color w:val="000000" w:themeColor="text1"/>
                <w:lang w:val="el-GR" w:eastAsia="el-GR"/>
              </w:rPr>
              <w:instrText xml:space="preserve"> \* MERGEFORMAT </w:instrText>
            </w:r>
            <w:r>
              <w:rPr>
                <w:color w:val="000000" w:themeColor="text1"/>
                <w:lang w:val="el-GR" w:eastAsia="el-GR"/>
              </w:rPr>
            </w:r>
            <w:r>
              <w:rPr>
                <w:color w:val="000000" w:themeColor="text1"/>
                <w:lang w:val="el-GR" w:eastAsia="el-GR"/>
              </w:rPr>
              <w:fldChar w:fldCharType="separate"/>
            </w:r>
            <w:r w:rsidR="00693CB6">
              <w:rPr>
                <w:color w:val="000000" w:themeColor="text1"/>
                <w:lang w:val="el-GR" w:eastAsia="el-GR"/>
              </w:rPr>
              <w:t>4</w:t>
            </w:r>
            <w:r>
              <w:rPr>
                <w:color w:val="000000" w:themeColor="text1"/>
                <w:lang w:val="el-GR" w:eastAsia="el-GR"/>
              </w:rPr>
              <w:fldChar w:fldCharType="end"/>
            </w:r>
          </w:p>
        </w:tc>
      </w:tr>
      <w:tr w:rsidR="007D2346" w:rsidRPr="00E27678" w14:paraId="73EE203D" w14:textId="77777777" w:rsidTr="003026C0">
        <w:trPr>
          <w:trHeight w:val="315"/>
        </w:trPr>
        <w:tc>
          <w:tcPr>
            <w:tcW w:w="819" w:type="pct"/>
            <w:shd w:val="clear" w:color="auto" w:fill="auto"/>
            <w:vAlign w:val="center"/>
          </w:tcPr>
          <w:p w14:paraId="07981DB3"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71B80336" w14:textId="77777777" w:rsidR="007D2346" w:rsidRPr="00C9343F" w:rsidRDefault="007D2346" w:rsidP="003026C0">
            <w:pPr>
              <w:spacing w:before="60" w:after="60"/>
              <w:rPr>
                <w:lang w:val="el-GR" w:eastAsia="el-GR"/>
              </w:rPr>
            </w:pPr>
            <w:r w:rsidRPr="00C53988">
              <w:rPr>
                <w:lang w:val="el-GR" w:eastAsia="el-GR"/>
              </w:rPr>
              <w:t>ΠΣ Ηλεκτρονικής Διαχείρισης Εγγράφων</w:t>
            </w:r>
          </w:p>
        </w:tc>
        <w:tc>
          <w:tcPr>
            <w:tcW w:w="1095" w:type="pct"/>
          </w:tcPr>
          <w:p w14:paraId="3B602EBF" w14:textId="0E517DF6" w:rsidR="007D2346" w:rsidRPr="00C9343F" w:rsidRDefault="007D2346" w:rsidP="003668E8">
            <w:pPr>
              <w:spacing w:before="60" w:after="60"/>
              <w:jc w:val="center"/>
              <w:rPr>
                <w:color w:val="000000" w:themeColor="text1"/>
                <w:lang w:val="en-US" w:eastAsia="el-GR"/>
              </w:rPr>
            </w:pPr>
            <w:r>
              <w:rPr>
                <w:color w:val="000000" w:themeColor="text1"/>
                <w:lang w:val="en-US" w:eastAsia="el-GR"/>
              </w:rPr>
              <w:fldChar w:fldCharType="begin"/>
            </w:r>
            <w:r>
              <w:rPr>
                <w:color w:val="000000" w:themeColor="text1"/>
                <w:lang w:val="en-US" w:eastAsia="el-GR"/>
              </w:rPr>
              <w:instrText xml:space="preserve"> REF _Ref71623739 \r \h </w:instrText>
            </w:r>
            <w:r w:rsidR="0052575A">
              <w:rPr>
                <w:color w:val="000000" w:themeColor="text1"/>
                <w:lang w:val="en-US" w:eastAsia="el-GR"/>
              </w:rPr>
              <w:instrText xml:space="preserve"> \* MERGEFORMAT </w:instrText>
            </w:r>
            <w:r>
              <w:rPr>
                <w:color w:val="000000" w:themeColor="text1"/>
                <w:lang w:val="en-US" w:eastAsia="el-GR"/>
              </w:rPr>
            </w:r>
            <w:r>
              <w:rPr>
                <w:color w:val="000000" w:themeColor="text1"/>
                <w:lang w:val="en-US" w:eastAsia="el-GR"/>
              </w:rPr>
              <w:fldChar w:fldCharType="separate"/>
            </w:r>
            <w:r w:rsidR="00693CB6">
              <w:rPr>
                <w:color w:val="000000" w:themeColor="text1"/>
                <w:lang w:val="en-US" w:eastAsia="el-GR"/>
              </w:rPr>
              <w:t>4.1</w:t>
            </w:r>
            <w:r>
              <w:rPr>
                <w:color w:val="000000" w:themeColor="text1"/>
                <w:lang w:val="en-US" w:eastAsia="el-GR"/>
              </w:rPr>
              <w:fldChar w:fldCharType="end"/>
            </w:r>
          </w:p>
        </w:tc>
      </w:tr>
      <w:tr w:rsidR="007D2346" w:rsidRPr="00E27678" w14:paraId="3DEDC52F" w14:textId="77777777" w:rsidTr="003026C0">
        <w:trPr>
          <w:trHeight w:val="315"/>
        </w:trPr>
        <w:tc>
          <w:tcPr>
            <w:tcW w:w="819" w:type="pct"/>
            <w:shd w:val="clear" w:color="auto" w:fill="auto"/>
            <w:vAlign w:val="center"/>
          </w:tcPr>
          <w:p w14:paraId="1157AF9C"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6BF8B96E" w14:textId="77777777" w:rsidR="007D2346" w:rsidRPr="00D51D4E" w:rsidRDefault="007D2346" w:rsidP="003026C0">
            <w:pPr>
              <w:spacing w:before="60" w:after="60"/>
              <w:rPr>
                <w:lang w:val="el-GR" w:eastAsia="el-GR"/>
              </w:rPr>
            </w:pPr>
            <w:r w:rsidRPr="00C53988">
              <w:rPr>
                <w:lang w:val="el-GR" w:eastAsia="el-GR"/>
              </w:rPr>
              <w:t>Εφαρμογής καταχώρησης Φακέλων Δανείων και διασφάλισης ποιότητας</w:t>
            </w:r>
          </w:p>
        </w:tc>
        <w:tc>
          <w:tcPr>
            <w:tcW w:w="1095" w:type="pct"/>
          </w:tcPr>
          <w:p w14:paraId="3FEE8EEC" w14:textId="02C13A69" w:rsidR="007D2346" w:rsidRPr="00C9343F" w:rsidRDefault="007D2346" w:rsidP="003668E8">
            <w:pPr>
              <w:spacing w:before="60" w:after="60"/>
              <w:jc w:val="center"/>
              <w:rPr>
                <w:color w:val="000000" w:themeColor="text1"/>
                <w:lang w:val="el-GR" w:eastAsia="el-GR"/>
              </w:rPr>
            </w:pPr>
            <w:r>
              <w:rPr>
                <w:color w:val="000000" w:themeColor="text1"/>
                <w:lang w:val="el-GR" w:eastAsia="el-GR"/>
              </w:rPr>
              <w:fldChar w:fldCharType="begin"/>
            </w:r>
            <w:r>
              <w:rPr>
                <w:color w:val="000000" w:themeColor="text1"/>
                <w:lang w:val="el-GR" w:eastAsia="el-GR"/>
              </w:rPr>
              <w:instrText xml:space="preserve"> REF _Ref71629974 \r \h </w:instrText>
            </w:r>
            <w:r w:rsidR="0052575A">
              <w:rPr>
                <w:color w:val="000000" w:themeColor="text1"/>
                <w:lang w:val="el-GR" w:eastAsia="el-GR"/>
              </w:rPr>
              <w:instrText xml:space="preserve"> \* MERGEFORMAT </w:instrText>
            </w:r>
            <w:r>
              <w:rPr>
                <w:color w:val="000000" w:themeColor="text1"/>
                <w:lang w:val="el-GR" w:eastAsia="el-GR"/>
              </w:rPr>
            </w:r>
            <w:r>
              <w:rPr>
                <w:color w:val="000000" w:themeColor="text1"/>
                <w:lang w:val="el-GR" w:eastAsia="el-GR"/>
              </w:rPr>
              <w:fldChar w:fldCharType="separate"/>
            </w:r>
            <w:r w:rsidR="00693CB6">
              <w:rPr>
                <w:color w:val="000000" w:themeColor="text1"/>
                <w:lang w:val="el-GR" w:eastAsia="el-GR"/>
              </w:rPr>
              <w:t>4.2.1</w:t>
            </w:r>
            <w:r>
              <w:rPr>
                <w:color w:val="000000" w:themeColor="text1"/>
                <w:lang w:val="el-GR" w:eastAsia="el-GR"/>
              </w:rPr>
              <w:fldChar w:fldCharType="end"/>
            </w:r>
          </w:p>
        </w:tc>
      </w:tr>
      <w:tr w:rsidR="007D2346" w:rsidRPr="00E27678" w14:paraId="35A7F493" w14:textId="77777777" w:rsidTr="003026C0">
        <w:trPr>
          <w:trHeight w:val="315"/>
        </w:trPr>
        <w:tc>
          <w:tcPr>
            <w:tcW w:w="819" w:type="pct"/>
            <w:shd w:val="clear" w:color="auto" w:fill="auto"/>
            <w:vAlign w:val="center"/>
          </w:tcPr>
          <w:p w14:paraId="65B2608F"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072F288B" w14:textId="77777777" w:rsidR="007D2346" w:rsidRPr="00C53988" w:rsidRDefault="007D2346" w:rsidP="003026C0">
            <w:pPr>
              <w:spacing w:before="60" w:after="60"/>
              <w:rPr>
                <w:lang w:val="el-GR" w:eastAsia="el-GR"/>
              </w:rPr>
            </w:pPr>
            <w:r w:rsidRPr="00C53988">
              <w:rPr>
                <w:lang w:val="el-GR" w:eastAsia="el-GR"/>
              </w:rPr>
              <w:t>Εφαρμογής υποστήριξης δειγματοληπτικών ελέγχων και</w:t>
            </w:r>
          </w:p>
          <w:p w14:paraId="373300C3" w14:textId="77777777" w:rsidR="007D2346" w:rsidRPr="00C9343F" w:rsidRDefault="007D2346" w:rsidP="003026C0">
            <w:pPr>
              <w:spacing w:before="60" w:after="60"/>
              <w:rPr>
                <w:lang w:val="el-GR" w:eastAsia="el-GR"/>
              </w:rPr>
            </w:pPr>
            <w:r w:rsidRPr="00C53988">
              <w:rPr>
                <w:lang w:val="el-GR" w:eastAsia="el-GR"/>
              </w:rPr>
              <w:t xml:space="preserve"> μετάπτωσης </w:t>
            </w:r>
            <w:proofErr w:type="spellStart"/>
            <w:r w:rsidRPr="00C53988">
              <w:rPr>
                <w:lang w:val="el-GR" w:eastAsia="el-GR"/>
              </w:rPr>
              <w:t>καταχωρηθέντων</w:t>
            </w:r>
            <w:proofErr w:type="spellEnd"/>
            <w:r w:rsidRPr="00C53988">
              <w:rPr>
                <w:lang w:val="el-GR" w:eastAsia="el-GR"/>
              </w:rPr>
              <w:t xml:space="preserve"> ΦΔ</w:t>
            </w:r>
          </w:p>
        </w:tc>
        <w:tc>
          <w:tcPr>
            <w:tcW w:w="1095" w:type="pct"/>
          </w:tcPr>
          <w:p w14:paraId="3AB10F62" w14:textId="44E5DDA7" w:rsidR="007D2346" w:rsidRPr="00C9343F" w:rsidRDefault="007D2346" w:rsidP="003668E8">
            <w:pPr>
              <w:spacing w:before="60" w:after="60"/>
              <w:jc w:val="center"/>
              <w:rPr>
                <w:color w:val="000000" w:themeColor="text1"/>
                <w:lang w:val="el-GR" w:eastAsia="el-GR"/>
              </w:rPr>
            </w:pPr>
            <w:r>
              <w:rPr>
                <w:color w:val="000000" w:themeColor="text1"/>
                <w:lang w:val="el-GR" w:eastAsia="el-GR"/>
              </w:rPr>
              <w:fldChar w:fldCharType="begin"/>
            </w:r>
            <w:r>
              <w:rPr>
                <w:color w:val="000000" w:themeColor="text1"/>
                <w:lang w:val="el-GR" w:eastAsia="el-GR"/>
              </w:rPr>
              <w:instrText xml:space="preserve"> REF _Ref71623769 \r \h </w:instrText>
            </w:r>
            <w:r w:rsidR="0052575A">
              <w:rPr>
                <w:color w:val="000000" w:themeColor="text1"/>
                <w:lang w:val="el-GR" w:eastAsia="el-GR"/>
              </w:rPr>
              <w:instrText xml:space="preserve"> \* MERGEFORMAT </w:instrText>
            </w:r>
            <w:r>
              <w:rPr>
                <w:color w:val="000000" w:themeColor="text1"/>
                <w:lang w:val="el-GR" w:eastAsia="el-GR"/>
              </w:rPr>
            </w:r>
            <w:r>
              <w:rPr>
                <w:color w:val="000000" w:themeColor="text1"/>
                <w:lang w:val="el-GR" w:eastAsia="el-GR"/>
              </w:rPr>
              <w:fldChar w:fldCharType="separate"/>
            </w:r>
            <w:r w:rsidR="00693CB6">
              <w:rPr>
                <w:color w:val="000000" w:themeColor="text1"/>
                <w:lang w:val="el-GR" w:eastAsia="el-GR"/>
              </w:rPr>
              <w:t>4.2.2</w:t>
            </w:r>
            <w:r>
              <w:rPr>
                <w:color w:val="000000" w:themeColor="text1"/>
                <w:lang w:val="el-GR" w:eastAsia="el-GR"/>
              </w:rPr>
              <w:fldChar w:fldCharType="end"/>
            </w:r>
          </w:p>
        </w:tc>
      </w:tr>
      <w:tr w:rsidR="007D2346" w:rsidRPr="00057464" w14:paraId="2BB28835" w14:textId="77777777" w:rsidTr="003026C0">
        <w:trPr>
          <w:trHeight w:val="315"/>
        </w:trPr>
        <w:tc>
          <w:tcPr>
            <w:tcW w:w="819" w:type="pct"/>
            <w:shd w:val="clear" w:color="auto" w:fill="auto"/>
            <w:vAlign w:val="center"/>
          </w:tcPr>
          <w:p w14:paraId="075E7A4E"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4E86C014" w14:textId="77777777" w:rsidR="007D2346" w:rsidRPr="00C53988" w:rsidRDefault="007D2346" w:rsidP="003026C0">
            <w:pPr>
              <w:spacing w:before="60" w:after="60"/>
              <w:rPr>
                <w:lang w:val="el-GR" w:eastAsia="el-GR"/>
              </w:rPr>
            </w:pPr>
            <w:r w:rsidRPr="00057464">
              <w:rPr>
                <w:lang w:val="el-GR" w:eastAsia="el-GR"/>
              </w:rPr>
              <w:t>Εφαρμογής Παρακολούθησης Πορείας σαρώσεων &amp; καταχωρήσεων</w:t>
            </w:r>
          </w:p>
        </w:tc>
        <w:tc>
          <w:tcPr>
            <w:tcW w:w="1095" w:type="pct"/>
          </w:tcPr>
          <w:p w14:paraId="22838C85" w14:textId="448D0B81" w:rsidR="007D2346" w:rsidRDefault="007D2346" w:rsidP="003668E8">
            <w:pPr>
              <w:spacing w:before="60" w:after="60"/>
              <w:jc w:val="center"/>
              <w:rPr>
                <w:color w:val="000000" w:themeColor="text1"/>
                <w:lang w:val="el-GR" w:eastAsia="el-GR"/>
              </w:rPr>
            </w:pPr>
            <w:r>
              <w:rPr>
                <w:color w:val="000000" w:themeColor="text1"/>
                <w:lang w:val="el-GR" w:eastAsia="el-GR"/>
              </w:rPr>
              <w:fldChar w:fldCharType="begin"/>
            </w:r>
            <w:r>
              <w:rPr>
                <w:color w:val="000000" w:themeColor="text1"/>
                <w:lang w:val="el-GR" w:eastAsia="el-GR"/>
              </w:rPr>
              <w:instrText xml:space="preserve"> REF _Ref274568898 \r \h </w:instrText>
            </w:r>
            <w:r w:rsidR="0052575A">
              <w:rPr>
                <w:color w:val="000000" w:themeColor="text1"/>
                <w:lang w:val="el-GR" w:eastAsia="el-GR"/>
              </w:rPr>
              <w:instrText xml:space="preserve"> \* MERGEFORMAT </w:instrText>
            </w:r>
            <w:r>
              <w:rPr>
                <w:color w:val="000000" w:themeColor="text1"/>
                <w:lang w:val="el-GR" w:eastAsia="el-GR"/>
              </w:rPr>
            </w:r>
            <w:r>
              <w:rPr>
                <w:color w:val="000000" w:themeColor="text1"/>
                <w:lang w:val="el-GR" w:eastAsia="el-GR"/>
              </w:rPr>
              <w:fldChar w:fldCharType="separate"/>
            </w:r>
            <w:r w:rsidR="00693CB6">
              <w:rPr>
                <w:color w:val="000000" w:themeColor="text1"/>
                <w:lang w:val="el-GR" w:eastAsia="el-GR"/>
              </w:rPr>
              <w:t>4.2.3</w:t>
            </w:r>
            <w:r>
              <w:rPr>
                <w:color w:val="000000" w:themeColor="text1"/>
                <w:lang w:val="el-GR" w:eastAsia="el-GR"/>
              </w:rPr>
              <w:fldChar w:fldCharType="end"/>
            </w:r>
          </w:p>
        </w:tc>
      </w:tr>
      <w:tr w:rsidR="007D2346" w:rsidRPr="00E27678" w14:paraId="5DDE9EB8" w14:textId="77777777" w:rsidTr="003026C0">
        <w:trPr>
          <w:trHeight w:val="315"/>
        </w:trPr>
        <w:tc>
          <w:tcPr>
            <w:tcW w:w="819" w:type="pct"/>
            <w:shd w:val="clear" w:color="auto" w:fill="FBE4D5" w:themeFill="accent2" w:themeFillTint="33"/>
            <w:vAlign w:val="center"/>
          </w:tcPr>
          <w:p w14:paraId="7B203470" w14:textId="77777777" w:rsidR="007D2346" w:rsidRPr="000A1F30" w:rsidRDefault="007D2346" w:rsidP="00474644">
            <w:pPr>
              <w:numPr>
                <w:ilvl w:val="0"/>
                <w:numId w:val="23"/>
              </w:numPr>
              <w:spacing w:before="60" w:after="60"/>
              <w:ind w:left="0" w:right="236" w:firstLine="29"/>
              <w:jc w:val="center"/>
              <w:rPr>
                <w:b/>
                <w:lang w:val="el-GR" w:eastAsia="el-GR"/>
              </w:rPr>
            </w:pPr>
          </w:p>
        </w:tc>
        <w:tc>
          <w:tcPr>
            <w:tcW w:w="3086" w:type="pct"/>
            <w:shd w:val="clear" w:color="auto" w:fill="FBE4D5" w:themeFill="accent2" w:themeFillTint="33"/>
            <w:vAlign w:val="center"/>
          </w:tcPr>
          <w:p w14:paraId="1D88AF11" w14:textId="77777777" w:rsidR="007D2346" w:rsidRPr="00C9343F" w:rsidRDefault="007D2346" w:rsidP="003026C0">
            <w:pPr>
              <w:spacing w:before="60" w:after="60"/>
              <w:rPr>
                <w:b/>
                <w:lang w:val="el-GR" w:eastAsia="el-GR"/>
              </w:rPr>
            </w:pPr>
            <w:r w:rsidRPr="00C9343F">
              <w:rPr>
                <w:b/>
                <w:lang w:val="el-GR" w:eastAsia="el-GR"/>
              </w:rPr>
              <w:t xml:space="preserve">Προδιαγραφές </w:t>
            </w:r>
            <w:proofErr w:type="spellStart"/>
            <w:r w:rsidRPr="00C9343F">
              <w:rPr>
                <w:b/>
                <w:lang w:val="el-GR" w:eastAsia="el-GR"/>
              </w:rPr>
              <w:t>Ψηφιοποίησης</w:t>
            </w:r>
            <w:proofErr w:type="spellEnd"/>
          </w:p>
        </w:tc>
        <w:tc>
          <w:tcPr>
            <w:tcW w:w="1095" w:type="pct"/>
            <w:shd w:val="clear" w:color="auto" w:fill="FBE4D5" w:themeFill="accent2" w:themeFillTint="33"/>
          </w:tcPr>
          <w:p w14:paraId="1FB0D4C0" w14:textId="77777777" w:rsidR="007D2346" w:rsidRPr="00C9343F" w:rsidRDefault="007D2346" w:rsidP="003026C0">
            <w:pPr>
              <w:spacing w:before="60" w:after="60"/>
              <w:rPr>
                <w:lang w:val="el-GR" w:eastAsia="el-GR"/>
              </w:rPr>
            </w:pPr>
          </w:p>
        </w:tc>
      </w:tr>
      <w:tr w:rsidR="007D2346" w:rsidRPr="00E27678" w14:paraId="0E72EEFE" w14:textId="77777777" w:rsidTr="003026C0">
        <w:trPr>
          <w:trHeight w:val="315"/>
        </w:trPr>
        <w:tc>
          <w:tcPr>
            <w:tcW w:w="819" w:type="pct"/>
            <w:shd w:val="clear" w:color="auto" w:fill="auto"/>
            <w:vAlign w:val="center"/>
          </w:tcPr>
          <w:p w14:paraId="407BD1EF"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6931968A" w14:textId="77777777" w:rsidR="007D2346" w:rsidRPr="00EA362D" w:rsidRDefault="007D2346" w:rsidP="003026C0">
            <w:pPr>
              <w:spacing w:before="60" w:after="60"/>
              <w:rPr>
                <w:lang w:val="el-GR" w:eastAsia="el-GR"/>
              </w:rPr>
            </w:pPr>
            <w:r w:rsidRPr="00E51128">
              <w:rPr>
                <w:lang w:val="el-GR" w:eastAsia="el-GR"/>
              </w:rPr>
              <w:t xml:space="preserve">Υπηρεσίες </w:t>
            </w:r>
            <w:proofErr w:type="spellStart"/>
            <w:r w:rsidRPr="00E51128">
              <w:rPr>
                <w:lang w:val="el-GR" w:eastAsia="el-GR"/>
              </w:rPr>
              <w:t>Ψηφιοποίησης</w:t>
            </w:r>
            <w:proofErr w:type="spellEnd"/>
            <w:r w:rsidRPr="00E51128">
              <w:rPr>
                <w:lang w:val="el-GR" w:eastAsia="el-GR"/>
              </w:rPr>
              <w:t xml:space="preserve"> Εγγράφων</w:t>
            </w:r>
            <w:r>
              <w:rPr>
                <w:lang w:val="el-GR" w:eastAsia="el-GR"/>
              </w:rPr>
              <w:t xml:space="preserve"> @ Καταχώρησης </w:t>
            </w:r>
            <w:proofErr w:type="spellStart"/>
            <w:r>
              <w:rPr>
                <w:lang w:val="el-GR" w:eastAsia="el-GR"/>
              </w:rPr>
              <w:t>Μεταδεδομένων</w:t>
            </w:r>
            <w:proofErr w:type="spellEnd"/>
          </w:p>
        </w:tc>
        <w:tc>
          <w:tcPr>
            <w:tcW w:w="1095" w:type="pct"/>
          </w:tcPr>
          <w:p w14:paraId="2E69085F" w14:textId="670492FD" w:rsidR="007D2346" w:rsidRPr="00EA362D" w:rsidRDefault="007D2346" w:rsidP="003668E8">
            <w:pPr>
              <w:spacing w:before="60" w:after="60"/>
              <w:jc w:val="center"/>
              <w:rPr>
                <w:color w:val="000000" w:themeColor="text1"/>
                <w:lang w:val="el-GR" w:eastAsia="el-GR"/>
              </w:rPr>
            </w:pPr>
            <w:r>
              <w:rPr>
                <w:lang w:val="el-GR" w:eastAsia="el-GR"/>
              </w:rPr>
              <w:fldChar w:fldCharType="begin"/>
            </w:r>
            <w:r>
              <w:rPr>
                <w:lang w:val="el-GR" w:eastAsia="el-GR"/>
              </w:rPr>
              <w:instrText xml:space="preserve"> REF _Ref71628736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6.4</w:t>
            </w:r>
            <w:r>
              <w:rPr>
                <w:lang w:val="el-GR" w:eastAsia="el-GR"/>
              </w:rPr>
              <w:fldChar w:fldCharType="end"/>
            </w:r>
          </w:p>
        </w:tc>
      </w:tr>
      <w:tr w:rsidR="007D2346" w:rsidRPr="00E27678" w14:paraId="49FFB588" w14:textId="77777777" w:rsidTr="003026C0">
        <w:trPr>
          <w:trHeight w:val="315"/>
        </w:trPr>
        <w:tc>
          <w:tcPr>
            <w:tcW w:w="819" w:type="pct"/>
            <w:shd w:val="clear" w:color="auto" w:fill="auto"/>
            <w:vAlign w:val="center"/>
          </w:tcPr>
          <w:p w14:paraId="6A474EE0"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4CA9E7F4" w14:textId="77777777" w:rsidR="007D2346" w:rsidRPr="00EA362D" w:rsidRDefault="007D2346" w:rsidP="003026C0">
            <w:pPr>
              <w:spacing w:before="60" w:after="60"/>
              <w:rPr>
                <w:lang w:val="el-GR" w:eastAsia="el-GR"/>
              </w:rPr>
            </w:pPr>
            <w:r w:rsidRPr="00E51128">
              <w:rPr>
                <w:lang w:val="el-GR" w:eastAsia="el-GR"/>
              </w:rPr>
              <w:t xml:space="preserve">Υπηρεσίες Καταχώρησης </w:t>
            </w:r>
            <w:r>
              <w:rPr>
                <w:lang w:val="el-GR" w:eastAsia="el-GR"/>
              </w:rPr>
              <w:t>Δεδομένων Μετάπτωσης</w:t>
            </w:r>
          </w:p>
        </w:tc>
        <w:tc>
          <w:tcPr>
            <w:tcW w:w="1095" w:type="pct"/>
          </w:tcPr>
          <w:p w14:paraId="2D3449CB" w14:textId="3A98DA9F" w:rsidR="007D2346" w:rsidRPr="00EA362D" w:rsidRDefault="007D2346" w:rsidP="003668E8">
            <w:pPr>
              <w:spacing w:before="60" w:after="60"/>
              <w:jc w:val="center"/>
              <w:rPr>
                <w:color w:val="000000" w:themeColor="text1"/>
                <w:lang w:val="el-GR" w:eastAsia="el-GR"/>
              </w:rPr>
            </w:pPr>
            <w:r>
              <w:rPr>
                <w:lang w:val="el-GR" w:eastAsia="el-GR"/>
              </w:rPr>
              <w:fldChar w:fldCharType="begin"/>
            </w:r>
            <w:r>
              <w:rPr>
                <w:lang w:val="el-GR" w:eastAsia="el-GR"/>
              </w:rPr>
              <w:instrText xml:space="preserve"> REF _Ref71628747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6.5</w:t>
            </w:r>
            <w:r>
              <w:rPr>
                <w:lang w:val="el-GR" w:eastAsia="el-GR"/>
              </w:rPr>
              <w:fldChar w:fldCharType="end"/>
            </w:r>
          </w:p>
        </w:tc>
      </w:tr>
      <w:tr w:rsidR="007D2346" w:rsidRPr="00E27678" w14:paraId="5BDEA678" w14:textId="77777777" w:rsidTr="003026C0">
        <w:trPr>
          <w:trHeight w:val="315"/>
        </w:trPr>
        <w:tc>
          <w:tcPr>
            <w:tcW w:w="819" w:type="pct"/>
            <w:shd w:val="clear" w:color="auto" w:fill="auto"/>
            <w:vAlign w:val="center"/>
          </w:tcPr>
          <w:p w14:paraId="71E3F280" w14:textId="77777777" w:rsidR="007D2346" w:rsidRPr="000A1F30" w:rsidRDefault="007D2346" w:rsidP="00474644">
            <w:pPr>
              <w:numPr>
                <w:ilvl w:val="1"/>
                <w:numId w:val="23"/>
              </w:numPr>
              <w:spacing w:before="60" w:after="60"/>
              <w:ind w:left="0" w:right="236" w:firstLine="29"/>
              <w:jc w:val="center"/>
              <w:rPr>
                <w:lang w:val="el-GR" w:eastAsia="el-GR"/>
              </w:rPr>
            </w:pPr>
          </w:p>
        </w:tc>
        <w:tc>
          <w:tcPr>
            <w:tcW w:w="3086" w:type="pct"/>
            <w:shd w:val="clear" w:color="auto" w:fill="auto"/>
            <w:vAlign w:val="center"/>
          </w:tcPr>
          <w:p w14:paraId="50DB1F5F" w14:textId="77777777" w:rsidR="007D2346" w:rsidRPr="00EA362D" w:rsidRDefault="007D2346" w:rsidP="003026C0">
            <w:pPr>
              <w:spacing w:before="60" w:after="60"/>
              <w:rPr>
                <w:lang w:val="el-GR" w:eastAsia="el-GR"/>
              </w:rPr>
            </w:pPr>
            <w:r w:rsidRPr="00EA362D">
              <w:rPr>
                <w:lang w:val="el-GR" w:eastAsia="el-GR"/>
              </w:rPr>
              <w:t xml:space="preserve">Φάσεις </w:t>
            </w:r>
            <w:proofErr w:type="spellStart"/>
            <w:r w:rsidRPr="00EA362D">
              <w:rPr>
                <w:lang w:val="el-GR" w:eastAsia="el-GR"/>
              </w:rPr>
              <w:t>Ψηφιοποίησης</w:t>
            </w:r>
            <w:proofErr w:type="spellEnd"/>
          </w:p>
        </w:tc>
        <w:tc>
          <w:tcPr>
            <w:tcW w:w="1095" w:type="pct"/>
          </w:tcPr>
          <w:p w14:paraId="014F578E" w14:textId="6BD494B3" w:rsidR="007D2346" w:rsidRDefault="007D2346" w:rsidP="003668E8">
            <w:pPr>
              <w:spacing w:before="60" w:after="60"/>
              <w:jc w:val="center"/>
              <w:rPr>
                <w:lang w:val="el-GR" w:eastAsia="el-GR"/>
              </w:rPr>
            </w:pPr>
            <w:r>
              <w:rPr>
                <w:lang w:val="el-GR" w:eastAsia="el-GR"/>
              </w:rPr>
              <w:fldChar w:fldCharType="begin"/>
            </w:r>
            <w:r>
              <w:rPr>
                <w:lang w:val="el-GR" w:eastAsia="el-GR"/>
              </w:rPr>
              <w:instrText xml:space="preserve"> REF _Ref71629883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7.2.3</w:t>
            </w:r>
            <w:r>
              <w:rPr>
                <w:lang w:val="el-GR" w:eastAsia="el-GR"/>
              </w:rPr>
              <w:fldChar w:fldCharType="end"/>
            </w:r>
          </w:p>
        </w:tc>
      </w:tr>
      <w:tr w:rsidR="007D2346" w:rsidRPr="00E27678" w14:paraId="0D1AC8D8" w14:textId="77777777" w:rsidTr="003026C0">
        <w:trPr>
          <w:trHeight w:val="315"/>
        </w:trPr>
        <w:tc>
          <w:tcPr>
            <w:tcW w:w="819" w:type="pct"/>
            <w:shd w:val="clear" w:color="auto" w:fill="FBE4D5" w:themeFill="accent2" w:themeFillTint="33"/>
            <w:vAlign w:val="center"/>
            <w:hideMark/>
          </w:tcPr>
          <w:p w14:paraId="07A5392B" w14:textId="77777777" w:rsidR="007D2346" w:rsidRPr="000A1F30" w:rsidRDefault="007D2346" w:rsidP="00474644">
            <w:pPr>
              <w:numPr>
                <w:ilvl w:val="0"/>
                <w:numId w:val="23"/>
              </w:numPr>
              <w:spacing w:before="60" w:after="60"/>
              <w:ind w:left="0" w:right="236" w:firstLine="29"/>
              <w:jc w:val="center"/>
              <w:rPr>
                <w:b/>
                <w:lang w:val="el-GR" w:eastAsia="el-GR"/>
              </w:rPr>
            </w:pPr>
          </w:p>
        </w:tc>
        <w:tc>
          <w:tcPr>
            <w:tcW w:w="3086" w:type="pct"/>
            <w:shd w:val="clear" w:color="auto" w:fill="FBE4D5" w:themeFill="accent2" w:themeFillTint="33"/>
            <w:vAlign w:val="center"/>
            <w:hideMark/>
          </w:tcPr>
          <w:p w14:paraId="688ED0F4" w14:textId="77777777" w:rsidR="007D2346" w:rsidRPr="00EA362D" w:rsidRDefault="007D2346" w:rsidP="003026C0">
            <w:pPr>
              <w:spacing w:before="60" w:after="60"/>
              <w:rPr>
                <w:b/>
                <w:lang w:val="el-GR" w:eastAsia="el-GR"/>
              </w:rPr>
            </w:pPr>
            <w:r w:rsidRPr="00EA362D">
              <w:rPr>
                <w:b/>
                <w:lang w:val="el-GR" w:eastAsia="el-GR"/>
              </w:rPr>
              <w:t>Προσφερόμενες Υπηρεσίες</w:t>
            </w:r>
          </w:p>
        </w:tc>
        <w:tc>
          <w:tcPr>
            <w:tcW w:w="1095" w:type="pct"/>
            <w:shd w:val="clear" w:color="auto" w:fill="FBE4D5" w:themeFill="accent2" w:themeFillTint="33"/>
          </w:tcPr>
          <w:p w14:paraId="49F31288" w14:textId="77777777" w:rsidR="007D2346" w:rsidRPr="00EA362D" w:rsidRDefault="007D2346" w:rsidP="003668E8">
            <w:pPr>
              <w:spacing w:before="60" w:after="60"/>
              <w:jc w:val="center"/>
              <w:rPr>
                <w:lang w:val="el-GR" w:eastAsia="el-GR"/>
              </w:rPr>
            </w:pPr>
          </w:p>
        </w:tc>
      </w:tr>
      <w:tr w:rsidR="007D2346" w:rsidRPr="000A1F30" w14:paraId="061411D9" w14:textId="77777777" w:rsidTr="003026C0">
        <w:trPr>
          <w:trHeight w:val="315"/>
        </w:trPr>
        <w:tc>
          <w:tcPr>
            <w:tcW w:w="819" w:type="pct"/>
            <w:shd w:val="clear" w:color="auto" w:fill="auto"/>
            <w:vAlign w:val="center"/>
          </w:tcPr>
          <w:p w14:paraId="5797CD5A" w14:textId="77777777" w:rsidR="007D2346" w:rsidRPr="000A1F30" w:rsidRDefault="007D2346" w:rsidP="00474644">
            <w:pPr>
              <w:numPr>
                <w:ilvl w:val="1"/>
                <w:numId w:val="24"/>
              </w:numPr>
              <w:spacing w:before="60" w:after="60"/>
              <w:ind w:left="0" w:right="236" w:firstLine="29"/>
              <w:jc w:val="center"/>
              <w:rPr>
                <w:lang w:val="el-GR" w:eastAsia="el-GR"/>
              </w:rPr>
            </w:pPr>
          </w:p>
        </w:tc>
        <w:tc>
          <w:tcPr>
            <w:tcW w:w="3086" w:type="pct"/>
            <w:shd w:val="clear" w:color="auto" w:fill="auto"/>
            <w:vAlign w:val="center"/>
          </w:tcPr>
          <w:p w14:paraId="75ADC916" w14:textId="77777777" w:rsidR="007D2346" w:rsidRPr="00EA362D" w:rsidRDefault="007D2346" w:rsidP="003026C0">
            <w:pPr>
              <w:spacing w:before="60" w:after="60"/>
              <w:rPr>
                <w:lang w:val="el-GR" w:eastAsia="el-GR"/>
              </w:rPr>
            </w:pPr>
            <w:r w:rsidRPr="00EA362D">
              <w:rPr>
                <w:lang w:val="el-GR" w:eastAsia="el-GR"/>
              </w:rPr>
              <w:t>Μελέτη εφαρμογής</w:t>
            </w:r>
          </w:p>
        </w:tc>
        <w:tc>
          <w:tcPr>
            <w:tcW w:w="1095" w:type="pct"/>
          </w:tcPr>
          <w:p w14:paraId="27085791" w14:textId="65DB28E8" w:rsidR="007D2346" w:rsidRPr="00EA362D" w:rsidRDefault="007D2346" w:rsidP="0052575A">
            <w:pPr>
              <w:spacing w:before="60" w:after="60"/>
              <w:jc w:val="center"/>
              <w:rPr>
                <w:lang w:val="el-GR" w:eastAsia="el-GR"/>
              </w:rPr>
            </w:pPr>
            <w:r>
              <w:rPr>
                <w:lang w:val="el-GR" w:eastAsia="el-GR"/>
              </w:rPr>
              <w:fldChar w:fldCharType="begin"/>
            </w:r>
            <w:r>
              <w:rPr>
                <w:lang w:val="el-GR" w:eastAsia="el-GR"/>
              </w:rPr>
              <w:instrText xml:space="preserve"> REF _Ref71629694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1.1</w:t>
            </w:r>
            <w:r>
              <w:rPr>
                <w:lang w:val="el-GR" w:eastAsia="el-GR"/>
              </w:rPr>
              <w:fldChar w:fldCharType="end"/>
            </w:r>
          </w:p>
        </w:tc>
      </w:tr>
      <w:tr w:rsidR="007D2346" w:rsidRPr="000A1F30" w14:paraId="07A00F58" w14:textId="77777777" w:rsidTr="003026C0">
        <w:trPr>
          <w:trHeight w:val="525"/>
        </w:trPr>
        <w:tc>
          <w:tcPr>
            <w:tcW w:w="819" w:type="pct"/>
            <w:shd w:val="clear" w:color="auto" w:fill="auto"/>
            <w:vAlign w:val="center"/>
            <w:hideMark/>
          </w:tcPr>
          <w:p w14:paraId="4AFD5FD6" w14:textId="77777777" w:rsidR="007D2346" w:rsidRPr="000A1F30" w:rsidRDefault="007D2346" w:rsidP="00474644">
            <w:pPr>
              <w:numPr>
                <w:ilvl w:val="1"/>
                <w:numId w:val="24"/>
              </w:numPr>
              <w:spacing w:before="60" w:after="60"/>
              <w:ind w:left="0" w:right="236" w:firstLine="29"/>
              <w:jc w:val="center"/>
              <w:rPr>
                <w:lang w:val="el-GR" w:eastAsia="el-GR"/>
              </w:rPr>
            </w:pPr>
          </w:p>
        </w:tc>
        <w:tc>
          <w:tcPr>
            <w:tcW w:w="3086" w:type="pct"/>
            <w:shd w:val="clear" w:color="auto" w:fill="auto"/>
            <w:vAlign w:val="center"/>
          </w:tcPr>
          <w:p w14:paraId="755282CF" w14:textId="77777777" w:rsidR="007D2346" w:rsidRPr="00EA362D" w:rsidRDefault="007D2346" w:rsidP="003026C0">
            <w:pPr>
              <w:spacing w:before="60" w:after="60"/>
              <w:jc w:val="left"/>
              <w:rPr>
                <w:lang w:val="el-GR" w:eastAsia="el-GR"/>
              </w:rPr>
            </w:pPr>
            <w:r w:rsidRPr="00EA362D">
              <w:rPr>
                <w:lang w:val="el-GR" w:eastAsia="el-GR"/>
              </w:rPr>
              <w:t>Μελέτη Ασφάλειας</w:t>
            </w:r>
          </w:p>
        </w:tc>
        <w:tc>
          <w:tcPr>
            <w:tcW w:w="1095" w:type="pct"/>
          </w:tcPr>
          <w:p w14:paraId="797138E1" w14:textId="2E51B80F" w:rsidR="007D2346" w:rsidRPr="00EA362D" w:rsidRDefault="007D2346" w:rsidP="003668E8">
            <w:pPr>
              <w:spacing w:before="60" w:after="60"/>
              <w:jc w:val="center"/>
              <w:rPr>
                <w:lang w:val="el-GR" w:eastAsia="el-GR"/>
              </w:rPr>
            </w:pPr>
            <w:r>
              <w:rPr>
                <w:lang w:val="el-GR" w:eastAsia="el-GR"/>
              </w:rPr>
              <w:fldChar w:fldCharType="begin"/>
            </w:r>
            <w:r>
              <w:rPr>
                <w:lang w:val="el-GR" w:eastAsia="el-GR"/>
              </w:rPr>
              <w:instrText xml:space="preserve"> REF _Ref71629721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6.2</w:t>
            </w:r>
            <w:r>
              <w:rPr>
                <w:lang w:val="el-GR" w:eastAsia="el-GR"/>
              </w:rPr>
              <w:fldChar w:fldCharType="end"/>
            </w:r>
          </w:p>
        </w:tc>
      </w:tr>
      <w:tr w:rsidR="007D2346" w:rsidRPr="000A1F30" w14:paraId="1D50DEB4" w14:textId="77777777" w:rsidTr="003026C0">
        <w:trPr>
          <w:trHeight w:val="525"/>
        </w:trPr>
        <w:tc>
          <w:tcPr>
            <w:tcW w:w="819" w:type="pct"/>
            <w:shd w:val="clear" w:color="auto" w:fill="auto"/>
            <w:vAlign w:val="center"/>
          </w:tcPr>
          <w:p w14:paraId="22796356" w14:textId="77777777" w:rsidR="007D2346" w:rsidRPr="000A1F30" w:rsidRDefault="007D2346" w:rsidP="00474644">
            <w:pPr>
              <w:numPr>
                <w:ilvl w:val="1"/>
                <w:numId w:val="24"/>
              </w:numPr>
              <w:spacing w:before="60" w:after="60"/>
              <w:ind w:left="0" w:right="236" w:firstLine="29"/>
              <w:jc w:val="center"/>
              <w:rPr>
                <w:lang w:val="el-GR" w:eastAsia="el-GR"/>
              </w:rPr>
            </w:pPr>
          </w:p>
        </w:tc>
        <w:tc>
          <w:tcPr>
            <w:tcW w:w="3086" w:type="pct"/>
            <w:shd w:val="clear" w:color="auto" w:fill="auto"/>
            <w:vAlign w:val="center"/>
          </w:tcPr>
          <w:p w14:paraId="25E48ED8" w14:textId="77777777" w:rsidR="007D2346" w:rsidRPr="00EA362D" w:rsidRDefault="007D2346" w:rsidP="003026C0">
            <w:pPr>
              <w:spacing w:before="60" w:after="60"/>
              <w:jc w:val="left"/>
              <w:rPr>
                <w:lang w:val="el-GR" w:eastAsia="el-GR"/>
              </w:rPr>
            </w:pPr>
            <w:r w:rsidRPr="00EA362D">
              <w:rPr>
                <w:lang w:val="el-GR" w:eastAsia="el-GR"/>
              </w:rPr>
              <w:t xml:space="preserve">Μελέτη εγκατάστασης στο </w:t>
            </w:r>
            <w:r w:rsidRPr="00EA362D">
              <w:rPr>
                <w:lang w:val="en-US" w:eastAsia="el-GR"/>
              </w:rPr>
              <w:t>G</w:t>
            </w:r>
            <w:r w:rsidRPr="00EA362D">
              <w:rPr>
                <w:lang w:val="el-GR" w:eastAsia="el-GR"/>
              </w:rPr>
              <w:t>-</w:t>
            </w:r>
            <w:r w:rsidRPr="00EA362D">
              <w:rPr>
                <w:lang w:val="en-US" w:eastAsia="el-GR"/>
              </w:rPr>
              <w:t>Cloud</w:t>
            </w:r>
          </w:p>
        </w:tc>
        <w:tc>
          <w:tcPr>
            <w:tcW w:w="1095" w:type="pct"/>
          </w:tcPr>
          <w:p w14:paraId="4C48BB93" w14:textId="26A4E891" w:rsidR="007D2346" w:rsidRDefault="007D2346" w:rsidP="003668E8">
            <w:pPr>
              <w:spacing w:before="60" w:after="60"/>
              <w:jc w:val="center"/>
              <w:rPr>
                <w:lang w:val="el-GR" w:eastAsia="el-GR"/>
              </w:rPr>
            </w:pPr>
            <w:r w:rsidRPr="00EA362D">
              <w:rPr>
                <w:lang w:val="el-GR" w:eastAsia="el-GR"/>
              </w:rPr>
              <w:fldChar w:fldCharType="begin"/>
            </w:r>
            <w:r w:rsidRPr="00EA362D">
              <w:rPr>
                <w:lang w:val="el-GR" w:eastAsia="el-GR"/>
              </w:rPr>
              <w:instrText xml:space="preserve"> REF _Ref68183506 \r \h </w:instrText>
            </w:r>
            <w:r w:rsidR="0052575A">
              <w:rPr>
                <w:lang w:val="el-GR" w:eastAsia="el-GR"/>
              </w:rPr>
              <w:instrText xml:space="preserve"> \* MERGEFORMAT </w:instrText>
            </w:r>
            <w:r w:rsidRPr="00EA362D">
              <w:rPr>
                <w:lang w:val="el-GR" w:eastAsia="el-GR"/>
              </w:rPr>
            </w:r>
            <w:r w:rsidRPr="00EA362D">
              <w:rPr>
                <w:lang w:val="el-GR" w:eastAsia="el-GR"/>
              </w:rPr>
              <w:fldChar w:fldCharType="separate"/>
            </w:r>
            <w:r w:rsidR="00693CB6">
              <w:rPr>
                <w:lang w:val="el-GR" w:eastAsia="el-GR"/>
              </w:rPr>
              <w:t>6.6</w:t>
            </w:r>
            <w:r w:rsidRPr="00EA362D">
              <w:rPr>
                <w:lang w:val="el-GR" w:eastAsia="el-GR"/>
              </w:rPr>
              <w:fldChar w:fldCharType="end"/>
            </w:r>
          </w:p>
        </w:tc>
      </w:tr>
      <w:tr w:rsidR="007D2346" w:rsidRPr="000A1F30" w14:paraId="0919A189" w14:textId="77777777" w:rsidTr="003026C0">
        <w:trPr>
          <w:trHeight w:val="315"/>
        </w:trPr>
        <w:tc>
          <w:tcPr>
            <w:tcW w:w="819" w:type="pct"/>
            <w:shd w:val="clear" w:color="auto" w:fill="auto"/>
            <w:vAlign w:val="center"/>
          </w:tcPr>
          <w:p w14:paraId="427C733C" w14:textId="77777777" w:rsidR="007D2346" w:rsidRPr="000A1F30" w:rsidRDefault="007D2346" w:rsidP="00474644">
            <w:pPr>
              <w:numPr>
                <w:ilvl w:val="1"/>
                <w:numId w:val="24"/>
              </w:numPr>
              <w:spacing w:before="60" w:after="60"/>
              <w:ind w:left="0" w:right="236" w:firstLine="29"/>
              <w:jc w:val="center"/>
              <w:rPr>
                <w:lang w:val="el-GR" w:eastAsia="el-GR"/>
              </w:rPr>
            </w:pPr>
          </w:p>
        </w:tc>
        <w:tc>
          <w:tcPr>
            <w:tcW w:w="3086" w:type="pct"/>
            <w:shd w:val="clear" w:color="auto" w:fill="auto"/>
            <w:vAlign w:val="center"/>
          </w:tcPr>
          <w:p w14:paraId="3B5DA874" w14:textId="77777777" w:rsidR="007D2346" w:rsidRPr="00EA362D" w:rsidRDefault="007D2346" w:rsidP="003026C0">
            <w:pPr>
              <w:spacing w:before="60" w:after="60"/>
              <w:rPr>
                <w:lang w:val="el-GR" w:eastAsia="el-GR"/>
              </w:rPr>
            </w:pPr>
            <w:r w:rsidRPr="00EA362D">
              <w:rPr>
                <w:lang w:val="el-GR" w:eastAsia="el-GR"/>
              </w:rPr>
              <w:t>Σενάρια Ελέγχου</w:t>
            </w:r>
          </w:p>
        </w:tc>
        <w:tc>
          <w:tcPr>
            <w:tcW w:w="1095" w:type="pct"/>
          </w:tcPr>
          <w:p w14:paraId="131433F3" w14:textId="4625B43D" w:rsidR="007D2346" w:rsidRPr="00EA362D" w:rsidRDefault="007D2346" w:rsidP="003668E8">
            <w:pPr>
              <w:spacing w:before="60" w:after="60"/>
              <w:jc w:val="center"/>
              <w:rPr>
                <w:lang w:val="el-GR" w:eastAsia="el-GR"/>
              </w:rPr>
            </w:pPr>
            <w:r>
              <w:rPr>
                <w:lang w:val="el-GR" w:eastAsia="el-GR"/>
              </w:rPr>
              <w:fldChar w:fldCharType="begin"/>
            </w:r>
            <w:r>
              <w:rPr>
                <w:lang w:val="el-GR" w:eastAsia="el-GR"/>
              </w:rPr>
              <w:instrText xml:space="preserve"> REF _Ref71629782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6.3</w:t>
            </w:r>
            <w:r>
              <w:rPr>
                <w:lang w:val="el-GR" w:eastAsia="el-GR"/>
              </w:rPr>
              <w:fldChar w:fldCharType="end"/>
            </w:r>
          </w:p>
        </w:tc>
      </w:tr>
      <w:tr w:rsidR="007D2346" w:rsidRPr="000A1F30" w14:paraId="53294A66" w14:textId="77777777" w:rsidTr="003026C0">
        <w:trPr>
          <w:trHeight w:val="315"/>
        </w:trPr>
        <w:tc>
          <w:tcPr>
            <w:tcW w:w="819" w:type="pct"/>
            <w:shd w:val="clear" w:color="auto" w:fill="auto"/>
            <w:vAlign w:val="center"/>
          </w:tcPr>
          <w:p w14:paraId="3756B759" w14:textId="77777777" w:rsidR="007D2346" w:rsidRPr="000A1F30" w:rsidRDefault="007D2346" w:rsidP="00474644">
            <w:pPr>
              <w:numPr>
                <w:ilvl w:val="1"/>
                <w:numId w:val="24"/>
              </w:numPr>
              <w:spacing w:before="60" w:after="60"/>
              <w:ind w:left="0" w:right="236" w:firstLine="29"/>
              <w:jc w:val="center"/>
              <w:rPr>
                <w:lang w:val="el-GR" w:eastAsia="el-GR"/>
              </w:rPr>
            </w:pPr>
          </w:p>
        </w:tc>
        <w:tc>
          <w:tcPr>
            <w:tcW w:w="3086" w:type="pct"/>
            <w:shd w:val="clear" w:color="auto" w:fill="auto"/>
            <w:vAlign w:val="center"/>
          </w:tcPr>
          <w:p w14:paraId="14C49C1D" w14:textId="77777777" w:rsidR="007D2346" w:rsidRPr="00EA362D" w:rsidRDefault="007D2346" w:rsidP="003026C0">
            <w:pPr>
              <w:spacing w:before="60" w:after="60"/>
              <w:rPr>
                <w:lang w:val="el-GR" w:eastAsia="el-GR"/>
              </w:rPr>
            </w:pPr>
            <w:r w:rsidRPr="00EA362D">
              <w:rPr>
                <w:lang w:val="el-GR" w:eastAsia="el-GR"/>
              </w:rPr>
              <w:t>Υπηρεσίες Εκπαίδευσης</w:t>
            </w:r>
          </w:p>
        </w:tc>
        <w:tc>
          <w:tcPr>
            <w:tcW w:w="1095" w:type="pct"/>
          </w:tcPr>
          <w:p w14:paraId="55A5C2A6" w14:textId="6BF74343" w:rsidR="007D2346" w:rsidRPr="00EA362D" w:rsidRDefault="007D2346" w:rsidP="003668E8">
            <w:pPr>
              <w:spacing w:before="60" w:after="60"/>
              <w:jc w:val="center"/>
              <w:rPr>
                <w:lang w:val="el-GR" w:eastAsia="el-GR"/>
              </w:rPr>
            </w:pPr>
            <w:r>
              <w:rPr>
                <w:lang w:val="el-GR" w:eastAsia="el-GR"/>
              </w:rPr>
              <w:fldChar w:fldCharType="begin"/>
            </w:r>
            <w:r>
              <w:rPr>
                <w:lang w:val="el-GR" w:eastAsia="el-GR"/>
              </w:rPr>
              <w:instrText xml:space="preserve"> REF _Ref71626336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6.6</w:t>
            </w:r>
            <w:r>
              <w:rPr>
                <w:lang w:val="el-GR" w:eastAsia="el-GR"/>
              </w:rPr>
              <w:fldChar w:fldCharType="end"/>
            </w:r>
          </w:p>
        </w:tc>
      </w:tr>
      <w:tr w:rsidR="007D2346" w:rsidRPr="000A1F30" w14:paraId="58B2603D" w14:textId="77777777" w:rsidTr="003026C0">
        <w:trPr>
          <w:trHeight w:val="315"/>
        </w:trPr>
        <w:tc>
          <w:tcPr>
            <w:tcW w:w="819" w:type="pct"/>
            <w:shd w:val="clear" w:color="auto" w:fill="auto"/>
            <w:vAlign w:val="center"/>
          </w:tcPr>
          <w:p w14:paraId="7217FAB3" w14:textId="77777777" w:rsidR="007D2346" w:rsidRPr="000A1F30" w:rsidRDefault="007D2346" w:rsidP="00474644">
            <w:pPr>
              <w:numPr>
                <w:ilvl w:val="1"/>
                <w:numId w:val="24"/>
              </w:numPr>
              <w:spacing w:before="60" w:after="60"/>
              <w:ind w:left="0" w:right="236" w:firstLine="29"/>
              <w:jc w:val="center"/>
              <w:rPr>
                <w:lang w:val="el-GR" w:eastAsia="el-GR"/>
              </w:rPr>
            </w:pPr>
          </w:p>
        </w:tc>
        <w:tc>
          <w:tcPr>
            <w:tcW w:w="3086" w:type="pct"/>
            <w:shd w:val="clear" w:color="auto" w:fill="auto"/>
            <w:vAlign w:val="center"/>
          </w:tcPr>
          <w:p w14:paraId="1CF9A874" w14:textId="77777777" w:rsidR="007D2346" w:rsidRPr="00EA362D" w:rsidRDefault="007D2346" w:rsidP="003026C0">
            <w:pPr>
              <w:spacing w:before="60" w:after="60"/>
              <w:rPr>
                <w:lang w:val="el-GR" w:eastAsia="el-GR"/>
              </w:rPr>
            </w:pPr>
            <w:r w:rsidRPr="00EA362D">
              <w:rPr>
                <w:lang w:val="el-GR" w:eastAsia="el-GR"/>
              </w:rPr>
              <w:t>Υπηρεσίες Πιλοτικής Λειτουργίας</w:t>
            </w:r>
          </w:p>
        </w:tc>
        <w:tc>
          <w:tcPr>
            <w:tcW w:w="1095" w:type="pct"/>
          </w:tcPr>
          <w:p w14:paraId="30C034B2" w14:textId="2C9F82EE" w:rsidR="007D2346" w:rsidRPr="00EA362D" w:rsidRDefault="007D2346" w:rsidP="003668E8">
            <w:pPr>
              <w:spacing w:before="60" w:after="60"/>
              <w:jc w:val="center"/>
              <w:rPr>
                <w:lang w:val="el-GR" w:eastAsia="el-GR"/>
              </w:rPr>
            </w:pPr>
            <w:r>
              <w:rPr>
                <w:lang w:val="el-GR" w:eastAsia="el-GR"/>
              </w:rPr>
              <w:fldChar w:fldCharType="begin"/>
            </w:r>
            <w:r>
              <w:rPr>
                <w:lang w:val="el-GR" w:eastAsia="el-GR"/>
              </w:rPr>
              <w:instrText xml:space="preserve"> REF _Ref71628759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6.8</w:t>
            </w:r>
            <w:r>
              <w:rPr>
                <w:lang w:val="el-GR" w:eastAsia="el-GR"/>
              </w:rPr>
              <w:fldChar w:fldCharType="end"/>
            </w:r>
          </w:p>
        </w:tc>
      </w:tr>
      <w:tr w:rsidR="007D2346" w:rsidRPr="000A1F30" w14:paraId="6F63E776" w14:textId="77777777" w:rsidTr="003026C0">
        <w:trPr>
          <w:trHeight w:val="315"/>
        </w:trPr>
        <w:tc>
          <w:tcPr>
            <w:tcW w:w="819" w:type="pct"/>
            <w:shd w:val="clear" w:color="auto" w:fill="auto"/>
            <w:vAlign w:val="center"/>
          </w:tcPr>
          <w:p w14:paraId="4E22DA41" w14:textId="77777777" w:rsidR="007D2346" w:rsidRPr="000A1F30" w:rsidRDefault="007D2346" w:rsidP="00474644">
            <w:pPr>
              <w:numPr>
                <w:ilvl w:val="1"/>
                <w:numId w:val="24"/>
              </w:numPr>
              <w:spacing w:before="60" w:after="60"/>
              <w:ind w:left="0" w:right="236" w:firstLine="29"/>
              <w:jc w:val="center"/>
              <w:rPr>
                <w:lang w:val="el-GR" w:eastAsia="el-GR"/>
              </w:rPr>
            </w:pPr>
          </w:p>
        </w:tc>
        <w:tc>
          <w:tcPr>
            <w:tcW w:w="3086" w:type="pct"/>
            <w:shd w:val="clear" w:color="auto" w:fill="auto"/>
            <w:vAlign w:val="center"/>
          </w:tcPr>
          <w:p w14:paraId="2A1BBE24" w14:textId="77777777" w:rsidR="007D2346" w:rsidRPr="00EA362D" w:rsidRDefault="007D2346" w:rsidP="003026C0">
            <w:pPr>
              <w:spacing w:before="60" w:after="60"/>
              <w:rPr>
                <w:lang w:val="el-GR" w:eastAsia="el-GR"/>
              </w:rPr>
            </w:pPr>
            <w:r w:rsidRPr="00EA362D">
              <w:rPr>
                <w:lang w:val="el-GR" w:eastAsia="el-GR"/>
              </w:rPr>
              <w:t>Υπηρεσίες Δοκιμαστικής Λειτουργίας</w:t>
            </w:r>
          </w:p>
        </w:tc>
        <w:tc>
          <w:tcPr>
            <w:tcW w:w="1095" w:type="pct"/>
          </w:tcPr>
          <w:p w14:paraId="055A2C58" w14:textId="79B27FB4" w:rsidR="007D2346" w:rsidRPr="00EA362D" w:rsidRDefault="007D2346" w:rsidP="003668E8">
            <w:pPr>
              <w:spacing w:before="60" w:after="60"/>
              <w:jc w:val="center"/>
              <w:rPr>
                <w:lang w:val="el-GR" w:eastAsia="el-GR"/>
              </w:rPr>
            </w:pPr>
            <w:r>
              <w:rPr>
                <w:lang w:val="el-GR" w:eastAsia="el-GR"/>
              </w:rPr>
              <w:fldChar w:fldCharType="begin"/>
            </w:r>
            <w:r>
              <w:rPr>
                <w:lang w:val="el-GR" w:eastAsia="el-GR"/>
              </w:rPr>
              <w:instrText xml:space="preserve"> REF _Ref70516126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6.9</w:t>
            </w:r>
            <w:r>
              <w:rPr>
                <w:lang w:val="el-GR" w:eastAsia="el-GR"/>
              </w:rPr>
              <w:fldChar w:fldCharType="end"/>
            </w:r>
          </w:p>
        </w:tc>
      </w:tr>
      <w:tr w:rsidR="007D2346" w:rsidRPr="000A1F30" w14:paraId="4A850724" w14:textId="77777777" w:rsidTr="003026C0">
        <w:trPr>
          <w:trHeight w:val="315"/>
        </w:trPr>
        <w:tc>
          <w:tcPr>
            <w:tcW w:w="819" w:type="pct"/>
            <w:shd w:val="clear" w:color="auto" w:fill="auto"/>
            <w:vAlign w:val="center"/>
          </w:tcPr>
          <w:p w14:paraId="66B37C3F" w14:textId="77777777" w:rsidR="007D2346" w:rsidRPr="000A1F30" w:rsidRDefault="007D2346" w:rsidP="00474644">
            <w:pPr>
              <w:numPr>
                <w:ilvl w:val="1"/>
                <w:numId w:val="24"/>
              </w:numPr>
              <w:spacing w:before="60" w:after="60"/>
              <w:ind w:left="0" w:right="236" w:firstLine="29"/>
              <w:jc w:val="center"/>
              <w:rPr>
                <w:lang w:val="el-GR" w:eastAsia="el-GR"/>
              </w:rPr>
            </w:pPr>
          </w:p>
        </w:tc>
        <w:tc>
          <w:tcPr>
            <w:tcW w:w="3086" w:type="pct"/>
            <w:shd w:val="clear" w:color="auto" w:fill="auto"/>
            <w:vAlign w:val="center"/>
          </w:tcPr>
          <w:p w14:paraId="0EB269C3" w14:textId="77777777" w:rsidR="007D2346" w:rsidRPr="00EA362D" w:rsidRDefault="007D2346" w:rsidP="003026C0">
            <w:pPr>
              <w:spacing w:before="60" w:after="60"/>
              <w:rPr>
                <w:lang w:val="el-GR" w:eastAsia="el-GR"/>
              </w:rPr>
            </w:pPr>
            <w:r w:rsidRPr="00EA362D">
              <w:rPr>
                <w:lang w:val="el-GR" w:eastAsia="el-GR"/>
              </w:rPr>
              <w:t>Υπηρεσίες Εγγύησης και Συντήρησης</w:t>
            </w:r>
          </w:p>
        </w:tc>
        <w:tc>
          <w:tcPr>
            <w:tcW w:w="1095" w:type="pct"/>
          </w:tcPr>
          <w:p w14:paraId="6D900E64" w14:textId="528953FB" w:rsidR="007D2346" w:rsidRPr="00EA362D" w:rsidRDefault="007D2346" w:rsidP="003668E8">
            <w:pPr>
              <w:spacing w:before="60" w:after="60"/>
              <w:jc w:val="center"/>
              <w:rPr>
                <w:lang w:val="el-GR" w:eastAsia="el-GR"/>
              </w:rPr>
            </w:pPr>
            <w:r>
              <w:rPr>
                <w:lang w:val="el-GR" w:eastAsia="el-GR"/>
              </w:rPr>
              <w:fldChar w:fldCharType="begin"/>
            </w:r>
            <w:r>
              <w:rPr>
                <w:lang w:val="el-GR" w:eastAsia="el-GR"/>
              </w:rPr>
              <w:instrText xml:space="preserve"> REF _Ref71628773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6.10</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_Ref71628782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7.3</w:t>
            </w:r>
            <w:r>
              <w:rPr>
                <w:lang w:val="el-GR" w:eastAsia="el-GR"/>
              </w:rPr>
              <w:fldChar w:fldCharType="end"/>
            </w:r>
          </w:p>
        </w:tc>
      </w:tr>
      <w:tr w:rsidR="007D2346" w:rsidRPr="000A1F30" w14:paraId="6A3F5795" w14:textId="77777777" w:rsidTr="003026C0">
        <w:trPr>
          <w:trHeight w:val="315"/>
        </w:trPr>
        <w:tc>
          <w:tcPr>
            <w:tcW w:w="819" w:type="pct"/>
            <w:shd w:val="clear" w:color="auto" w:fill="FBE4D5" w:themeFill="accent2" w:themeFillTint="33"/>
            <w:vAlign w:val="center"/>
          </w:tcPr>
          <w:p w14:paraId="6C6FD0CF" w14:textId="77777777" w:rsidR="007D2346" w:rsidRPr="000A1F30" w:rsidRDefault="007D2346" w:rsidP="00474644">
            <w:pPr>
              <w:numPr>
                <w:ilvl w:val="0"/>
                <w:numId w:val="23"/>
              </w:numPr>
              <w:spacing w:before="60" w:after="60"/>
              <w:ind w:left="0" w:right="236" w:firstLine="29"/>
              <w:jc w:val="center"/>
              <w:rPr>
                <w:b/>
                <w:lang w:val="el-GR" w:eastAsia="el-GR"/>
              </w:rPr>
            </w:pPr>
          </w:p>
        </w:tc>
        <w:tc>
          <w:tcPr>
            <w:tcW w:w="3086" w:type="pct"/>
            <w:shd w:val="clear" w:color="auto" w:fill="FBE4D5" w:themeFill="accent2" w:themeFillTint="33"/>
            <w:vAlign w:val="center"/>
          </w:tcPr>
          <w:p w14:paraId="18AA8226" w14:textId="77777777" w:rsidR="007D2346" w:rsidRPr="00EA362D" w:rsidRDefault="007D2346" w:rsidP="003026C0">
            <w:pPr>
              <w:spacing w:before="60" w:after="60"/>
              <w:rPr>
                <w:b/>
                <w:lang w:val="el-GR" w:eastAsia="el-GR"/>
              </w:rPr>
            </w:pPr>
            <w:proofErr w:type="spellStart"/>
            <w:r w:rsidRPr="00EA362D">
              <w:rPr>
                <w:b/>
                <w:bCs/>
                <w:color w:val="000000"/>
              </w:rPr>
              <w:t>Μεθοδολογί</w:t>
            </w:r>
            <w:proofErr w:type="spellEnd"/>
            <w:r w:rsidRPr="00EA362D">
              <w:rPr>
                <w:b/>
                <w:bCs/>
                <w:color w:val="000000"/>
              </w:rPr>
              <w:t xml:space="preserve">α </w:t>
            </w:r>
            <w:proofErr w:type="spellStart"/>
            <w:r w:rsidRPr="00EA362D">
              <w:rPr>
                <w:b/>
                <w:bCs/>
                <w:color w:val="000000"/>
              </w:rPr>
              <w:t>Υλο</w:t>
            </w:r>
            <w:proofErr w:type="spellEnd"/>
            <w:r w:rsidRPr="00EA362D">
              <w:rPr>
                <w:b/>
                <w:bCs/>
                <w:color w:val="000000"/>
              </w:rPr>
              <w:t xml:space="preserve">ποίησης </w:t>
            </w:r>
            <w:proofErr w:type="spellStart"/>
            <w:r w:rsidRPr="00EA362D">
              <w:rPr>
                <w:b/>
                <w:bCs/>
                <w:color w:val="000000"/>
              </w:rPr>
              <w:t>Έργου</w:t>
            </w:r>
            <w:proofErr w:type="spellEnd"/>
          </w:p>
        </w:tc>
        <w:tc>
          <w:tcPr>
            <w:tcW w:w="1095" w:type="pct"/>
            <w:shd w:val="clear" w:color="auto" w:fill="FBE4D5" w:themeFill="accent2" w:themeFillTint="33"/>
          </w:tcPr>
          <w:p w14:paraId="604FA37A" w14:textId="77777777" w:rsidR="007D2346" w:rsidRPr="00EA362D" w:rsidRDefault="007D2346" w:rsidP="003668E8">
            <w:pPr>
              <w:spacing w:before="60" w:after="60"/>
              <w:jc w:val="center"/>
              <w:rPr>
                <w:lang w:val="el-GR" w:eastAsia="el-GR"/>
              </w:rPr>
            </w:pPr>
          </w:p>
        </w:tc>
      </w:tr>
      <w:tr w:rsidR="007D2346" w:rsidRPr="00D924AA" w14:paraId="6159ED6B" w14:textId="77777777" w:rsidTr="003026C0">
        <w:trPr>
          <w:trHeight w:val="315"/>
        </w:trPr>
        <w:tc>
          <w:tcPr>
            <w:tcW w:w="819" w:type="pct"/>
            <w:shd w:val="clear" w:color="auto" w:fill="auto"/>
            <w:vAlign w:val="center"/>
            <w:hideMark/>
          </w:tcPr>
          <w:p w14:paraId="1B0FEE49" w14:textId="77777777" w:rsidR="007D2346" w:rsidRPr="000A1F30" w:rsidRDefault="007D2346" w:rsidP="00474644">
            <w:pPr>
              <w:numPr>
                <w:ilvl w:val="1"/>
                <w:numId w:val="24"/>
              </w:numPr>
              <w:spacing w:before="60" w:after="60"/>
              <w:ind w:left="0" w:right="236" w:firstLine="29"/>
              <w:jc w:val="center"/>
              <w:rPr>
                <w:lang w:val="el-GR" w:eastAsia="el-GR"/>
              </w:rPr>
            </w:pPr>
          </w:p>
        </w:tc>
        <w:tc>
          <w:tcPr>
            <w:tcW w:w="3086" w:type="pct"/>
            <w:shd w:val="clear" w:color="auto" w:fill="auto"/>
            <w:vAlign w:val="center"/>
            <w:hideMark/>
          </w:tcPr>
          <w:p w14:paraId="4D35235C" w14:textId="1746405B" w:rsidR="007D2346" w:rsidRPr="00EA362D" w:rsidRDefault="007D2346" w:rsidP="003026C0">
            <w:pPr>
              <w:spacing w:before="60" w:after="60"/>
              <w:rPr>
                <w:lang w:val="el-GR" w:eastAsia="el-GR"/>
              </w:rPr>
            </w:pPr>
            <w:r>
              <w:rPr>
                <w:color w:val="000000"/>
                <w:lang w:val="el-GR"/>
              </w:rPr>
              <w:fldChar w:fldCharType="begin"/>
            </w:r>
            <w:r>
              <w:rPr>
                <w:color w:val="000000"/>
                <w:lang w:val="el-GR"/>
              </w:rPr>
              <w:instrText xml:space="preserve"> REF _Ref71628724 \h </w:instrText>
            </w:r>
            <w:r w:rsidR="0052575A">
              <w:rPr>
                <w:color w:val="000000"/>
                <w:lang w:val="el-GR"/>
              </w:rPr>
              <w:instrText xml:space="preserve"> \* MERGEFORMAT </w:instrText>
            </w:r>
            <w:r>
              <w:rPr>
                <w:color w:val="000000"/>
                <w:lang w:val="el-GR"/>
              </w:rPr>
            </w:r>
            <w:r>
              <w:rPr>
                <w:color w:val="000000"/>
                <w:lang w:val="el-GR"/>
              </w:rPr>
              <w:fldChar w:fldCharType="separate"/>
            </w:r>
            <w:r w:rsidR="00693CB6" w:rsidRPr="00EF2204">
              <w:rPr>
                <w:lang w:val="el-GR"/>
              </w:rPr>
              <w:t xml:space="preserve">Μεθοδολογία </w:t>
            </w:r>
            <w:r w:rsidR="00693CB6">
              <w:rPr>
                <w:lang w:val="el-GR"/>
              </w:rPr>
              <w:t>Υ</w:t>
            </w:r>
            <w:r w:rsidR="00693CB6" w:rsidRPr="00EF2204">
              <w:rPr>
                <w:lang w:val="el-GR"/>
              </w:rPr>
              <w:t>λοποίησης</w:t>
            </w:r>
            <w:r>
              <w:rPr>
                <w:color w:val="000000"/>
                <w:lang w:val="el-GR"/>
              </w:rPr>
              <w:fldChar w:fldCharType="end"/>
            </w:r>
          </w:p>
        </w:tc>
        <w:tc>
          <w:tcPr>
            <w:tcW w:w="1095" w:type="pct"/>
          </w:tcPr>
          <w:p w14:paraId="0A9A6D25" w14:textId="41C1C1B7" w:rsidR="007D2346" w:rsidRPr="00EA362D" w:rsidRDefault="007D2346" w:rsidP="003668E8">
            <w:pPr>
              <w:spacing w:before="60" w:after="60"/>
              <w:jc w:val="center"/>
              <w:rPr>
                <w:lang w:val="el-GR" w:eastAsia="el-GR"/>
              </w:rPr>
            </w:pPr>
            <w:r>
              <w:rPr>
                <w:lang w:val="el-GR" w:eastAsia="el-GR"/>
              </w:rPr>
              <w:fldChar w:fldCharType="begin"/>
            </w:r>
            <w:r>
              <w:rPr>
                <w:lang w:val="el-GR" w:eastAsia="el-GR"/>
              </w:rPr>
              <w:instrText xml:space="preserve"> REF _Ref71628724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7</w:t>
            </w:r>
            <w:r>
              <w:rPr>
                <w:lang w:val="el-GR" w:eastAsia="el-GR"/>
              </w:rPr>
              <w:fldChar w:fldCharType="end"/>
            </w:r>
          </w:p>
        </w:tc>
      </w:tr>
      <w:tr w:rsidR="007D2346" w:rsidRPr="007811EA" w14:paraId="29BE9575" w14:textId="77777777" w:rsidTr="003026C0">
        <w:trPr>
          <w:trHeight w:val="525"/>
        </w:trPr>
        <w:tc>
          <w:tcPr>
            <w:tcW w:w="819" w:type="pct"/>
            <w:shd w:val="clear" w:color="auto" w:fill="auto"/>
            <w:vAlign w:val="center"/>
            <w:hideMark/>
          </w:tcPr>
          <w:p w14:paraId="51F61EED" w14:textId="77777777" w:rsidR="007D2346" w:rsidRPr="000A1F30" w:rsidRDefault="007D2346" w:rsidP="00474644">
            <w:pPr>
              <w:numPr>
                <w:ilvl w:val="1"/>
                <w:numId w:val="24"/>
              </w:numPr>
              <w:spacing w:before="60" w:after="60"/>
              <w:ind w:left="0" w:right="236" w:firstLine="29"/>
              <w:jc w:val="center"/>
              <w:rPr>
                <w:lang w:val="el-GR" w:eastAsia="el-GR"/>
              </w:rPr>
            </w:pPr>
          </w:p>
        </w:tc>
        <w:tc>
          <w:tcPr>
            <w:tcW w:w="3086" w:type="pct"/>
            <w:shd w:val="clear" w:color="auto" w:fill="auto"/>
            <w:vAlign w:val="center"/>
            <w:hideMark/>
          </w:tcPr>
          <w:p w14:paraId="6A0D4A01" w14:textId="09F97687" w:rsidR="007D2346" w:rsidRPr="00EA362D" w:rsidRDefault="007D2346" w:rsidP="003026C0">
            <w:pPr>
              <w:spacing w:before="60" w:after="60"/>
              <w:jc w:val="left"/>
              <w:rPr>
                <w:lang w:val="el-GR" w:eastAsia="el-GR"/>
              </w:rPr>
            </w:pPr>
            <w:r>
              <w:rPr>
                <w:color w:val="000000"/>
              </w:rPr>
              <w:fldChar w:fldCharType="begin"/>
            </w:r>
            <w:r w:rsidRPr="00420DA2">
              <w:rPr>
                <w:color w:val="000000"/>
                <w:lang w:val="el-GR"/>
              </w:rPr>
              <w:instrText xml:space="preserve"> </w:instrText>
            </w:r>
            <w:r>
              <w:rPr>
                <w:color w:val="000000"/>
              </w:rPr>
              <w:instrText>REF</w:instrText>
            </w:r>
            <w:r w:rsidRPr="00420DA2">
              <w:rPr>
                <w:color w:val="000000"/>
                <w:lang w:val="el-GR"/>
              </w:rPr>
              <w:instrText xml:space="preserve"> _</w:instrText>
            </w:r>
            <w:r>
              <w:rPr>
                <w:color w:val="000000"/>
              </w:rPr>
              <w:instrText>Ref</w:instrText>
            </w:r>
            <w:r w:rsidRPr="00420DA2">
              <w:rPr>
                <w:color w:val="000000"/>
                <w:lang w:val="el-GR"/>
              </w:rPr>
              <w:instrText>71628810 \</w:instrText>
            </w:r>
            <w:r>
              <w:rPr>
                <w:color w:val="000000"/>
              </w:rPr>
              <w:instrText>h</w:instrText>
            </w:r>
            <w:r w:rsidRPr="00420DA2">
              <w:rPr>
                <w:color w:val="000000"/>
                <w:lang w:val="el-GR"/>
              </w:rPr>
              <w:instrText xml:space="preserve"> </w:instrText>
            </w:r>
            <w:r w:rsidR="0052575A" w:rsidRPr="003668E8">
              <w:rPr>
                <w:color w:val="000000"/>
                <w:lang w:val="el-GR"/>
              </w:rPr>
              <w:instrText xml:space="preserve"> \* </w:instrText>
            </w:r>
            <w:r w:rsidR="0052575A">
              <w:rPr>
                <w:color w:val="000000"/>
              </w:rPr>
              <w:instrText>MERGEFORMAT</w:instrText>
            </w:r>
            <w:r w:rsidR="0052575A" w:rsidRPr="003668E8">
              <w:rPr>
                <w:color w:val="000000"/>
                <w:lang w:val="el-GR"/>
              </w:rPr>
              <w:instrText xml:space="preserve"> </w:instrText>
            </w:r>
            <w:r>
              <w:rPr>
                <w:color w:val="000000"/>
              </w:rPr>
            </w:r>
            <w:r>
              <w:rPr>
                <w:color w:val="000000"/>
              </w:rPr>
              <w:fldChar w:fldCharType="separate"/>
            </w:r>
            <w:r w:rsidR="00693CB6" w:rsidRPr="00EF2204">
              <w:rPr>
                <w:lang w:val="el-GR"/>
              </w:rPr>
              <w:t>Ομάδα Έργου/Σχήμα Διοίκησης Έργου</w:t>
            </w:r>
            <w:r>
              <w:rPr>
                <w:color w:val="000000"/>
              </w:rPr>
              <w:fldChar w:fldCharType="end"/>
            </w:r>
            <w:r w:rsidRPr="00EA362D">
              <w:rPr>
                <w:lang w:val="el-GR" w:eastAsia="el-GR"/>
              </w:rPr>
              <w:t xml:space="preserve"> </w:t>
            </w:r>
          </w:p>
        </w:tc>
        <w:tc>
          <w:tcPr>
            <w:tcW w:w="1095" w:type="pct"/>
          </w:tcPr>
          <w:p w14:paraId="1ADCF563" w14:textId="6591CE89" w:rsidR="007D2346" w:rsidRPr="00EA362D" w:rsidRDefault="007D2346" w:rsidP="003668E8">
            <w:pPr>
              <w:spacing w:before="60" w:after="60"/>
              <w:jc w:val="center"/>
              <w:rPr>
                <w:lang w:val="el-GR" w:eastAsia="el-GR"/>
              </w:rPr>
            </w:pPr>
            <w:r>
              <w:rPr>
                <w:lang w:val="el-GR" w:eastAsia="el-GR"/>
              </w:rPr>
              <w:fldChar w:fldCharType="begin"/>
            </w:r>
            <w:r>
              <w:rPr>
                <w:lang w:val="el-GR" w:eastAsia="el-GR"/>
              </w:rPr>
              <w:instrText xml:space="preserve"> REF _Ref71628810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7.4</w:t>
            </w:r>
            <w:r>
              <w:rPr>
                <w:lang w:val="el-GR" w:eastAsia="el-GR"/>
              </w:rPr>
              <w:fldChar w:fldCharType="end"/>
            </w:r>
          </w:p>
        </w:tc>
      </w:tr>
      <w:tr w:rsidR="007D2346" w:rsidRPr="00760EE9" w14:paraId="4B927732" w14:textId="77777777" w:rsidTr="003026C0">
        <w:trPr>
          <w:trHeight w:val="525"/>
        </w:trPr>
        <w:tc>
          <w:tcPr>
            <w:tcW w:w="819" w:type="pct"/>
            <w:shd w:val="clear" w:color="auto" w:fill="auto"/>
            <w:vAlign w:val="center"/>
          </w:tcPr>
          <w:p w14:paraId="0F786FB7" w14:textId="77777777" w:rsidR="007D2346" w:rsidRPr="000A1F30" w:rsidRDefault="007D2346" w:rsidP="00474644">
            <w:pPr>
              <w:numPr>
                <w:ilvl w:val="1"/>
                <w:numId w:val="24"/>
              </w:numPr>
              <w:spacing w:before="60" w:after="60"/>
              <w:ind w:left="0" w:right="236" w:firstLine="29"/>
              <w:jc w:val="center"/>
              <w:rPr>
                <w:lang w:val="el-GR" w:eastAsia="el-GR"/>
              </w:rPr>
            </w:pPr>
          </w:p>
        </w:tc>
        <w:tc>
          <w:tcPr>
            <w:tcW w:w="3086" w:type="pct"/>
            <w:shd w:val="clear" w:color="auto" w:fill="auto"/>
            <w:vAlign w:val="center"/>
          </w:tcPr>
          <w:p w14:paraId="1A627A87" w14:textId="6E302667" w:rsidR="007D2346" w:rsidRPr="00EA362D" w:rsidRDefault="007D2346" w:rsidP="003026C0">
            <w:pPr>
              <w:spacing w:before="60" w:after="60"/>
              <w:jc w:val="left"/>
              <w:rPr>
                <w:color w:val="000000"/>
                <w:lang w:val="el-GR"/>
              </w:rPr>
            </w:pPr>
            <w:r>
              <w:rPr>
                <w:lang w:val="el-GR"/>
              </w:rPr>
              <w:fldChar w:fldCharType="begin"/>
            </w:r>
            <w:r>
              <w:rPr>
                <w:lang w:val="el-GR"/>
              </w:rPr>
              <w:instrText xml:space="preserve"> REF _Ref71628816 \h </w:instrText>
            </w:r>
            <w:r w:rsidR="0052575A">
              <w:rPr>
                <w:lang w:val="el-GR"/>
              </w:rPr>
              <w:instrText xml:space="preserve"> \* MERGEFORMAT </w:instrText>
            </w:r>
            <w:r>
              <w:rPr>
                <w:lang w:val="el-GR"/>
              </w:rPr>
            </w:r>
            <w:r>
              <w:rPr>
                <w:lang w:val="el-GR"/>
              </w:rPr>
              <w:fldChar w:fldCharType="separate"/>
            </w:r>
            <w:r w:rsidR="00693CB6" w:rsidRPr="00EF2204">
              <w:rPr>
                <w:lang w:val="el-GR"/>
              </w:rPr>
              <w:t>Μεθοδολογία διοίκησης και διασφάλισης ποιότητας</w:t>
            </w:r>
            <w:r>
              <w:rPr>
                <w:lang w:val="el-GR"/>
              </w:rPr>
              <w:fldChar w:fldCharType="end"/>
            </w:r>
            <w:r w:rsidRPr="00EA362D">
              <w:rPr>
                <w:color w:val="000000"/>
                <w:lang w:val="el-GR"/>
              </w:rPr>
              <w:t xml:space="preserve"> </w:t>
            </w:r>
          </w:p>
        </w:tc>
        <w:tc>
          <w:tcPr>
            <w:tcW w:w="1095" w:type="pct"/>
          </w:tcPr>
          <w:p w14:paraId="4F03459D" w14:textId="12903F66" w:rsidR="007D2346" w:rsidRPr="00EA362D" w:rsidRDefault="007D2346" w:rsidP="003668E8">
            <w:pPr>
              <w:spacing w:before="60" w:after="60"/>
              <w:jc w:val="center"/>
              <w:rPr>
                <w:lang w:val="el-GR" w:eastAsia="el-GR"/>
              </w:rPr>
            </w:pPr>
            <w:r>
              <w:rPr>
                <w:lang w:val="el-GR" w:eastAsia="el-GR"/>
              </w:rPr>
              <w:fldChar w:fldCharType="begin"/>
            </w:r>
            <w:r>
              <w:rPr>
                <w:lang w:val="el-GR" w:eastAsia="el-GR"/>
              </w:rPr>
              <w:instrText xml:space="preserve"> REF _Ref71628816 \r \h </w:instrText>
            </w:r>
            <w:r w:rsidR="0052575A">
              <w:rPr>
                <w:lang w:val="el-GR" w:eastAsia="el-GR"/>
              </w:rPr>
              <w:instrText xml:space="preserve"> \* MERGEFORMAT </w:instrText>
            </w:r>
            <w:r>
              <w:rPr>
                <w:lang w:val="el-GR" w:eastAsia="el-GR"/>
              </w:rPr>
            </w:r>
            <w:r>
              <w:rPr>
                <w:lang w:val="el-GR" w:eastAsia="el-GR"/>
              </w:rPr>
              <w:fldChar w:fldCharType="separate"/>
            </w:r>
            <w:r w:rsidR="00693CB6">
              <w:rPr>
                <w:lang w:val="el-GR" w:eastAsia="el-GR"/>
              </w:rPr>
              <w:t>7.5</w:t>
            </w:r>
            <w:r>
              <w:rPr>
                <w:lang w:val="el-GR" w:eastAsia="el-GR"/>
              </w:rPr>
              <w:fldChar w:fldCharType="end"/>
            </w:r>
          </w:p>
        </w:tc>
      </w:tr>
      <w:tr w:rsidR="007D2346" w:rsidRPr="00D924AA" w14:paraId="415021C6" w14:textId="77777777" w:rsidTr="003026C0">
        <w:trPr>
          <w:trHeight w:val="315"/>
        </w:trPr>
        <w:tc>
          <w:tcPr>
            <w:tcW w:w="81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CF386DD" w14:textId="77777777" w:rsidR="007D2346" w:rsidRPr="000A1F30" w:rsidRDefault="007D2346" w:rsidP="00474644">
            <w:pPr>
              <w:numPr>
                <w:ilvl w:val="0"/>
                <w:numId w:val="23"/>
              </w:numPr>
              <w:spacing w:before="60" w:after="60"/>
              <w:ind w:left="0" w:right="236" w:firstLine="29"/>
              <w:jc w:val="center"/>
              <w:rPr>
                <w:b/>
                <w:lang w:val="el-GR" w:eastAsia="el-GR"/>
              </w:rPr>
            </w:pPr>
          </w:p>
        </w:tc>
        <w:tc>
          <w:tcPr>
            <w:tcW w:w="308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589B3FD" w14:textId="77777777" w:rsidR="007D2346" w:rsidRPr="00EA362D" w:rsidRDefault="007D2346" w:rsidP="003026C0">
            <w:pPr>
              <w:spacing w:before="60" w:after="60"/>
              <w:jc w:val="left"/>
              <w:rPr>
                <w:b/>
                <w:color w:val="000000" w:themeColor="text1"/>
                <w:lang w:val="el-GR" w:eastAsia="el-GR"/>
              </w:rPr>
            </w:pPr>
            <w:proofErr w:type="spellStart"/>
            <w:r w:rsidRPr="00EA362D">
              <w:rPr>
                <w:b/>
                <w:color w:val="000000" w:themeColor="text1"/>
              </w:rPr>
              <w:t>Πίν</w:t>
            </w:r>
            <w:proofErr w:type="spellEnd"/>
            <w:r w:rsidRPr="00EA362D">
              <w:rPr>
                <w:b/>
                <w:color w:val="000000" w:themeColor="text1"/>
              </w:rPr>
              <w:t xml:space="preserve">ακες </w:t>
            </w:r>
            <w:proofErr w:type="spellStart"/>
            <w:r w:rsidRPr="00EA362D">
              <w:rPr>
                <w:b/>
                <w:color w:val="000000" w:themeColor="text1"/>
              </w:rPr>
              <w:t>Συμμόρφωσης</w:t>
            </w:r>
            <w:proofErr w:type="spellEnd"/>
          </w:p>
        </w:tc>
        <w:tc>
          <w:tcPr>
            <w:tcW w:w="109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ECAB35E" w14:textId="54EFD1F0" w:rsidR="007D2346" w:rsidRPr="00EA362D" w:rsidRDefault="007D2346" w:rsidP="003026C0">
            <w:pPr>
              <w:spacing w:before="60" w:after="60"/>
              <w:jc w:val="left"/>
              <w:rPr>
                <w:b/>
                <w:color w:val="000000" w:themeColor="text1"/>
                <w:lang w:val="el-GR" w:eastAsia="el-GR"/>
              </w:rPr>
            </w:pPr>
            <w:r>
              <w:rPr>
                <w:b/>
                <w:color w:val="000000" w:themeColor="text1"/>
                <w:lang w:val="el-GR" w:eastAsia="el-GR"/>
              </w:rPr>
              <w:fldChar w:fldCharType="begin"/>
            </w:r>
            <w:r>
              <w:rPr>
                <w:b/>
                <w:color w:val="000000" w:themeColor="text1"/>
                <w:lang w:val="el-GR" w:eastAsia="el-GR"/>
              </w:rPr>
              <w:instrText xml:space="preserve"> REF _Ref510087011 \h </w:instrText>
            </w:r>
            <w:r>
              <w:rPr>
                <w:b/>
                <w:color w:val="000000" w:themeColor="text1"/>
                <w:lang w:val="el-GR" w:eastAsia="el-GR"/>
              </w:rPr>
            </w:r>
            <w:r>
              <w:rPr>
                <w:b/>
                <w:color w:val="000000" w:themeColor="text1"/>
                <w:lang w:val="el-GR" w:eastAsia="el-GR"/>
              </w:rPr>
              <w:fldChar w:fldCharType="separate"/>
            </w:r>
            <w:r w:rsidR="00693CB6" w:rsidRPr="00603221">
              <w:rPr>
                <w:lang w:val="el-GR"/>
              </w:rPr>
              <w:t>ΠΑΡΑΡΤΗΜΑ ΙΙ – Πίνακες Συμμόρφωσης</w:t>
            </w:r>
            <w:r>
              <w:rPr>
                <w:b/>
                <w:color w:val="000000" w:themeColor="text1"/>
                <w:lang w:val="el-GR" w:eastAsia="el-GR"/>
              </w:rPr>
              <w:fldChar w:fldCharType="end"/>
            </w:r>
          </w:p>
        </w:tc>
      </w:tr>
      <w:tr w:rsidR="007D2346" w:rsidRPr="00A9667F" w14:paraId="3414538B" w14:textId="77777777" w:rsidTr="003026C0">
        <w:trPr>
          <w:trHeight w:val="315"/>
        </w:trPr>
        <w:tc>
          <w:tcPr>
            <w:tcW w:w="81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A2C6FE3" w14:textId="77777777" w:rsidR="007D2346" w:rsidRPr="000A1F30" w:rsidRDefault="007D2346" w:rsidP="00474644">
            <w:pPr>
              <w:numPr>
                <w:ilvl w:val="0"/>
                <w:numId w:val="23"/>
              </w:numPr>
              <w:spacing w:before="60" w:after="60"/>
              <w:ind w:left="0" w:right="236" w:firstLine="29"/>
              <w:jc w:val="center"/>
              <w:rPr>
                <w:b/>
                <w:lang w:val="el-GR" w:eastAsia="el-GR"/>
              </w:rPr>
            </w:pPr>
          </w:p>
        </w:tc>
        <w:tc>
          <w:tcPr>
            <w:tcW w:w="308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5CD31D4" w14:textId="77777777" w:rsidR="007D2346" w:rsidRPr="00EA362D" w:rsidRDefault="007D2346" w:rsidP="003026C0">
            <w:pPr>
              <w:spacing w:before="60" w:after="60"/>
              <w:jc w:val="left"/>
              <w:rPr>
                <w:b/>
                <w:u w:val="single"/>
                <w:lang w:val="el-GR"/>
              </w:rPr>
            </w:pPr>
            <w:r w:rsidRPr="00EA362D">
              <w:rPr>
                <w:b/>
                <w:lang w:val="el-GR"/>
              </w:rPr>
              <w:t xml:space="preserve">Πίνακες Οικονομικής Προσφοράς, </w:t>
            </w:r>
            <w:r w:rsidRPr="00EA362D">
              <w:rPr>
                <w:b/>
                <w:u w:val="single"/>
                <w:lang w:val="el-GR"/>
              </w:rPr>
              <w:t>χωρίς τιμές</w:t>
            </w:r>
          </w:p>
          <w:p w14:paraId="3BFD6E1A" w14:textId="77777777" w:rsidR="007D2346" w:rsidRPr="00EA362D" w:rsidRDefault="007D2346" w:rsidP="003026C0">
            <w:pPr>
              <w:spacing w:before="60" w:after="60"/>
              <w:jc w:val="left"/>
              <w:rPr>
                <w:b/>
                <w:lang w:val="el-GR" w:eastAsia="el-GR"/>
              </w:rPr>
            </w:pPr>
            <w:r w:rsidRPr="00EA362D">
              <w:rPr>
                <w:u w:val="single"/>
                <w:lang w:val="el-GR"/>
              </w:rPr>
              <w:t>Η εμφάνιση τιμής/ τιμών στον εν λόγω πίνακα αποτελεί λόγο απόρριψης της προσφοράς</w:t>
            </w:r>
          </w:p>
        </w:tc>
        <w:tc>
          <w:tcPr>
            <w:tcW w:w="109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475BE5B" w14:textId="52FECD68" w:rsidR="007D2346" w:rsidRPr="00EA362D" w:rsidRDefault="007D2346" w:rsidP="003026C0">
            <w:pPr>
              <w:spacing w:before="60" w:after="60"/>
              <w:jc w:val="left"/>
              <w:rPr>
                <w:b/>
                <w:color w:val="000000" w:themeColor="text1"/>
                <w:lang w:val="el-GR" w:eastAsia="el-GR"/>
              </w:rPr>
            </w:pPr>
            <w:r>
              <w:rPr>
                <w:b/>
                <w:color w:val="000000" w:themeColor="text1"/>
                <w:lang w:val="el-GR" w:eastAsia="el-GR"/>
              </w:rPr>
              <w:fldChar w:fldCharType="begin"/>
            </w:r>
            <w:r>
              <w:rPr>
                <w:b/>
                <w:color w:val="000000" w:themeColor="text1"/>
                <w:lang w:val="el-GR" w:eastAsia="el-GR"/>
              </w:rPr>
              <w:instrText xml:space="preserve"> REF _Ref510087099 \h </w:instrText>
            </w:r>
            <w:r>
              <w:rPr>
                <w:b/>
                <w:color w:val="000000" w:themeColor="text1"/>
                <w:lang w:val="el-GR" w:eastAsia="el-GR"/>
              </w:rPr>
            </w:r>
            <w:r>
              <w:rPr>
                <w:b/>
                <w:color w:val="000000" w:themeColor="text1"/>
                <w:lang w:val="el-GR" w:eastAsia="el-GR"/>
              </w:rPr>
              <w:fldChar w:fldCharType="separate"/>
            </w:r>
            <w:r w:rsidR="00693CB6" w:rsidRPr="00603221">
              <w:rPr>
                <w:lang w:val="el-GR"/>
              </w:rPr>
              <w:t xml:space="preserve">ΠΑΡΑΡΤΗΜΑ </w:t>
            </w:r>
            <w:r w:rsidR="00693CB6" w:rsidRPr="00603221">
              <w:t>VI</w:t>
            </w:r>
            <w:r w:rsidR="00693CB6" w:rsidRPr="00603221">
              <w:rPr>
                <w:lang w:val="el-GR"/>
              </w:rPr>
              <w:t xml:space="preserve"> – Υπόδειγμα Οικονομικής Προσφοράς</w:t>
            </w:r>
            <w:r>
              <w:rPr>
                <w:b/>
                <w:color w:val="000000" w:themeColor="text1"/>
                <w:lang w:val="el-GR" w:eastAsia="el-GR"/>
              </w:rPr>
              <w:fldChar w:fldCharType="end"/>
            </w:r>
          </w:p>
        </w:tc>
      </w:tr>
    </w:tbl>
    <w:p w14:paraId="13082552" w14:textId="77777777" w:rsidR="007D2346" w:rsidRDefault="007D2346" w:rsidP="00C93CF5">
      <w:pPr>
        <w:autoSpaceDE w:val="0"/>
        <w:autoSpaceDN w:val="0"/>
        <w:adjustRightInd w:val="0"/>
        <w:spacing w:after="0" w:line="276" w:lineRule="auto"/>
        <w:rPr>
          <w:bCs/>
          <w:i/>
          <w:iCs/>
          <w:color w:val="5B9BD5"/>
          <w:lang w:val="el-GR"/>
        </w:rPr>
      </w:pPr>
    </w:p>
    <w:p w14:paraId="17C57E13" w14:textId="77777777" w:rsidR="00E36548" w:rsidRDefault="00E36548" w:rsidP="00C93CF5">
      <w:pPr>
        <w:autoSpaceDE w:val="0"/>
        <w:autoSpaceDN w:val="0"/>
        <w:adjustRightInd w:val="0"/>
        <w:spacing w:after="0" w:line="276" w:lineRule="auto"/>
        <w:rPr>
          <w:bCs/>
          <w:i/>
          <w:iCs/>
          <w:color w:val="5B9BD5"/>
          <w:lang w:val="el-GR"/>
        </w:rPr>
      </w:pPr>
    </w:p>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01D65B0C" w:rsidR="008338F0" w:rsidRPr="00603221" w:rsidRDefault="003355E7" w:rsidP="00F82A8D">
      <w:pPr>
        <w:pStyle w:val="2"/>
        <w:numPr>
          <w:ilvl w:val="0"/>
          <w:numId w:val="0"/>
        </w:numPr>
        <w:ind w:left="576" w:hanging="576"/>
        <w:rPr>
          <w:rFonts w:cs="Tahoma"/>
          <w:lang w:val="el-GR"/>
        </w:rPr>
      </w:pPr>
      <w:bookmarkStart w:id="765" w:name="_Ref510087099"/>
      <w:bookmarkStart w:id="766" w:name="_Ref40980023"/>
      <w:bookmarkStart w:id="767" w:name="_Ref40980058"/>
      <w:bookmarkStart w:id="768" w:name="_Ref40980548"/>
      <w:bookmarkStart w:id="769" w:name="_Ref55324421"/>
      <w:bookmarkStart w:id="770" w:name="_Toc89441342"/>
      <w:bookmarkStart w:id="771" w:name="_Toc89441860"/>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765"/>
      <w:bookmarkEnd w:id="766"/>
      <w:bookmarkEnd w:id="767"/>
      <w:bookmarkEnd w:id="768"/>
      <w:bookmarkEnd w:id="769"/>
      <w:bookmarkEnd w:id="770"/>
      <w:bookmarkEnd w:id="771"/>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8D2C416" w14:textId="14735F18" w:rsidR="00BB3A00" w:rsidRDefault="00BB3A00" w:rsidP="00474644">
      <w:pPr>
        <w:pStyle w:val="3"/>
        <w:numPr>
          <w:ilvl w:val="2"/>
          <w:numId w:val="19"/>
        </w:numPr>
        <w:ind w:left="360" w:hanging="360"/>
        <w:rPr>
          <w:rFonts w:cs="Tahoma"/>
          <w:lang w:val="el-GR"/>
        </w:rPr>
      </w:pPr>
      <w:bookmarkStart w:id="772" w:name="_Toc366852697"/>
      <w:bookmarkStart w:id="773" w:name="_Ref508304036"/>
      <w:bookmarkStart w:id="774" w:name="_Toc10632750"/>
      <w:bookmarkStart w:id="775" w:name="_Toc42167517"/>
      <w:bookmarkStart w:id="776" w:name="_Toc53671370"/>
      <w:bookmarkStart w:id="777" w:name="_Toc76724204"/>
      <w:bookmarkStart w:id="778" w:name="_Toc89441343"/>
      <w:bookmarkStart w:id="779" w:name="_Toc89441861"/>
      <w:r w:rsidRPr="00C4217E">
        <w:rPr>
          <w:rFonts w:cs="Tahoma"/>
          <w:lang w:val="el-GR"/>
        </w:rPr>
        <w:t>Έτοιμο Λογισμικό</w:t>
      </w:r>
      <w:bookmarkEnd w:id="772"/>
      <w:bookmarkEnd w:id="773"/>
      <w:bookmarkEnd w:id="774"/>
      <w:bookmarkEnd w:id="775"/>
      <w:bookmarkEnd w:id="776"/>
      <w:bookmarkEnd w:id="777"/>
      <w:bookmarkEnd w:id="778"/>
      <w:bookmarkEnd w:id="779"/>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4"/>
        <w:gridCol w:w="1494"/>
        <w:gridCol w:w="588"/>
        <w:gridCol w:w="740"/>
        <w:gridCol w:w="752"/>
        <w:gridCol w:w="649"/>
        <w:gridCol w:w="647"/>
        <w:gridCol w:w="1049"/>
        <w:gridCol w:w="883"/>
        <w:gridCol w:w="885"/>
        <w:gridCol w:w="787"/>
        <w:gridCol w:w="785"/>
      </w:tblGrid>
      <w:tr w:rsidR="00BB3A00" w:rsidRPr="00C4217E" w14:paraId="50C27423" w14:textId="77777777" w:rsidTr="00BB3A00">
        <w:trPr>
          <w:cantSplit/>
          <w:tblHeader/>
        </w:trPr>
        <w:tc>
          <w:tcPr>
            <w:tcW w:w="209" w:type="pct"/>
            <w:vMerge w:val="restart"/>
            <w:shd w:val="pct15" w:color="auto" w:fill="FFFFFF"/>
            <w:vAlign w:val="center"/>
          </w:tcPr>
          <w:p w14:paraId="38B936EA" w14:textId="77777777" w:rsidR="00BB3A00" w:rsidRPr="00840707" w:rsidRDefault="00BB3A00" w:rsidP="003026C0">
            <w:pPr>
              <w:spacing w:after="0"/>
              <w:ind w:left="-108" w:right="-88" w:firstLine="108"/>
              <w:rPr>
                <w:sz w:val="18"/>
                <w:szCs w:val="18"/>
                <w:lang w:val="el-GR"/>
              </w:rPr>
            </w:pPr>
            <w:r w:rsidRPr="00840707">
              <w:rPr>
                <w:sz w:val="18"/>
                <w:szCs w:val="18"/>
                <w:lang w:val="el-GR"/>
              </w:rPr>
              <w:t>Α/Α</w:t>
            </w:r>
          </w:p>
        </w:tc>
        <w:tc>
          <w:tcPr>
            <w:tcW w:w="773" w:type="pct"/>
            <w:vMerge w:val="restart"/>
            <w:shd w:val="pct15" w:color="auto" w:fill="FFFFFF"/>
            <w:vAlign w:val="center"/>
          </w:tcPr>
          <w:p w14:paraId="347C8E51" w14:textId="77777777" w:rsidR="00BB3A00" w:rsidRPr="00840707" w:rsidRDefault="00BB3A00" w:rsidP="003026C0">
            <w:pPr>
              <w:spacing w:after="0"/>
              <w:jc w:val="center"/>
              <w:rPr>
                <w:sz w:val="18"/>
                <w:szCs w:val="18"/>
                <w:lang w:val="el-GR"/>
              </w:rPr>
            </w:pPr>
            <w:r w:rsidRPr="00840707">
              <w:rPr>
                <w:sz w:val="18"/>
                <w:szCs w:val="18"/>
                <w:lang w:val="el-GR"/>
              </w:rPr>
              <w:t>ΠΕΡΙΓΡΑΦΗ</w:t>
            </w:r>
          </w:p>
        </w:tc>
        <w:tc>
          <w:tcPr>
            <w:tcW w:w="304" w:type="pct"/>
            <w:vMerge w:val="restart"/>
            <w:shd w:val="pct15" w:color="auto" w:fill="FFFFFF"/>
            <w:vAlign w:val="center"/>
          </w:tcPr>
          <w:p w14:paraId="296C9511" w14:textId="77777777" w:rsidR="00BB3A00" w:rsidRPr="00840707" w:rsidRDefault="00BB3A00" w:rsidP="003026C0">
            <w:pPr>
              <w:spacing w:after="0"/>
              <w:jc w:val="center"/>
              <w:rPr>
                <w:sz w:val="18"/>
                <w:szCs w:val="18"/>
                <w:lang w:val="el-GR"/>
              </w:rPr>
            </w:pPr>
            <w:r w:rsidRPr="00840707">
              <w:rPr>
                <w:sz w:val="18"/>
                <w:szCs w:val="18"/>
                <w:lang w:val="el-GR"/>
              </w:rPr>
              <w:t>ΤΥΠΟΣ</w:t>
            </w:r>
          </w:p>
        </w:tc>
        <w:tc>
          <w:tcPr>
            <w:tcW w:w="383" w:type="pct"/>
            <w:vMerge w:val="restart"/>
            <w:shd w:val="pct15" w:color="auto" w:fill="FFFFFF"/>
            <w:vAlign w:val="center"/>
          </w:tcPr>
          <w:p w14:paraId="459F6645" w14:textId="77777777" w:rsidR="00BB3A00" w:rsidRPr="00840707" w:rsidRDefault="00BB3A00" w:rsidP="003026C0">
            <w:pPr>
              <w:spacing w:after="0"/>
              <w:jc w:val="center"/>
              <w:rPr>
                <w:sz w:val="18"/>
                <w:szCs w:val="18"/>
                <w:lang w:val="el-GR"/>
              </w:rPr>
            </w:pPr>
            <w:r w:rsidRPr="00840707">
              <w:rPr>
                <w:sz w:val="18"/>
                <w:szCs w:val="18"/>
                <w:lang w:val="el-GR"/>
              </w:rPr>
              <w:t>ΠΟΣΟΤΗΤΑ</w:t>
            </w:r>
          </w:p>
        </w:tc>
        <w:tc>
          <w:tcPr>
            <w:tcW w:w="725" w:type="pct"/>
            <w:gridSpan w:val="2"/>
            <w:shd w:val="pct15" w:color="auto" w:fill="FFFFFF"/>
            <w:vAlign w:val="center"/>
          </w:tcPr>
          <w:p w14:paraId="0F234EA5" w14:textId="77777777" w:rsidR="00BB3A00" w:rsidRPr="00840707" w:rsidRDefault="00BB3A00" w:rsidP="003026C0">
            <w:pPr>
              <w:spacing w:after="0"/>
              <w:jc w:val="center"/>
              <w:rPr>
                <w:sz w:val="18"/>
                <w:szCs w:val="18"/>
                <w:lang w:val="el-GR"/>
              </w:rPr>
            </w:pPr>
            <w:r w:rsidRPr="00840707">
              <w:rPr>
                <w:sz w:val="18"/>
                <w:szCs w:val="18"/>
                <w:lang w:val="el-GR"/>
              </w:rPr>
              <w:t>ΑΞΙΑ ΧΩΡΙΣ ΦΠΑ [€]</w:t>
            </w:r>
          </w:p>
        </w:tc>
        <w:tc>
          <w:tcPr>
            <w:tcW w:w="335" w:type="pct"/>
            <w:vMerge w:val="restart"/>
            <w:shd w:val="pct15" w:color="auto" w:fill="FFFFFF"/>
            <w:vAlign w:val="center"/>
          </w:tcPr>
          <w:p w14:paraId="588CC0CB" w14:textId="77777777" w:rsidR="00BB3A00" w:rsidRPr="00840707" w:rsidRDefault="00BB3A00" w:rsidP="003026C0">
            <w:pPr>
              <w:spacing w:after="0"/>
              <w:jc w:val="center"/>
              <w:rPr>
                <w:sz w:val="18"/>
                <w:szCs w:val="18"/>
                <w:lang w:val="el-GR"/>
              </w:rPr>
            </w:pPr>
            <w:r w:rsidRPr="00840707">
              <w:rPr>
                <w:sz w:val="18"/>
                <w:szCs w:val="18"/>
                <w:lang w:val="el-GR"/>
              </w:rPr>
              <w:t>ΦΠΑ [€]</w:t>
            </w:r>
          </w:p>
        </w:tc>
        <w:tc>
          <w:tcPr>
            <w:tcW w:w="543" w:type="pct"/>
            <w:vMerge w:val="restart"/>
            <w:shd w:val="pct15" w:color="auto" w:fill="FFFFFF"/>
            <w:vAlign w:val="center"/>
          </w:tcPr>
          <w:p w14:paraId="2ACD1612" w14:textId="77777777" w:rsidR="00BB3A00" w:rsidRPr="00840707" w:rsidRDefault="00BB3A00" w:rsidP="003026C0">
            <w:pPr>
              <w:spacing w:after="0"/>
              <w:jc w:val="center"/>
              <w:rPr>
                <w:sz w:val="18"/>
                <w:szCs w:val="18"/>
                <w:lang w:val="el-GR"/>
              </w:rPr>
            </w:pPr>
            <w:r w:rsidRPr="00840707">
              <w:rPr>
                <w:sz w:val="18"/>
                <w:szCs w:val="18"/>
                <w:lang w:val="el-GR"/>
              </w:rPr>
              <w:t>ΣΥΝΟΛΙΚΗ ΑΞΙΑ</w:t>
            </w:r>
          </w:p>
          <w:p w14:paraId="18D480B7" w14:textId="77777777" w:rsidR="00BB3A00" w:rsidRPr="00840707" w:rsidRDefault="00BB3A00" w:rsidP="003026C0">
            <w:pPr>
              <w:spacing w:after="0"/>
              <w:jc w:val="center"/>
              <w:rPr>
                <w:sz w:val="18"/>
                <w:szCs w:val="18"/>
                <w:lang w:val="el-GR"/>
              </w:rPr>
            </w:pPr>
            <w:r w:rsidRPr="00840707">
              <w:rPr>
                <w:sz w:val="18"/>
                <w:szCs w:val="18"/>
                <w:lang w:val="el-GR"/>
              </w:rPr>
              <w:t>ΜΕ ΦΠΑ [€]</w:t>
            </w:r>
          </w:p>
        </w:tc>
        <w:tc>
          <w:tcPr>
            <w:tcW w:w="1728" w:type="pct"/>
            <w:gridSpan w:val="4"/>
            <w:shd w:val="pct15" w:color="auto" w:fill="FFFFFF"/>
          </w:tcPr>
          <w:p w14:paraId="2B5AAD98" w14:textId="77777777" w:rsidR="00BB3A00" w:rsidRPr="00840707" w:rsidRDefault="00BB3A00" w:rsidP="003026C0">
            <w:pPr>
              <w:spacing w:after="0"/>
              <w:jc w:val="center"/>
              <w:rPr>
                <w:sz w:val="18"/>
                <w:szCs w:val="18"/>
                <w:lang w:val="el-GR"/>
              </w:rPr>
            </w:pPr>
            <w:r w:rsidRPr="00840707">
              <w:rPr>
                <w:sz w:val="18"/>
                <w:szCs w:val="18"/>
                <w:lang w:val="el-GR"/>
              </w:rPr>
              <w:t>* ΚΟΣΤΟΣ ΣΥΝΤΗΡΗΣΗΣ ΧΩΡΙΣ ΦΠΑ [€]</w:t>
            </w:r>
          </w:p>
        </w:tc>
      </w:tr>
      <w:tr w:rsidR="00BB3A00" w:rsidRPr="00C4217E" w14:paraId="3E3D73C0" w14:textId="77777777" w:rsidTr="003026C0">
        <w:trPr>
          <w:cantSplit/>
          <w:tblHeader/>
        </w:trPr>
        <w:tc>
          <w:tcPr>
            <w:tcW w:w="209" w:type="pct"/>
            <w:vMerge/>
            <w:shd w:val="pct15" w:color="auto" w:fill="FFFFFF"/>
            <w:vAlign w:val="center"/>
          </w:tcPr>
          <w:p w14:paraId="4EEE4D56" w14:textId="77777777" w:rsidR="00BB3A00" w:rsidRPr="00840707" w:rsidRDefault="00BB3A00" w:rsidP="003026C0">
            <w:pPr>
              <w:spacing w:after="0"/>
              <w:jc w:val="center"/>
              <w:rPr>
                <w:sz w:val="18"/>
                <w:szCs w:val="18"/>
                <w:lang w:val="el-GR"/>
              </w:rPr>
            </w:pPr>
          </w:p>
        </w:tc>
        <w:tc>
          <w:tcPr>
            <w:tcW w:w="773" w:type="pct"/>
            <w:vMerge/>
            <w:shd w:val="pct15" w:color="auto" w:fill="FFFFFF"/>
            <w:vAlign w:val="center"/>
          </w:tcPr>
          <w:p w14:paraId="2719C84A" w14:textId="77777777" w:rsidR="00BB3A00" w:rsidRPr="00840707" w:rsidRDefault="00BB3A00" w:rsidP="003026C0">
            <w:pPr>
              <w:spacing w:after="0"/>
              <w:jc w:val="center"/>
              <w:rPr>
                <w:sz w:val="18"/>
                <w:szCs w:val="18"/>
                <w:lang w:val="el-GR"/>
              </w:rPr>
            </w:pPr>
          </w:p>
        </w:tc>
        <w:tc>
          <w:tcPr>
            <w:tcW w:w="304" w:type="pct"/>
            <w:vMerge/>
            <w:shd w:val="pct15" w:color="auto" w:fill="FFFFFF"/>
            <w:vAlign w:val="center"/>
          </w:tcPr>
          <w:p w14:paraId="232595E0" w14:textId="77777777" w:rsidR="00BB3A00" w:rsidRPr="00840707" w:rsidRDefault="00BB3A00" w:rsidP="003026C0">
            <w:pPr>
              <w:spacing w:after="0"/>
              <w:jc w:val="center"/>
              <w:rPr>
                <w:sz w:val="18"/>
                <w:szCs w:val="18"/>
                <w:lang w:val="el-GR"/>
              </w:rPr>
            </w:pPr>
          </w:p>
        </w:tc>
        <w:tc>
          <w:tcPr>
            <w:tcW w:w="383" w:type="pct"/>
            <w:vMerge/>
            <w:shd w:val="pct15" w:color="auto" w:fill="FFFFFF"/>
            <w:vAlign w:val="center"/>
          </w:tcPr>
          <w:p w14:paraId="73F387CA" w14:textId="77777777" w:rsidR="00BB3A00" w:rsidRPr="00840707" w:rsidRDefault="00BB3A00" w:rsidP="003026C0">
            <w:pPr>
              <w:spacing w:after="0"/>
              <w:jc w:val="center"/>
              <w:rPr>
                <w:sz w:val="18"/>
                <w:szCs w:val="18"/>
                <w:lang w:val="el-GR"/>
              </w:rPr>
            </w:pPr>
          </w:p>
        </w:tc>
        <w:tc>
          <w:tcPr>
            <w:tcW w:w="389" w:type="pct"/>
            <w:shd w:val="pct15" w:color="auto" w:fill="FFFFFF"/>
            <w:vAlign w:val="center"/>
          </w:tcPr>
          <w:p w14:paraId="60AD5348" w14:textId="77777777" w:rsidR="00BB3A00" w:rsidRPr="00840707" w:rsidRDefault="00BB3A00" w:rsidP="003026C0">
            <w:pPr>
              <w:spacing w:after="0"/>
              <w:jc w:val="center"/>
              <w:rPr>
                <w:spacing w:val="-4"/>
                <w:sz w:val="18"/>
                <w:szCs w:val="18"/>
                <w:lang w:val="el-GR"/>
              </w:rPr>
            </w:pPr>
            <w:r w:rsidRPr="00840707">
              <w:rPr>
                <w:spacing w:val="-4"/>
                <w:sz w:val="18"/>
                <w:szCs w:val="18"/>
                <w:lang w:val="el-GR"/>
              </w:rPr>
              <w:t>ΤΙΜΗ</w:t>
            </w:r>
          </w:p>
          <w:p w14:paraId="7460D795" w14:textId="77777777" w:rsidR="00BB3A00" w:rsidRPr="00840707" w:rsidRDefault="00BB3A00" w:rsidP="003026C0">
            <w:pPr>
              <w:spacing w:after="0"/>
              <w:jc w:val="center"/>
              <w:rPr>
                <w:spacing w:val="-4"/>
                <w:sz w:val="18"/>
                <w:szCs w:val="18"/>
                <w:lang w:val="el-GR"/>
              </w:rPr>
            </w:pPr>
            <w:r w:rsidRPr="00840707">
              <w:rPr>
                <w:spacing w:val="-4"/>
                <w:sz w:val="18"/>
                <w:szCs w:val="18"/>
                <w:lang w:val="el-GR"/>
              </w:rPr>
              <w:t>ΜΟΝΑΔΑΣ</w:t>
            </w:r>
          </w:p>
        </w:tc>
        <w:tc>
          <w:tcPr>
            <w:tcW w:w="336" w:type="pct"/>
            <w:shd w:val="pct15" w:color="auto" w:fill="FFFFFF"/>
            <w:vAlign w:val="center"/>
          </w:tcPr>
          <w:p w14:paraId="423B5495" w14:textId="77777777" w:rsidR="00BB3A00" w:rsidRPr="00840707" w:rsidRDefault="00BB3A00" w:rsidP="003026C0">
            <w:pPr>
              <w:spacing w:after="0"/>
              <w:jc w:val="center"/>
              <w:rPr>
                <w:sz w:val="18"/>
                <w:szCs w:val="18"/>
                <w:lang w:val="el-GR"/>
              </w:rPr>
            </w:pPr>
            <w:r w:rsidRPr="00840707">
              <w:rPr>
                <w:sz w:val="18"/>
                <w:szCs w:val="18"/>
                <w:lang w:val="el-GR"/>
              </w:rPr>
              <w:t>ΣΥΝΟΛΟ</w:t>
            </w:r>
          </w:p>
        </w:tc>
        <w:tc>
          <w:tcPr>
            <w:tcW w:w="335" w:type="pct"/>
            <w:vMerge/>
            <w:shd w:val="pct15" w:color="auto" w:fill="FFFFFF"/>
            <w:vAlign w:val="center"/>
          </w:tcPr>
          <w:p w14:paraId="7928AFDE" w14:textId="77777777" w:rsidR="00BB3A00" w:rsidRPr="00840707" w:rsidRDefault="00BB3A00" w:rsidP="003026C0">
            <w:pPr>
              <w:spacing w:after="0"/>
              <w:jc w:val="center"/>
              <w:rPr>
                <w:sz w:val="18"/>
                <w:szCs w:val="18"/>
                <w:lang w:val="el-GR"/>
              </w:rPr>
            </w:pPr>
          </w:p>
        </w:tc>
        <w:tc>
          <w:tcPr>
            <w:tcW w:w="543" w:type="pct"/>
            <w:vMerge/>
            <w:shd w:val="pct15" w:color="auto" w:fill="FFFFFF"/>
            <w:vAlign w:val="center"/>
          </w:tcPr>
          <w:p w14:paraId="28EFCC63" w14:textId="77777777" w:rsidR="00BB3A00" w:rsidRPr="00840707" w:rsidRDefault="00BB3A00" w:rsidP="003026C0">
            <w:pPr>
              <w:spacing w:after="0"/>
              <w:jc w:val="center"/>
              <w:rPr>
                <w:sz w:val="18"/>
                <w:szCs w:val="18"/>
                <w:lang w:val="el-GR"/>
              </w:rPr>
            </w:pPr>
          </w:p>
        </w:tc>
        <w:tc>
          <w:tcPr>
            <w:tcW w:w="457" w:type="pct"/>
            <w:shd w:val="pct15" w:color="auto" w:fill="FFFFFF"/>
            <w:vAlign w:val="center"/>
          </w:tcPr>
          <w:p w14:paraId="1280CBCF" w14:textId="77777777" w:rsidR="00BB3A00" w:rsidRPr="00840707" w:rsidRDefault="00BB3A00" w:rsidP="003026C0">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58" w:type="pct"/>
            <w:shd w:val="pct15" w:color="auto" w:fill="FFFFFF"/>
            <w:vAlign w:val="center"/>
          </w:tcPr>
          <w:p w14:paraId="72176F81" w14:textId="77777777" w:rsidR="00BB3A00" w:rsidRPr="00840707" w:rsidRDefault="00BB3A00" w:rsidP="003026C0">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07" w:type="pct"/>
            <w:shd w:val="pct15" w:color="auto" w:fill="FFFFFF"/>
            <w:vAlign w:val="center"/>
          </w:tcPr>
          <w:p w14:paraId="081DA79F" w14:textId="77777777" w:rsidR="00BB3A00" w:rsidRPr="00840707" w:rsidRDefault="00BB3A00" w:rsidP="003026C0">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c>
          <w:tcPr>
            <w:tcW w:w="406" w:type="pct"/>
            <w:shd w:val="pct15" w:color="auto" w:fill="FFFFFF"/>
            <w:vAlign w:val="center"/>
          </w:tcPr>
          <w:p w14:paraId="74B426B2" w14:textId="77777777" w:rsidR="00BB3A00" w:rsidRPr="00840707" w:rsidRDefault="00BB3A00" w:rsidP="003026C0">
            <w:pPr>
              <w:spacing w:after="0"/>
              <w:jc w:val="center"/>
              <w:rPr>
                <w:sz w:val="18"/>
                <w:szCs w:val="18"/>
                <w:lang w:val="el-GR"/>
              </w:rPr>
            </w:pPr>
            <w:r>
              <w:rPr>
                <w:sz w:val="18"/>
                <w:szCs w:val="18"/>
                <w:lang w:val="el-GR"/>
              </w:rPr>
              <w:t>4</w:t>
            </w:r>
            <w:r w:rsidRPr="00840707">
              <w:rPr>
                <w:sz w:val="18"/>
                <w:szCs w:val="18"/>
                <w:vertAlign w:val="superscript"/>
                <w:lang w:val="el-GR"/>
              </w:rPr>
              <w:t>ο</w:t>
            </w:r>
            <w:r w:rsidRPr="00840707">
              <w:rPr>
                <w:sz w:val="18"/>
                <w:szCs w:val="18"/>
                <w:lang w:val="el-GR"/>
              </w:rPr>
              <w:t xml:space="preserve"> έτος</w:t>
            </w:r>
          </w:p>
        </w:tc>
      </w:tr>
      <w:tr w:rsidR="00BB3A00" w:rsidRPr="00C4217E" w14:paraId="753E6367" w14:textId="77777777" w:rsidTr="003026C0">
        <w:trPr>
          <w:trHeight w:val="340"/>
        </w:trPr>
        <w:tc>
          <w:tcPr>
            <w:tcW w:w="209" w:type="pct"/>
            <w:vAlign w:val="center"/>
          </w:tcPr>
          <w:p w14:paraId="568E549B" w14:textId="77777777" w:rsidR="00BB3A00" w:rsidRPr="00840707" w:rsidRDefault="00BB3A00" w:rsidP="003026C0">
            <w:pPr>
              <w:spacing w:before="100" w:beforeAutospacing="1" w:after="100" w:afterAutospacing="1"/>
              <w:rPr>
                <w:sz w:val="18"/>
                <w:szCs w:val="18"/>
                <w:lang w:val="el-GR"/>
              </w:rPr>
            </w:pPr>
          </w:p>
        </w:tc>
        <w:tc>
          <w:tcPr>
            <w:tcW w:w="773" w:type="pct"/>
            <w:vAlign w:val="center"/>
          </w:tcPr>
          <w:p w14:paraId="2D509F91" w14:textId="77777777" w:rsidR="00BB3A00" w:rsidRPr="00840707" w:rsidRDefault="00BB3A00" w:rsidP="003026C0">
            <w:pPr>
              <w:spacing w:before="100" w:beforeAutospacing="1" w:after="100" w:afterAutospacing="1"/>
              <w:rPr>
                <w:sz w:val="18"/>
                <w:szCs w:val="18"/>
                <w:lang w:val="el-GR"/>
              </w:rPr>
            </w:pPr>
          </w:p>
        </w:tc>
        <w:tc>
          <w:tcPr>
            <w:tcW w:w="304" w:type="pct"/>
            <w:vAlign w:val="center"/>
          </w:tcPr>
          <w:p w14:paraId="09064EAD" w14:textId="77777777" w:rsidR="00BB3A00" w:rsidRPr="00840707" w:rsidRDefault="00BB3A00" w:rsidP="003026C0">
            <w:pPr>
              <w:spacing w:before="100" w:beforeAutospacing="1" w:after="100" w:afterAutospacing="1"/>
              <w:rPr>
                <w:sz w:val="18"/>
                <w:szCs w:val="18"/>
                <w:lang w:val="el-GR"/>
              </w:rPr>
            </w:pPr>
          </w:p>
        </w:tc>
        <w:tc>
          <w:tcPr>
            <w:tcW w:w="383" w:type="pct"/>
            <w:vAlign w:val="center"/>
          </w:tcPr>
          <w:p w14:paraId="520503E2" w14:textId="77777777" w:rsidR="00BB3A00" w:rsidRPr="00840707" w:rsidRDefault="00BB3A00" w:rsidP="003026C0">
            <w:pPr>
              <w:spacing w:before="100" w:beforeAutospacing="1" w:after="100" w:afterAutospacing="1"/>
              <w:rPr>
                <w:sz w:val="18"/>
                <w:szCs w:val="18"/>
              </w:rPr>
            </w:pPr>
          </w:p>
        </w:tc>
        <w:tc>
          <w:tcPr>
            <w:tcW w:w="389" w:type="pct"/>
            <w:vAlign w:val="center"/>
          </w:tcPr>
          <w:p w14:paraId="2572E86B" w14:textId="77777777" w:rsidR="00BB3A00" w:rsidRPr="00840707" w:rsidRDefault="00BB3A00" w:rsidP="003026C0">
            <w:pPr>
              <w:spacing w:before="100" w:beforeAutospacing="1" w:after="100" w:afterAutospacing="1"/>
              <w:rPr>
                <w:sz w:val="18"/>
                <w:szCs w:val="18"/>
              </w:rPr>
            </w:pPr>
          </w:p>
        </w:tc>
        <w:tc>
          <w:tcPr>
            <w:tcW w:w="336" w:type="pct"/>
            <w:vAlign w:val="center"/>
          </w:tcPr>
          <w:p w14:paraId="444B1940" w14:textId="77777777" w:rsidR="00BB3A00" w:rsidRPr="00840707" w:rsidRDefault="00BB3A00" w:rsidP="003026C0">
            <w:pPr>
              <w:spacing w:before="100" w:beforeAutospacing="1" w:after="100" w:afterAutospacing="1"/>
              <w:rPr>
                <w:sz w:val="18"/>
                <w:szCs w:val="18"/>
              </w:rPr>
            </w:pPr>
          </w:p>
        </w:tc>
        <w:tc>
          <w:tcPr>
            <w:tcW w:w="335" w:type="pct"/>
            <w:vAlign w:val="center"/>
          </w:tcPr>
          <w:p w14:paraId="101497ED" w14:textId="77777777" w:rsidR="00BB3A00" w:rsidRPr="00840707" w:rsidRDefault="00BB3A00" w:rsidP="003026C0">
            <w:pPr>
              <w:spacing w:before="100" w:beforeAutospacing="1" w:after="100" w:afterAutospacing="1"/>
              <w:rPr>
                <w:sz w:val="18"/>
                <w:szCs w:val="18"/>
              </w:rPr>
            </w:pPr>
          </w:p>
        </w:tc>
        <w:tc>
          <w:tcPr>
            <w:tcW w:w="543" w:type="pct"/>
            <w:vAlign w:val="center"/>
          </w:tcPr>
          <w:p w14:paraId="01151340" w14:textId="77777777" w:rsidR="00BB3A00" w:rsidRPr="00840707" w:rsidRDefault="00BB3A00" w:rsidP="003026C0">
            <w:pPr>
              <w:spacing w:before="100" w:beforeAutospacing="1" w:after="100" w:afterAutospacing="1"/>
              <w:rPr>
                <w:sz w:val="18"/>
                <w:szCs w:val="18"/>
              </w:rPr>
            </w:pPr>
          </w:p>
        </w:tc>
        <w:tc>
          <w:tcPr>
            <w:tcW w:w="457" w:type="pct"/>
            <w:vAlign w:val="center"/>
          </w:tcPr>
          <w:p w14:paraId="209041EA" w14:textId="77777777" w:rsidR="00BB3A00" w:rsidRPr="00840707" w:rsidRDefault="00BB3A00" w:rsidP="003026C0">
            <w:pPr>
              <w:spacing w:before="100" w:beforeAutospacing="1" w:after="100" w:afterAutospacing="1"/>
              <w:rPr>
                <w:sz w:val="18"/>
                <w:szCs w:val="18"/>
              </w:rPr>
            </w:pPr>
          </w:p>
        </w:tc>
        <w:tc>
          <w:tcPr>
            <w:tcW w:w="458" w:type="pct"/>
            <w:vAlign w:val="center"/>
          </w:tcPr>
          <w:p w14:paraId="593D624F" w14:textId="77777777" w:rsidR="00BB3A00" w:rsidRPr="00840707" w:rsidRDefault="00BB3A00" w:rsidP="003026C0">
            <w:pPr>
              <w:spacing w:before="100" w:beforeAutospacing="1" w:after="100" w:afterAutospacing="1"/>
              <w:rPr>
                <w:sz w:val="18"/>
                <w:szCs w:val="18"/>
              </w:rPr>
            </w:pPr>
          </w:p>
        </w:tc>
        <w:tc>
          <w:tcPr>
            <w:tcW w:w="407" w:type="pct"/>
          </w:tcPr>
          <w:p w14:paraId="22F14DCD" w14:textId="77777777" w:rsidR="00BB3A00" w:rsidRPr="00840707" w:rsidRDefault="00BB3A00" w:rsidP="003026C0">
            <w:pPr>
              <w:spacing w:before="100" w:beforeAutospacing="1" w:after="100" w:afterAutospacing="1"/>
              <w:rPr>
                <w:sz w:val="18"/>
                <w:szCs w:val="18"/>
              </w:rPr>
            </w:pPr>
          </w:p>
        </w:tc>
        <w:tc>
          <w:tcPr>
            <w:tcW w:w="406" w:type="pct"/>
            <w:vAlign w:val="center"/>
          </w:tcPr>
          <w:p w14:paraId="1E426C38" w14:textId="77777777" w:rsidR="00BB3A00" w:rsidRPr="00840707" w:rsidRDefault="00BB3A00" w:rsidP="003026C0">
            <w:pPr>
              <w:spacing w:before="100" w:beforeAutospacing="1" w:after="100" w:afterAutospacing="1"/>
              <w:rPr>
                <w:sz w:val="18"/>
                <w:szCs w:val="18"/>
              </w:rPr>
            </w:pPr>
          </w:p>
        </w:tc>
      </w:tr>
      <w:tr w:rsidR="00BB3A00" w:rsidRPr="00C4217E" w14:paraId="5B38E8FB" w14:textId="77777777" w:rsidTr="003026C0">
        <w:trPr>
          <w:trHeight w:val="340"/>
        </w:trPr>
        <w:tc>
          <w:tcPr>
            <w:tcW w:w="209" w:type="pct"/>
            <w:vAlign w:val="center"/>
          </w:tcPr>
          <w:p w14:paraId="7578560F" w14:textId="77777777" w:rsidR="00BB3A00" w:rsidRPr="00840707" w:rsidRDefault="00BB3A00" w:rsidP="003026C0">
            <w:pPr>
              <w:spacing w:before="100" w:beforeAutospacing="1" w:after="100" w:afterAutospacing="1"/>
              <w:rPr>
                <w:sz w:val="18"/>
                <w:szCs w:val="18"/>
                <w:lang w:val="el-GR"/>
              </w:rPr>
            </w:pPr>
          </w:p>
        </w:tc>
        <w:tc>
          <w:tcPr>
            <w:tcW w:w="773" w:type="pct"/>
            <w:vAlign w:val="center"/>
          </w:tcPr>
          <w:p w14:paraId="248A702B" w14:textId="77777777" w:rsidR="00BB3A00" w:rsidRPr="00840707" w:rsidRDefault="00BB3A00" w:rsidP="003026C0">
            <w:pPr>
              <w:spacing w:before="100" w:beforeAutospacing="1" w:after="100" w:afterAutospacing="1"/>
              <w:rPr>
                <w:sz w:val="18"/>
                <w:szCs w:val="18"/>
                <w:lang w:val="el-GR"/>
              </w:rPr>
            </w:pPr>
          </w:p>
        </w:tc>
        <w:tc>
          <w:tcPr>
            <w:tcW w:w="304" w:type="pct"/>
            <w:vAlign w:val="center"/>
          </w:tcPr>
          <w:p w14:paraId="6DFDD8B1" w14:textId="77777777" w:rsidR="00BB3A00" w:rsidRPr="00840707" w:rsidRDefault="00BB3A00" w:rsidP="003026C0">
            <w:pPr>
              <w:spacing w:before="100" w:beforeAutospacing="1" w:after="100" w:afterAutospacing="1"/>
              <w:rPr>
                <w:sz w:val="18"/>
                <w:szCs w:val="18"/>
                <w:lang w:val="el-GR"/>
              </w:rPr>
            </w:pPr>
          </w:p>
        </w:tc>
        <w:tc>
          <w:tcPr>
            <w:tcW w:w="383" w:type="pct"/>
            <w:vAlign w:val="center"/>
          </w:tcPr>
          <w:p w14:paraId="3E6EEB8C" w14:textId="77777777" w:rsidR="00BB3A00" w:rsidRPr="00840707" w:rsidRDefault="00BB3A00" w:rsidP="003026C0">
            <w:pPr>
              <w:spacing w:before="100" w:beforeAutospacing="1" w:after="100" w:afterAutospacing="1"/>
              <w:rPr>
                <w:sz w:val="18"/>
                <w:szCs w:val="18"/>
              </w:rPr>
            </w:pPr>
          </w:p>
        </w:tc>
        <w:tc>
          <w:tcPr>
            <w:tcW w:w="389" w:type="pct"/>
            <w:vAlign w:val="center"/>
          </w:tcPr>
          <w:p w14:paraId="404F2D68" w14:textId="77777777" w:rsidR="00BB3A00" w:rsidRPr="00840707" w:rsidRDefault="00BB3A00" w:rsidP="003026C0">
            <w:pPr>
              <w:spacing w:before="100" w:beforeAutospacing="1" w:after="100" w:afterAutospacing="1"/>
              <w:rPr>
                <w:sz w:val="18"/>
                <w:szCs w:val="18"/>
              </w:rPr>
            </w:pPr>
          </w:p>
        </w:tc>
        <w:tc>
          <w:tcPr>
            <w:tcW w:w="336" w:type="pct"/>
            <w:vAlign w:val="center"/>
          </w:tcPr>
          <w:p w14:paraId="388DB690" w14:textId="77777777" w:rsidR="00BB3A00" w:rsidRPr="00840707" w:rsidRDefault="00BB3A00" w:rsidP="003026C0">
            <w:pPr>
              <w:spacing w:before="100" w:beforeAutospacing="1" w:after="100" w:afterAutospacing="1"/>
              <w:rPr>
                <w:sz w:val="18"/>
                <w:szCs w:val="18"/>
              </w:rPr>
            </w:pPr>
          </w:p>
        </w:tc>
        <w:tc>
          <w:tcPr>
            <w:tcW w:w="335" w:type="pct"/>
            <w:vAlign w:val="center"/>
          </w:tcPr>
          <w:p w14:paraId="2FA18C9A" w14:textId="77777777" w:rsidR="00BB3A00" w:rsidRPr="00840707" w:rsidRDefault="00BB3A00" w:rsidP="003026C0">
            <w:pPr>
              <w:spacing w:before="100" w:beforeAutospacing="1" w:after="100" w:afterAutospacing="1"/>
              <w:rPr>
                <w:sz w:val="18"/>
                <w:szCs w:val="18"/>
              </w:rPr>
            </w:pPr>
          </w:p>
        </w:tc>
        <w:tc>
          <w:tcPr>
            <w:tcW w:w="543" w:type="pct"/>
            <w:vAlign w:val="center"/>
          </w:tcPr>
          <w:p w14:paraId="639BC510" w14:textId="77777777" w:rsidR="00BB3A00" w:rsidRPr="00840707" w:rsidRDefault="00BB3A00" w:rsidP="003026C0">
            <w:pPr>
              <w:spacing w:before="100" w:beforeAutospacing="1" w:after="100" w:afterAutospacing="1"/>
              <w:rPr>
                <w:sz w:val="18"/>
                <w:szCs w:val="18"/>
              </w:rPr>
            </w:pPr>
          </w:p>
        </w:tc>
        <w:tc>
          <w:tcPr>
            <w:tcW w:w="457" w:type="pct"/>
            <w:vAlign w:val="center"/>
          </w:tcPr>
          <w:p w14:paraId="69E3DDD6" w14:textId="77777777" w:rsidR="00BB3A00" w:rsidRPr="00840707" w:rsidRDefault="00BB3A00" w:rsidP="003026C0">
            <w:pPr>
              <w:spacing w:before="100" w:beforeAutospacing="1" w:after="100" w:afterAutospacing="1"/>
              <w:rPr>
                <w:sz w:val="18"/>
                <w:szCs w:val="18"/>
              </w:rPr>
            </w:pPr>
          </w:p>
        </w:tc>
        <w:tc>
          <w:tcPr>
            <w:tcW w:w="458" w:type="pct"/>
            <w:vAlign w:val="center"/>
          </w:tcPr>
          <w:p w14:paraId="65C25194" w14:textId="77777777" w:rsidR="00BB3A00" w:rsidRPr="00840707" w:rsidRDefault="00BB3A00" w:rsidP="003026C0">
            <w:pPr>
              <w:spacing w:before="100" w:beforeAutospacing="1" w:after="100" w:afterAutospacing="1"/>
              <w:rPr>
                <w:sz w:val="18"/>
                <w:szCs w:val="18"/>
              </w:rPr>
            </w:pPr>
          </w:p>
        </w:tc>
        <w:tc>
          <w:tcPr>
            <w:tcW w:w="407" w:type="pct"/>
          </w:tcPr>
          <w:p w14:paraId="6AC077C0" w14:textId="77777777" w:rsidR="00BB3A00" w:rsidRPr="00840707" w:rsidRDefault="00BB3A00" w:rsidP="003026C0">
            <w:pPr>
              <w:spacing w:before="100" w:beforeAutospacing="1" w:after="100" w:afterAutospacing="1"/>
              <w:rPr>
                <w:sz w:val="18"/>
                <w:szCs w:val="18"/>
              </w:rPr>
            </w:pPr>
          </w:p>
        </w:tc>
        <w:tc>
          <w:tcPr>
            <w:tcW w:w="406" w:type="pct"/>
            <w:vAlign w:val="center"/>
          </w:tcPr>
          <w:p w14:paraId="74BEEA8C" w14:textId="77777777" w:rsidR="00BB3A00" w:rsidRPr="00840707" w:rsidRDefault="00BB3A00" w:rsidP="003026C0">
            <w:pPr>
              <w:spacing w:before="100" w:beforeAutospacing="1" w:after="100" w:afterAutospacing="1"/>
              <w:rPr>
                <w:sz w:val="18"/>
                <w:szCs w:val="18"/>
              </w:rPr>
            </w:pPr>
          </w:p>
        </w:tc>
      </w:tr>
      <w:tr w:rsidR="00BB3A00" w:rsidRPr="00C4217E" w14:paraId="791C04C9" w14:textId="77777777" w:rsidTr="003026C0">
        <w:trPr>
          <w:trHeight w:val="340"/>
        </w:trPr>
        <w:tc>
          <w:tcPr>
            <w:tcW w:w="209" w:type="pct"/>
            <w:tcBorders>
              <w:bottom w:val="single" w:sz="4" w:space="0" w:color="auto"/>
            </w:tcBorders>
            <w:vAlign w:val="center"/>
          </w:tcPr>
          <w:p w14:paraId="314EC338" w14:textId="77777777" w:rsidR="00BB3A00" w:rsidRPr="00840707" w:rsidRDefault="00BB3A00" w:rsidP="003026C0">
            <w:pPr>
              <w:spacing w:before="100" w:beforeAutospacing="1" w:after="100" w:afterAutospacing="1"/>
              <w:rPr>
                <w:sz w:val="18"/>
                <w:szCs w:val="18"/>
                <w:lang w:val="el-GR"/>
              </w:rPr>
            </w:pPr>
          </w:p>
        </w:tc>
        <w:tc>
          <w:tcPr>
            <w:tcW w:w="773" w:type="pct"/>
            <w:tcBorders>
              <w:bottom w:val="single" w:sz="4" w:space="0" w:color="auto"/>
            </w:tcBorders>
            <w:vAlign w:val="center"/>
          </w:tcPr>
          <w:p w14:paraId="35A4139C" w14:textId="77777777" w:rsidR="00BB3A00" w:rsidRPr="00840707" w:rsidRDefault="00BB3A00" w:rsidP="003026C0">
            <w:pPr>
              <w:spacing w:before="100" w:beforeAutospacing="1" w:after="100" w:afterAutospacing="1"/>
              <w:rPr>
                <w:sz w:val="18"/>
                <w:szCs w:val="18"/>
                <w:lang w:val="el-GR"/>
              </w:rPr>
            </w:pPr>
          </w:p>
        </w:tc>
        <w:tc>
          <w:tcPr>
            <w:tcW w:w="304" w:type="pct"/>
            <w:tcBorders>
              <w:bottom w:val="single" w:sz="4" w:space="0" w:color="auto"/>
            </w:tcBorders>
            <w:vAlign w:val="center"/>
          </w:tcPr>
          <w:p w14:paraId="72912076" w14:textId="77777777" w:rsidR="00BB3A00" w:rsidRPr="00840707" w:rsidRDefault="00BB3A00" w:rsidP="003026C0">
            <w:pPr>
              <w:spacing w:before="100" w:beforeAutospacing="1" w:after="100" w:afterAutospacing="1"/>
              <w:rPr>
                <w:sz w:val="18"/>
                <w:szCs w:val="18"/>
                <w:lang w:val="el-GR"/>
              </w:rPr>
            </w:pPr>
          </w:p>
        </w:tc>
        <w:tc>
          <w:tcPr>
            <w:tcW w:w="383" w:type="pct"/>
            <w:tcBorders>
              <w:bottom w:val="single" w:sz="4" w:space="0" w:color="auto"/>
            </w:tcBorders>
            <w:vAlign w:val="center"/>
          </w:tcPr>
          <w:p w14:paraId="44973213" w14:textId="77777777" w:rsidR="00BB3A00" w:rsidRPr="00840707" w:rsidRDefault="00BB3A00" w:rsidP="003026C0">
            <w:pPr>
              <w:spacing w:before="100" w:beforeAutospacing="1" w:after="100" w:afterAutospacing="1"/>
              <w:rPr>
                <w:sz w:val="18"/>
                <w:szCs w:val="18"/>
              </w:rPr>
            </w:pPr>
          </w:p>
        </w:tc>
        <w:tc>
          <w:tcPr>
            <w:tcW w:w="389" w:type="pct"/>
            <w:tcBorders>
              <w:bottom w:val="single" w:sz="4" w:space="0" w:color="auto"/>
            </w:tcBorders>
            <w:vAlign w:val="center"/>
          </w:tcPr>
          <w:p w14:paraId="7768C942" w14:textId="77777777" w:rsidR="00BB3A00" w:rsidRPr="00840707" w:rsidRDefault="00BB3A00" w:rsidP="003026C0">
            <w:pPr>
              <w:spacing w:before="100" w:beforeAutospacing="1" w:after="100" w:afterAutospacing="1"/>
              <w:rPr>
                <w:sz w:val="18"/>
                <w:szCs w:val="18"/>
              </w:rPr>
            </w:pPr>
          </w:p>
        </w:tc>
        <w:tc>
          <w:tcPr>
            <w:tcW w:w="336" w:type="pct"/>
            <w:vAlign w:val="center"/>
          </w:tcPr>
          <w:p w14:paraId="09FDD853" w14:textId="77777777" w:rsidR="00BB3A00" w:rsidRPr="00840707" w:rsidRDefault="00BB3A00" w:rsidP="003026C0">
            <w:pPr>
              <w:spacing w:before="100" w:beforeAutospacing="1" w:after="100" w:afterAutospacing="1"/>
              <w:rPr>
                <w:sz w:val="18"/>
                <w:szCs w:val="18"/>
              </w:rPr>
            </w:pPr>
          </w:p>
        </w:tc>
        <w:tc>
          <w:tcPr>
            <w:tcW w:w="335" w:type="pct"/>
            <w:vAlign w:val="center"/>
          </w:tcPr>
          <w:p w14:paraId="6A6098A1" w14:textId="77777777" w:rsidR="00BB3A00" w:rsidRPr="00840707" w:rsidRDefault="00BB3A00" w:rsidP="003026C0">
            <w:pPr>
              <w:spacing w:before="100" w:beforeAutospacing="1" w:after="100" w:afterAutospacing="1"/>
              <w:rPr>
                <w:sz w:val="18"/>
                <w:szCs w:val="18"/>
              </w:rPr>
            </w:pPr>
          </w:p>
        </w:tc>
        <w:tc>
          <w:tcPr>
            <w:tcW w:w="543" w:type="pct"/>
            <w:vAlign w:val="center"/>
          </w:tcPr>
          <w:p w14:paraId="16CC4656" w14:textId="77777777" w:rsidR="00BB3A00" w:rsidRPr="00840707" w:rsidRDefault="00BB3A00" w:rsidP="003026C0">
            <w:pPr>
              <w:spacing w:before="100" w:beforeAutospacing="1" w:after="100" w:afterAutospacing="1"/>
              <w:rPr>
                <w:sz w:val="18"/>
                <w:szCs w:val="18"/>
              </w:rPr>
            </w:pPr>
          </w:p>
        </w:tc>
        <w:tc>
          <w:tcPr>
            <w:tcW w:w="457" w:type="pct"/>
            <w:vAlign w:val="center"/>
          </w:tcPr>
          <w:p w14:paraId="35B30FA9" w14:textId="77777777" w:rsidR="00BB3A00" w:rsidRPr="00840707" w:rsidRDefault="00BB3A00" w:rsidP="003026C0">
            <w:pPr>
              <w:spacing w:before="100" w:beforeAutospacing="1" w:after="100" w:afterAutospacing="1"/>
              <w:rPr>
                <w:sz w:val="18"/>
                <w:szCs w:val="18"/>
              </w:rPr>
            </w:pPr>
          </w:p>
        </w:tc>
        <w:tc>
          <w:tcPr>
            <w:tcW w:w="458" w:type="pct"/>
            <w:vAlign w:val="center"/>
          </w:tcPr>
          <w:p w14:paraId="316C85A3" w14:textId="77777777" w:rsidR="00BB3A00" w:rsidRPr="00840707" w:rsidRDefault="00BB3A00" w:rsidP="003026C0">
            <w:pPr>
              <w:spacing w:before="100" w:beforeAutospacing="1" w:after="100" w:afterAutospacing="1"/>
              <w:rPr>
                <w:sz w:val="18"/>
                <w:szCs w:val="18"/>
              </w:rPr>
            </w:pPr>
          </w:p>
        </w:tc>
        <w:tc>
          <w:tcPr>
            <w:tcW w:w="407" w:type="pct"/>
          </w:tcPr>
          <w:p w14:paraId="2B4F7D62" w14:textId="77777777" w:rsidR="00BB3A00" w:rsidRPr="00840707" w:rsidRDefault="00BB3A00" w:rsidP="003026C0">
            <w:pPr>
              <w:spacing w:before="100" w:beforeAutospacing="1" w:after="100" w:afterAutospacing="1"/>
              <w:rPr>
                <w:sz w:val="18"/>
                <w:szCs w:val="18"/>
              </w:rPr>
            </w:pPr>
          </w:p>
        </w:tc>
        <w:tc>
          <w:tcPr>
            <w:tcW w:w="406" w:type="pct"/>
            <w:vAlign w:val="center"/>
          </w:tcPr>
          <w:p w14:paraId="2389D0CD" w14:textId="77777777" w:rsidR="00BB3A00" w:rsidRPr="00840707" w:rsidRDefault="00BB3A00" w:rsidP="003026C0">
            <w:pPr>
              <w:spacing w:before="100" w:beforeAutospacing="1" w:after="100" w:afterAutospacing="1"/>
              <w:rPr>
                <w:sz w:val="18"/>
                <w:szCs w:val="18"/>
              </w:rPr>
            </w:pPr>
          </w:p>
        </w:tc>
      </w:tr>
      <w:tr w:rsidR="00BB3A00" w:rsidRPr="00C4217E" w14:paraId="5A61EDE4" w14:textId="77777777" w:rsidTr="003026C0">
        <w:trPr>
          <w:trHeight w:val="340"/>
        </w:trPr>
        <w:tc>
          <w:tcPr>
            <w:tcW w:w="2058" w:type="pct"/>
            <w:gridSpan w:val="5"/>
            <w:shd w:val="pct15" w:color="auto" w:fill="FFFFFF"/>
            <w:vAlign w:val="center"/>
          </w:tcPr>
          <w:p w14:paraId="42F09BB0" w14:textId="77777777" w:rsidR="00BB3A00" w:rsidRPr="00840707" w:rsidRDefault="00BB3A00" w:rsidP="003026C0">
            <w:pPr>
              <w:spacing w:before="100" w:beforeAutospacing="1" w:after="100" w:afterAutospacing="1"/>
              <w:jc w:val="center"/>
              <w:rPr>
                <w:sz w:val="18"/>
                <w:szCs w:val="18"/>
                <w:lang w:val="el-GR"/>
              </w:rPr>
            </w:pPr>
            <w:r w:rsidRPr="00840707">
              <w:rPr>
                <w:b/>
                <w:sz w:val="18"/>
                <w:szCs w:val="18"/>
                <w:lang w:val="el-GR"/>
              </w:rPr>
              <w:t>ΣΥΝΟΛΟ</w:t>
            </w:r>
          </w:p>
        </w:tc>
        <w:tc>
          <w:tcPr>
            <w:tcW w:w="336" w:type="pct"/>
            <w:vAlign w:val="center"/>
          </w:tcPr>
          <w:p w14:paraId="239194C4" w14:textId="77777777" w:rsidR="00BB3A00" w:rsidRPr="00840707" w:rsidRDefault="00BB3A00" w:rsidP="003026C0">
            <w:pPr>
              <w:spacing w:before="100" w:beforeAutospacing="1" w:after="100" w:afterAutospacing="1"/>
              <w:rPr>
                <w:sz w:val="18"/>
                <w:szCs w:val="18"/>
              </w:rPr>
            </w:pPr>
          </w:p>
        </w:tc>
        <w:tc>
          <w:tcPr>
            <w:tcW w:w="335" w:type="pct"/>
            <w:vAlign w:val="center"/>
          </w:tcPr>
          <w:p w14:paraId="2304F746" w14:textId="77777777" w:rsidR="00BB3A00" w:rsidRPr="00840707" w:rsidRDefault="00BB3A00" w:rsidP="003026C0">
            <w:pPr>
              <w:spacing w:before="100" w:beforeAutospacing="1" w:after="100" w:afterAutospacing="1"/>
              <w:rPr>
                <w:sz w:val="18"/>
                <w:szCs w:val="18"/>
              </w:rPr>
            </w:pPr>
          </w:p>
        </w:tc>
        <w:tc>
          <w:tcPr>
            <w:tcW w:w="543" w:type="pct"/>
            <w:vAlign w:val="center"/>
          </w:tcPr>
          <w:p w14:paraId="108F0AA1" w14:textId="77777777" w:rsidR="00BB3A00" w:rsidRPr="00840707" w:rsidRDefault="00BB3A00" w:rsidP="003026C0">
            <w:pPr>
              <w:spacing w:before="100" w:beforeAutospacing="1" w:after="100" w:afterAutospacing="1"/>
              <w:rPr>
                <w:sz w:val="18"/>
                <w:szCs w:val="18"/>
              </w:rPr>
            </w:pPr>
          </w:p>
        </w:tc>
        <w:tc>
          <w:tcPr>
            <w:tcW w:w="457" w:type="pct"/>
            <w:vAlign w:val="center"/>
          </w:tcPr>
          <w:p w14:paraId="5A977FEE" w14:textId="77777777" w:rsidR="00BB3A00" w:rsidRPr="00840707" w:rsidRDefault="00BB3A00" w:rsidP="003026C0">
            <w:pPr>
              <w:spacing w:before="100" w:beforeAutospacing="1" w:after="100" w:afterAutospacing="1"/>
              <w:rPr>
                <w:sz w:val="18"/>
                <w:szCs w:val="18"/>
              </w:rPr>
            </w:pPr>
          </w:p>
        </w:tc>
        <w:tc>
          <w:tcPr>
            <w:tcW w:w="458" w:type="pct"/>
            <w:vAlign w:val="center"/>
          </w:tcPr>
          <w:p w14:paraId="0113A535" w14:textId="77777777" w:rsidR="00BB3A00" w:rsidRPr="00840707" w:rsidRDefault="00BB3A00" w:rsidP="003026C0">
            <w:pPr>
              <w:spacing w:before="100" w:beforeAutospacing="1" w:after="100" w:afterAutospacing="1"/>
              <w:rPr>
                <w:sz w:val="18"/>
                <w:szCs w:val="18"/>
              </w:rPr>
            </w:pPr>
          </w:p>
        </w:tc>
        <w:tc>
          <w:tcPr>
            <w:tcW w:w="407" w:type="pct"/>
          </w:tcPr>
          <w:p w14:paraId="69B58A43" w14:textId="77777777" w:rsidR="00BB3A00" w:rsidRPr="00840707" w:rsidRDefault="00BB3A00" w:rsidP="003026C0">
            <w:pPr>
              <w:spacing w:before="100" w:beforeAutospacing="1" w:after="100" w:afterAutospacing="1"/>
              <w:rPr>
                <w:sz w:val="18"/>
                <w:szCs w:val="18"/>
              </w:rPr>
            </w:pPr>
          </w:p>
        </w:tc>
        <w:tc>
          <w:tcPr>
            <w:tcW w:w="406" w:type="pct"/>
            <w:vAlign w:val="center"/>
          </w:tcPr>
          <w:p w14:paraId="74862C64" w14:textId="77777777" w:rsidR="00BB3A00" w:rsidRPr="00840707" w:rsidRDefault="00BB3A00" w:rsidP="003026C0">
            <w:pPr>
              <w:spacing w:before="100" w:beforeAutospacing="1" w:after="100" w:afterAutospacing="1"/>
              <w:rPr>
                <w:sz w:val="18"/>
                <w:szCs w:val="18"/>
              </w:rPr>
            </w:pPr>
          </w:p>
        </w:tc>
      </w:tr>
    </w:tbl>
    <w:p w14:paraId="391C0BCE" w14:textId="77777777" w:rsidR="00692F14" w:rsidRPr="00840707" w:rsidRDefault="00692F14" w:rsidP="00692F14">
      <w:pPr>
        <w:spacing w:before="100" w:beforeAutospacing="1" w:after="100" w:afterAutospacing="1"/>
        <w:jc w:val="center"/>
        <w:rPr>
          <w:sz w:val="20"/>
          <w:lang w:val="el-GR"/>
        </w:rPr>
      </w:pPr>
      <w:r w:rsidRPr="00840707">
        <w:rPr>
          <w:sz w:val="20"/>
          <w:lang w:val="el-GR"/>
        </w:rPr>
        <w:t xml:space="preserve">* </w:t>
      </w:r>
      <w:r w:rsidRPr="009A2936">
        <w:rPr>
          <w:sz w:val="20"/>
          <w:lang w:val="el-GR"/>
        </w:rPr>
        <w:t xml:space="preserve">Το ΚΟΣΤΟΣ ΣΥΝΤΗΡΗΣΗΣ αφορά στα έτη μετά την ελάχιστη </w:t>
      </w:r>
      <w:r w:rsidRPr="009A2936">
        <w:rPr>
          <w:b/>
          <w:sz w:val="20"/>
          <w:lang w:val="el-GR"/>
        </w:rPr>
        <w:t>ζητούμενη</w:t>
      </w:r>
      <w:r w:rsidRPr="009A2936">
        <w:rPr>
          <w:sz w:val="20"/>
          <w:lang w:val="el-GR"/>
        </w:rPr>
        <w:t xml:space="preserve"> Περίοδο Εγγύησης</w:t>
      </w:r>
      <w:r w:rsidRPr="00840707">
        <w:rPr>
          <w:sz w:val="20"/>
          <w:lang w:val="el-GR"/>
        </w:rPr>
        <w:t>.</w:t>
      </w:r>
    </w:p>
    <w:p w14:paraId="0BA93B0E" w14:textId="77777777" w:rsidR="00BB3A00" w:rsidRPr="00840707" w:rsidRDefault="00BB3A00" w:rsidP="00BB3A00">
      <w:pPr>
        <w:spacing w:before="100" w:beforeAutospacing="1" w:after="100" w:afterAutospacing="1"/>
        <w:jc w:val="center"/>
        <w:rPr>
          <w:lang w:val="el-GR"/>
        </w:rPr>
      </w:pPr>
    </w:p>
    <w:p w14:paraId="764B435A" w14:textId="3433CCA1" w:rsidR="00BB3A00" w:rsidRPr="00C4217E" w:rsidRDefault="00BB3A00" w:rsidP="00474644">
      <w:pPr>
        <w:pStyle w:val="3"/>
        <w:numPr>
          <w:ilvl w:val="2"/>
          <w:numId w:val="19"/>
        </w:numPr>
        <w:ind w:left="360" w:hanging="360"/>
        <w:rPr>
          <w:rFonts w:cs="Tahoma"/>
          <w:lang w:val="el-GR"/>
        </w:rPr>
      </w:pPr>
      <w:bookmarkStart w:id="780" w:name="_Toc240445877"/>
      <w:bookmarkStart w:id="781" w:name="_Toc366852698"/>
      <w:bookmarkStart w:id="782" w:name="_Ref508304048"/>
      <w:bookmarkStart w:id="783" w:name="_Toc10632751"/>
      <w:bookmarkStart w:id="784" w:name="_Toc42167518"/>
      <w:bookmarkStart w:id="785" w:name="_Toc53671371"/>
      <w:bookmarkStart w:id="786" w:name="_Toc76724205"/>
      <w:bookmarkStart w:id="787" w:name="_Toc89441344"/>
      <w:bookmarkStart w:id="788" w:name="_Toc89441862"/>
      <w:r w:rsidRPr="00C4217E">
        <w:rPr>
          <w:rFonts w:cs="Tahoma"/>
          <w:lang w:val="el-GR"/>
        </w:rPr>
        <w:t>Εφαρμογές</w:t>
      </w:r>
      <w:bookmarkEnd w:id="780"/>
      <w:bookmarkEnd w:id="781"/>
      <w:bookmarkEnd w:id="782"/>
      <w:bookmarkEnd w:id="783"/>
      <w:bookmarkEnd w:id="784"/>
      <w:bookmarkEnd w:id="785"/>
      <w:bookmarkEnd w:id="786"/>
      <w:bookmarkEnd w:id="787"/>
      <w:bookmarkEnd w:id="788"/>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1472"/>
        <w:gridCol w:w="578"/>
        <w:gridCol w:w="729"/>
        <w:gridCol w:w="746"/>
        <w:gridCol w:w="640"/>
        <w:gridCol w:w="638"/>
        <w:gridCol w:w="883"/>
        <w:gridCol w:w="874"/>
        <w:gridCol w:w="874"/>
        <w:gridCol w:w="920"/>
        <w:gridCol w:w="918"/>
      </w:tblGrid>
      <w:tr w:rsidR="00BB3A00" w:rsidRPr="00C4217E" w14:paraId="361E5D22" w14:textId="77777777" w:rsidTr="003026C0">
        <w:trPr>
          <w:cantSplit/>
          <w:tblHeader/>
        </w:trPr>
        <w:tc>
          <w:tcPr>
            <w:tcW w:w="203" w:type="pct"/>
            <w:vMerge w:val="restart"/>
            <w:shd w:val="pct15" w:color="auto" w:fill="FFFFFF"/>
            <w:vAlign w:val="center"/>
          </w:tcPr>
          <w:p w14:paraId="4063C789" w14:textId="77777777" w:rsidR="00BB3A00" w:rsidRPr="00840707" w:rsidRDefault="00BB3A00" w:rsidP="003026C0">
            <w:pPr>
              <w:spacing w:after="0"/>
              <w:ind w:left="-108" w:right="-88"/>
              <w:jc w:val="center"/>
              <w:rPr>
                <w:sz w:val="18"/>
                <w:szCs w:val="18"/>
                <w:lang w:val="el-GR"/>
              </w:rPr>
            </w:pPr>
            <w:r w:rsidRPr="00840707">
              <w:rPr>
                <w:sz w:val="18"/>
                <w:szCs w:val="18"/>
                <w:lang w:val="el-GR"/>
              </w:rPr>
              <w:t>Α/Α</w:t>
            </w:r>
          </w:p>
        </w:tc>
        <w:tc>
          <w:tcPr>
            <w:tcW w:w="762" w:type="pct"/>
            <w:vMerge w:val="restart"/>
            <w:shd w:val="pct15" w:color="auto" w:fill="FFFFFF"/>
            <w:vAlign w:val="center"/>
          </w:tcPr>
          <w:p w14:paraId="4EEAA5B7" w14:textId="77777777" w:rsidR="00BB3A00" w:rsidRPr="00840707" w:rsidRDefault="00BB3A00" w:rsidP="003026C0">
            <w:pPr>
              <w:spacing w:after="0"/>
              <w:jc w:val="center"/>
              <w:rPr>
                <w:sz w:val="18"/>
                <w:szCs w:val="18"/>
                <w:lang w:val="el-GR"/>
              </w:rPr>
            </w:pPr>
            <w:r w:rsidRPr="00840707">
              <w:rPr>
                <w:sz w:val="18"/>
                <w:szCs w:val="18"/>
                <w:lang w:val="el-GR"/>
              </w:rPr>
              <w:t>ΠΕΡΙΓΡΑΦΗ</w:t>
            </w:r>
          </w:p>
        </w:tc>
        <w:tc>
          <w:tcPr>
            <w:tcW w:w="299" w:type="pct"/>
            <w:vMerge w:val="restart"/>
            <w:shd w:val="pct15" w:color="auto" w:fill="FFFFFF"/>
            <w:vAlign w:val="center"/>
          </w:tcPr>
          <w:p w14:paraId="1AE43A3F" w14:textId="77777777" w:rsidR="00BB3A00" w:rsidRPr="00840707" w:rsidRDefault="00BB3A00" w:rsidP="003026C0">
            <w:pPr>
              <w:spacing w:after="0"/>
              <w:jc w:val="center"/>
              <w:rPr>
                <w:sz w:val="18"/>
                <w:szCs w:val="18"/>
                <w:lang w:val="el-GR"/>
              </w:rPr>
            </w:pPr>
            <w:r w:rsidRPr="00840707">
              <w:rPr>
                <w:sz w:val="18"/>
                <w:szCs w:val="18"/>
                <w:lang w:val="el-GR"/>
              </w:rPr>
              <w:t>ΤΥΠΟΣ</w:t>
            </w:r>
          </w:p>
        </w:tc>
        <w:tc>
          <w:tcPr>
            <w:tcW w:w="377" w:type="pct"/>
            <w:vMerge w:val="restart"/>
            <w:shd w:val="pct15" w:color="auto" w:fill="FFFFFF"/>
            <w:vAlign w:val="center"/>
          </w:tcPr>
          <w:p w14:paraId="409B316B" w14:textId="21D4E296" w:rsidR="00BB3A00" w:rsidRPr="00840707" w:rsidRDefault="00BB3A00" w:rsidP="003026C0">
            <w:pPr>
              <w:spacing w:after="0"/>
              <w:jc w:val="center"/>
              <w:rPr>
                <w:sz w:val="18"/>
                <w:szCs w:val="18"/>
                <w:lang w:val="el-GR"/>
              </w:rPr>
            </w:pPr>
            <w:r w:rsidRPr="00840707">
              <w:rPr>
                <w:sz w:val="18"/>
                <w:szCs w:val="18"/>
                <w:lang w:val="el-GR"/>
              </w:rPr>
              <w:t>ΠΟΣΟΤΗΤΑ</w:t>
            </w:r>
            <w:r w:rsidR="00A41E3F">
              <w:rPr>
                <w:sz w:val="18"/>
                <w:szCs w:val="18"/>
                <w:lang w:val="el-GR"/>
              </w:rPr>
              <w:t xml:space="preserve"> (ανθρωπομήνες)</w:t>
            </w:r>
          </w:p>
        </w:tc>
        <w:tc>
          <w:tcPr>
            <w:tcW w:w="716" w:type="pct"/>
            <w:gridSpan w:val="2"/>
            <w:shd w:val="pct15" w:color="auto" w:fill="FFFFFF"/>
            <w:vAlign w:val="center"/>
          </w:tcPr>
          <w:p w14:paraId="1CC3A7FF" w14:textId="77777777" w:rsidR="00BB3A00" w:rsidRPr="00840707" w:rsidRDefault="00BB3A00" w:rsidP="003026C0">
            <w:pPr>
              <w:spacing w:after="0"/>
              <w:jc w:val="center"/>
              <w:rPr>
                <w:sz w:val="18"/>
                <w:szCs w:val="18"/>
                <w:lang w:val="el-GR"/>
              </w:rPr>
            </w:pPr>
            <w:r w:rsidRPr="00840707">
              <w:rPr>
                <w:sz w:val="18"/>
                <w:szCs w:val="18"/>
                <w:lang w:val="el-GR"/>
              </w:rPr>
              <w:t>ΑΞΙΑ ΧΩΡΙΣ ΦΠΑ [€]</w:t>
            </w:r>
          </w:p>
        </w:tc>
        <w:tc>
          <w:tcPr>
            <w:tcW w:w="330" w:type="pct"/>
            <w:vMerge w:val="restart"/>
            <w:shd w:val="pct15" w:color="auto" w:fill="FFFFFF"/>
            <w:vAlign w:val="center"/>
          </w:tcPr>
          <w:p w14:paraId="1910981D" w14:textId="77777777" w:rsidR="00BB3A00" w:rsidRPr="00840707" w:rsidRDefault="00BB3A00" w:rsidP="003026C0">
            <w:pPr>
              <w:spacing w:after="0"/>
              <w:jc w:val="center"/>
              <w:rPr>
                <w:sz w:val="18"/>
                <w:szCs w:val="18"/>
                <w:lang w:val="el-GR"/>
              </w:rPr>
            </w:pPr>
            <w:r w:rsidRPr="00840707">
              <w:rPr>
                <w:sz w:val="18"/>
                <w:szCs w:val="18"/>
                <w:lang w:val="el-GR"/>
              </w:rPr>
              <w:t>ΦΠΑ [€]</w:t>
            </w:r>
          </w:p>
        </w:tc>
        <w:tc>
          <w:tcPr>
            <w:tcW w:w="457" w:type="pct"/>
            <w:vMerge w:val="restart"/>
            <w:shd w:val="pct15" w:color="auto" w:fill="FFFFFF"/>
            <w:vAlign w:val="center"/>
          </w:tcPr>
          <w:p w14:paraId="2CA84609" w14:textId="77777777" w:rsidR="00BB3A00" w:rsidRPr="00840707" w:rsidRDefault="00BB3A00" w:rsidP="003026C0">
            <w:pPr>
              <w:spacing w:after="0"/>
              <w:jc w:val="center"/>
              <w:rPr>
                <w:sz w:val="18"/>
                <w:szCs w:val="18"/>
                <w:lang w:val="el-GR"/>
              </w:rPr>
            </w:pPr>
            <w:r w:rsidRPr="00840707">
              <w:rPr>
                <w:sz w:val="18"/>
                <w:szCs w:val="18"/>
                <w:lang w:val="el-GR"/>
              </w:rPr>
              <w:t>ΣΥΝΟΛΙΚΗ ΑΞΙΑ</w:t>
            </w:r>
          </w:p>
          <w:p w14:paraId="4E939545" w14:textId="77777777" w:rsidR="00BB3A00" w:rsidRPr="00840707" w:rsidRDefault="00BB3A00" w:rsidP="003026C0">
            <w:pPr>
              <w:spacing w:after="0"/>
              <w:jc w:val="center"/>
              <w:rPr>
                <w:sz w:val="18"/>
                <w:szCs w:val="18"/>
                <w:lang w:val="el-GR"/>
              </w:rPr>
            </w:pPr>
            <w:r w:rsidRPr="00840707">
              <w:rPr>
                <w:sz w:val="18"/>
                <w:szCs w:val="18"/>
                <w:lang w:val="el-GR"/>
              </w:rPr>
              <w:t>ΜΕ ΦΠΑ [€]</w:t>
            </w:r>
          </w:p>
        </w:tc>
        <w:tc>
          <w:tcPr>
            <w:tcW w:w="1855" w:type="pct"/>
            <w:gridSpan w:val="4"/>
            <w:shd w:val="pct15" w:color="auto" w:fill="FFFFFF"/>
          </w:tcPr>
          <w:p w14:paraId="0ED25548" w14:textId="77777777" w:rsidR="00BB3A00" w:rsidRPr="00840707" w:rsidRDefault="00BB3A00" w:rsidP="003026C0">
            <w:pPr>
              <w:spacing w:after="0"/>
              <w:jc w:val="center"/>
              <w:rPr>
                <w:sz w:val="18"/>
                <w:szCs w:val="18"/>
                <w:lang w:val="el-GR"/>
              </w:rPr>
            </w:pPr>
            <w:r w:rsidRPr="00840707">
              <w:rPr>
                <w:sz w:val="18"/>
                <w:szCs w:val="18"/>
                <w:lang w:val="el-GR"/>
              </w:rPr>
              <w:t>* ΚΟΣΤΟΣ ΣΥΝΤΗΡΗΣΗΣ ΧΩΡΙΣ ΦΠΑ [€]</w:t>
            </w:r>
          </w:p>
        </w:tc>
      </w:tr>
      <w:tr w:rsidR="00BB3A00" w:rsidRPr="00C4217E" w14:paraId="0EA8B09D" w14:textId="77777777" w:rsidTr="003026C0">
        <w:trPr>
          <w:cantSplit/>
          <w:tblHeader/>
        </w:trPr>
        <w:tc>
          <w:tcPr>
            <w:tcW w:w="203" w:type="pct"/>
            <w:vMerge/>
            <w:shd w:val="pct15" w:color="auto" w:fill="FFFFFF"/>
            <w:vAlign w:val="center"/>
          </w:tcPr>
          <w:p w14:paraId="45E7C11C" w14:textId="77777777" w:rsidR="00BB3A00" w:rsidRPr="00840707" w:rsidRDefault="00BB3A00" w:rsidP="003026C0">
            <w:pPr>
              <w:spacing w:after="0"/>
              <w:jc w:val="center"/>
              <w:rPr>
                <w:sz w:val="18"/>
                <w:szCs w:val="18"/>
                <w:lang w:val="el-GR"/>
              </w:rPr>
            </w:pPr>
          </w:p>
        </w:tc>
        <w:tc>
          <w:tcPr>
            <w:tcW w:w="762" w:type="pct"/>
            <w:vMerge/>
            <w:shd w:val="pct15" w:color="auto" w:fill="FFFFFF"/>
            <w:vAlign w:val="center"/>
          </w:tcPr>
          <w:p w14:paraId="66E82E41" w14:textId="77777777" w:rsidR="00BB3A00" w:rsidRPr="00840707" w:rsidRDefault="00BB3A00" w:rsidP="003026C0">
            <w:pPr>
              <w:spacing w:after="0"/>
              <w:jc w:val="center"/>
              <w:rPr>
                <w:sz w:val="18"/>
                <w:szCs w:val="18"/>
                <w:lang w:val="el-GR"/>
              </w:rPr>
            </w:pPr>
          </w:p>
        </w:tc>
        <w:tc>
          <w:tcPr>
            <w:tcW w:w="299" w:type="pct"/>
            <w:vMerge/>
            <w:shd w:val="pct15" w:color="auto" w:fill="FFFFFF"/>
            <w:vAlign w:val="center"/>
          </w:tcPr>
          <w:p w14:paraId="744360B5" w14:textId="77777777" w:rsidR="00BB3A00" w:rsidRPr="00840707" w:rsidRDefault="00BB3A00" w:rsidP="003026C0">
            <w:pPr>
              <w:spacing w:after="0"/>
              <w:jc w:val="center"/>
              <w:rPr>
                <w:sz w:val="18"/>
                <w:szCs w:val="18"/>
                <w:lang w:val="el-GR"/>
              </w:rPr>
            </w:pPr>
          </w:p>
        </w:tc>
        <w:tc>
          <w:tcPr>
            <w:tcW w:w="377" w:type="pct"/>
            <w:vMerge/>
            <w:shd w:val="pct15" w:color="auto" w:fill="FFFFFF"/>
            <w:vAlign w:val="center"/>
          </w:tcPr>
          <w:p w14:paraId="57E1EB93" w14:textId="77777777" w:rsidR="00BB3A00" w:rsidRPr="00840707" w:rsidRDefault="00BB3A00" w:rsidP="003026C0">
            <w:pPr>
              <w:spacing w:after="0"/>
              <w:jc w:val="center"/>
              <w:rPr>
                <w:sz w:val="18"/>
                <w:szCs w:val="18"/>
                <w:lang w:val="el-GR"/>
              </w:rPr>
            </w:pPr>
          </w:p>
        </w:tc>
        <w:tc>
          <w:tcPr>
            <w:tcW w:w="385" w:type="pct"/>
            <w:shd w:val="pct15" w:color="auto" w:fill="FFFFFF"/>
            <w:vAlign w:val="center"/>
          </w:tcPr>
          <w:p w14:paraId="11174EEE" w14:textId="77777777" w:rsidR="00BB3A00" w:rsidRPr="00840707" w:rsidRDefault="00BB3A00" w:rsidP="003026C0">
            <w:pPr>
              <w:spacing w:after="0"/>
              <w:jc w:val="center"/>
              <w:rPr>
                <w:spacing w:val="-4"/>
                <w:sz w:val="18"/>
                <w:szCs w:val="18"/>
                <w:lang w:val="el-GR"/>
              </w:rPr>
            </w:pPr>
            <w:r w:rsidRPr="00840707">
              <w:rPr>
                <w:spacing w:val="-4"/>
                <w:sz w:val="18"/>
                <w:szCs w:val="18"/>
                <w:lang w:val="el-GR"/>
              </w:rPr>
              <w:t>ΤΙΜΗ</w:t>
            </w:r>
          </w:p>
          <w:p w14:paraId="463BC2D9" w14:textId="77777777" w:rsidR="00BB3A00" w:rsidRPr="00840707" w:rsidRDefault="00BB3A00" w:rsidP="003026C0">
            <w:pPr>
              <w:spacing w:after="0"/>
              <w:jc w:val="center"/>
              <w:rPr>
                <w:spacing w:val="-4"/>
                <w:sz w:val="18"/>
                <w:szCs w:val="18"/>
                <w:lang w:val="el-GR"/>
              </w:rPr>
            </w:pPr>
            <w:r w:rsidRPr="00840707">
              <w:rPr>
                <w:spacing w:val="-4"/>
                <w:sz w:val="18"/>
                <w:szCs w:val="18"/>
                <w:lang w:val="el-GR"/>
              </w:rPr>
              <w:t>ΜΟΝΑΔΑΣ</w:t>
            </w:r>
          </w:p>
        </w:tc>
        <w:tc>
          <w:tcPr>
            <w:tcW w:w="331" w:type="pct"/>
            <w:shd w:val="pct15" w:color="auto" w:fill="FFFFFF"/>
            <w:vAlign w:val="center"/>
          </w:tcPr>
          <w:p w14:paraId="7DAED61F" w14:textId="77777777" w:rsidR="00BB3A00" w:rsidRPr="00840707" w:rsidRDefault="00BB3A00" w:rsidP="003026C0">
            <w:pPr>
              <w:spacing w:after="0"/>
              <w:jc w:val="center"/>
              <w:rPr>
                <w:sz w:val="18"/>
                <w:szCs w:val="18"/>
                <w:lang w:val="el-GR"/>
              </w:rPr>
            </w:pPr>
            <w:r w:rsidRPr="00840707">
              <w:rPr>
                <w:sz w:val="18"/>
                <w:szCs w:val="18"/>
                <w:lang w:val="el-GR"/>
              </w:rPr>
              <w:t>ΣΥΝΟΛΟ</w:t>
            </w:r>
          </w:p>
        </w:tc>
        <w:tc>
          <w:tcPr>
            <w:tcW w:w="330" w:type="pct"/>
            <w:vMerge/>
            <w:shd w:val="pct15" w:color="auto" w:fill="FFFFFF"/>
            <w:vAlign w:val="center"/>
          </w:tcPr>
          <w:p w14:paraId="3759548E" w14:textId="77777777" w:rsidR="00BB3A00" w:rsidRPr="00840707" w:rsidRDefault="00BB3A00" w:rsidP="003026C0">
            <w:pPr>
              <w:spacing w:after="0"/>
              <w:jc w:val="center"/>
              <w:rPr>
                <w:sz w:val="18"/>
                <w:szCs w:val="18"/>
                <w:lang w:val="el-GR"/>
              </w:rPr>
            </w:pPr>
          </w:p>
        </w:tc>
        <w:tc>
          <w:tcPr>
            <w:tcW w:w="457" w:type="pct"/>
            <w:vMerge/>
            <w:shd w:val="pct15" w:color="auto" w:fill="FFFFFF"/>
            <w:vAlign w:val="center"/>
          </w:tcPr>
          <w:p w14:paraId="790D97A3" w14:textId="77777777" w:rsidR="00BB3A00" w:rsidRPr="00840707" w:rsidRDefault="00BB3A00" w:rsidP="003026C0">
            <w:pPr>
              <w:spacing w:after="0"/>
              <w:jc w:val="center"/>
              <w:rPr>
                <w:sz w:val="18"/>
                <w:szCs w:val="18"/>
                <w:lang w:val="el-GR"/>
              </w:rPr>
            </w:pPr>
          </w:p>
        </w:tc>
        <w:tc>
          <w:tcPr>
            <w:tcW w:w="452" w:type="pct"/>
            <w:shd w:val="pct15" w:color="auto" w:fill="FFFFFF"/>
            <w:vAlign w:val="center"/>
          </w:tcPr>
          <w:p w14:paraId="197F3011" w14:textId="77777777" w:rsidR="00BB3A00" w:rsidRPr="00840707" w:rsidRDefault="00BB3A00" w:rsidP="003026C0">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52" w:type="pct"/>
            <w:shd w:val="pct15" w:color="auto" w:fill="FFFFFF"/>
            <w:vAlign w:val="center"/>
          </w:tcPr>
          <w:p w14:paraId="3F63CCB9" w14:textId="77777777" w:rsidR="00BB3A00" w:rsidRPr="00840707" w:rsidRDefault="00BB3A00" w:rsidP="003026C0">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76" w:type="pct"/>
            <w:shd w:val="pct15" w:color="auto" w:fill="FFFFFF"/>
            <w:vAlign w:val="center"/>
          </w:tcPr>
          <w:p w14:paraId="72B1B929" w14:textId="77777777" w:rsidR="00BB3A00" w:rsidRPr="00840707" w:rsidRDefault="00BB3A00" w:rsidP="003026C0">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c>
          <w:tcPr>
            <w:tcW w:w="475" w:type="pct"/>
            <w:shd w:val="pct15" w:color="auto" w:fill="FFFFFF"/>
            <w:vAlign w:val="center"/>
          </w:tcPr>
          <w:p w14:paraId="27193F93" w14:textId="77777777" w:rsidR="00BB3A00" w:rsidRPr="00840707" w:rsidRDefault="00BB3A00" w:rsidP="003026C0">
            <w:pPr>
              <w:spacing w:after="0"/>
              <w:jc w:val="center"/>
              <w:rPr>
                <w:sz w:val="18"/>
                <w:szCs w:val="18"/>
                <w:lang w:val="el-GR"/>
              </w:rPr>
            </w:pPr>
            <w:r>
              <w:rPr>
                <w:sz w:val="18"/>
                <w:szCs w:val="18"/>
                <w:lang w:val="el-GR"/>
              </w:rPr>
              <w:t>4</w:t>
            </w:r>
            <w:r w:rsidRPr="00840707">
              <w:rPr>
                <w:sz w:val="18"/>
                <w:szCs w:val="18"/>
                <w:vertAlign w:val="superscript"/>
                <w:lang w:val="el-GR"/>
              </w:rPr>
              <w:t>ο</w:t>
            </w:r>
            <w:r w:rsidRPr="00840707">
              <w:rPr>
                <w:sz w:val="18"/>
                <w:szCs w:val="18"/>
                <w:lang w:val="el-GR"/>
              </w:rPr>
              <w:t xml:space="preserve"> έτος</w:t>
            </w:r>
          </w:p>
        </w:tc>
      </w:tr>
      <w:tr w:rsidR="00BB3A00" w:rsidRPr="00C4217E" w14:paraId="32AA89D6" w14:textId="77777777" w:rsidTr="003026C0">
        <w:trPr>
          <w:trHeight w:val="340"/>
        </w:trPr>
        <w:tc>
          <w:tcPr>
            <w:tcW w:w="203" w:type="pct"/>
            <w:vAlign w:val="center"/>
          </w:tcPr>
          <w:p w14:paraId="788C3213" w14:textId="77777777" w:rsidR="00BB3A00" w:rsidRPr="00840707" w:rsidRDefault="00BB3A00" w:rsidP="003026C0">
            <w:pPr>
              <w:spacing w:before="100" w:beforeAutospacing="1" w:after="100" w:afterAutospacing="1"/>
              <w:rPr>
                <w:sz w:val="18"/>
                <w:szCs w:val="18"/>
                <w:lang w:val="el-GR"/>
              </w:rPr>
            </w:pPr>
          </w:p>
        </w:tc>
        <w:tc>
          <w:tcPr>
            <w:tcW w:w="762" w:type="pct"/>
            <w:vAlign w:val="center"/>
          </w:tcPr>
          <w:p w14:paraId="356A0833" w14:textId="77777777" w:rsidR="00BB3A00" w:rsidRPr="00840707" w:rsidRDefault="00BB3A00" w:rsidP="003026C0">
            <w:pPr>
              <w:spacing w:before="100" w:beforeAutospacing="1" w:after="100" w:afterAutospacing="1"/>
              <w:rPr>
                <w:sz w:val="18"/>
                <w:szCs w:val="18"/>
                <w:lang w:val="el-GR"/>
              </w:rPr>
            </w:pPr>
          </w:p>
        </w:tc>
        <w:tc>
          <w:tcPr>
            <w:tcW w:w="299" w:type="pct"/>
            <w:vAlign w:val="center"/>
          </w:tcPr>
          <w:p w14:paraId="3FC96BC3" w14:textId="77777777" w:rsidR="00BB3A00" w:rsidRPr="00840707" w:rsidRDefault="00BB3A00" w:rsidP="003026C0">
            <w:pPr>
              <w:spacing w:before="100" w:beforeAutospacing="1" w:after="100" w:afterAutospacing="1"/>
              <w:rPr>
                <w:sz w:val="18"/>
                <w:szCs w:val="18"/>
                <w:lang w:val="el-GR"/>
              </w:rPr>
            </w:pPr>
          </w:p>
        </w:tc>
        <w:tc>
          <w:tcPr>
            <w:tcW w:w="377" w:type="pct"/>
            <w:vAlign w:val="center"/>
          </w:tcPr>
          <w:p w14:paraId="2D37EC83" w14:textId="77777777" w:rsidR="00BB3A00" w:rsidRPr="00840707" w:rsidRDefault="00BB3A00" w:rsidP="003026C0">
            <w:pPr>
              <w:spacing w:before="100" w:beforeAutospacing="1" w:after="100" w:afterAutospacing="1"/>
              <w:rPr>
                <w:sz w:val="18"/>
                <w:szCs w:val="18"/>
                <w:lang w:val="el-GR"/>
              </w:rPr>
            </w:pPr>
          </w:p>
        </w:tc>
        <w:tc>
          <w:tcPr>
            <w:tcW w:w="385" w:type="pct"/>
            <w:vAlign w:val="center"/>
          </w:tcPr>
          <w:p w14:paraId="55791ACE" w14:textId="77777777" w:rsidR="00BB3A00" w:rsidRPr="00840707" w:rsidRDefault="00BB3A00" w:rsidP="003026C0">
            <w:pPr>
              <w:spacing w:before="100" w:beforeAutospacing="1" w:after="100" w:afterAutospacing="1"/>
              <w:rPr>
                <w:sz w:val="18"/>
                <w:szCs w:val="18"/>
                <w:lang w:val="el-GR"/>
              </w:rPr>
            </w:pPr>
          </w:p>
        </w:tc>
        <w:tc>
          <w:tcPr>
            <w:tcW w:w="331" w:type="pct"/>
            <w:vAlign w:val="center"/>
          </w:tcPr>
          <w:p w14:paraId="22063A0A" w14:textId="77777777" w:rsidR="00BB3A00" w:rsidRPr="00840707" w:rsidRDefault="00BB3A00" w:rsidP="003026C0">
            <w:pPr>
              <w:spacing w:before="100" w:beforeAutospacing="1" w:after="100" w:afterAutospacing="1"/>
              <w:rPr>
                <w:sz w:val="18"/>
                <w:szCs w:val="18"/>
                <w:lang w:val="el-GR"/>
              </w:rPr>
            </w:pPr>
          </w:p>
        </w:tc>
        <w:tc>
          <w:tcPr>
            <w:tcW w:w="330" w:type="pct"/>
            <w:vAlign w:val="center"/>
          </w:tcPr>
          <w:p w14:paraId="63ED4601" w14:textId="77777777" w:rsidR="00BB3A00" w:rsidRPr="00840707" w:rsidRDefault="00BB3A00" w:rsidP="003026C0">
            <w:pPr>
              <w:spacing w:before="100" w:beforeAutospacing="1" w:after="100" w:afterAutospacing="1"/>
              <w:rPr>
                <w:sz w:val="18"/>
                <w:szCs w:val="18"/>
                <w:lang w:val="el-GR"/>
              </w:rPr>
            </w:pPr>
          </w:p>
        </w:tc>
        <w:tc>
          <w:tcPr>
            <w:tcW w:w="457" w:type="pct"/>
            <w:vAlign w:val="center"/>
          </w:tcPr>
          <w:p w14:paraId="20A3934B" w14:textId="77777777" w:rsidR="00BB3A00" w:rsidRPr="00840707" w:rsidRDefault="00BB3A00" w:rsidP="003026C0">
            <w:pPr>
              <w:spacing w:before="100" w:beforeAutospacing="1" w:after="100" w:afterAutospacing="1"/>
              <w:rPr>
                <w:sz w:val="18"/>
                <w:szCs w:val="18"/>
                <w:lang w:val="el-GR"/>
              </w:rPr>
            </w:pPr>
          </w:p>
        </w:tc>
        <w:tc>
          <w:tcPr>
            <w:tcW w:w="452" w:type="pct"/>
            <w:vAlign w:val="center"/>
          </w:tcPr>
          <w:p w14:paraId="3E56728C" w14:textId="77777777" w:rsidR="00BB3A00" w:rsidRPr="00840707" w:rsidRDefault="00BB3A00" w:rsidP="003026C0">
            <w:pPr>
              <w:spacing w:before="100" w:beforeAutospacing="1" w:after="100" w:afterAutospacing="1"/>
              <w:rPr>
                <w:sz w:val="18"/>
                <w:szCs w:val="18"/>
                <w:lang w:val="el-GR"/>
              </w:rPr>
            </w:pPr>
          </w:p>
        </w:tc>
        <w:tc>
          <w:tcPr>
            <w:tcW w:w="452" w:type="pct"/>
            <w:vAlign w:val="center"/>
          </w:tcPr>
          <w:p w14:paraId="15753795" w14:textId="77777777" w:rsidR="00BB3A00" w:rsidRPr="00840707" w:rsidRDefault="00BB3A00" w:rsidP="003026C0">
            <w:pPr>
              <w:spacing w:before="100" w:beforeAutospacing="1" w:after="100" w:afterAutospacing="1"/>
              <w:rPr>
                <w:sz w:val="18"/>
                <w:szCs w:val="18"/>
                <w:lang w:val="el-GR"/>
              </w:rPr>
            </w:pPr>
          </w:p>
        </w:tc>
        <w:tc>
          <w:tcPr>
            <w:tcW w:w="476" w:type="pct"/>
          </w:tcPr>
          <w:p w14:paraId="4CE216FC" w14:textId="77777777" w:rsidR="00BB3A00" w:rsidRPr="00840707" w:rsidRDefault="00BB3A00" w:rsidP="003026C0">
            <w:pPr>
              <w:spacing w:before="100" w:beforeAutospacing="1" w:after="100" w:afterAutospacing="1"/>
              <w:rPr>
                <w:sz w:val="18"/>
                <w:szCs w:val="18"/>
                <w:lang w:val="el-GR"/>
              </w:rPr>
            </w:pPr>
          </w:p>
        </w:tc>
        <w:tc>
          <w:tcPr>
            <w:tcW w:w="475" w:type="pct"/>
            <w:vAlign w:val="center"/>
          </w:tcPr>
          <w:p w14:paraId="1898A2CE" w14:textId="77777777" w:rsidR="00BB3A00" w:rsidRPr="00840707" w:rsidRDefault="00BB3A00" w:rsidP="003026C0">
            <w:pPr>
              <w:spacing w:before="100" w:beforeAutospacing="1" w:after="100" w:afterAutospacing="1"/>
              <w:rPr>
                <w:sz w:val="18"/>
                <w:szCs w:val="18"/>
                <w:lang w:val="el-GR"/>
              </w:rPr>
            </w:pPr>
          </w:p>
        </w:tc>
      </w:tr>
      <w:tr w:rsidR="00BB3A00" w:rsidRPr="00C4217E" w14:paraId="5DC02B2D" w14:textId="77777777" w:rsidTr="003026C0">
        <w:trPr>
          <w:trHeight w:val="340"/>
        </w:trPr>
        <w:tc>
          <w:tcPr>
            <w:tcW w:w="203" w:type="pct"/>
            <w:vAlign w:val="center"/>
          </w:tcPr>
          <w:p w14:paraId="537697C7" w14:textId="77777777" w:rsidR="00BB3A00" w:rsidRPr="00840707" w:rsidRDefault="00BB3A00" w:rsidP="003026C0">
            <w:pPr>
              <w:spacing w:before="100" w:beforeAutospacing="1" w:after="100" w:afterAutospacing="1"/>
              <w:rPr>
                <w:sz w:val="18"/>
                <w:szCs w:val="18"/>
                <w:lang w:val="el-GR"/>
              </w:rPr>
            </w:pPr>
          </w:p>
        </w:tc>
        <w:tc>
          <w:tcPr>
            <w:tcW w:w="762" w:type="pct"/>
            <w:vAlign w:val="center"/>
          </w:tcPr>
          <w:p w14:paraId="07A9A09D" w14:textId="77777777" w:rsidR="00BB3A00" w:rsidRPr="00840707" w:rsidRDefault="00BB3A00" w:rsidP="003026C0">
            <w:pPr>
              <w:spacing w:before="100" w:beforeAutospacing="1" w:after="100" w:afterAutospacing="1"/>
              <w:rPr>
                <w:sz w:val="18"/>
                <w:szCs w:val="18"/>
                <w:lang w:val="el-GR"/>
              </w:rPr>
            </w:pPr>
          </w:p>
        </w:tc>
        <w:tc>
          <w:tcPr>
            <w:tcW w:w="299" w:type="pct"/>
            <w:vAlign w:val="center"/>
          </w:tcPr>
          <w:p w14:paraId="1183490E" w14:textId="77777777" w:rsidR="00BB3A00" w:rsidRPr="00840707" w:rsidRDefault="00BB3A00" w:rsidP="003026C0">
            <w:pPr>
              <w:spacing w:before="100" w:beforeAutospacing="1" w:after="100" w:afterAutospacing="1"/>
              <w:rPr>
                <w:sz w:val="18"/>
                <w:szCs w:val="18"/>
                <w:lang w:val="el-GR"/>
              </w:rPr>
            </w:pPr>
          </w:p>
        </w:tc>
        <w:tc>
          <w:tcPr>
            <w:tcW w:w="377" w:type="pct"/>
            <w:vAlign w:val="center"/>
          </w:tcPr>
          <w:p w14:paraId="74966364" w14:textId="77777777" w:rsidR="00BB3A00" w:rsidRPr="00840707" w:rsidRDefault="00BB3A00" w:rsidP="003026C0">
            <w:pPr>
              <w:spacing w:before="100" w:beforeAutospacing="1" w:after="100" w:afterAutospacing="1"/>
              <w:rPr>
                <w:sz w:val="18"/>
                <w:szCs w:val="18"/>
                <w:lang w:val="el-GR"/>
              </w:rPr>
            </w:pPr>
          </w:p>
        </w:tc>
        <w:tc>
          <w:tcPr>
            <w:tcW w:w="385" w:type="pct"/>
            <w:vAlign w:val="center"/>
          </w:tcPr>
          <w:p w14:paraId="486FF434" w14:textId="77777777" w:rsidR="00BB3A00" w:rsidRPr="00840707" w:rsidRDefault="00BB3A00" w:rsidP="003026C0">
            <w:pPr>
              <w:spacing w:before="100" w:beforeAutospacing="1" w:after="100" w:afterAutospacing="1"/>
              <w:rPr>
                <w:sz w:val="18"/>
                <w:szCs w:val="18"/>
                <w:lang w:val="el-GR"/>
              </w:rPr>
            </w:pPr>
          </w:p>
        </w:tc>
        <w:tc>
          <w:tcPr>
            <w:tcW w:w="331" w:type="pct"/>
            <w:vAlign w:val="center"/>
          </w:tcPr>
          <w:p w14:paraId="09F858EB" w14:textId="77777777" w:rsidR="00BB3A00" w:rsidRPr="00840707" w:rsidRDefault="00BB3A00" w:rsidP="003026C0">
            <w:pPr>
              <w:spacing w:before="100" w:beforeAutospacing="1" w:after="100" w:afterAutospacing="1"/>
              <w:rPr>
                <w:sz w:val="18"/>
                <w:szCs w:val="18"/>
                <w:lang w:val="el-GR"/>
              </w:rPr>
            </w:pPr>
          </w:p>
        </w:tc>
        <w:tc>
          <w:tcPr>
            <w:tcW w:w="330" w:type="pct"/>
            <w:vAlign w:val="center"/>
          </w:tcPr>
          <w:p w14:paraId="1777E3AD" w14:textId="77777777" w:rsidR="00BB3A00" w:rsidRPr="00840707" w:rsidRDefault="00BB3A00" w:rsidP="003026C0">
            <w:pPr>
              <w:spacing w:before="100" w:beforeAutospacing="1" w:after="100" w:afterAutospacing="1"/>
              <w:rPr>
                <w:sz w:val="18"/>
                <w:szCs w:val="18"/>
                <w:lang w:val="el-GR"/>
              </w:rPr>
            </w:pPr>
          </w:p>
        </w:tc>
        <w:tc>
          <w:tcPr>
            <w:tcW w:w="457" w:type="pct"/>
            <w:vAlign w:val="center"/>
          </w:tcPr>
          <w:p w14:paraId="6D660F14" w14:textId="77777777" w:rsidR="00BB3A00" w:rsidRPr="00840707" w:rsidRDefault="00BB3A00" w:rsidP="003026C0">
            <w:pPr>
              <w:spacing w:before="100" w:beforeAutospacing="1" w:after="100" w:afterAutospacing="1"/>
              <w:rPr>
                <w:sz w:val="18"/>
                <w:szCs w:val="18"/>
                <w:lang w:val="el-GR"/>
              </w:rPr>
            </w:pPr>
          </w:p>
        </w:tc>
        <w:tc>
          <w:tcPr>
            <w:tcW w:w="452" w:type="pct"/>
            <w:vAlign w:val="center"/>
          </w:tcPr>
          <w:p w14:paraId="7F5D6B0C" w14:textId="77777777" w:rsidR="00BB3A00" w:rsidRPr="00840707" w:rsidRDefault="00BB3A00" w:rsidP="003026C0">
            <w:pPr>
              <w:spacing w:before="100" w:beforeAutospacing="1" w:after="100" w:afterAutospacing="1"/>
              <w:rPr>
                <w:sz w:val="18"/>
                <w:szCs w:val="18"/>
                <w:lang w:val="el-GR"/>
              </w:rPr>
            </w:pPr>
          </w:p>
        </w:tc>
        <w:tc>
          <w:tcPr>
            <w:tcW w:w="452" w:type="pct"/>
            <w:vAlign w:val="center"/>
          </w:tcPr>
          <w:p w14:paraId="3DE0A412" w14:textId="77777777" w:rsidR="00BB3A00" w:rsidRPr="00840707" w:rsidRDefault="00BB3A00" w:rsidP="003026C0">
            <w:pPr>
              <w:spacing w:before="100" w:beforeAutospacing="1" w:after="100" w:afterAutospacing="1"/>
              <w:rPr>
                <w:sz w:val="18"/>
                <w:szCs w:val="18"/>
                <w:lang w:val="el-GR"/>
              </w:rPr>
            </w:pPr>
          </w:p>
        </w:tc>
        <w:tc>
          <w:tcPr>
            <w:tcW w:w="476" w:type="pct"/>
          </w:tcPr>
          <w:p w14:paraId="6E0311FD" w14:textId="77777777" w:rsidR="00BB3A00" w:rsidRPr="00840707" w:rsidRDefault="00BB3A00" w:rsidP="003026C0">
            <w:pPr>
              <w:spacing w:before="100" w:beforeAutospacing="1" w:after="100" w:afterAutospacing="1"/>
              <w:rPr>
                <w:sz w:val="18"/>
                <w:szCs w:val="18"/>
                <w:lang w:val="el-GR"/>
              </w:rPr>
            </w:pPr>
          </w:p>
        </w:tc>
        <w:tc>
          <w:tcPr>
            <w:tcW w:w="475" w:type="pct"/>
            <w:vAlign w:val="center"/>
          </w:tcPr>
          <w:p w14:paraId="06D613BF" w14:textId="77777777" w:rsidR="00BB3A00" w:rsidRPr="00840707" w:rsidRDefault="00BB3A00" w:rsidP="003026C0">
            <w:pPr>
              <w:spacing w:before="100" w:beforeAutospacing="1" w:after="100" w:afterAutospacing="1"/>
              <w:rPr>
                <w:sz w:val="18"/>
                <w:szCs w:val="18"/>
                <w:lang w:val="el-GR"/>
              </w:rPr>
            </w:pPr>
          </w:p>
        </w:tc>
      </w:tr>
      <w:tr w:rsidR="00BB3A00" w:rsidRPr="00C4217E" w14:paraId="0BC62DEA" w14:textId="77777777" w:rsidTr="003026C0">
        <w:trPr>
          <w:trHeight w:val="340"/>
        </w:trPr>
        <w:tc>
          <w:tcPr>
            <w:tcW w:w="203" w:type="pct"/>
            <w:tcBorders>
              <w:bottom w:val="single" w:sz="4" w:space="0" w:color="auto"/>
            </w:tcBorders>
            <w:vAlign w:val="center"/>
          </w:tcPr>
          <w:p w14:paraId="30453E4E" w14:textId="77777777" w:rsidR="00BB3A00" w:rsidRPr="00840707" w:rsidRDefault="00BB3A00" w:rsidP="003026C0">
            <w:pPr>
              <w:spacing w:before="100" w:beforeAutospacing="1" w:after="100" w:afterAutospacing="1"/>
              <w:rPr>
                <w:sz w:val="18"/>
                <w:szCs w:val="18"/>
                <w:lang w:val="el-GR"/>
              </w:rPr>
            </w:pPr>
          </w:p>
        </w:tc>
        <w:tc>
          <w:tcPr>
            <w:tcW w:w="762" w:type="pct"/>
            <w:tcBorders>
              <w:bottom w:val="single" w:sz="4" w:space="0" w:color="auto"/>
            </w:tcBorders>
            <w:vAlign w:val="center"/>
          </w:tcPr>
          <w:p w14:paraId="6B7411D2" w14:textId="77777777" w:rsidR="00BB3A00" w:rsidRPr="00840707" w:rsidRDefault="00BB3A00" w:rsidP="003026C0">
            <w:pPr>
              <w:spacing w:before="100" w:beforeAutospacing="1" w:after="100" w:afterAutospacing="1"/>
              <w:rPr>
                <w:sz w:val="18"/>
                <w:szCs w:val="18"/>
                <w:lang w:val="el-GR"/>
              </w:rPr>
            </w:pPr>
          </w:p>
        </w:tc>
        <w:tc>
          <w:tcPr>
            <w:tcW w:w="299" w:type="pct"/>
            <w:tcBorders>
              <w:bottom w:val="single" w:sz="4" w:space="0" w:color="auto"/>
            </w:tcBorders>
            <w:vAlign w:val="center"/>
          </w:tcPr>
          <w:p w14:paraId="5EDC9D2C" w14:textId="77777777" w:rsidR="00BB3A00" w:rsidRPr="00840707" w:rsidRDefault="00BB3A00" w:rsidP="003026C0">
            <w:pPr>
              <w:spacing w:before="100" w:beforeAutospacing="1" w:after="100" w:afterAutospacing="1"/>
              <w:rPr>
                <w:sz w:val="18"/>
                <w:szCs w:val="18"/>
                <w:lang w:val="el-GR"/>
              </w:rPr>
            </w:pPr>
          </w:p>
        </w:tc>
        <w:tc>
          <w:tcPr>
            <w:tcW w:w="377" w:type="pct"/>
            <w:tcBorders>
              <w:bottom w:val="single" w:sz="4" w:space="0" w:color="auto"/>
            </w:tcBorders>
            <w:vAlign w:val="center"/>
          </w:tcPr>
          <w:p w14:paraId="508692CD" w14:textId="77777777" w:rsidR="00BB3A00" w:rsidRPr="00840707" w:rsidRDefault="00BB3A00" w:rsidP="003026C0">
            <w:pPr>
              <w:spacing w:before="100" w:beforeAutospacing="1" w:after="100" w:afterAutospacing="1"/>
              <w:rPr>
                <w:sz w:val="18"/>
                <w:szCs w:val="18"/>
                <w:lang w:val="el-GR"/>
              </w:rPr>
            </w:pPr>
          </w:p>
        </w:tc>
        <w:tc>
          <w:tcPr>
            <w:tcW w:w="385" w:type="pct"/>
            <w:tcBorders>
              <w:bottom w:val="single" w:sz="4" w:space="0" w:color="auto"/>
            </w:tcBorders>
            <w:vAlign w:val="center"/>
          </w:tcPr>
          <w:p w14:paraId="55BA98F0" w14:textId="77777777" w:rsidR="00BB3A00" w:rsidRPr="00840707" w:rsidRDefault="00BB3A00" w:rsidP="003026C0">
            <w:pPr>
              <w:spacing w:before="100" w:beforeAutospacing="1" w:after="100" w:afterAutospacing="1"/>
              <w:rPr>
                <w:sz w:val="18"/>
                <w:szCs w:val="18"/>
                <w:lang w:val="el-GR"/>
              </w:rPr>
            </w:pPr>
          </w:p>
        </w:tc>
        <w:tc>
          <w:tcPr>
            <w:tcW w:w="331" w:type="pct"/>
            <w:vAlign w:val="center"/>
          </w:tcPr>
          <w:p w14:paraId="728A208D" w14:textId="77777777" w:rsidR="00BB3A00" w:rsidRPr="00840707" w:rsidRDefault="00BB3A00" w:rsidP="003026C0">
            <w:pPr>
              <w:spacing w:before="100" w:beforeAutospacing="1" w:after="100" w:afterAutospacing="1"/>
              <w:rPr>
                <w:sz w:val="18"/>
                <w:szCs w:val="18"/>
                <w:lang w:val="el-GR"/>
              </w:rPr>
            </w:pPr>
          </w:p>
        </w:tc>
        <w:tc>
          <w:tcPr>
            <w:tcW w:w="330" w:type="pct"/>
            <w:vAlign w:val="center"/>
          </w:tcPr>
          <w:p w14:paraId="380FBA9B" w14:textId="77777777" w:rsidR="00BB3A00" w:rsidRPr="00840707" w:rsidRDefault="00BB3A00" w:rsidP="003026C0">
            <w:pPr>
              <w:spacing w:before="100" w:beforeAutospacing="1" w:after="100" w:afterAutospacing="1"/>
              <w:rPr>
                <w:sz w:val="18"/>
                <w:szCs w:val="18"/>
                <w:lang w:val="el-GR"/>
              </w:rPr>
            </w:pPr>
          </w:p>
        </w:tc>
        <w:tc>
          <w:tcPr>
            <w:tcW w:w="457" w:type="pct"/>
            <w:vAlign w:val="center"/>
          </w:tcPr>
          <w:p w14:paraId="4E76B00A" w14:textId="77777777" w:rsidR="00BB3A00" w:rsidRPr="00840707" w:rsidRDefault="00BB3A00" w:rsidP="003026C0">
            <w:pPr>
              <w:spacing w:before="100" w:beforeAutospacing="1" w:after="100" w:afterAutospacing="1"/>
              <w:rPr>
                <w:sz w:val="18"/>
                <w:szCs w:val="18"/>
                <w:lang w:val="el-GR"/>
              </w:rPr>
            </w:pPr>
          </w:p>
        </w:tc>
        <w:tc>
          <w:tcPr>
            <w:tcW w:w="452" w:type="pct"/>
            <w:vAlign w:val="center"/>
          </w:tcPr>
          <w:p w14:paraId="3A4C4068" w14:textId="77777777" w:rsidR="00BB3A00" w:rsidRPr="00840707" w:rsidRDefault="00BB3A00" w:rsidP="003026C0">
            <w:pPr>
              <w:spacing w:before="100" w:beforeAutospacing="1" w:after="100" w:afterAutospacing="1"/>
              <w:rPr>
                <w:sz w:val="18"/>
                <w:szCs w:val="18"/>
                <w:lang w:val="el-GR"/>
              </w:rPr>
            </w:pPr>
          </w:p>
        </w:tc>
        <w:tc>
          <w:tcPr>
            <w:tcW w:w="452" w:type="pct"/>
            <w:vAlign w:val="center"/>
          </w:tcPr>
          <w:p w14:paraId="1A4FA848" w14:textId="77777777" w:rsidR="00BB3A00" w:rsidRPr="00840707" w:rsidRDefault="00BB3A00" w:rsidP="003026C0">
            <w:pPr>
              <w:spacing w:before="100" w:beforeAutospacing="1" w:after="100" w:afterAutospacing="1"/>
              <w:rPr>
                <w:sz w:val="18"/>
                <w:szCs w:val="18"/>
                <w:lang w:val="el-GR"/>
              </w:rPr>
            </w:pPr>
          </w:p>
        </w:tc>
        <w:tc>
          <w:tcPr>
            <w:tcW w:w="476" w:type="pct"/>
          </w:tcPr>
          <w:p w14:paraId="7CF7851B" w14:textId="77777777" w:rsidR="00BB3A00" w:rsidRPr="00840707" w:rsidRDefault="00BB3A00" w:rsidP="003026C0">
            <w:pPr>
              <w:spacing w:before="100" w:beforeAutospacing="1" w:after="100" w:afterAutospacing="1"/>
              <w:rPr>
                <w:sz w:val="18"/>
                <w:szCs w:val="18"/>
                <w:lang w:val="el-GR"/>
              </w:rPr>
            </w:pPr>
          </w:p>
        </w:tc>
        <w:tc>
          <w:tcPr>
            <w:tcW w:w="475" w:type="pct"/>
            <w:vAlign w:val="center"/>
          </w:tcPr>
          <w:p w14:paraId="3EBA4A6E" w14:textId="77777777" w:rsidR="00BB3A00" w:rsidRPr="00840707" w:rsidRDefault="00BB3A00" w:rsidP="003026C0">
            <w:pPr>
              <w:spacing w:before="100" w:beforeAutospacing="1" w:after="100" w:afterAutospacing="1"/>
              <w:rPr>
                <w:sz w:val="18"/>
                <w:szCs w:val="18"/>
                <w:lang w:val="el-GR"/>
              </w:rPr>
            </w:pPr>
          </w:p>
        </w:tc>
      </w:tr>
      <w:tr w:rsidR="00BB3A00" w:rsidRPr="00C4217E" w14:paraId="748946E8" w14:textId="77777777" w:rsidTr="003026C0">
        <w:trPr>
          <w:trHeight w:val="340"/>
        </w:trPr>
        <w:tc>
          <w:tcPr>
            <w:tcW w:w="2027" w:type="pct"/>
            <w:gridSpan w:val="5"/>
            <w:shd w:val="pct15" w:color="auto" w:fill="FFFFFF"/>
            <w:vAlign w:val="center"/>
          </w:tcPr>
          <w:p w14:paraId="4CDC1637" w14:textId="77777777" w:rsidR="00BB3A00" w:rsidRPr="00840707" w:rsidRDefault="00BB3A00" w:rsidP="003026C0">
            <w:pPr>
              <w:spacing w:before="100" w:beforeAutospacing="1" w:after="100" w:afterAutospacing="1"/>
              <w:jc w:val="center"/>
              <w:rPr>
                <w:sz w:val="18"/>
                <w:szCs w:val="18"/>
                <w:lang w:val="el-GR"/>
              </w:rPr>
            </w:pPr>
            <w:r w:rsidRPr="00840707">
              <w:rPr>
                <w:b/>
                <w:sz w:val="18"/>
                <w:szCs w:val="18"/>
                <w:lang w:val="el-GR"/>
              </w:rPr>
              <w:t>ΣΥΝΟΛΟ</w:t>
            </w:r>
          </w:p>
        </w:tc>
        <w:tc>
          <w:tcPr>
            <w:tcW w:w="331" w:type="pct"/>
            <w:vAlign w:val="center"/>
          </w:tcPr>
          <w:p w14:paraId="324D1C44" w14:textId="77777777" w:rsidR="00BB3A00" w:rsidRPr="00840707" w:rsidRDefault="00BB3A00" w:rsidP="003026C0">
            <w:pPr>
              <w:spacing w:before="100" w:beforeAutospacing="1" w:after="100" w:afterAutospacing="1"/>
              <w:rPr>
                <w:sz w:val="18"/>
                <w:szCs w:val="18"/>
                <w:lang w:val="el-GR"/>
              </w:rPr>
            </w:pPr>
          </w:p>
        </w:tc>
        <w:tc>
          <w:tcPr>
            <w:tcW w:w="330" w:type="pct"/>
            <w:vAlign w:val="center"/>
          </w:tcPr>
          <w:p w14:paraId="53421FD7" w14:textId="77777777" w:rsidR="00BB3A00" w:rsidRPr="00840707" w:rsidRDefault="00BB3A00" w:rsidP="003026C0">
            <w:pPr>
              <w:spacing w:before="100" w:beforeAutospacing="1" w:after="100" w:afterAutospacing="1"/>
              <w:rPr>
                <w:sz w:val="18"/>
                <w:szCs w:val="18"/>
                <w:lang w:val="el-GR"/>
              </w:rPr>
            </w:pPr>
          </w:p>
        </w:tc>
        <w:tc>
          <w:tcPr>
            <w:tcW w:w="457" w:type="pct"/>
            <w:vAlign w:val="center"/>
          </w:tcPr>
          <w:p w14:paraId="2ACC4B5B" w14:textId="77777777" w:rsidR="00BB3A00" w:rsidRPr="00840707" w:rsidRDefault="00BB3A00" w:rsidP="003026C0">
            <w:pPr>
              <w:spacing w:before="100" w:beforeAutospacing="1" w:after="100" w:afterAutospacing="1"/>
              <w:rPr>
                <w:sz w:val="18"/>
                <w:szCs w:val="18"/>
                <w:lang w:val="el-GR"/>
              </w:rPr>
            </w:pPr>
          </w:p>
        </w:tc>
        <w:tc>
          <w:tcPr>
            <w:tcW w:w="452" w:type="pct"/>
            <w:vAlign w:val="center"/>
          </w:tcPr>
          <w:p w14:paraId="7A73AA23" w14:textId="77777777" w:rsidR="00BB3A00" w:rsidRPr="00840707" w:rsidRDefault="00BB3A00" w:rsidP="003026C0">
            <w:pPr>
              <w:spacing w:before="100" w:beforeAutospacing="1" w:after="100" w:afterAutospacing="1"/>
              <w:rPr>
                <w:sz w:val="18"/>
                <w:szCs w:val="18"/>
                <w:lang w:val="el-GR"/>
              </w:rPr>
            </w:pPr>
          </w:p>
        </w:tc>
        <w:tc>
          <w:tcPr>
            <w:tcW w:w="452" w:type="pct"/>
            <w:vAlign w:val="center"/>
          </w:tcPr>
          <w:p w14:paraId="4252F6E0" w14:textId="77777777" w:rsidR="00BB3A00" w:rsidRPr="00840707" w:rsidRDefault="00BB3A00" w:rsidP="003026C0">
            <w:pPr>
              <w:spacing w:before="100" w:beforeAutospacing="1" w:after="100" w:afterAutospacing="1"/>
              <w:rPr>
                <w:sz w:val="18"/>
                <w:szCs w:val="18"/>
                <w:lang w:val="el-GR"/>
              </w:rPr>
            </w:pPr>
          </w:p>
        </w:tc>
        <w:tc>
          <w:tcPr>
            <w:tcW w:w="476" w:type="pct"/>
          </w:tcPr>
          <w:p w14:paraId="03D5DA74" w14:textId="77777777" w:rsidR="00BB3A00" w:rsidRPr="00840707" w:rsidRDefault="00BB3A00" w:rsidP="003026C0">
            <w:pPr>
              <w:spacing w:before="100" w:beforeAutospacing="1" w:after="100" w:afterAutospacing="1"/>
              <w:rPr>
                <w:sz w:val="18"/>
                <w:szCs w:val="18"/>
                <w:lang w:val="el-GR"/>
              </w:rPr>
            </w:pPr>
          </w:p>
        </w:tc>
        <w:tc>
          <w:tcPr>
            <w:tcW w:w="475" w:type="pct"/>
            <w:vAlign w:val="center"/>
          </w:tcPr>
          <w:p w14:paraId="3E2A36E8" w14:textId="77777777" w:rsidR="00BB3A00" w:rsidRPr="00840707" w:rsidRDefault="00BB3A00" w:rsidP="003026C0">
            <w:pPr>
              <w:spacing w:before="100" w:beforeAutospacing="1" w:after="100" w:afterAutospacing="1"/>
              <w:rPr>
                <w:sz w:val="18"/>
                <w:szCs w:val="18"/>
                <w:lang w:val="el-GR"/>
              </w:rPr>
            </w:pPr>
          </w:p>
        </w:tc>
      </w:tr>
    </w:tbl>
    <w:p w14:paraId="5172304F" w14:textId="77777777" w:rsidR="00BB3A00" w:rsidRPr="00692F14" w:rsidRDefault="00BB3A00" w:rsidP="00BB3A00">
      <w:pPr>
        <w:spacing w:before="100" w:beforeAutospacing="1" w:after="100" w:afterAutospacing="1"/>
        <w:jc w:val="center"/>
        <w:rPr>
          <w:sz w:val="20"/>
          <w:lang w:val="el-GR"/>
        </w:rPr>
      </w:pPr>
      <w:r w:rsidRPr="00692F14">
        <w:rPr>
          <w:sz w:val="20"/>
          <w:lang w:val="el-GR"/>
        </w:rPr>
        <w:t xml:space="preserve">* </w:t>
      </w:r>
      <w:r w:rsidRPr="00924EED">
        <w:rPr>
          <w:sz w:val="20"/>
          <w:lang w:val="el-GR"/>
        </w:rPr>
        <w:t xml:space="preserve">Το ΚΟΣΤΟΣ ΣΥΝΤΗΡΗΣΗΣ αφορά στα έτη μετά την ελάχιστη </w:t>
      </w:r>
      <w:r w:rsidRPr="00924EED">
        <w:rPr>
          <w:b/>
          <w:sz w:val="20"/>
          <w:lang w:val="el-GR"/>
        </w:rPr>
        <w:t>ζητούμενη</w:t>
      </w:r>
      <w:r w:rsidRPr="00924EED">
        <w:rPr>
          <w:sz w:val="20"/>
          <w:lang w:val="el-GR"/>
        </w:rPr>
        <w:t xml:space="preserve"> Περίοδο Εγγύησης</w:t>
      </w:r>
      <w:r w:rsidRPr="00692F14">
        <w:rPr>
          <w:sz w:val="20"/>
          <w:lang w:val="el-GR"/>
        </w:rPr>
        <w:t>.</w:t>
      </w:r>
    </w:p>
    <w:p w14:paraId="24B4349F" w14:textId="31104198" w:rsidR="00BB3A00" w:rsidRPr="00C4217E" w:rsidRDefault="00BB3A00" w:rsidP="00474644">
      <w:pPr>
        <w:pStyle w:val="3"/>
        <w:numPr>
          <w:ilvl w:val="2"/>
          <w:numId w:val="19"/>
        </w:numPr>
        <w:ind w:left="360" w:hanging="360"/>
        <w:rPr>
          <w:rFonts w:cs="Tahoma"/>
          <w:lang w:val="el-GR"/>
        </w:rPr>
      </w:pPr>
      <w:bookmarkStart w:id="789" w:name="_Toc240445878"/>
      <w:bookmarkStart w:id="790" w:name="_Toc366852699"/>
      <w:bookmarkStart w:id="791" w:name="_Ref508304059"/>
      <w:bookmarkStart w:id="792" w:name="_Toc10632752"/>
      <w:bookmarkStart w:id="793" w:name="_Toc42167519"/>
      <w:bookmarkStart w:id="794" w:name="_Toc53671372"/>
      <w:bookmarkStart w:id="795" w:name="_Toc76724206"/>
      <w:bookmarkStart w:id="796" w:name="_Toc89441345"/>
      <w:bookmarkStart w:id="797" w:name="_Toc89441863"/>
      <w:r w:rsidRPr="00C4217E">
        <w:rPr>
          <w:rFonts w:cs="Tahoma"/>
          <w:lang w:val="el-GR"/>
        </w:rPr>
        <w:t>Υπηρεσίες</w:t>
      </w:r>
      <w:bookmarkEnd w:id="789"/>
      <w:bookmarkEnd w:id="790"/>
      <w:bookmarkEnd w:id="791"/>
      <w:bookmarkEnd w:id="792"/>
      <w:bookmarkEnd w:id="793"/>
      <w:bookmarkEnd w:id="794"/>
      <w:bookmarkEnd w:id="795"/>
      <w:bookmarkEnd w:id="796"/>
      <w:bookmarkEnd w:id="797"/>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49"/>
        <w:gridCol w:w="6"/>
        <w:gridCol w:w="831"/>
        <w:gridCol w:w="1099"/>
        <w:gridCol w:w="953"/>
        <w:gridCol w:w="1034"/>
        <w:gridCol w:w="1158"/>
      </w:tblGrid>
      <w:tr w:rsidR="00BB3A00" w:rsidRPr="00C4217E" w14:paraId="06023D09" w14:textId="77777777" w:rsidTr="003026C0">
        <w:trPr>
          <w:cantSplit/>
          <w:tblHeader/>
        </w:trPr>
        <w:tc>
          <w:tcPr>
            <w:tcW w:w="251" w:type="pct"/>
            <w:vMerge w:val="restart"/>
            <w:shd w:val="pct15" w:color="auto" w:fill="FFFFFF"/>
            <w:vAlign w:val="center"/>
          </w:tcPr>
          <w:p w14:paraId="30537D26" w14:textId="77777777" w:rsidR="00BB3A00" w:rsidRPr="00840707" w:rsidRDefault="00BB3A00" w:rsidP="003026C0">
            <w:pPr>
              <w:keepNext/>
              <w:keepLines/>
              <w:spacing w:before="60" w:after="60"/>
              <w:ind w:right="-191"/>
              <w:rPr>
                <w:sz w:val="18"/>
                <w:szCs w:val="18"/>
                <w:lang w:val="el-GR"/>
              </w:rPr>
            </w:pPr>
            <w:r w:rsidRPr="00840707">
              <w:rPr>
                <w:sz w:val="18"/>
                <w:szCs w:val="18"/>
                <w:lang w:val="el-GR"/>
              </w:rPr>
              <w:t>Α/Α</w:t>
            </w:r>
          </w:p>
        </w:tc>
        <w:tc>
          <w:tcPr>
            <w:tcW w:w="2077" w:type="pct"/>
            <w:vMerge w:val="restart"/>
            <w:shd w:val="pct15" w:color="auto" w:fill="FFFFFF"/>
            <w:vAlign w:val="center"/>
          </w:tcPr>
          <w:p w14:paraId="0DF4D5ED"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ΠΕΡΙΓΡΑΦΗ</w:t>
            </w:r>
          </w:p>
        </w:tc>
        <w:tc>
          <w:tcPr>
            <w:tcW w:w="440" w:type="pct"/>
            <w:gridSpan w:val="2"/>
            <w:vMerge w:val="restart"/>
            <w:shd w:val="pct15" w:color="auto" w:fill="FFFFFF"/>
            <w:vAlign w:val="center"/>
          </w:tcPr>
          <w:p w14:paraId="04BFA4A4" w14:textId="77777777" w:rsidR="00BB3A00" w:rsidRPr="00840707" w:rsidRDefault="00BB3A00" w:rsidP="003026C0">
            <w:pPr>
              <w:keepNext/>
              <w:keepLines/>
              <w:spacing w:before="60" w:after="60"/>
              <w:ind w:left="-100" w:right="-11"/>
              <w:jc w:val="center"/>
              <w:rPr>
                <w:sz w:val="18"/>
                <w:szCs w:val="18"/>
                <w:lang w:val="el-GR"/>
              </w:rPr>
            </w:pPr>
            <w:r w:rsidRPr="00840707">
              <w:rPr>
                <w:sz w:val="18"/>
                <w:szCs w:val="18"/>
                <w:lang w:val="el-GR"/>
              </w:rPr>
              <w:t>Ανθρωπομήνες</w:t>
            </w:r>
          </w:p>
        </w:tc>
        <w:tc>
          <w:tcPr>
            <w:tcW w:w="1079" w:type="pct"/>
            <w:gridSpan w:val="2"/>
            <w:tcBorders>
              <w:bottom w:val="single" w:sz="4" w:space="0" w:color="auto"/>
            </w:tcBorders>
            <w:shd w:val="pct15" w:color="auto" w:fill="FFFFFF"/>
            <w:vAlign w:val="center"/>
          </w:tcPr>
          <w:p w14:paraId="471BDC41" w14:textId="77777777" w:rsidR="00BB3A00" w:rsidRPr="00840707" w:rsidRDefault="00BB3A00" w:rsidP="003026C0">
            <w:pPr>
              <w:keepNext/>
              <w:keepLines/>
              <w:spacing w:before="60" w:after="60"/>
              <w:rPr>
                <w:sz w:val="18"/>
                <w:szCs w:val="18"/>
                <w:lang w:val="el-GR"/>
              </w:rPr>
            </w:pPr>
            <w:r w:rsidRPr="00840707">
              <w:rPr>
                <w:sz w:val="18"/>
                <w:szCs w:val="18"/>
                <w:lang w:val="el-GR"/>
              </w:rPr>
              <w:t>ΑΞΙΑ ΧΩΡΙΣ ΦΠΑ [€]</w:t>
            </w:r>
          </w:p>
        </w:tc>
        <w:tc>
          <w:tcPr>
            <w:tcW w:w="544" w:type="pct"/>
            <w:vMerge w:val="restart"/>
            <w:shd w:val="pct15" w:color="auto" w:fill="FFFFFF"/>
            <w:vAlign w:val="center"/>
          </w:tcPr>
          <w:p w14:paraId="12DD77B1" w14:textId="77777777" w:rsidR="00BB3A00" w:rsidRPr="00840707" w:rsidRDefault="00BB3A00" w:rsidP="003026C0">
            <w:pPr>
              <w:keepNext/>
              <w:keepLines/>
              <w:spacing w:before="60" w:after="60"/>
              <w:rPr>
                <w:sz w:val="18"/>
                <w:szCs w:val="18"/>
                <w:lang w:val="el-GR"/>
              </w:rPr>
            </w:pPr>
            <w:r w:rsidRPr="00840707">
              <w:rPr>
                <w:sz w:val="18"/>
                <w:szCs w:val="18"/>
                <w:lang w:val="el-GR"/>
              </w:rPr>
              <w:t>ΦΠΑ [€]</w:t>
            </w:r>
          </w:p>
        </w:tc>
        <w:tc>
          <w:tcPr>
            <w:tcW w:w="609" w:type="pct"/>
            <w:vMerge w:val="restart"/>
            <w:shd w:val="pct15" w:color="auto" w:fill="FFFFFF"/>
            <w:vAlign w:val="center"/>
          </w:tcPr>
          <w:p w14:paraId="55457F1E" w14:textId="77777777" w:rsidR="00BB3A00" w:rsidRPr="00840707" w:rsidRDefault="00BB3A00" w:rsidP="003026C0">
            <w:pPr>
              <w:keepNext/>
              <w:keepLines/>
              <w:spacing w:before="60" w:after="60"/>
              <w:rPr>
                <w:sz w:val="18"/>
                <w:szCs w:val="18"/>
                <w:lang w:val="el-GR"/>
              </w:rPr>
            </w:pPr>
            <w:r w:rsidRPr="00840707">
              <w:rPr>
                <w:sz w:val="18"/>
                <w:szCs w:val="18"/>
                <w:lang w:val="el-GR"/>
              </w:rPr>
              <w:t xml:space="preserve">ΣΥΝΟΛΙΚΗ ΑΞΙΑ </w:t>
            </w:r>
          </w:p>
          <w:p w14:paraId="662A761E" w14:textId="77777777" w:rsidR="00BB3A00" w:rsidRPr="00840707" w:rsidRDefault="00BB3A00" w:rsidP="003026C0">
            <w:pPr>
              <w:keepNext/>
              <w:keepLines/>
              <w:spacing w:before="60" w:after="60"/>
              <w:rPr>
                <w:sz w:val="18"/>
                <w:szCs w:val="18"/>
                <w:lang w:val="el-GR"/>
              </w:rPr>
            </w:pPr>
            <w:r w:rsidRPr="00840707">
              <w:rPr>
                <w:sz w:val="18"/>
                <w:szCs w:val="18"/>
                <w:lang w:val="el-GR"/>
              </w:rPr>
              <w:t>ΜΕ ΦΠΑ [€]</w:t>
            </w:r>
          </w:p>
        </w:tc>
      </w:tr>
      <w:tr w:rsidR="00BB3A00" w:rsidRPr="00C4217E" w14:paraId="7CCF1BD7" w14:textId="77777777" w:rsidTr="003026C0">
        <w:tc>
          <w:tcPr>
            <w:tcW w:w="251" w:type="pct"/>
            <w:vMerge/>
            <w:shd w:val="clear" w:color="auto" w:fill="FFFFFF"/>
            <w:vAlign w:val="center"/>
          </w:tcPr>
          <w:p w14:paraId="1EEC3779" w14:textId="77777777" w:rsidR="00BB3A00" w:rsidRPr="00840707" w:rsidRDefault="00BB3A00" w:rsidP="003026C0">
            <w:pPr>
              <w:keepNext/>
              <w:keepLines/>
              <w:spacing w:before="60" w:after="60"/>
              <w:rPr>
                <w:sz w:val="18"/>
                <w:szCs w:val="18"/>
                <w:lang w:val="el-GR"/>
              </w:rPr>
            </w:pPr>
          </w:p>
        </w:tc>
        <w:tc>
          <w:tcPr>
            <w:tcW w:w="2077" w:type="pct"/>
            <w:vMerge/>
            <w:shd w:val="clear" w:color="auto" w:fill="FFFFFF"/>
            <w:vAlign w:val="center"/>
          </w:tcPr>
          <w:p w14:paraId="6718CF15" w14:textId="77777777" w:rsidR="00BB3A00" w:rsidRPr="00840707" w:rsidRDefault="00BB3A00" w:rsidP="003026C0">
            <w:pPr>
              <w:keepNext/>
              <w:keepLines/>
              <w:spacing w:before="60" w:after="60"/>
              <w:rPr>
                <w:sz w:val="18"/>
                <w:szCs w:val="18"/>
                <w:lang w:val="el-GR"/>
              </w:rPr>
            </w:pPr>
          </w:p>
        </w:tc>
        <w:tc>
          <w:tcPr>
            <w:tcW w:w="440" w:type="pct"/>
            <w:gridSpan w:val="2"/>
            <w:vMerge/>
            <w:shd w:val="clear" w:color="auto" w:fill="FFFFFF"/>
            <w:vAlign w:val="center"/>
          </w:tcPr>
          <w:p w14:paraId="3DCD4653" w14:textId="77777777" w:rsidR="00BB3A00" w:rsidRPr="00840707" w:rsidRDefault="00BB3A00" w:rsidP="003026C0">
            <w:pPr>
              <w:keepNext/>
              <w:keepLines/>
              <w:spacing w:before="60" w:after="60"/>
              <w:rPr>
                <w:sz w:val="18"/>
                <w:szCs w:val="18"/>
                <w:lang w:val="el-GR"/>
              </w:rPr>
            </w:pPr>
          </w:p>
        </w:tc>
        <w:tc>
          <w:tcPr>
            <w:tcW w:w="578" w:type="pct"/>
            <w:shd w:val="pct15" w:color="auto" w:fill="FFFFFF"/>
            <w:vAlign w:val="center"/>
          </w:tcPr>
          <w:p w14:paraId="070FB4FF"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ΤΙΜΗ ΜΟΝΑΔΑΣ</w:t>
            </w:r>
          </w:p>
        </w:tc>
        <w:tc>
          <w:tcPr>
            <w:tcW w:w="501" w:type="pct"/>
            <w:shd w:val="pct15" w:color="auto" w:fill="FFFFFF"/>
            <w:vAlign w:val="center"/>
          </w:tcPr>
          <w:p w14:paraId="009F621F"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ΣΥΝΟΛΟ</w:t>
            </w:r>
          </w:p>
        </w:tc>
        <w:tc>
          <w:tcPr>
            <w:tcW w:w="544" w:type="pct"/>
            <w:vMerge/>
            <w:shd w:val="clear" w:color="auto" w:fill="FFFFFF"/>
            <w:vAlign w:val="center"/>
          </w:tcPr>
          <w:p w14:paraId="7D83FDAC" w14:textId="77777777" w:rsidR="00BB3A00" w:rsidRPr="00840707" w:rsidRDefault="00BB3A00" w:rsidP="003026C0">
            <w:pPr>
              <w:keepNext/>
              <w:keepLines/>
              <w:spacing w:before="60" w:after="60"/>
              <w:rPr>
                <w:sz w:val="18"/>
                <w:szCs w:val="18"/>
                <w:lang w:val="el-GR"/>
              </w:rPr>
            </w:pPr>
          </w:p>
        </w:tc>
        <w:tc>
          <w:tcPr>
            <w:tcW w:w="609" w:type="pct"/>
            <w:vMerge/>
            <w:shd w:val="clear" w:color="auto" w:fill="FFFFFF"/>
            <w:vAlign w:val="center"/>
          </w:tcPr>
          <w:p w14:paraId="4BA7BB74" w14:textId="77777777" w:rsidR="00BB3A00" w:rsidRPr="00840707" w:rsidRDefault="00BB3A00" w:rsidP="003026C0">
            <w:pPr>
              <w:keepNext/>
              <w:keepLines/>
              <w:spacing w:before="60" w:after="60"/>
              <w:rPr>
                <w:sz w:val="18"/>
                <w:szCs w:val="18"/>
                <w:lang w:val="el-GR"/>
              </w:rPr>
            </w:pPr>
          </w:p>
        </w:tc>
      </w:tr>
      <w:tr w:rsidR="00BB3A00" w:rsidRPr="00C4217E" w14:paraId="558E411E" w14:textId="77777777" w:rsidTr="003026C0">
        <w:trPr>
          <w:trHeight w:val="284"/>
        </w:trPr>
        <w:tc>
          <w:tcPr>
            <w:tcW w:w="251" w:type="pct"/>
            <w:shd w:val="clear" w:color="auto" w:fill="FFFFFF"/>
            <w:vAlign w:val="center"/>
          </w:tcPr>
          <w:p w14:paraId="306C0AFB" w14:textId="77777777" w:rsidR="00BB3A00" w:rsidRPr="00840707" w:rsidRDefault="00BB3A00" w:rsidP="003026C0">
            <w:pPr>
              <w:keepNext/>
              <w:keepLines/>
              <w:spacing w:before="60" w:after="60"/>
              <w:rPr>
                <w:sz w:val="18"/>
                <w:szCs w:val="18"/>
                <w:lang w:val="el-GR"/>
              </w:rPr>
            </w:pPr>
            <w:r w:rsidRPr="00840707">
              <w:rPr>
                <w:sz w:val="18"/>
                <w:szCs w:val="18"/>
                <w:lang w:val="el-GR"/>
              </w:rPr>
              <w:t>1.</w:t>
            </w:r>
          </w:p>
        </w:tc>
        <w:tc>
          <w:tcPr>
            <w:tcW w:w="2077" w:type="pct"/>
            <w:shd w:val="clear" w:color="auto" w:fill="FFFFFF"/>
            <w:vAlign w:val="center"/>
          </w:tcPr>
          <w:p w14:paraId="3BEE0D09" w14:textId="77777777" w:rsidR="00BB3A00" w:rsidRPr="0079116F" w:rsidRDefault="00BB3A00" w:rsidP="003026C0">
            <w:pPr>
              <w:keepNext/>
              <w:keepLines/>
              <w:spacing w:before="60" w:after="60"/>
              <w:rPr>
                <w:sz w:val="18"/>
                <w:szCs w:val="18"/>
                <w:lang w:val="el-GR"/>
              </w:rPr>
            </w:pPr>
            <w:r w:rsidRPr="0079116F">
              <w:rPr>
                <w:sz w:val="18"/>
                <w:szCs w:val="18"/>
                <w:lang w:val="el-GR"/>
              </w:rPr>
              <w:t>Υπηρεσίες Μελέτης Εφαρμογής</w:t>
            </w:r>
          </w:p>
        </w:tc>
        <w:tc>
          <w:tcPr>
            <w:tcW w:w="440" w:type="pct"/>
            <w:gridSpan w:val="2"/>
            <w:shd w:val="clear" w:color="auto" w:fill="FFFFFF"/>
            <w:vAlign w:val="center"/>
          </w:tcPr>
          <w:p w14:paraId="3676E18B" w14:textId="77777777" w:rsidR="00BB3A00" w:rsidRPr="00840707" w:rsidRDefault="00BB3A00" w:rsidP="003026C0">
            <w:pPr>
              <w:keepNext/>
              <w:keepLines/>
              <w:spacing w:before="60" w:after="60"/>
              <w:rPr>
                <w:sz w:val="18"/>
                <w:szCs w:val="18"/>
                <w:lang w:val="el-GR"/>
              </w:rPr>
            </w:pPr>
          </w:p>
        </w:tc>
        <w:tc>
          <w:tcPr>
            <w:tcW w:w="578" w:type="pct"/>
            <w:shd w:val="clear" w:color="auto" w:fill="FFFFFF"/>
            <w:vAlign w:val="center"/>
          </w:tcPr>
          <w:p w14:paraId="09B77215" w14:textId="77777777" w:rsidR="00BB3A00" w:rsidRPr="00840707" w:rsidRDefault="00BB3A00" w:rsidP="003026C0">
            <w:pPr>
              <w:keepNext/>
              <w:keepLines/>
              <w:spacing w:before="60" w:after="60"/>
              <w:rPr>
                <w:sz w:val="18"/>
                <w:szCs w:val="18"/>
                <w:lang w:val="el-GR"/>
              </w:rPr>
            </w:pPr>
          </w:p>
        </w:tc>
        <w:tc>
          <w:tcPr>
            <w:tcW w:w="501" w:type="pct"/>
            <w:shd w:val="clear" w:color="auto" w:fill="FFFFFF"/>
            <w:vAlign w:val="center"/>
          </w:tcPr>
          <w:p w14:paraId="5DA04846" w14:textId="77777777" w:rsidR="00BB3A00" w:rsidRPr="00840707" w:rsidRDefault="00BB3A00" w:rsidP="003026C0">
            <w:pPr>
              <w:keepNext/>
              <w:keepLines/>
              <w:spacing w:before="60" w:after="60"/>
              <w:rPr>
                <w:sz w:val="18"/>
                <w:szCs w:val="18"/>
                <w:lang w:val="el-GR"/>
              </w:rPr>
            </w:pPr>
          </w:p>
        </w:tc>
        <w:tc>
          <w:tcPr>
            <w:tcW w:w="544" w:type="pct"/>
            <w:shd w:val="clear" w:color="auto" w:fill="FFFFFF"/>
            <w:vAlign w:val="center"/>
          </w:tcPr>
          <w:p w14:paraId="69018B8E" w14:textId="77777777" w:rsidR="00BB3A00" w:rsidRPr="00840707" w:rsidRDefault="00BB3A00" w:rsidP="003026C0">
            <w:pPr>
              <w:keepNext/>
              <w:keepLines/>
              <w:spacing w:before="60" w:after="60"/>
              <w:rPr>
                <w:sz w:val="18"/>
                <w:szCs w:val="18"/>
                <w:lang w:val="el-GR"/>
              </w:rPr>
            </w:pPr>
          </w:p>
        </w:tc>
        <w:tc>
          <w:tcPr>
            <w:tcW w:w="609" w:type="pct"/>
            <w:shd w:val="clear" w:color="auto" w:fill="FFFFFF"/>
            <w:vAlign w:val="center"/>
          </w:tcPr>
          <w:p w14:paraId="7B53B687" w14:textId="77777777" w:rsidR="00BB3A00" w:rsidRPr="00840707" w:rsidRDefault="00BB3A00" w:rsidP="003026C0">
            <w:pPr>
              <w:keepNext/>
              <w:keepLines/>
              <w:spacing w:before="60" w:after="60"/>
              <w:rPr>
                <w:sz w:val="18"/>
                <w:szCs w:val="18"/>
                <w:lang w:val="el-GR"/>
              </w:rPr>
            </w:pPr>
          </w:p>
        </w:tc>
      </w:tr>
      <w:tr w:rsidR="00BB3A00" w:rsidRPr="00A9667F" w14:paraId="646CAB80" w14:textId="77777777" w:rsidTr="003026C0">
        <w:trPr>
          <w:trHeight w:val="284"/>
        </w:trPr>
        <w:tc>
          <w:tcPr>
            <w:tcW w:w="251" w:type="pct"/>
            <w:shd w:val="clear" w:color="auto" w:fill="FFFFFF"/>
            <w:vAlign w:val="center"/>
          </w:tcPr>
          <w:p w14:paraId="4D650147" w14:textId="77777777" w:rsidR="00BB3A00" w:rsidRPr="00840707" w:rsidRDefault="00BB3A00" w:rsidP="003026C0">
            <w:pPr>
              <w:keepNext/>
              <w:keepLines/>
              <w:spacing w:before="60" w:after="60"/>
              <w:rPr>
                <w:sz w:val="18"/>
                <w:szCs w:val="18"/>
                <w:lang w:val="el-GR"/>
              </w:rPr>
            </w:pPr>
            <w:r w:rsidRPr="00840707">
              <w:rPr>
                <w:sz w:val="18"/>
                <w:szCs w:val="18"/>
                <w:lang w:val="el-GR"/>
              </w:rPr>
              <w:t>2.</w:t>
            </w:r>
          </w:p>
        </w:tc>
        <w:tc>
          <w:tcPr>
            <w:tcW w:w="2077" w:type="pct"/>
            <w:shd w:val="clear" w:color="auto" w:fill="FFFFFF"/>
            <w:vAlign w:val="center"/>
          </w:tcPr>
          <w:p w14:paraId="36EED16B" w14:textId="77777777" w:rsidR="00BB3A00" w:rsidRPr="006404B9" w:rsidRDefault="00BB3A00" w:rsidP="003026C0">
            <w:pPr>
              <w:keepNext/>
              <w:keepLines/>
              <w:spacing w:before="60" w:after="60"/>
              <w:rPr>
                <w:sz w:val="18"/>
                <w:szCs w:val="18"/>
                <w:highlight w:val="cyan"/>
                <w:lang w:val="el-GR"/>
              </w:rPr>
            </w:pPr>
            <w:r w:rsidRPr="0079116F">
              <w:rPr>
                <w:sz w:val="18"/>
                <w:szCs w:val="18"/>
                <w:lang w:val="el-GR"/>
              </w:rPr>
              <w:t xml:space="preserve">Υπηρεσίες </w:t>
            </w:r>
            <w:proofErr w:type="spellStart"/>
            <w:r w:rsidRPr="0079116F">
              <w:rPr>
                <w:sz w:val="18"/>
                <w:szCs w:val="18"/>
                <w:lang w:val="el-GR"/>
              </w:rPr>
              <w:t>Ψηφιοποίησης</w:t>
            </w:r>
            <w:proofErr w:type="spellEnd"/>
            <w:r w:rsidRPr="0079116F">
              <w:rPr>
                <w:sz w:val="18"/>
                <w:szCs w:val="18"/>
                <w:lang w:val="el-GR"/>
              </w:rPr>
              <w:t xml:space="preserve"> Εγγράφων &amp; Καταχώρησης </w:t>
            </w:r>
            <w:proofErr w:type="spellStart"/>
            <w:r w:rsidRPr="0079116F">
              <w:rPr>
                <w:sz w:val="18"/>
                <w:szCs w:val="18"/>
                <w:lang w:val="el-GR"/>
              </w:rPr>
              <w:t>Μεταδεδομένων</w:t>
            </w:r>
            <w:proofErr w:type="spellEnd"/>
          </w:p>
        </w:tc>
        <w:tc>
          <w:tcPr>
            <w:tcW w:w="440" w:type="pct"/>
            <w:gridSpan w:val="2"/>
            <w:tcBorders>
              <w:bottom w:val="single" w:sz="4" w:space="0" w:color="auto"/>
            </w:tcBorders>
            <w:shd w:val="clear" w:color="auto" w:fill="FFFFFF"/>
            <w:vAlign w:val="center"/>
          </w:tcPr>
          <w:p w14:paraId="02E4BA6F" w14:textId="77777777" w:rsidR="00BB3A00" w:rsidRPr="00840707" w:rsidRDefault="00BB3A00" w:rsidP="003026C0">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1BD0EF85" w14:textId="77777777" w:rsidR="00BB3A00" w:rsidRPr="00840707" w:rsidRDefault="00BB3A00" w:rsidP="003026C0">
            <w:pPr>
              <w:keepNext/>
              <w:keepLines/>
              <w:spacing w:before="60" w:after="60"/>
              <w:rPr>
                <w:sz w:val="18"/>
                <w:szCs w:val="18"/>
                <w:lang w:val="el-GR"/>
              </w:rPr>
            </w:pPr>
          </w:p>
        </w:tc>
        <w:tc>
          <w:tcPr>
            <w:tcW w:w="501" w:type="pct"/>
            <w:shd w:val="clear" w:color="auto" w:fill="FFFFFF"/>
            <w:vAlign w:val="center"/>
          </w:tcPr>
          <w:p w14:paraId="398187D4" w14:textId="77777777" w:rsidR="00BB3A00" w:rsidRPr="00840707" w:rsidRDefault="00BB3A00" w:rsidP="003026C0">
            <w:pPr>
              <w:keepNext/>
              <w:keepLines/>
              <w:spacing w:before="60" w:after="60"/>
              <w:rPr>
                <w:sz w:val="18"/>
                <w:szCs w:val="18"/>
                <w:lang w:val="el-GR"/>
              </w:rPr>
            </w:pPr>
          </w:p>
        </w:tc>
        <w:tc>
          <w:tcPr>
            <w:tcW w:w="544" w:type="pct"/>
            <w:shd w:val="clear" w:color="auto" w:fill="FFFFFF"/>
            <w:vAlign w:val="center"/>
          </w:tcPr>
          <w:p w14:paraId="39449793" w14:textId="77777777" w:rsidR="00BB3A00" w:rsidRPr="00840707" w:rsidRDefault="00BB3A00" w:rsidP="003026C0">
            <w:pPr>
              <w:keepNext/>
              <w:keepLines/>
              <w:spacing w:before="60" w:after="60"/>
              <w:rPr>
                <w:sz w:val="18"/>
                <w:szCs w:val="18"/>
                <w:lang w:val="el-GR"/>
              </w:rPr>
            </w:pPr>
          </w:p>
        </w:tc>
        <w:tc>
          <w:tcPr>
            <w:tcW w:w="609" w:type="pct"/>
            <w:shd w:val="clear" w:color="auto" w:fill="FFFFFF"/>
            <w:vAlign w:val="center"/>
          </w:tcPr>
          <w:p w14:paraId="1777A7CA" w14:textId="77777777" w:rsidR="00BB3A00" w:rsidRPr="00840707" w:rsidRDefault="00BB3A00" w:rsidP="003026C0">
            <w:pPr>
              <w:keepNext/>
              <w:keepLines/>
              <w:spacing w:before="60" w:after="60"/>
              <w:rPr>
                <w:sz w:val="18"/>
                <w:szCs w:val="18"/>
                <w:lang w:val="el-GR"/>
              </w:rPr>
            </w:pPr>
          </w:p>
        </w:tc>
      </w:tr>
      <w:tr w:rsidR="00BB3A00" w:rsidRPr="00C4217E" w14:paraId="12D83D47" w14:textId="77777777" w:rsidTr="003026C0">
        <w:trPr>
          <w:trHeight w:val="284"/>
        </w:trPr>
        <w:tc>
          <w:tcPr>
            <w:tcW w:w="251" w:type="pct"/>
            <w:shd w:val="clear" w:color="auto" w:fill="FFFFFF"/>
            <w:vAlign w:val="center"/>
          </w:tcPr>
          <w:p w14:paraId="37FC3367" w14:textId="77777777" w:rsidR="00BB3A00" w:rsidRPr="00840707" w:rsidRDefault="00BB3A00" w:rsidP="003026C0">
            <w:pPr>
              <w:keepNext/>
              <w:keepLines/>
              <w:spacing w:before="60" w:after="60"/>
              <w:rPr>
                <w:sz w:val="18"/>
                <w:szCs w:val="18"/>
                <w:lang w:val="el-GR"/>
              </w:rPr>
            </w:pPr>
            <w:r w:rsidRPr="00840707">
              <w:rPr>
                <w:sz w:val="18"/>
                <w:szCs w:val="18"/>
                <w:lang w:val="el-GR"/>
              </w:rPr>
              <w:t>3.</w:t>
            </w:r>
          </w:p>
        </w:tc>
        <w:tc>
          <w:tcPr>
            <w:tcW w:w="2077" w:type="pct"/>
            <w:shd w:val="clear" w:color="auto" w:fill="FFFFFF"/>
            <w:vAlign w:val="center"/>
          </w:tcPr>
          <w:p w14:paraId="614CD174" w14:textId="77777777" w:rsidR="00BB3A00" w:rsidRPr="006404B9" w:rsidRDefault="00BB3A00" w:rsidP="003026C0">
            <w:pPr>
              <w:keepNext/>
              <w:keepLines/>
              <w:spacing w:before="60" w:after="60"/>
              <w:rPr>
                <w:sz w:val="18"/>
                <w:szCs w:val="18"/>
                <w:highlight w:val="cyan"/>
                <w:lang w:val="el-GR"/>
              </w:rPr>
            </w:pPr>
            <w:r w:rsidRPr="0079116F">
              <w:rPr>
                <w:sz w:val="18"/>
                <w:szCs w:val="18"/>
                <w:lang w:val="el-GR"/>
              </w:rPr>
              <w:t>Υπηρεσίες Καταχώρησης - Μετάπτωσης</w:t>
            </w:r>
          </w:p>
        </w:tc>
        <w:tc>
          <w:tcPr>
            <w:tcW w:w="440" w:type="pct"/>
            <w:gridSpan w:val="2"/>
            <w:tcBorders>
              <w:bottom w:val="single" w:sz="4" w:space="0" w:color="auto"/>
            </w:tcBorders>
            <w:shd w:val="clear" w:color="auto" w:fill="FFFFFF"/>
            <w:vAlign w:val="center"/>
          </w:tcPr>
          <w:p w14:paraId="5B0C4394" w14:textId="77777777" w:rsidR="00BB3A00" w:rsidRPr="00840707" w:rsidRDefault="00BB3A00" w:rsidP="003026C0">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008968F3" w14:textId="77777777" w:rsidR="00BB3A00" w:rsidRPr="00840707" w:rsidRDefault="00BB3A00" w:rsidP="003026C0">
            <w:pPr>
              <w:keepNext/>
              <w:keepLines/>
              <w:spacing w:before="60" w:after="60"/>
              <w:rPr>
                <w:sz w:val="18"/>
                <w:szCs w:val="18"/>
                <w:lang w:val="el-GR"/>
              </w:rPr>
            </w:pPr>
          </w:p>
        </w:tc>
        <w:tc>
          <w:tcPr>
            <w:tcW w:w="501" w:type="pct"/>
            <w:shd w:val="clear" w:color="auto" w:fill="FFFFFF"/>
            <w:vAlign w:val="center"/>
          </w:tcPr>
          <w:p w14:paraId="328BE022" w14:textId="77777777" w:rsidR="00BB3A00" w:rsidRPr="00840707" w:rsidRDefault="00BB3A00" w:rsidP="003026C0">
            <w:pPr>
              <w:keepNext/>
              <w:keepLines/>
              <w:spacing w:before="60" w:after="60"/>
              <w:rPr>
                <w:sz w:val="18"/>
                <w:szCs w:val="18"/>
                <w:lang w:val="el-GR"/>
              </w:rPr>
            </w:pPr>
          </w:p>
        </w:tc>
        <w:tc>
          <w:tcPr>
            <w:tcW w:w="544" w:type="pct"/>
            <w:shd w:val="clear" w:color="auto" w:fill="FFFFFF"/>
            <w:vAlign w:val="center"/>
          </w:tcPr>
          <w:p w14:paraId="3B22587D" w14:textId="77777777" w:rsidR="00BB3A00" w:rsidRPr="00840707" w:rsidRDefault="00BB3A00" w:rsidP="003026C0">
            <w:pPr>
              <w:keepNext/>
              <w:keepLines/>
              <w:spacing w:before="60" w:after="60"/>
              <w:rPr>
                <w:sz w:val="18"/>
                <w:szCs w:val="18"/>
                <w:lang w:val="el-GR"/>
              </w:rPr>
            </w:pPr>
          </w:p>
        </w:tc>
        <w:tc>
          <w:tcPr>
            <w:tcW w:w="609" w:type="pct"/>
            <w:shd w:val="clear" w:color="auto" w:fill="FFFFFF"/>
            <w:vAlign w:val="center"/>
          </w:tcPr>
          <w:p w14:paraId="2FA9741D" w14:textId="77777777" w:rsidR="00BB3A00" w:rsidRPr="00840707" w:rsidRDefault="00BB3A00" w:rsidP="003026C0">
            <w:pPr>
              <w:keepNext/>
              <w:keepLines/>
              <w:spacing w:before="60" w:after="60"/>
              <w:rPr>
                <w:sz w:val="18"/>
                <w:szCs w:val="18"/>
                <w:lang w:val="el-GR"/>
              </w:rPr>
            </w:pPr>
          </w:p>
        </w:tc>
      </w:tr>
      <w:tr w:rsidR="00BB3A00" w:rsidRPr="00C4217E" w14:paraId="16C96088" w14:textId="77777777" w:rsidTr="003026C0">
        <w:trPr>
          <w:trHeight w:val="284"/>
        </w:trPr>
        <w:tc>
          <w:tcPr>
            <w:tcW w:w="251" w:type="pct"/>
            <w:shd w:val="clear" w:color="auto" w:fill="FFFFFF"/>
            <w:vAlign w:val="center"/>
          </w:tcPr>
          <w:p w14:paraId="0CB37DE0" w14:textId="77777777" w:rsidR="00BB3A00" w:rsidRPr="00840707" w:rsidRDefault="00BB3A00" w:rsidP="003026C0">
            <w:pPr>
              <w:keepNext/>
              <w:keepLines/>
              <w:spacing w:before="60" w:after="60"/>
              <w:rPr>
                <w:sz w:val="18"/>
                <w:szCs w:val="18"/>
                <w:lang w:val="el-GR"/>
              </w:rPr>
            </w:pPr>
            <w:r w:rsidRPr="00840707">
              <w:rPr>
                <w:sz w:val="18"/>
                <w:szCs w:val="18"/>
                <w:lang w:val="el-GR"/>
              </w:rPr>
              <w:t>4.</w:t>
            </w:r>
          </w:p>
        </w:tc>
        <w:tc>
          <w:tcPr>
            <w:tcW w:w="2077" w:type="pct"/>
            <w:shd w:val="clear" w:color="auto" w:fill="FFFFFF"/>
            <w:vAlign w:val="center"/>
          </w:tcPr>
          <w:p w14:paraId="5CF0ACE0" w14:textId="77777777" w:rsidR="00BB3A00" w:rsidRPr="006404B9" w:rsidRDefault="00BB3A00" w:rsidP="003026C0">
            <w:pPr>
              <w:keepNext/>
              <w:keepLines/>
              <w:spacing w:before="60" w:after="60"/>
              <w:rPr>
                <w:sz w:val="18"/>
                <w:szCs w:val="18"/>
                <w:highlight w:val="cyan"/>
                <w:lang w:val="el-GR"/>
              </w:rPr>
            </w:pPr>
            <w:r w:rsidRPr="0079116F">
              <w:rPr>
                <w:sz w:val="18"/>
                <w:szCs w:val="18"/>
                <w:lang w:val="el-GR"/>
              </w:rPr>
              <w:t>Υπηρεσίες Εκπαίδευσης</w:t>
            </w:r>
          </w:p>
        </w:tc>
        <w:tc>
          <w:tcPr>
            <w:tcW w:w="440" w:type="pct"/>
            <w:gridSpan w:val="2"/>
            <w:tcBorders>
              <w:bottom w:val="single" w:sz="4" w:space="0" w:color="auto"/>
            </w:tcBorders>
            <w:shd w:val="clear" w:color="auto" w:fill="FFFFFF"/>
            <w:vAlign w:val="center"/>
          </w:tcPr>
          <w:p w14:paraId="1824F78D" w14:textId="77777777" w:rsidR="00BB3A00" w:rsidRPr="00840707" w:rsidRDefault="00BB3A00" w:rsidP="003026C0">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5D399E75" w14:textId="77777777" w:rsidR="00BB3A00" w:rsidRPr="00840707" w:rsidRDefault="00BB3A00" w:rsidP="003026C0">
            <w:pPr>
              <w:keepNext/>
              <w:keepLines/>
              <w:spacing w:before="60" w:after="60"/>
              <w:rPr>
                <w:sz w:val="18"/>
                <w:szCs w:val="18"/>
                <w:lang w:val="el-GR"/>
              </w:rPr>
            </w:pPr>
          </w:p>
        </w:tc>
        <w:tc>
          <w:tcPr>
            <w:tcW w:w="501" w:type="pct"/>
            <w:shd w:val="clear" w:color="auto" w:fill="FFFFFF"/>
            <w:vAlign w:val="center"/>
          </w:tcPr>
          <w:p w14:paraId="0680DE3A" w14:textId="77777777" w:rsidR="00BB3A00" w:rsidRPr="00840707" w:rsidRDefault="00BB3A00" w:rsidP="003026C0">
            <w:pPr>
              <w:keepNext/>
              <w:keepLines/>
              <w:spacing w:before="60" w:after="60"/>
              <w:rPr>
                <w:sz w:val="18"/>
                <w:szCs w:val="18"/>
                <w:lang w:val="el-GR"/>
              </w:rPr>
            </w:pPr>
          </w:p>
        </w:tc>
        <w:tc>
          <w:tcPr>
            <w:tcW w:w="544" w:type="pct"/>
            <w:shd w:val="clear" w:color="auto" w:fill="FFFFFF"/>
            <w:vAlign w:val="center"/>
          </w:tcPr>
          <w:p w14:paraId="18DA03E1" w14:textId="77777777" w:rsidR="00BB3A00" w:rsidRPr="00840707" w:rsidRDefault="00BB3A00" w:rsidP="003026C0">
            <w:pPr>
              <w:keepNext/>
              <w:keepLines/>
              <w:spacing w:before="60" w:after="60"/>
              <w:rPr>
                <w:sz w:val="18"/>
                <w:szCs w:val="18"/>
                <w:lang w:val="el-GR"/>
              </w:rPr>
            </w:pPr>
          </w:p>
        </w:tc>
        <w:tc>
          <w:tcPr>
            <w:tcW w:w="609" w:type="pct"/>
            <w:shd w:val="clear" w:color="auto" w:fill="FFFFFF"/>
            <w:vAlign w:val="center"/>
          </w:tcPr>
          <w:p w14:paraId="7ED39A0A" w14:textId="77777777" w:rsidR="00BB3A00" w:rsidRPr="00840707" w:rsidRDefault="00BB3A00" w:rsidP="003026C0">
            <w:pPr>
              <w:keepNext/>
              <w:keepLines/>
              <w:spacing w:before="60" w:after="60"/>
              <w:rPr>
                <w:sz w:val="18"/>
                <w:szCs w:val="18"/>
                <w:lang w:val="el-GR"/>
              </w:rPr>
            </w:pPr>
          </w:p>
        </w:tc>
      </w:tr>
      <w:tr w:rsidR="00BB3A00" w:rsidRPr="00C4217E" w14:paraId="3FCD0902" w14:textId="77777777" w:rsidTr="003026C0">
        <w:trPr>
          <w:trHeight w:val="284"/>
        </w:trPr>
        <w:tc>
          <w:tcPr>
            <w:tcW w:w="251" w:type="pct"/>
            <w:shd w:val="clear" w:color="auto" w:fill="FFFFFF"/>
            <w:vAlign w:val="center"/>
          </w:tcPr>
          <w:p w14:paraId="4688EE4A" w14:textId="77777777" w:rsidR="00BB3A00" w:rsidRPr="00840707" w:rsidRDefault="00BB3A00" w:rsidP="003026C0">
            <w:pPr>
              <w:keepNext/>
              <w:keepLines/>
              <w:spacing w:before="60" w:after="60"/>
              <w:rPr>
                <w:sz w:val="18"/>
                <w:szCs w:val="18"/>
                <w:lang w:val="el-GR"/>
              </w:rPr>
            </w:pPr>
            <w:r w:rsidRPr="00840707">
              <w:rPr>
                <w:sz w:val="18"/>
                <w:szCs w:val="18"/>
                <w:lang w:val="el-GR"/>
              </w:rPr>
              <w:t>5.</w:t>
            </w:r>
          </w:p>
        </w:tc>
        <w:tc>
          <w:tcPr>
            <w:tcW w:w="2077" w:type="pct"/>
            <w:shd w:val="clear" w:color="auto" w:fill="FFFFFF"/>
            <w:vAlign w:val="center"/>
          </w:tcPr>
          <w:p w14:paraId="0E2A5F28" w14:textId="77777777" w:rsidR="00BB3A00" w:rsidRPr="006404B9" w:rsidRDefault="00BB3A00" w:rsidP="003026C0">
            <w:pPr>
              <w:keepNext/>
              <w:keepLines/>
              <w:spacing w:before="60" w:after="60"/>
              <w:rPr>
                <w:sz w:val="18"/>
                <w:szCs w:val="18"/>
                <w:highlight w:val="cyan"/>
                <w:lang w:val="el-GR"/>
              </w:rPr>
            </w:pPr>
            <w:r w:rsidRPr="0079116F">
              <w:rPr>
                <w:sz w:val="18"/>
                <w:szCs w:val="18"/>
                <w:lang w:val="el-GR"/>
              </w:rPr>
              <w:t>Υπηρεσίες Φάσης Δοκιμαστικής Λειτουργίας</w:t>
            </w:r>
          </w:p>
        </w:tc>
        <w:tc>
          <w:tcPr>
            <w:tcW w:w="440" w:type="pct"/>
            <w:gridSpan w:val="2"/>
            <w:tcBorders>
              <w:bottom w:val="single" w:sz="4" w:space="0" w:color="auto"/>
            </w:tcBorders>
            <w:shd w:val="clear" w:color="auto" w:fill="FFFFFF"/>
            <w:vAlign w:val="center"/>
          </w:tcPr>
          <w:p w14:paraId="0A9145F2" w14:textId="77777777" w:rsidR="00BB3A00" w:rsidRPr="00840707" w:rsidRDefault="00BB3A00" w:rsidP="003026C0">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0235022D" w14:textId="77777777" w:rsidR="00BB3A00" w:rsidRPr="00840707" w:rsidRDefault="00BB3A00" w:rsidP="003026C0">
            <w:pPr>
              <w:keepNext/>
              <w:keepLines/>
              <w:spacing w:before="60" w:after="60"/>
              <w:rPr>
                <w:sz w:val="18"/>
                <w:szCs w:val="18"/>
                <w:lang w:val="el-GR"/>
              </w:rPr>
            </w:pPr>
          </w:p>
        </w:tc>
        <w:tc>
          <w:tcPr>
            <w:tcW w:w="501" w:type="pct"/>
            <w:shd w:val="clear" w:color="auto" w:fill="FFFFFF"/>
            <w:vAlign w:val="center"/>
          </w:tcPr>
          <w:p w14:paraId="46A120BC" w14:textId="77777777" w:rsidR="00BB3A00" w:rsidRPr="00840707" w:rsidRDefault="00BB3A00" w:rsidP="003026C0">
            <w:pPr>
              <w:keepNext/>
              <w:keepLines/>
              <w:spacing w:before="60" w:after="60"/>
              <w:rPr>
                <w:sz w:val="18"/>
                <w:szCs w:val="18"/>
                <w:lang w:val="el-GR"/>
              </w:rPr>
            </w:pPr>
          </w:p>
        </w:tc>
        <w:tc>
          <w:tcPr>
            <w:tcW w:w="544" w:type="pct"/>
            <w:shd w:val="clear" w:color="auto" w:fill="FFFFFF"/>
            <w:vAlign w:val="center"/>
          </w:tcPr>
          <w:p w14:paraId="2E71A278" w14:textId="77777777" w:rsidR="00BB3A00" w:rsidRPr="00840707" w:rsidRDefault="00BB3A00" w:rsidP="003026C0">
            <w:pPr>
              <w:keepNext/>
              <w:keepLines/>
              <w:spacing w:before="60" w:after="60"/>
              <w:rPr>
                <w:sz w:val="18"/>
                <w:szCs w:val="18"/>
                <w:lang w:val="el-GR"/>
              </w:rPr>
            </w:pPr>
          </w:p>
        </w:tc>
        <w:tc>
          <w:tcPr>
            <w:tcW w:w="609" w:type="pct"/>
            <w:shd w:val="clear" w:color="auto" w:fill="FFFFFF"/>
            <w:vAlign w:val="center"/>
          </w:tcPr>
          <w:p w14:paraId="58729BBA" w14:textId="77777777" w:rsidR="00BB3A00" w:rsidRPr="00840707" w:rsidRDefault="00BB3A00" w:rsidP="003026C0">
            <w:pPr>
              <w:keepNext/>
              <w:keepLines/>
              <w:spacing w:before="60" w:after="60"/>
              <w:rPr>
                <w:sz w:val="18"/>
                <w:szCs w:val="18"/>
                <w:lang w:val="el-GR"/>
              </w:rPr>
            </w:pPr>
          </w:p>
        </w:tc>
      </w:tr>
      <w:tr w:rsidR="00BB3A00" w:rsidRPr="00C4217E" w14:paraId="737DD4D7" w14:textId="77777777" w:rsidTr="003026C0">
        <w:trPr>
          <w:trHeight w:val="284"/>
        </w:trPr>
        <w:tc>
          <w:tcPr>
            <w:tcW w:w="251" w:type="pct"/>
            <w:shd w:val="clear" w:color="auto" w:fill="FFFFFF"/>
            <w:vAlign w:val="center"/>
          </w:tcPr>
          <w:p w14:paraId="37DF74C8" w14:textId="77777777" w:rsidR="00BB3A00" w:rsidRPr="00840707" w:rsidRDefault="00BB3A00" w:rsidP="003026C0">
            <w:pPr>
              <w:keepNext/>
              <w:keepLines/>
              <w:spacing w:before="60" w:after="60"/>
              <w:rPr>
                <w:sz w:val="18"/>
                <w:szCs w:val="18"/>
                <w:lang w:val="el-GR"/>
              </w:rPr>
            </w:pPr>
            <w:r w:rsidRPr="00840707">
              <w:rPr>
                <w:sz w:val="18"/>
                <w:szCs w:val="18"/>
                <w:lang w:val="el-GR"/>
              </w:rPr>
              <w:t>6.</w:t>
            </w:r>
          </w:p>
        </w:tc>
        <w:tc>
          <w:tcPr>
            <w:tcW w:w="2077" w:type="pct"/>
            <w:shd w:val="clear" w:color="auto" w:fill="FFFFFF"/>
            <w:vAlign w:val="center"/>
          </w:tcPr>
          <w:p w14:paraId="128FFB72" w14:textId="77777777" w:rsidR="00BB3A00" w:rsidRPr="006404B9" w:rsidRDefault="00BB3A00" w:rsidP="003026C0">
            <w:pPr>
              <w:keepNext/>
              <w:keepLines/>
              <w:spacing w:before="60" w:after="60"/>
              <w:rPr>
                <w:sz w:val="18"/>
                <w:szCs w:val="18"/>
                <w:highlight w:val="cyan"/>
                <w:lang w:val="el-GR"/>
              </w:rPr>
            </w:pPr>
            <w:r w:rsidRPr="0079116F">
              <w:rPr>
                <w:sz w:val="18"/>
                <w:szCs w:val="18"/>
                <w:lang w:val="el-GR"/>
              </w:rPr>
              <w:t>Υπηρεσίες Εγγύησης και Συντήρησης</w:t>
            </w:r>
          </w:p>
        </w:tc>
        <w:tc>
          <w:tcPr>
            <w:tcW w:w="440" w:type="pct"/>
            <w:gridSpan w:val="2"/>
            <w:tcBorders>
              <w:bottom w:val="single" w:sz="4" w:space="0" w:color="auto"/>
            </w:tcBorders>
            <w:shd w:val="clear" w:color="auto" w:fill="FFFFFF"/>
            <w:vAlign w:val="center"/>
          </w:tcPr>
          <w:p w14:paraId="38ADEF46" w14:textId="77777777" w:rsidR="00BB3A00" w:rsidRPr="00840707" w:rsidRDefault="00BB3A00" w:rsidP="003026C0">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03C12660" w14:textId="77777777" w:rsidR="00BB3A00" w:rsidRPr="00840707" w:rsidRDefault="00BB3A00" w:rsidP="003026C0">
            <w:pPr>
              <w:keepNext/>
              <w:keepLines/>
              <w:spacing w:before="60" w:after="60"/>
              <w:rPr>
                <w:sz w:val="18"/>
                <w:szCs w:val="18"/>
                <w:lang w:val="el-GR"/>
              </w:rPr>
            </w:pPr>
          </w:p>
        </w:tc>
        <w:tc>
          <w:tcPr>
            <w:tcW w:w="501" w:type="pct"/>
            <w:shd w:val="clear" w:color="auto" w:fill="FFFFFF"/>
            <w:vAlign w:val="center"/>
          </w:tcPr>
          <w:p w14:paraId="23E9F177" w14:textId="77777777" w:rsidR="00BB3A00" w:rsidRPr="00840707" w:rsidRDefault="00BB3A00" w:rsidP="003026C0">
            <w:pPr>
              <w:keepNext/>
              <w:keepLines/>
              <w:spacing w:before="60" w:after="60"/>
              <w:rPr>
                <w:sz w:val="18"/>
                <w:szCs w:val="18"/>
                <w:lang w:val="el-GR"/>
              </w:rPr>
            </w:pPr>
          </w:p>
        </w:tc>
        <w:tc>
          <w:tcPr>
            <w:tcW w:w="544" w:type="pct"/>
            <w:shd w:val="clear" w:color="auto" w:fill="FFFFFF"/>
            <w:vAlign w:val="center"/>
          </w:tcPr>
          <w:p w14:paraId="60E12BBC" w14:textId="77777777" w:rsidR="00BB3A00" w:rsidRPr="00840707" w:rsidRDefault="00BB3A00" w:rsidP="003026C0">
            <w:pPr>
              <w:keepNext/>
              <w:keepLines/>
              <w:spacing w:before="60" w:after="60"/>
              <w:rPr>
                <w:sz w:val="18"/>
                <w:szCs w:val="18"/>
                <w:lang w:val="el-GR"/>
              </w:rPr>
            </w:pPr>
          </w:p>
        </w:tc>
        <w:tc>
          <w:tcPr>
            <w:tcW w:w="609" w:type="pct"/>
            <w:shd w:val="clear" w:color="auto" w:fill="FFFFFF"/>
            <w:vAlign w:val="center"/>
          </w:tcPr>
          <w:p w14:paraId="3957AC68" w14:textId="77777777" w:rsidR="00BB3A00" w:rsidRPr="00840707" w:rsidRDefault="00BB3A00" w:rsidP="003026C0">
            <w:pPr>
              <w:keepNext/>
              <w:keepLines/>
              <w:spacing w:before="60" w:after="60"/>
              <w:rPr>
                <w:sz w:val="18"/>
                <w:szCs w:val="18"/>
                <w:lang w:val="el-GR"/>
              </w:rPr>
            </w:pPr>
          </w:p>
        </w:tc>
      </w:tr>
      <w:tr w:rsidR="00BB3A00" w:rsidRPr="00C4217E" w14:paraId="0F6B67EE" w14:textId="77777777" w:rsidTr="003026C0">
        <w:trPr>
          <w:trHeight w:val="284"/>
        </w:trPr>
        <w:tc>
          <w:tcPr>
            <w:tcW w:w="251" w:type="pct"/>
            <w:shd w:val="clear" w:color="auto" w:fill="FFFFFF"/>
            <w:vAlign w:val="center"/>
          </w:tcPr>
          <w:p w14:paraId="3D5B2BC0" w14:textId="77777777" w:rsidR="00BB3A00" w:rsidRPr="00840707" w:rsidRDefault="00BB3A00" w:rsidP="003026C0">
            <w:pPr>
              <w:keepNext/>
              <w:keepLines/>
              <w:spacing w:before="60" w:after="60"/>
              <w:rPr>
                <w:sz w:val="18"/>
                <w:szCs w:val="18"/>
                <w:lang w:val="el-GR"/>
              </w:rPr>
            </w:pPr>
          </w:p>
        </w:tc>
        <w:tc>
          <w:tcPr>
            <w:tcW w:w="2077" w:type="pct"/>
            <w:shd w:val="clear" w:color="auto" w:fill="FFFFFF"/>
            <w:vAlign w:val="center"/>
          </w:tcPr>
          <w:p w14:paraId="6DAA3119" w14:textId="77777777" w:rsidR="00BB3A00" w:rsidRPr="0079116F" w:rsidRDefault="00BB3A00" w:rsidP="003026C0">
            <w:pPr>
              <w:keepNext/>
              <w:keepLines/>
              <w:spacing w:before="60" w:after="60"/>
              <w:rPr>
                <w:sz w:val="18"/>
                <w:szCs w:val="18"/>
                <w:lang w:val="el-GR"/>
              </w:rPr>
            </w:pPr>
          </w:p>
        </w:tc>
        <w:tc>
          <w:tcPr>
            <w:tcW w:w="440" w:type="pct"/>
            <w:gridSpan w:val="2"/>
            <w:tcBorders>
              <w:bottom w:val="single" w:sz="4" w:space="0" w:color="auto"/>
            </w:tcBorders>
            <w:shd w:val="clear" w:color="auto" w:fill="FFFFFF"/>
            <w:vAlign w:val="center"/>
          </w:tcPr>
          <w:p w14:paraId="352A8FCF" w14:textId="77777777" w:rsidR="00BB3A00" w:rsidRPr="00840707" w:rsidRDefault="00BB3A00" w:rsidP="003026C0">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3CDBB843" w14:textId="77777777" w:rsidR="00BB3A00" w:rsidRPr="00840707" w:rsidRDefault="00BB3A00" w:rsidP="003026C0">
            <w:pPr>
              <w:keepNext/>
              <w:keepLines/>
              <w:spacing w:before="60" w:after="60"/>
              <w:rPr>
                <w:sz w:val="18"/>
                <w:szCs w:val="18"/>
                <w:lang w:val="el-GR"/>
              </w:rPr>
            </w:pPr>
          </w:p>
        </w:tc>
        <w:tc>
          <w:tcPr>
            <w:tcW w:w="501" w:type="pct"/>
            <w:shd w:val="clear" w:color="auto" w:fill="FFFFFF"/>
            <w:vAlign w:val="center"/>
          </w:tcPr>
          <w:p w14:paraId="5438C7CB" w14:textId="77777777" w:rsidR="00BB3A00" w:rsidRPr="00840707" w:rsidRDefault="00BB3A00" w:rsidP="003026C0">
            <w:pPr>
              <w:keepNext/>
              <w:keepLines/>
              <w:spacing w:before="60" w:after="60"/>
              <w:rPr>
                <w:sz w:val="18"/>
                <w:szCs w:val="18"/>
                <w:lang w:val="el-GR"/>
              </w:rPr>
            </w:pPr>
          </w:p>
        </w:tc>
        <w:tc>
          <w:tcPr>
            <w:tcW w:w="544" w:type="pct"/>
            <w:shd w:val="clear" w:color="auto" w:fill="FFFFFF"/>
            <w:vAlign w:val="center"/>
          </w:tcPr>
          <w:p w14:paraId="21558E57" w14:textId="77777777" w:rsidR="00BB3A00" w:rsidRPr="00840707" w:rsidRDefault="00BB3A00" w:rsidP="003026C0">
            <w:pPr>
              <w:keepNext/>
              <w:keepLines/>
              <w:spacing w:before="60" w:after="60"/>
              <w:rPr>
                <w:sz w:val="18"/>
                <w:szCs w:val="18"/>
                <w:lang w:val="el-GR"/>
              </w:rPr>
            </w:pPr>
          </w:p>
        </w:tc>
        <w:tc>
          <w:tcPr>
            <w:tcW w:w="609" w:type="pct"/>
            <w:shd w:val="clear" w:color="auto" w:fill="FFFFFF"/>
            <w:vAlign w:val="center"/>
          </w:tcPr>
          <w:p w14:paraId="6A42600B" w14:textId="77777777" w:rsidR="00BB3A00" w:rsidRPr="00840707" w:rsidRDefault="00BB3A00" w:rsidP="003026C0">
            <w:pPr>
              <w:keepNext/>
              <w:keepLines/>
              <w:spacing w:before="60" w:after="60"/>
              <w:rPr>
                <w:sz w:val="18"/>
                <w:szCs w:val="18"/>
                <w:lang w:val="el-GR"/>
              </w:rPr>
            </w:pPr>
          </w:p>
        </w:tc>
      </w:tr>
      <w:tr w:rsidR="00BB3A00" w:rsidRPr="00C4217E" w14:paraId="0A35718D" w14:textId="77777777" w:rsidTr="003026C0">
        <w:trPr>
          <w:trHeight w:val="284"/>
        </w:trPr>
        <w:tc>
          <w:tcPr>
            <w:tcW w:w="2331" w:type="pct"/>
            <w:gridSpan w:val="3"/>
            <w:tcBorders>
              <w:right w:val="single" w:sz="4" w:space="0" w:color="auto"/>
            </w:tcBorders>
            <w:shd w:val="pct15" w:color="auto" w:fill="auto"/>
            <w:vAlign w:val="center"/>
          </w:tcPr>
          <w:p w14:paraId="267ED873" w14:textId="77777777" w:rsidR="00BB3A00" w:rsidRPr="00840707" w:rsidRDefault="00BB3A00" w:rsidP="003026C0">
            <w:pPr>
              <w:keepNext/>
              <w:keepLines/>
              <w:spacing w:before="60" w:after="60"/>
              <w:jc w:val="center"/>
              <w:rPr>
                <w:sz w:val="18"/>
                <w:szCs w:val="18"/>
              </w:rPr>
            </w:pPr>
            <w:r w:rsidRPr="00840707">
              <w:rPr>
                <w:b/>
                <w:sz w:val="18"/>
                <w:szCs w:val="18"/>
                <w:lang w:val="el-GR"/>
              </w:rPr>
              <w:t>ΣΥΝΟΛΟ</w:t>
            </w:r>
          </w:p>
        </w:tc>
        <w:tc>
          <w:tcPr>
            <w:tcW w:w="437" w:type="pct"/>
            <w:tcBorders>
              <w:right w:val="single" w:sz="4" w:space="0" w:color="auto"/>
            </w:tcBorders>
            <w:shd w:val="pct15" w:color="auto" w:fill="auto"/>
            <w:vAlign w:val="center"/>
          </w:tcPr>
          <w:p w14:paraId="6B427616" w14:textId="77777777" w:rsidR="00BB3A00" w:rsidRPr="00840707" w:rsidRDefault="00BB3A00" w:rsidP="003026C0">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6FB920AD" w14:textId="77777777" w:rsidR="00BB3A00" w:rsidRPr="00840707" w:rsidRDefault="00BB3A00" w:rsidP="003026C0">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2C278243" w14:textId="77777777" w:rsidR="00BB3A00" w:rsidRPr="00840707" w:rsidRDefault="00BB3A00" w:rsidP="003026C0">
            <w:pPr>
              <w:keepNext/>
              <w:keepLines/>
              <w:spacing w:before="60" w:after="60"/>
              <w:rPr>
                <w:sz w:val="18"/>
                <w:szCs w:val="18"/>
              </w:rPr>
            </w:pPr>
          </w:p>
        </w:tc>
        <w:tc>
          <w:tcPr>
            <w:tcW w:w="544" w:type="pct"/>
            <w:shd w:val="clear" w:color="auto" w:fill="D9D9D9" w:themeFill="background1" w:themeFillShade="D9"/>
            <w:vAlign w:val="center"/>
          </w:tcPr>
          <w:p w14:paraId="02BD1019" w14:textId="77777777" w:rsidR="00BB3A00" w:rsidRPr="00840707" w:rsidRDefault="00BB3A00" w:rsidP="003026C0">
            <w:pPr>
              <w:keepNext/>
              <w:keepLines/>
              <w:spacing w:before="60" w:after="60"/>
              <w:rPr>
                <w:sz w:val="18"/>
                <w:szCs w:val="18"/>
              </w:rPr>
            </w:pPr>
          </w:p>
        </w:tc>
        <w:tc>
          <w:tcPr>
            <w:tcW w:w="609" w:type="pct"/>
            <w:shd w:val="clear" w:color="auto" w:fill="D9D9D9" w:themeFill="background1" w:themeFillShade="D9"/>
            <w:vAlign w:val="center"/>
          </w:tcPr>
          <w:p w14:paraId="2A1F34B3" w14:textId="77777777" w:rsidR="00BB3A00" w:rsidRPr="00840707" w:rsidRDefault="00BB3A00" w:rsidP="003026C0">
            <w:pPr>
              <w:keepNext/>
              <w:keepLines/>
              <w:spacing w:before="60" w:after="60"/>
              <w:rPr>
                <w:sz w:val="18"/>
                <w:szCs w:val="18"/>
              </w:rPr>
            </w:pPr>
          </w:p>
        </w:tc>
      </w:tr>
    </w:tbl>
    <w:p w14:paraId="3F51F362" w14:textId="77777777" w:rsidR="00BB3A00" w:rsidRDefault="00BB3A00" w:rsidP="00BB3A00">
      <w:pPr>
        <w:rPr>
          <w:lang w:val="el-GR"/>
        </w:rPr>
      </w:pPr>
      <w:bookmarkStart w:id="798" w:name="_Toc240445879"/>
      <w:bookmarkStart w:id="799" w:name="_Toc366852700"/>
      <w:bookmarkStart w:id="800" w:name="_Ref508304072"/>
      <w:bookmarkStart w:id="801" w:name="_Toc10632753"/>
      <w:bookmarkStart w:id="802" w:name="_Toc42167520"/>
    </w:p>
    <w:p w14:paraId="45F2C32E" w14:textId="502E06A0" w:rsidR="00BB3A00" w:rsidRPr="00C4217E" w:rsidRDefault="00BB3A00" w:rsidP="00474644">
      <w:pPr>
        <w:pStyle w:val="3"/>
        <w:numPr>
          <w:ilvl w:val="2"/>
          <w:numId w:val="19"/>
        </w:numPr>
        <w:ind w:left="360" w:hanging="360"/>
        <w:rPr>
          <w:rFonts w:cs="Tahoma"/>
          <w:lang w:val="el-GR"/>
        </w:rPr>
      </w:pPr>
      <w:bookmarkStart w:id="803" w:name="_Toc53671373"/>
      <w:bookmarkStart w:id="804" w:name="_Toc76724207"/>
      <w:bookmarkStart w:id="805" w:name="_Toc89441346"/>
      <w:bookmarkStart w:id="806" w:name="_Toc89441864"/>
      <w:r w:rsidRPr="00C4217E">
        <w:rPr>
          <w:rFonts w:cs="Tahoma"/>
          <w:lang w:val="el-GR"/>
        </w:rPr>
        <w:lastRenderedPageBreak/>
        <w:t>Άλλες δαπάνες</w:t>
      </w:r>
      <w:bookmarkEnd w:id="798"/>
      <w:bookmarkEnd w:id="799"/>
      <w:bookmarkEnd w:id="800"/>
      <w:bookmarkEnd w:id="801"/>
      <w:bookmarkEnd w:id="802"/>
      <w:bookmarkEnd w:id="803"/>
      <w:bookmarkEnd w:id="804"/>
      <w:bookmarkEnd w:id="805"/>
      <w:bookmarkEnd w:id="806"/>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BB3A00" w:rsidRPr="00C4217E" w14:paraId="204E28A5" w14:textId="77777777" w:rsidTr="003026C0">
        <w:trPr>
          <w:cantSplit/>
        </w:trPr>
        <w:tc>
          <w:tcPr>
            <w:tcW w:w="260" w:type="pct"/>
            <w:vMerge w:val="restart"/>
            <w:shd w:val="clear" w:color="auto" w:fill="E6E6E6"/>
            <w:vAlign w:val="center"/>
          </w:tcPr>
          <w:p w14:paraId="0D36879E"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Α/Α</w:t>
            </w:r>
          </w:p>
        </w:tc>
        <w:tc>
          <w:tcPr>
            <w:tcW w:w="1619" w:type="pct"/>
            <w:vMerge w:val="restart"/>
            <w:shd w:val="clear" w:color="auto" w:fill="E6E6E6"/>
            <w:vAlign w:val="center"/>
          </w:tcPr>
          <w:p w14:paraId="7FFD6BF2"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ΠΕΡΙΓΡΑΦΗ</w:t>
            </w:r>
          </w:p>
        </w:tc>
        <w:tc>
          <w:tcPr>
            <w:tcW w:w="650" w:type="pct"/>
            <w:vMerge w:val="restart"/>
            <w:shd w:val="clear" w:color="auto" w:fill="E6E6E6"/>
            <w:vAlign w:val="center"/>
          </w:tcPr>
          <w:p w14:paraId="382321EB"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ΠΟΣΟΤΗΤΑ</w:t>
            </w:r>
          </w:p>
        </w:tc>
        <w:tc>
          <w:tcPr>
            <w:tcW w:w="1173" w:type="pct"/>
            <w:gridSpan w:val="2"/>
            <w:shd w:val="clear" w:color="auto" w:fill="E6E6E6"/>
            <w:vAlign w:val="center"/>
          </w:tcPr>
          <w:p w14:paraId="36D909B7"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ΑΞΙΑ ΧΩΡΙΣ ΦΠΑ [€]</w:t>
            </w:r>
          </w:p>
        </w:tc>
        <w:tc>
          <w:tcPr>
            <w:tcW w:w="621" w:type="pct"/>
            <w:vMerge w:val="restart"/>
            <w:shd w:val="clear" w:color="auto" w:fill="E6E6E6"/>
            <w:vAlign w:val="center"/>
          </w:tcPr>
          <w:p w14:paraId="3F56870D"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ΦΠΑ [€]</w:t>
            </w:r>
          </w:p>
        </w:tc>
        <w:tc>
          <w:tcPr>
            <w:tcW w:w="677" w:type="pct"/>
            <w:vMerge w:val="restart"/>
            <w:shd w:val="clear" w:color="auto" w:fill="E6E6E6"/>
            <w:vAlign w:val="center"/>
          </w:tcPr>
          <w:p w14:paraId="7587C1D4"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 xml:space="preserve">ΣΥΝΟΛΙΚΗ ΑΞΙΑ </w:t>
            </w:r>
          </w:p>
          <w:p w14:paraId="7423E67C"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ΜΕ ΦΠΑ [€]</w:t>
            </w:r>
          </w:p>
        </w:tc>
      </w:tr>
      <w:tr w:rsidR="00BB3A00" w:rsidRPr="00C4217E" w14:paraId="6E16EB80" w14:textId="77777777" w:rsidTr="003026C0">
        <w:trPr>
          <w:cantSplit/>
        </w:trPr>
        <w:tc>
          <w:tcPr>
            <w:tcW w:w="229" w:type="pct"/>
            <w:vMerge/>
            <w:shd w:val="clear" w:color="auto" w:fill="E6E6E6"/>
            <w:vAlign w:val="center"/>
          </w:tcPr>
          <w:p w14:paraId="717A16AF" w14:textId="77777777" w:rsidR="00BB3A00" w:rsidRPr="00840707" w:rsidRDefault="00BB3A00" w:rsidP="003026C0">
            <w:pPr>
              <w:spacing w:before="60" w:after="60"/>
              <w:rPr>
                <w:sz w:val="18"/>
                <w:szCs w:val="18"/>
                <w:lang w:val="el-GR"/>
              </w:rPr>
            </w:pPr>
          </w:p>
        </w:tc>
        <w:tc>
          <w:tcPr>
            <w:tcW w:w="1623" w:type="pct"/>
            <w:vMerge/>
            <w:shd w:val="clear" w:color="auto" w:fill="E6E6E6"/>
            <w:vAlign w:val="center"/>
          </w:tcPr>
          <w:p w14:paraId="73C5221F" w14:textId="77777777" w:rsidR="00BB3A00" w:rsidRPr="00840707" w:rsidRDefault="00BB3A00" w:rsidP="003026C0">
            <w:pPr>
              <w:spacing w:before="60" w:after="60"/>
              <w:rPr>
                <w:sz w:val="18"/>
                <w:szCs w:val="18"/>
                <w:lang w:val="el-GR"/>
              </w:rPr>
            </w:pPr>
          </w:p>
        </w:tc>
        <w:tc>
          <w:tcPr>
            <w:tcW w:w="655" w:type="pct"/>
            <w:vMerge/>
            <w:shd w:val="clear" w:color="auto" w:fill="E6E6E6"/>
            <w:vAlign w:val="center"/>
          </w:tcPr>
          <w:p w14:paraId="6CBAE47D" w14:textId="77777777" w:rsidR="00BB3A00" w:rsidRPr="00840707" w:rsidRDefault="00BB3A00" w:rsidP="003026C0">
            <w:pPr>
              <w:spacing w:before="60" w:after="60"/>
              <w:rPr>
                <w:sz w:val="18"/>
                <w:szCs w:val="18"/>
                <w:lang w:val="el-GR"/>
              </w:rPr>
            </w:pPr>
          </w:p>
        </w:tc>
        <w:tc>
          <w:tcPr>
            <w:tcW w:w="621" w:type="pct"/>
            <w:shd w:val="clear" w:color="auto" w:fill="E6E6E6"/>
            <w:vAlign w:val="center"/>
          </w:tcPr>
          <w:p w14:paraId="58DC7889" w14:textId="77777777" w:rsidR="00BB3A00" w:rsidRPr="00840707" w:rsidRDefault="00BB3A00" w:rsidP="003026C0">
            <w:pPr>
              <w:spacing w:before="60" w:after="60"/>
              <w:jc w:val="center"/>
              <w:rPr>
                <w:sz w:val="18"/>
                <w:szCs w:val="18"/>
                <w:lang w:val="el-GR"/>
              </w:rPr>
            </w:pPr>
            <w:r w:rsidRPr="00840707">
              <w:rPr>
                <w:sz w:val="18"/>
                <w:szCs w:val="18"/>
                <w:lang w:val="el-GR"/>
              </w:rPr>
              <w:t>ΤΙΜΗ ΜΟΝΑΔΑΣ</w:t>
            </w:r>
          </w:p>
        </w:tc>
        <w:tc>
          <w:tcPr>
            <w:tcW w:w="563" w:type="pct"/>
            <w:shd w:val="clear" w:color="auto" w:fill="E6E6E6"/>
            <w:vAlign w:val="center"/>
          </w:tcPr>
          <w:p w14:paraId="1D08F39E" w14:textId="77777777" w:rsidR="00BB3A00" w:rsidRPr="00840707" w:rsidRDefault="00BB3A00" w:rsidP="003026C0">
            <w:pPr>
              <w:spacing w:before="60" w:after="60"/>
              <w:jc w:val="center"/>
              <w:rPr>
                <w:sz w:val="18"/>
                <w:szCs w:val="18"/>
                <w:lang w:val="el-GR"/>
              </w:rPr>
            </w:pPr>
            <w:r w:rsidRPr="00840707">
              <w:rPr>
                <w:sz w:val="18"/>
                <w:szCs w:val="18"/>
                <w:lang w:val="el-GR"/>
              </w:rPr>
              <w:t>ΣΥΝΟΛΟ</w:t>
            </w:r>
          </w:p>
        </w:tc>
        <w:tc>
          <w:tcPr>
            <w:tcW w:w="626" w:type="pct"/>
            <w:vMerge/>
            <w:shd w:val="clear" w:color="auto" w:fill="E6E6E6"/>
            <w:vAlign w:val="center"/>
          </w:tcPr>
          <w:p w14:paraId="7B76B1B0" w14:textId="77777777" w:rsidR="00BB3A00" w:rsidRPr="00840707" w:rsidRDefault="00BB3A00" w:rsidP="003026C0">
            <w:pPr>
              <w:spacing w:before="60" w:after="60"/>
              <w:rPr>
                <w:sz w:val="18"/>
                <w:szCs w:val="18"/>
                <w:lang w:val="el-GR"/>
              </w:rPr>
            </w:pPr>
          </w:p>
        </w:tc>
        <w:tc>
          <w:tcPr>
            <w:tcW w:w="682" w:type="pct"/>
            <w:vMerge/>
            <w:shd w:val="clear" w:color="auto" w:fill="E6E6E6"/>
            <w:vAlign w:val="center"/>
          </w:tcPr>
          <w:p w14:paraId="138B9D1C" w14:textId="77777777" w:rsidR="00BB3A00" w:rsidRPr="00840707" w:rsidRDefault="00BB3A00" w:rsidP="003026C0">
            <w:pPr>
              <w:spacing w:before="60" w:after="60"/>
              <w:rPr>
                <w:sz w:val="18"/>
                <w:szCs w:val="18"/>
                <w:lang w:val="el-GR"/>
              </w:rPr>
            </w:pPr>
          </w:p>
        </w:tc>
      </w:tr>
      <w:tr w:rsidR="00BB3A00" w:rsidRPr="00C4217E" w14:paraId="0EECBE2A" w14:textId="77777777" w:rsidTr="003026C0">
        <w:trPr>
          <w:trHeight w:val="284"/>
        </w:trPr>
        <w:tc>
          <w:tcPr>
            <w:tcW w:w="229" w:type="pct"/>
            <w:vAlign w:val="center"/>
          </w:tcPr>
          <w:p w14:paraId="00556D6A" w14:textId="77777777" w:rsidR="00BB3A00" w:rsidRPr="00840707" w:rsidRDefault="00BB3A00" w:rsidP="003026C0">
            <w:pPr>
              <w:spacing w:before="60" w:after="60"/>
              <w:rPr>
                <w:sz w:val="18"/>
                <w:szCs w:val="18"/>
                <w:lang w:val="el-GR"/>
              </w:rPr>
            </w:pPr>
          </w:p>
        </w:tc>
        <w:tc>
          <w:tcPr>
            <w:tcW w:w="1623" w:type="pct"/>
            <w:vAlign w:val="center"/>
          </w:tcPr>
          <w:p w14:paraId="68531BCD" w14:textId="77777777" w:rsidR="00BB3A00" w:rsidRPr="00840707" w:rsidRDefault="00BB3A00" w:rsidP="003026C0">
            <w:pPr>
              <w:spacing w:before="60" w:after="60"/>
              <w:rPr>
                <w:sz w:val="18"/>
                <w:szCs w:val="18"/>
                <w:lang w:val="el-GR"/>
              </w:rPr>
            </w:pPr>
          </w:p>
        </w:tc>
        <w:tc>
          <w:tcPr>
            <w:tcW w:w="655" w:type="pct"/>
            <w:vAlign w:val="center"/>
          </w:tcPr>
          <w:p w14:paraId="575E6C54" w14:textId="77777777" w:rsidR="00BB3A00" w:rsidRPr="00840707" w:rsidRDefault="00BB3A00" w:rsidP="003026C0">
            <w:pPr>
              <w:spacing w:before="60" w:after="60"/>
              <w:rPr>
                <w:sz w:val="18"/>
                <w:szCs w:val="18"/>
                <w:lang w:val="el-GR"/>
              </w:rPr>
            </w:pPr>
          </w:p>
        </w:tc>
        <w:tc>
          <w:tcPr>
            <w:tcW w:w="621" w:type="pct"/>
            <w:vAlign w:val="center"/>
          </w:tcPr>
          <w:p w14:paraId="5C6EA71C" w14:textId="77777777" w:rsidR="00BB3A00" w:rsidRPr="00840707" w:rsidRDefault="00BB3A00" w:rsidP="003026C0">
            <w:pPr>
              <w:spacing w:before="60" w:after="60"/>
              <w:rPr>
                <w:sz w:val="18"/>
                <w:szCs w:val="18"/>
                <w:lang w:val="el-GR"/>
              </w:rPr>
            </w:pPr>
          </w:p>
        </w:tc>
        <w:tc>
          <w:tcPr>
            <w:tcW w:w="563" w:type="pct"/>
            <w:vAlign w:val="center"/>
          </w:tcPr>
          <w:p w14:paraId="1C0DB9C9" w14:textId="77777777" w:rsidR="00BB3A00" w:rsidRPr="00840707" w:rsidRDefault="00BB3A00" w:rsidP="003026C0">
            <w:pPr>
              <w:spacing w:before="60" w:after="60"/>
              <w:rPr>
                <w:sz w:val="18"/>
                <w:szCs w:val="18"/>
                <w:lang w:val="el-GR"/>
              </w:rPr>
            </w:pPr>
          </w:p>
        </w:tc>
        <w:tc>
          <w:tcPr>
            <w:tcW w:w="626" w:type="pct"/>
            <w:vAlign w:val="center"/>
          </w:tcPr>
          <w:p w14:paraId="559D1AFA" w14:textId="77777777" w:rsidR="00BB3A00" w:rsidRPr="00840707" w:rsidRDefault="00BB3A00" w:rsidP="003026C0">
            <w:pPr>
              <w:spacing w:before="60" w:after="60"/>
              <w:rPr>
                <w:sz w:val="18"/>
                <w:szCs w:val="18"/>
                <w:lang w:val="el-GR"/>
              </w:rPr>
            </w:pPr>
          </w:p>
        </w:tc>
        <w:tc>
          <w:tcPr>
            <w:tcW w:w="682" w:type="pct"/>
            <w:vAlign w:val="center"/>
          </w:tcPr>
          <w:p w14:paraId="0720C330" w14:textId="77777777" w:rsidR="00BB3A00" w:rsidRPr="00840707" w:rsidRDefault="00BB3A00" w:rsidP="003026C0">
            <w:pPr>
              <w:spacing w:before="60" w:after="60"/>
              <w:rPr>
                <w:sz w:val="18"/>
                <w:szCs w:val="18"/>
                <w:lang w:val="el-GR"/>
              </w:rPr>
            </w:pPr>
          </w:p>
        </w:tc>
      </w:tr>
      <w:tr w:rsidR="00BB3A00" w:rsidRPr="00C4217E" w14:paraId="14B750AD" w14:textId="77777777" w:rsidTr="003026C0">
        <w:trPr>
          <w:trHeight w:val="284"/>
        </w:trPr>
        <w:tc>
          <w:tcPr>
            <w:tcW w:w="229" w:type="pct"/>
            <w:vAlign w:val="center"/>
          </w:tcPr>
          <w:p w14:paraId="2B480DCD" w14:textId="77777777" w:rsidR="00BB3A00" w:rsidRPr="00840707" w:rsidRDefault="00BB3A00" w:rsidP="003026C0">
            <w:pPr>
              <w:spacing w:before="60" w:after="60"/>
              <w:rPr>
                <w:sz w:val="18"/>
                <w:szCs w:val="18"/>
                <w:lang w:val="el-GR"/>
              </w:rPr>
            </w:pPr>
          </w:p>
        </w:tc>
        <w:tc>
          <w:tcPr>
            <w:tcW w:w="1623" w:type="pct"/>
            <w:vAlign w:val="center"/>
          </w:tcPr>
          <w:p w14:paraId="06464253" w14:textId="77777777" w:rsidR="00BB3A00" w:rsidRPr="00840707" w:rsidRDefault="00BB3A00" w:rsidP="003026C0">
            <w:pPr>
              <w:spacing w:before="60" w:after="60"/>
              <w:rPr>
                <w:sz w:val="18"/>
                <w:szCs w:val="18"/>
                <w:lang w:val="el-GR"/>
              </w:rPr>
            </w:pPr>
          </w:p>
        </w:tc>
        <w:tc>
          <w:tcPr>
            <w:tcW w:w="655" w:type="pct"/>
            <w:tcBorders>
              <w:bottom w:val="single" w:sz="4" w:space="0" w:color="auto"/>
            </w:tcBorders>
            <w:vAlign w:val="center"/>
          </w:tcPr>
          <w:p w14:paraId="506B1D41" w14:textId="77777777" w:rsidR="00BB3A00" w:rsidRPr="00840707" w:rsidRDefault="00BB3A00" w:rsidP="003026C0">
            <w:pPr>
              <w:spacing w:before="60" w:after="60"/>
              <w:rPr>
                <w:sz w:val="18"/>
                <w:szCs w:val="18"/>
                <w:lang w:val="el-GR"/>
              </w:rPr>
            </w:pPr>
          </w:p>
        </w:tc>
        <w:tc>
          <w:tcPr>
            <w:tcW w:w="621" w:type="pct"/>
            <w:tcBorders>
              <w:bottom w:val="single" w:sz="4" w:space="0" w:color="auto"/>
            </w:tcBorders>
            <w:vAlign w:val="center"/>
          </w:tcPr>
          <w:p w14:paraId="384E1BCF" w14:textId="77777777" w:rsidR="00BB3A00" w:rsidRPr="00840707" w:rsidRDefault="00BB3A00" w:rsidP="003026C0">
            <w:pPr>
              <w:spacing w:before="60" w:after="60"/>
              <w:rPr>
                <w:sz w:val="18"/>
                <w:szCs w:val="18"/>
                <w:lang w:val="el-GR"/>
              </w:rPr>
            </w:pPr>
          </w:p>
        </w:tc>
        <w:tc>
          <w:tcPr>
            <w:tcW w:w="563" w:type="pct"/>
            <w:vAlign w:val="center"/>
          </w:tcPr>
          <w:p w14:paraId="278D9BD5" w14:textId="77777777" w:rsidR="00BB3A00" w:rsidRPr="00840707" w:rsidRDefault="00BB3A00" w:rsidP="003026C0">
            <w:pPr>
              <w:spacing w:before="60" w:after="60"/>
              <w:rPr>
                <w:sz w:val="18"/>
                <w:szCs w:val="18"/>
                <w:lang w:val="el-GR"/>
              </w:rPr>
            </w:pPr>
          </w:p>
        </w:tc>
        <w:tc>
          <w:tcPr>
            <w:tcW w:w="626" w:type="pct"/>
            <w:vAlign w:val="center"/>
          </w:tcPr>
          <w:p w14:paraId="7EA006BA" w14:textId="77777777" w:rsidR="00BB3A00" w:rsidRPr="00840707" w:rsidRDefault="00BB3A00" w:rsidP="003026C0">
            <w:pPr>
              <w:spacing w:before="60" w:after="60"/>
              <w:rPr>
                <w:sz w:val="18"/>
                <w:szCs w:val="18"/>
                <w:lang w:val="el-GR"/>
              </w:rPr>
            </w:pPr>
          </w:p>
        </w:tc>
        <w:tc>
          <w:tcPr>
            <w:tcW w:w="682" w:type="pct"/>
            <w:vAlign w:val="center"/>
          </w:tcPr>
          <w:p w14:paraId="5C2F114B" w14:textId="77777777" w:rsidR="00BB3A00" w:rsidRPr="00840707" w:rsidRDefault="00BB3A00" w:rsidP="003026C0">
            <w:pPr>
              <w:spacing w:before="60" w:after="60"/>
              <w:rPr>
                <w:sz w:val="18"/>
                <w:szCs w:val="18"/>
                <w:lang w:val="el-GR"/>
              </w:rPr>
            </w:pPr>
          </w:p>
        </w:tc>
      </w:tr>
      <w:tr w:rsidR="00BB3A00" w:rsidRPr="00C4217E" w14:paraId="695BFFC2" w14:textId="77777777" w:rsidTr="003026C0">
        <w:trPr>
          <w:trHeight w:val="284"/>
        </w:trPr>
        <w:tc>
          <w:tcPr>
            <w:tcW w:w="229" w:type="pct"/>
            <w:tcBorders>
              <w:bottom w:val="single" w:sz="4" w:space="0" w:color="auto"/>
            </w:tcBorders>
            <w:vAlign w:val="center"/>
          </w:tcPr>
          <w:p w14:paraId="579EBBF0" w14:textId="77777777" w:rsidR="00BB3A00" w:rsidRPr="00840707" w:rsidRDefault="00BB3A00" w:rsidP="003026C0">
            <w:pPr>
              <w:spacing w:before="60" w:after="60"/>
              <w:rPr>
                <w:sz w:val="18"/>
                <w:szCs w:val="18"/>
                <w:lang w:val="el-GR"/>
              </w:rPr>
            </w:pPr>
          </w:p>
        </w:tc>
        <w:tc>
          <w:tcPr>
            <w:tcW w:w="1623" w:type="pct"/>
            <w:tcBorders>
              <w:bottom w:val="single" w:sz="4" w:space="0" w:color="auto"/>
            </w:tcBorders>
            <w:vAlign w:val="center"/>
          </w:tcPr>
          <w:p w14:paraId="7F9CBDC6" w14:textId="77777777" w:rsidR="00BB3A00" w:rsidRPr="00840707" w:rsidRDefault="00BB3A00" w:rsidP="003026C0">
            <w:pPr>
              <w:spacing w:before="60" w:after="60"/>
              <w:rPr>
                <w:sz w:val="18"/>
                <w:szCs w:val="18"/>
                <w:lang w:val="el-GR"/>
              </w:rPr>
            </w:pPr>
          </w:p>
        </w:tc>
        <w:tc>
          <w:tcPr>
            <w:tcW w:w="655" w:type="pct"/>
            <w:tcBorders>
              <w:bottom w:val="single" w:sz="4" w:space="0" w:color="auto"/>
            </w:tcBorders>
            <w:vAlign w:val="center"/>
          </w:tcPr>
          <w:p w14:paraId="3B296218" w14:textId="77777777" w:rsidR="00BB3A00" w:rsidRPr="00840707" w:rsidRDefault="00BB3A00" w:rsidP="003026C0">
            <w:pPr>
              <w:spacing w:before="60" w:after="60"/>
              <w:rPr>
                <w:sz w:val="18"/>
                <w:szCs w:val="18"/>
                <w:lang w:val="el-GR"/>
              </w:rPr>
            </w:pPr>
          </w:p>
        </w:tc>
        <w:tc>
          <w:tcPr>
            <w:tcW w:w="621" w:type="pct"/>
            <w:tcBorders>
              <w:bottom w:val="single" w:sz="4" w:space="0" w:color="auto"/>
            </w:tcBorders>
            <w:vAlign w:val="center"/>
          </w:tcPr>
          <w:p w14:paraId="3DA514A7" w14:textId="77777777" w:rsidR="00BB3A00" w:rsidRPr="00840707" w:rsidRDefault="00BB3A00" w:rsidP="003026C0">
            <w:pPr>
              <w:spacing w:before="60" w:after="60"/>
              <w:rPr>
                <w:sz w:val="18"/>
                <w:szCs w:val="18"/>
                <w:lang w:val="el-GR"/>
              </w:rPr>
            </w:pPr>
          </w:p>
        </w:tc>
        <w:tc>
          <w:tcPr>
            <w:tcW w:w="563" w:type="pct"/>
            <w:tcBorders>
              <w:bottom w:val="single" w:sz="4" w:space="0" w:color="auto"/>
            </w:tcBorders>
            <w:vAlign w:val="center"/>
          </w:tcPr>
          <w:p w14:paraId="01160DA8" w14:textId="77777777" w:rsidR="00BB3A00" w:rsidRPr="00840707" w:rsidRDefault="00BB3A00" w:rsidP="003026C0">
            <w:pPr>
              <w:spacing w:before="60" w:after="60"/>
              <w:rPr>
                <w:sz w:val="18"/>
                <w:szCs w:val="18"/>
                <w:lang w:val="el-GR"/>
              </w:rPr>
            </w:pPr>
          </w:p>
        </w:tc>
        <w:tc>
          <w:tcPr>
            <w:tcW w:w="626" w:type="pct"/>
            <w:vAlign w:val="center"/>
          </w:tcPr>
          <w:p w14:paraId="4616A858" w14:textId="77777777" w:rsidR="00BB3A00" w:rsidRPr="00840707" w:rsidRDefault="00BB3A00" w:rsidP="003026C0">
            <w:pPr>
              <w:spacing w:before="60" w:after="60"/>
              <w:rPr>
                <w:sz w:val="18"/>
                <w:szCs w:val="18"/>
                <w:lang w:val="el-GR"/>
              </w:rPr>
            </w:pPr>
          </w:p>
        </w:tc>
        <w:tc>
          <w:tcPr>
            <w:tcW w:w="682" w:type="pct"/>
            <w:vAlign w:val="center"/>
          </w:tcPr>
          <w:p w14:paraId="6E45084A" w14:textId="77777777" w:rsidR="00BB3A00" w:rsidRPr="00840707" w:rsidRDefault="00BB3A00" w:rsidP="003026C0">
            <w:pPr>
              <w:spacing w:before="60" w:after="60"/>
              <w:rPr>
                <w:sz w:val="18"/>
                <w:szCs w:val="18"/>
                <w:lang w:val="el-GR"/>
              </w:rPr>
            </w:pPr>
          </w:p>
        </w:tc>
      </w:tr>
      <w:tr w:rsidR="00BB3A00" w:rsidRPr="00C4217E" w14:paraId="79679E87" w14:textId="77777777" w:rsidTr="003026C0">
        <w:tblPrEx>
          <w:shd w:val="clear" w:color="auto" w:fill="FFFFFF"/>
        </w:tblPrEx>
        <w:trPr>
          <w:trHeight w:val="284"/>
        </w:trPr>
        <w:tc>
          <w:tcPr>
            <w:tcW w:w="1" w:type="pct"/>
            <w:gridSpan w:val="4"/>
            <w:tcBorders>
              <w:right w:val="single" w:sz="4" w:space="0" w:color="auto"/>
            </w:tcBorders>
            <w:shd w:val="pct15" w:color="auto" w:fill="auto"/>
            <w:vAlign w:val="center"/>
          </w:tcPr>
          <w:p w14:paraId="096F9F81" w14:textId="77777777" w:rsidR="00BB3A00" w:rsidRPr="00840707" w:rsidRDefault="00BB3A00" w:rsidP="003026C0">
            <w:pPr>
              <w:spacing w:before="60" w:after="60"/>
              <w:jc w:val="center"/>
              <w:rPr>
                <w:sz w:val="18"/>
                <w:szCs w:val="18"/>
                <w:lang w:val="el-GR"/>
              </w:rPr>
            </w:pPr>
            <w:bookmarkStart w:id="807" w:name="_Toc240445880"/>
            <w:r w:rsidRPr="0084070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1A46CC2A" w14:textId="77777777" w:rsidR="00BB3A00" w:rsidRPr="00840707" w:rsidRDefault="00BB3A00" w:rsidP="003026C0">
            <w:pPr>
              <w:spacing w:before="60" w:after="60"/>
              <w:rPr>
                <w:sz w:val="18"/>
                <w:szCs w:val="18"/>
                <w:lang w:val="el-GR"/>
              </w:rPr>
            </w:pPr>
          </w:p>
        </w:tc>
        <w:tc>
          <w:tcPr>
            <w:tcW w:w="626" w:type="pct"/>
            <w:shd w:val="clear" w:color="auto" w:fill="FFFFFF"/>
            <w:vAlign w:val="center"/>
          </w:tcPr>
          <w:p w14:paraId="291338DB" w14:textId="77777777" w:rsidR="00BB3A00" w:rsidRPr="00840707" w:rsidRDefault="00BB3A00" w:rsidP="003026C0">
            <w:pPr>
              <w:spacing w:before="60" w:after="60"/>
              <w:rPr>
                <w:sz w:val="18"/>
                <w:szCs w:val="18"/>
                <w:lang w:val="el-GR"/>
              </w:rPr>
            </w:pPr>
          </w:p>
        </w:tc>
        <w:tc>
          <w:tcPr>
            <w:tcW w:w="682" w:type="pct"/>
            <w:shd w:val="clear" w:color="auto" w:fill="FFFFFF"/>
            <w:vAlign w:val="center"/>
          </w:tcPr>
          <w:p w14:paraId="6178FBFA" w14:textId="77777777" w:rsidR="00BB3A00" w:rsidRPr="00840707" w:rsidRDefault="00BB3A00" w:rsidP="003026C0">
            <w:pPr>
              <w:spacing w:before="60" w:after="60"/>
              <w:rPr>
                <w:sz w:val="18"/>
                <w:szCs w:val="18"/>
                <w:lang w:val="el-GR"/>
              </w:rPr>
            </w:pPr>
          </w:p>
        </w:tc>
      </w:tr>
    </w:tbl>
    <w:p w14:paraId="173992C9" w14:textId="77777777" w:rsidR="00BB3A00" w:rsidRPr="00252398" w:rsidRDefault="00BB3A00" w:rsidP="00BB3A00">
      <w:pPr>
        <w:rPr>
          <w:lang w:val="el-GR"/>
        </w:rPr>
      </w:pPr>
      <w:bookmarkStart w:id="808" w:name="_Toc46178225"/>
      <w:bookmarkStart w:id="809" w:name="_Toc46178713"/>
      <w:bookmarkStart w:id="810" w:name="_Toc46179200"/>
      <w:bookmarkStart w:id="811" w:name="_Toc63254467"/>
      <w:bookmarkStart w:id="812" w:name="_Ref104352824"/>
      <w:bookmarkStart w:id="813" w:name="_Ref104352827"/>
      <w:bookmarkStart w:id="814" w:name="_Ref104352962"/>
      <w:bookmarkStart w:id="815" w:name="_Toc240445882"/>
      <w:bookmarkStart w:id="816" w:name="_Toc366852703"/>
      <w:bookmarkStart w:id="817" w:name="_Toc10632754"/>
      <w:bookmarkStart w:id="818" w:name="_Toc42167521"/>
      <w:bookmarkEnd w:id="807"/>
      <w:bookmarkEnd w:id="808"/>
      <w:bookmarkEnd w:id="809"/>
      <w:bookmarkEnd w:id="810"/>
    </w:p>
    <w:p w14:paraId="16C0F8AC" w14:textId="54394750" w:rsidR="00BB3A00" w:rsidRPr="00C4217E" w:rsidRDefault="00BB3A00" w:rsidP="00474644">
      <w:pPr>
        <w:pStyle w:val="3"/>
        <w:numPr>
          <w:ilvl w:val="2"/>
          <w:numId w:val="19"/>
        </w:numPr>
        <w:ind w:left="360" w:hanging="360"/>
        <w:rPr>
          <w:rFonts w:cs="Tahoma"/>
          <w:lang w:val="el-GR"/>
        </w:rPr>
      </w:pPr>
      <w:bookmarkStart w:id="819" w:name="_Ref52978018"/>
      <w:bookmarkStart w:id="820" w:name="_Toc53671374"/>
      <w:bookmarkStart w:id="821" w:name="_Toc76724208"/>
      <w:bookmarkStart w:id="822" w:name="_Toc89441347"/>
      <w:bookmarkStart w:id="823" w:name="_Toc89441865"/>
      <w:r w:rsidRPr="00C4217E">
        <w:rPr>
          <w:rFonts w:cs="Tahoma"/>
          <w:lang w:val="el-GR"/>
        </w:rPr>
        <w:t>Συγκεντρωτικός Πίνακας Οικονομικής Προσφοράς</w:t>
      </w:r>
      <w:bookmarkEnd w:id="811"/>
      <w:r w:rsidRPr="00C4217E">
        <w:rPr>
          <w:rFonts w:cs="Tahoma"/>
          <w:lang w:val="el-GR"/>
        </w:rPr>
        <w:t xml:space="preserve"> Έργου</w:t>
      </w:r>
      <w:bookmarkEnd w:id="812"/>
      <w:bookmarkEnd w:id="813"/>
      <w:bookmarkEnd w:id="814"/>
      <w:bookmarkEnd w:id="815"/>
      <w:bookmarkEnd w:id="816"/>
      <w:bookmarkEnd w:id="817"/>
      <w:bookmarkEnd w:id="818"/>
      <w:bookmarkEnd w:id="819"/>
      <w:bookmarkEnd w:id="820"/>
      <w:bookmarkEnd w:id="821"/>
      <w:bookmarkEnd w:id="822"/>
      <w:bookmarkEnd w:id="8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BB3A00" w:rsidRPr="009251C2" w14:paraId="4C456C7B" w14:textId="77777777" w:rsidTr="003026C0">
        <w:trPr>
          <w:cantSplit/>
          <w:trHeight w:val="280"/>
        </w:trPr>
        <w:tc>
          <w:tcPr>
            <w:tcW w:w="290" w:type="pct"/>
            <w:vMerge w:val="restart"/>
            <w:shd w:val="pct15" w:color="auto" w:fill="FFFFFF"/>
            <w:vAlign w:val="center"/>
          </w:tcPr>
          <w:p w14:paraId="04109530" w14:textId="77777777" w:rsidR="00BB3A00" w:rsidRPr="00840707" w:rsidRDefault="00BB3A00" w:rsidP="003026C0">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0B37F67B" w14:textId="77777777" w:rsidR="00BB3A00" w:rsidRPr="00840707" w:rsidRDefault="00BB3A00" w:rsidP="003026C0">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CF78E51"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ΣΥΝΟΛΙΚΗ ΑΞΙΑ ΕΡΓΟΥ</w:t>
            </w:r>
          </w:p>
          <w:p w14:paraId="401BBE20"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3599F7B"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2047DA99"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ΣΥΝΟΛΙΚΗ ΑΞΙΑ ΕΡΓΟΥ</w:t>
            </w:r>
          </w:p>
          <w:p w14:paraId="7F99D9CC"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ΜΕ ΦΠΑ [€]</w:t>
            </w:r>
          </w:p>
        </w:tc>
      </w:tr>
      <w:tr w:rsidR="00BB3A00" w:rsidRPr="009251C2" w14:paraId="1BB2E9B8" w14:textId="77777777" w:rsidTr="003026C0">
        <w:trPr>
          <w:cantSplit/>
          <w:trHeight w:val="340"/>
        </w:trPr>
        <w:tc>
          <w:tcPr>
            <w:tcW w:w="290" w:type="pct"/>
            <w:vMerge/>
            <w:shd w:val="pct15" w:color="auto" w:fill="FFFFFF"/>
            <w:vAlign w:val="center"/>
          </w:tcPr>
          <w:p w14:paraId="1E5F90D0" w14:textId="77777777" w:rsidR="00BB3A00" w:rsidRPr="00840707" w:rsidRDefault="00BB3A00" w:rsidP="003026C0">
            <w:pPr>
              <w:keepNext/>
              <w:keepLines/>
              <w:spacing w:before="60" w:after="60"/>
              <w:rPr>
                <w:sz w:val="18"/>
                <w:szCs w:val="18"/>
                <w:lang w:val="el-GR"/>
              </w:rPr>
            </w:pPr>
          </w:p>
        </w:tc>
        <w:tc>
          <w:tcPr>
            <w:tcW w:w="2173" w:type="pct"/>
            <w:vMerge/>
            <w:shd w:val="pct15" w:color="auto" w:fill="FFFFFF"/>
            <w:vAlign w:val="center"/>
          </w:tcPr>
          <w:p w14:paraId="53434524" w14:textId="77777777" w:rsidR="00BB3A00" w:rsidRPr="00840707" w:rsidRDefault="00BB3A00" w:rsidP="003026C0">
            <w:pPr>
              <w:keepNext/>
              <w:keepLines/>
              <w:spacing w:before="60" w:after="60"/>
              <w:rPr>
                <w:sz w:val="18"/>
                <w:szCs w:val="18"/>
                <w:lang w:val="el-GR"/>
              </w:rPr>
            </w:pPr>
          </w:p>
        </w:tc>
        <w:tc>
          <w:tcPr>
            <w:tcW w:w="845" w:type="pct"/>
            <w:vMerge/>
            <w:shd w:val="pct15" w:color="auto" w:fill="FFFFFF"/>
            <w:vAlign w:val="center"/>
          </w:tcPr>
          <w:p w14:paraId="56C05E27" w14:textId="77777777" w:rsidR="00BB3A00" w:rsidRPr="00840707" w:rsidRDefault="00BB3A00" w:rsidP="003026C0">
            <w:pPr>
              <w:keepNext/>
              <w:keepLines/>
              <w:spacing w:before="60" w:after="60"/>
              <w:rPr>
                <w:sz w:val="18"/>
                <w:szCs w:val="18"/>
                <w:lang w:val="el-GR"/>
              </w:rPr>
            </w:pPr>
          </w:p>
        </w:tc>
        <w:tc>
          <w:tcPr>
            <w:tcW w:w="846" w:type="pct"/>
            <w:vMerge/>
            <w:shd w:val="pct15" w:color="auto" w:fill="FFFFFF"/>
            <w:vAlign w:val="center"/>
          </w:tcPr>
          <w:p w14:paraId="2CE8E379" w14:textId="77777777" w:rsidR="00BB3A00" w:rsidRPr="00840707" w:rsidRDefault="00BB3A00" w:rsidP="003026C0">
            <w:pPr>
              <w:keepNext/>
              <w:keepLines/>
              <w:spacing w:before="60" w:after="60"/>
              <w:rPr>
                <w:sz w:val="18"/>
                <w:szCs w:val="18"/>
                <w:lang w:val="el-GR"/>
              </w:rPr>
            </w:pPr>
          </w:p>
        </w:tc>
        <w:tc>
          <w:tcPr>
            <w:tcW w:w="846" w:type="pct"/>
            <w:vMerge/>
            <w:shd w:val="pct15" w:color="auto" w:fill="FFFFFF"/>
            <w:vAlign w:val="center"/>
          </w:tcPr>
          <w:p w14:paraId="7D6B629C" w14:textId="77777777" w:rsidR="00BB3A00" w:rsidRPr="00840707" w:rsidRDefault="00BB3A00" w:rsidP="003026C0">
            <w:pPr>
              <w:keepNext/>
              <w:keepLines/>
              <w:spacing w:before="60" w:after="60"/>
              <w:rPr>
                <w:sz w:val="18"/>
                <w:szCs w:val="18"/>
                <w:lang w:val="el-GR"/>
              </w:rPr>
            </w:pPr>
          </w:p>
        </w:tc>
      </w:tr>
      <w:tr w:rsidR="00BB3A00" w:rsidRPr="00C4217E" w14:paraId="19C02A91" w14:textId="77777777" w:rsidTr="003026C0">
        <w:trPr>
          <w:trHeight w:val="284"/>
        </w:trPr>
        <w:tc>
          <w:tcPr>
            <w:tcW w:w="290" w:type="pct"/>
            <w:vAlign w:val="center"/>
          </w:tcPr>
          <w:p w14:paraId="39BCF2D0" w14:textId="77777777" w:rsidR="00BB3A00" w:rsidRPr="00840707" w:rsidRDefault="00BB3A00" w:rsidP="003026C0">
            <w:pPr>
              <w:keepNext/>
              <w:keepLines/>
              <w:spacing w:before="60" w:after="60"/>
              <w:rPr>
                <w:sz w:val="18"/>
                <w:szCs w:val="18"/>
                <w:lang w:val="el-GR"/>
              </w:rPr>
            </w:pPr>
            <w:r>
              <w:rPr>
                <w:sz w:val="18"/>
                <w:szCs w:val="18"/>
                <w:lang w:val="el-GR"/>
              </w:rPr>
              <w:t>1</w:t>
            </w:r>
          </w:p>
        </w:tc>
        <w:tc>
          <w:tcPr>
            <w:tcW w:w="2173" w:type="pct"/>
            <w:vAlign w:val="center"/>
          </w:tcPr>
          <w:p w14:paraId="20BBED88" w14:textId="77777777" w:rsidR="00BB3A00" w:rsidRPr="00840707" w:rsidRDefault="00BB3A00" w:rsidP="003026C0">
            <w:pPr>
              <w:keepNext/>
              <w:keepLines/>
              <w:spacing w:before="60" w:after="60"/>
              <w:rPr>
                <w:sz w:val="18"/>
                <w:szCs w:val="18"/>
                <w:lang w:val="el-GR"/>
              </w:rPr>
            </w:pPr>
            <w:r w:rsidRPr="00840707">
              <w:rPr>
                <w:sz w:val="18"/>
                <w:szCs w:val="18"/>
                <w:lang w:val="el-GR"/>
              </w:rPr>
              <w:t xml:space="preserve">Έτοιμο Λογισμικό (Πίνακας </w:t>
            </w:r>
            <w:r>
              <w:rPr>
                <w:sz w:val="18"/>
                <w:szCs w:val="18"/>
                <w:lang w:val="el-GR"/>
              </w:rPr>
              <w:t>1</w:t>
            </w:r>
            <w:r w:rsidRPr="00840707">
              <w:rPr>
                <w:sz w:val="18"/>
                <w:szCs w:val="18"/>
                <w:lang w:val="el-GR"/>
              </w:rPr>
              <w:t>)</w:t>
            </w:r>
          </w:p>
        </w:tc>
        <w:tc>
          <w:tcPr>
            <w:tcW w:w="845" w:type="pct"/>
            <w:vAlign w:val="center"/>
          </w:tcPr>
          <w:p w14:paraId="64943752" w14:textId="77777777" w:rsidR="00BB3A00" w:rsidRPr="00840707" w:rsidRDefault="00BB3A00" w:rsidP="003026C0">
            <w:pPr>
              <w:keepNext/>
              <w:keepLines/>
              <w:spacing w:before="60" w:after="60"/>
              <w:rPr>
                <w:sz w:val="18"/>
                <w:szCs w:val="18"/>
                <w:lang w:val="el-GR"/>
              </w:rPr>
            </w:pPr>
          </w:p>
        </w:tc>
        <w:tc>
          <w:tcPr>
            <w:tcW w:w="846" w:type="pct"/>
            <w:vAlign w:val="center"/>
          </w:tcPr>
          <w:p w14:paraId="251B387B" w14:textId="77777777" w:rsidR="00BB3A00" w:rsidRPr="00840707" w:rsidRDefault="00BB3A00" w:rsidP="003026C0">
            <w:pPr>
              <w:keepNext/>
              <w:keepLines/>
              <w:spacing w:before="60" w:after="60"/>
              <w:rPr>
                <w:sz w:val="18"/>
                <w:szCs w:val="18"/>
                <w:lang w:val="el-GR"/>
              </w:rPr>
            </w:pPr>
          </w:p>
        </w:tc>
        <w:tc>
          <w:tcPr>
            <w:tcW w:w="846" w:type="pct"/>
            <w:vAlign w:val="center"/>
          </w:tcPr>
          <w:p w14:paraId="20528B8C" w14:textId="77777777" w:rsidR="00BB3A00" w:rsidRPr="00840707" w:rsidRDefault="00BB3A00" w:rsidP="003026C0">
            <w:pPr>
              <w:keepNext/>
              <w:keepLines/>
              <w:spacing w:before="60" w:after="60"/>
              <w:rPr>
                <w:sz w:val="18"/>
                <w:szCs w:val="18"/>
                <w:lang w:val="el-GR"/>
              </w:rPr>
            </w:pPr>
          </w:p>
        </w:tc>
      </w:tr>
      <w:tr w:rsidR="00BB3A00" w:rsidRPr="00C4217E" w14:paraId="2243771A" w14:textId="77777777" w:rsidTr="003026C0">
        <w:trPr>
          <w:trHeight w:val="284"/>
        </w:trPr>
        <w:tc>
          <w:tcPr>
            <w:tcW w:w="290" w:type="pct"/>
            <w:vAlign w:val="center"/>
          </w:tcPr>
          <w:p w14:paraId="7C2DB2B2" w14:textId="77777777" w:rsidR="00BB3A00" w:rsidRPr="00840707" w:rsidRDefault="00BB3A00" w:rsidP="003026C0">
            <w:pPr>
              <w:keepNext/>
              <w:keepLines/>
              <w:spacing w:before="60" w:after="60"/>
              <w:rPr>
                <w:sz w:val="18"/>
                <w:szCs w:val="18"/>
                <w:lang w:val="el-GR"/>
              </w:rPr>
            </w:pPr>
            <w:r>
              <w:rPr>
                <w:sz w:val="18"/>
                <w:szCs w:val="18"/>
                <w:lang w:val="el-GR"/>
              </w:rPr>
              <w:t>2</w:t>
            </w:r>
          </w:p>
        </w:tc>
        <w:tc>
          <w:tcPr>
            <w:tcW w:w="2173" w:type="pct"/>
            <w:vAlign w:val="center"/>
          </w:tcPr>
          <w:p w14:paraId="002D5572" w14:textId="77777777" w:rsidR="00BB3A00" w:rsidRPr="00840707" w:rsidRDefault="00BB3A00" w:rsidP="003026C0">
            <w:pPr>
              <w:keepNext/>
              <w:keepLines/>
              <w:spacing w:before="60" w:after="60"/>
              <w:rPr>
                <w:sz w:val="18"/>
                <w:szCs w:val="18"/>
                <w:lang w:val="el-GR"/>
              </w:rPr>
            </w:pPr>
            <w:r w:rsidRPr="00840707">
              <w:rPr>
                <w:sz w:val="18"/>
                <w:szCs w:val="18"/>
                <w:lang w:val="el-GR"/>
              </w:rPr>
              <w:t xml:space="preserve">Εφαρμογές (Πίνακας </w:t>
            </w:r>
            <w:r>
              <w:rPr>
                <w:sz w:val="18"/>
                <w:szCs w:val="18"/>
                <w:lang w:val="el-GR"/>
              </w:rPr>
              <w:t>2</w:t>
            </w:r>
            <w:r w:rsidRPr="00840707">
              <w:rPr>
                <w:sz w:val="18"/>
                <w:szCs w:val="18"/>
                <w:lang w:val="el-GR"/>
              </w:rPr>
              <w:t>)</w:t>
            </w:r>
          </w:p>
        </w:tc>
        <w:tc>
          <w:tcPr>
            <w:tcW w:w="845" w:type="pct"/>
            <w:vAlign w:val="center"/>
          </w:tcPr>
          <w:p w14:paraId="6633B6C7" w14:textId="77777777" w:rsidR="00BB3A00" w:rsidRPr="00840707" w:rsidRDefault="00BB3A00" w:rsidP="003026C0">
            <w:pPr>
              <w:keepNext/>
              <w:keepLines/>
              <w:spacing w:before="60" w:after="60"/>
              <w:rPr>
                <w:sz w:val="18"/>
                <w:szCs w:val="18"/>
                <w:lang w:val="el-GR"/>
              </w:rPr>
            </w:pPr>
          </w:p>
        </w:tc>
        <w:tc>
          <w:tcPr>
            <w:tcW w:w="846" w:type="pct"/>
            <w:vAlign w:val="center"/>
          </w:tcPr>
          <w:p w14:paraId="68F7CB41" w14:textId="77777777" w:rsidR="00BB3A00" w:rsidRPr="00840707" w:rsidRDefault="00BB3A00" w:rsidP="003026C0">
            <w:pPr>
              <w:keepNext/>
              <w:keepLines/>
              <w:spacing w:before="60" w:after="60"/>
              <w:rPr>
                <w:sz w:val="18"/>
                <w:szCs w:val="18"/>
                <w:lang w:val="el-GR"/>
              </w:rPr>
            </w:pPr>
          </w:p>
        </w:tc>
        <w:tc>
          <w:tcPr>
            <w:tcW w:w="846" w:type="pct"/>
            <w:vAlign w:val="center"/>
          </w:tcPr>
          <w:p w14:paraId="053D7879" w14:textId="77777777" w:rsidR="00BB3A00" w:rsidRPr="00840707" w:rsidRDefault="00BB3A00" w:rsidP="003026C0">
            <w:pPr>
              <w:keepNext/>
              <w:keepLines/>
              <w:spacing w:before="60" w:after="60"/>
              <w:rPr>
                <w:sz w:val="18"/>
                <w:szCs w:val="18"/>
                <w:lang w:val="el-GR"/>
              </w:rPr>
            </w:pPr>
          </w:p>
        </w:tc>
      </w:tr>
      <w:tr w:rsidR="00BB3A00" w:rsidRPr="00C4217E" w14:paraId="2172BC03" w14:textId="77777777" w:rsidTr="003026C0">
        <w:trPr>
          <w:trHeight w:val="284"/>
        </w:trPr>
        <w:tc>
          <w:tcPr>
            <w:tcW w:w="290" w:type="pct"/>
            <w:vAlign w:val="center"/>
          </w:tcPr>
          <w:p w14:paraId="113CDC51" w14:textId="77777777" w:rsidR="00BB3A00" w:rsidRPr="00840707" w:rsidRDefault="00BB3A00" w:rsidP="003026C0">
            <w:pPr>
              <w:keepNext/>
              <w:keepLines/>
              <w:spacing w:before="60" w:after="60"/>
              <w:rPr>
                <w:sz w:val="18"/>
                <w:szCs w:val="18"/>
                <w:lang w:val="el-GR"/>
              </w:rPr>
            </w:pPr>
            <w:r>
              <w:rPr>
                <w:sz w:val="18"/>
                <w:szCs w:val="18"/>
                <w:lang w:val="el-GR"/>
              </w:rPr>
              <w:t>3</w:t>
            </w:r>
          </w:p>
        </w:tc>
        <w:tc>
          <w:tcPr>
            <w:tcW w:w="2173" w:type="pct"/>
            <w:vAlign w:val="center"/>
          </w:tcPr>
          <w:p w14:paraId="66DCC7EB" w14:textId="77777777" w:rsidR="00BB3A00" w:rsidRPr="00840707" w:rsidRDefault="00BB3A00" w:rsidP="003026C0">
            <w:pPr>
              <w:keepNext/>
              <w:keepLines/>
              <w:spacing w:before="60" w:after="60"/>
              <w:rPr>
                <w:sz w:val="18"/>
                <w:szCs w:val="18"/>
                <w:lang w:val="el-GR"/>
              </w:rPr>
            </w:pPr>
            <w:r w:rsidRPr="00840707">
              <w:rPr>
                <w:sz w:val="18"/>
                <w:szCs w:val="18"/>
                <w:lang w:val="el-GR"/>
              </w:rPr>
              <w:t xml:space="preserve">Υπηρεσίες (Πίνακας </w:t>
            </w:r>
            <w:r>
              <w:rPr>
                <w:sz w:val="18"/>
                <w:szCs w:val="18"/>
                <w:lang w:val="el-GR"/>
              </w:rPr>
              <w:t>3</w:t>
            </w:r>
            <w:r w:rsidRPr="00840707">
              <w:rPr>
                <w:sz w:val="18"/>
                <w:szCs w:val="18"/>
                <w:lang w:val="el-GR"/>
              </w:rPr>
              <w:t>)</w:t>
            </w:r>
          </w:p>
        </w:tc>
        <w:tc>
          <w:tcPr>
            <w:tcW w:w="845" w:type="pct"/>
            <w:vAlign w:val="center"/>
          </w:tcPr>
          <w:p w14:paraId="3EEE80ED" w14:textId="77777777" w:rsidR="00BB3A00" w:rsidRPr="00840707" w:rsidRDefault="00BB3A00" w:rsidP="003026C0">
            <w:pPr>
              <w:keepNext/>
              <w:keepLines/>
              <w:spacing w:before="60" w:after="60"/>
              <w:rPr>
                <w:sz w:val="18"/>
                <w:szCs w:val="18"/>
                <w:lang w:val="el-GR"/>
              </w:rPr>
            </w:pPr>
          </w:p>
        </w:tc>
        <w:tc>
          <w:tcPr>
            <w:tcW w:w="846" w:type="pct"/>
            <w:vAlign w:val="center"/>
          </w:tcPr>
          <w:p w14:paraId="5ED4D5EB" w14:textId="77777777" w:rsidR="00BB3A00" w:rsidRPr="00840707" w:rsidRDefault="00BB3A00" w:rsidP="003026C0">
            <w:pPr>
              <w:keepNext/>
              <w:keepLines/>
              <w:spacing w:before="60" w:after="60"/>
              <w:rPr>
                <w:sz w:val="18"/>
                <w:szCs w:val="18"/>
                <w:lang w:val="el-GR"/>
              </w:rPr>
            </w:pPr>
          </w:p>
        </w:tc>
        <w:tc>
          <w:tcPr>
            <w:tcW w:w="846" w:type="pct"/>
            <w:vAlign w:val="center"/>
          </w:tcPr>
          <w:p w14:paraId="261F7FB3" w14:textId="77777777" w:rsidR="00BB3A00" w:rsidRPr="00840707" w:rsidRDefault="00BB3A00" w:rsidP="003026C0">
            <w:pPr>
              <w:keepNext/>
              <w:keepLines/>
              <w:spacing w:before="60" w:after="60"/>
              <w:rPr>
                <w:sz w:val="18"/>
                <w:szCs w:val="18"/>
                <w:lang w:val="el-GR"/>
              </w:rPr>
            </w:pPr>
          </w:p>
        </w:tc>
      </w:tr>
      <w:tr w:rsidR="00BB3A00" w:rsidRPr="00C4217E" w14:paraId="36C8E2FF" w14:textId="77777777" w:rsidTr="003026C0">
        <w:trPr>
          <w:trHeight w:val="284"/>
        </w:trPr>
        <w:tc>
          <w:tcPr>
            <w:tcW w:w="290" w:type="pct"/>
            <w:vAlign w:val="center"/>
          </w:tcPr>
          <w:p w14:paraId="49A38B97" w14:textId="77777777" w:rsidR="00BB3A00" w:rsidRPr="00840707" w:rsidRDefault="00BB3A00" w:rsidP="003026C0">
            <w:pPr>
              <w:keepNext/>
              <w:keepLines/>
              <w:spacing w:before="60" w:after="60"/>
              <w:rPr>
                <w:sz w:val="18"/>
                <w:szCs w:val="18"/>
                <w:lang w:val="el-GR"/>
              </w:rPr>
            </w:pPr>
            <w:r>
              <w:rPr>
                <w:sz w:val="18"/>
                <w:szCs w:val="18"/>
                <w:lang w:val="el-GR"/>
              </w:rPr>
              <w:t>4</w:t>
            </w:r>
          </w:p>
        </w:tc>
        <w:tc>
          <w:tcPr>
            <w:tcW w:w="2173" w:type="pct"/>
            <w:vAlign w:val="center"/>
          </w:tcPr>
          <w:p w14:paraId="222F0B28" w14:textId="77777777" w:rsidR="00BB3A00" w:rsidRPr="00840707" w:rsidRDefault="00BB3A00" w:rsidP="003026C0">
            <w:pPr>
              <w:keepNext/>
              <w:keepLines/>
              <w:spacing w:before="60" w:after="60"/>
              <w:rPr>
                <w:sz w:val="18"/>
                <w:szCs w:val="18"/>
                <w:lang w:val="el-GR"/>
              </w:rPr>
            </w:pPr>
            <w:r w:rsidRPr="00840707">
              <w:rPr>
                <w:sz w:val="18"/>
                <w:szCs w:val="18"/>
                <w:lang w:val="el-GR"/>
              </w:rPr>
              <w:t xml:space="preserve">Άλλες δαπάνες (Πίνακας </w:t>
            </w:r>
            <w:r>
              <w:rPr>
                <w:sz w:val="18"/>
                <w:szCs w:val="18"/>
                <w:lang w:val="el-GR"/>
              </w:rPr>
              <w:t>4</w:t>
            </w:r>
            <w:r w:rsidRPr="00840707">
              <w:rPr>
                <w:sz w:val="18"/>
                <w:szCs w:val="18"/>
                <w:lang w:val="el-GR"/>
              </w:rPr>
              <w:t>)</w:t>
            </w:r>
          </w:p>
        </w:tc>
        <w:tc>
          <w:tcPr>
            <w:tcW w:w="845" w:type="pct"/>
            <w:vAlign w:val="center"/>
          </w:tcPr>
          <w:p w14:paraId="01CBB535" w14:textId="77777777" w:rsidR="00BB3A00" w:rsidRPr="00840707" w:rsidRDefault="00BB3A00" w:rsidP="003026C0">
            <w:pPr>
              <w:keepNext/>
              <w:keepLines/>
              <w:spacing w:before="60" w:after="60"/>
              <w:rPr>
                <w:sz w:val="18"/>
                <w:szCs w:val="18"/>
                <w:lang w:val="el-GR"/>
              </w:rPr>
            </w:pPr>
          </w:p>
        </w:tc>
        <w:tc>
          <w:tcPr>
            <w:tcW w:w="846" w:type="pct"/>
            <w:vAlign w:val="center"/>
          </w:tcPr>
          <w:p w14:paraId="7EF36427" w14:textId="77777777" w:rsidR="00BB3A00" w:rsidRPr="00840707" w:rsidRDefault="00BB3A00" w:rsidP="003026C0">
            <w:pPr>
              <w:keepNext/>
              <w:keepLines/>
              <w:spacing w:before="60" w:after="60"/>
              <w:rPr>
                <w:sz w:val="18"/>
                <w:szCs w:val="18"/>
                <w:lang w:val="el-GR"/>
              </w:rPr>
            </w:pPr>
          </w:p>
        </w:tc>
        <w:tc>
          <w:tcPr>
            <w:tcW w:w="846" w:type="pct"/>
            <w:vAlign w:val="center"/>
          </w:tcPr>
          <w:p w14:paraId="5A562B53" w14:textId="77777777" w:rsidR="00BB3A00" w:rsidRPr="00840707" w:rsidRDefault="00BB3A00" w:rsidP="003026C0">
            <w:pPr>
              <w:keepNext/>
              <w:keepLines/>
              <w:spacing w:before="60" w:after="60"/>
              <w:rPr>
                <w:sz w:val="18"/>
                <w:szCs w:val="18"/>
                <w:lang w:val="el-GR"/>
              </w:rPr>
            </w:pPr>
          </w:p>
        </w:tc>
      </w:tr>
      <w:tr w:rsidR="00BB3A00" w:rsidRPr="00C4217E" w14:paraId="43AC94FE" w14:textId="77777777" w:rsidTr="003026C0">
        <w:trPr>
          <w:trHeight w:val="284"/>
        </w:trPr>
        <w:tc>
          <w:tcPr>
            <w:tcW w:w="290" w:type="pct"/>
            <w:shd w:val="clear" w:color="auto" w:fill="A0A0A0"/>
            <w:vAlign w:val="center"/>
          </w:tcPr>
          <w:p w14:paraId="53B9344A" w14:textId="77777777" w:rsidR="00BB3A00" w:rsidRPr="00840707" w:rsidRDefault="00BB3A00" w:rsidP="003026C0">
            <w:pPr>
              <w:keepNext/>
              <w:keepLines/>
              <w:spacing w:before="60" w:after="60"/>
              <w:rPr>
                <w:sz w:val="18"/>
                <w:szCs w:val="18"/>
                <w:lang w:val="el-GR"/>
              </w:rPr>
            </w:pPr>
          </w:p>
        </w:tc>
        <w:tc>
          <w:tcPr>
            <w:tcW w:w="2173" w:type="pct"/>
            <w:shd w:val="clear" w:color="auto" w:fill="A0A0A0"/>
            <w:vAlign w:val="center"/>
          </w:tcPr>
          <w:p w14:paraId="0317EB0E" w14:textId="77777777" w:rsidR="00BB3A00" w:rsidRPr="00840707" w:rsidRDefault="00BB3A00" w:rsidP="003026C0">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47A12857" w14:textId="77777777" w:rsidR="00BB3A00" w:rsidRPr="00840707" w:rsidRDefault="00BB3A00" w:rsidP="003026C0">
            <w:pPr>
              <w:keepNext/>
              <w:keepLines/>
              <w:spacing w:before="60" w:after="60"/>
              <w:rPr>
                <w:sz w:val="18"/>
                <w:szCs w:val="18"/>
                <w:lang w:val="el-GR"/>
              </w:rPr>
            </w:pPr>
          </w:p>
        </w:tc>
        <w:tc>
          <w:tcPr>
            <w:tcW w:w="846" w:type="pct"/>
            <w:shd w:val="clear" w:color="auto" w:fill="A0A0A0"/>
            <w:vAlign w:val="center"/>
          </w:tcPr>
          <w:p w14:paraId="0C956A8D" w14:textId="77777777" w:rsidR="00BB3A00" w:rsidRPr="00840707" w:rsidRDefault="00BB3A00" w:rsidP="003026C0">
            <w:pPr>
              <w:keepNext/>
              <w:keepLines/>
              <w:spacing w:before="60" w:after="60"/>
              <w:rPr>
                <w:sz w:val="18"/>
                <w:szCs w:val="18"/>
                <w:lang w:val="el-GR"/>
              </w:rPr>
            </w:pPr>
          </w:p>
        </w:tc>
        <w:tc>
          <w:tcPr>
            <w:tcW w:w="846" w:type="pct"/>
            <w:shd w:val="clear" w:color="auto" w:fill="A0A0A0"/>
            <w:vAlign w:val="center"/>
          </w:tcPr>
          <w:p w14:paraId="5B255EA4" w14:textId="77777777" w:rsidR="00BB3A00" w:rsidRPr="00840707" w:rsidRDefault="00BB3A00" w:rsidP="003026C0">
            <w:pPr>
              <w:keepNext/>
              <w:keepLines/>
              <w:spacing w:before="60" w:after="60"/>
              <w:rPr>
                <w:sz w:val="18"/>
                <w:szCs w:val="18"/>
                <w:lang w:val="el-GR"/>
              </w:rPr>
            </w:pPr>
          </w:p>
        </w:tc>
      </w:tr>
    </w:tbl>
    <w:p w14:paraId="4EDC9ED4" w14:textId="77777777" w:rsidR="00BB3A00" w:rsidRPr="00840707" w:rsidRDefault="00BB3A00" w:rsidP="00BB3A00">
      <w:pPr>
        <w:rPr>
          <w:b/>
        </w:rPr>
      </w:pPr>
      <w:bookmarkStart w:id="824" w:name="_Ref104352863"/>
      <w:bookmarkStart w:id="825" w:name="_Ref104352865"/>
      <w:bookmarkStart w:id="826" w:name="_Ref104352990"/>
      <w:bookmarkStart w:id="827" w:name="_Toc240445883"/>
      <w:bookmarkStart w:id="828" w:name="_Toc366852704"/>
      <w:bookmarkStart w:id="829" w:name="_Toc10632755"/>
      <w:bookmarkStart w:id="830" w:name="_Toc42167522"/>
    </w:p>
    <w:p w14:paraId="00C5FA98" w14:textId="6DD55AD6" w:rsidR="00BB3A00" w:rsidRPr="00C4217E" w:rsidRDefault="00BB3A00" w:rsidP="00474644">
      <w:pPr>
        <w:pStyle w:val="3"/>
        <w:numPr>
          <w:ilvl w:val="2"/>
          <w:numId w:val="19"/>
        </w:numPr>
        <w:ind w:left="2160" w:hanging="360"/>
        <w:rPr>
          <w:rFonts w:cs="Tahoma"/>
          <w:lang w:val="el-GR"/>
        </w:rPr>
      </w:pPr>
      <w:bookmarkStart w:id="831" w:name="_Ref46148857"/>
      <w:bookmarkStart w:id="832" w:name="_Toc53671375"/>
      <w:bookmarkStart w:id="833" w:name="_Toc76724209"/>
      <w:bookmarkStart w:id="834" w:name="_Toc89441348"/>
      <w:bookmarkStart w:id="835" w:name="_Toc89441866"/>
      <w:r w:rsidRPr="00C4217E">
        <w:rPr>
          <w:rFonts w:cs="Tahoma"/>
          <w:lang w:val="el-GR"/>
        </w:rPr>
        <w:t>Συγκεντρωτικός Πίνακας Οικονομικής Προσφοράς Συντήρησης</w:t>
      </w:r>
      <w:bookmarkEnd w:id="824"/>
      <w:bookmarkEnd w:id="825"/>
      <w:bookmarkEnd w:id="826"/>
      <w:bookmarkEnd w:id="827"/>
      <w:bookmarkEnd w:id="828"/>
      <w:bookmarkEnd w:id="829"/>
      <w:bookmarkEnd w:id="830"/>
      <w:bookmarkEnd w:id="831"/>
      <w:bookmarkEnd w:id="832"/>
      <w:bookmarkEnd w:id="833"/>
      <w:bookmarkEnd w:id="834"/>
      <w:bookmarkEnd w:id="8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7"/>
        <w:gridCol w:w="1592"/>
        <w:gridCol w:w="1702"/>
        <w:gridCol w:w="1693"/>
        <w:gridCol w:w="582"/>
        <w:gridCol w:w="1431"/>
        <w:gridCol w:w="1531"/>
      </w:tblGrid>
      <w:tr w:rsidR="00494D06" w:rsidRPr="00C4217E" w14:paraId="7E2D306A" w14:textId="77777777" w:rsidTr="003668E8">
        <w:trPr>
          <w:cantSplit/>
          <w:tblHeader/>
          <w:jc w:val="center"/>
        </w:trPr>
        <w:tc>
          <w:tcPr>
            <w:tcW w:w="570" w:type="pct"/>
            <w:shd w:val="clear" w:color="auto" w:fill="E6E6E6"/>
            <w:vAlign w:val="center"/>
          </w:tcPr>
          <w:p w14:paraId="462B48F3" w14:textId="77777777" w:rsidR="00BB3A00" w:rsidRPr="00840707" w:rsidRDefault="00BB3A00" w:rsidP="003026C0">
            <w:pPr>
              <w:spacing w:after="0"/>
              <w:jc w:val="center"/>
              <w:rPr>
                <w:sz w:val="18"/>
                <w:szCs w:val="18"/>
                <w:lang w:val="el-GR"/>
              </w:rPr>
            </w:pPr>
            <w:r w:rsidRPr="00840707">
              <w:rPr>
                <w:sz w:val="18"/>
                <w:szCs w:val="18"/>
                <w:lang w:val="el-GR"/>
              </w:rPr>
              <w:t>ΕΤΟΣ*</w:t>
            </w:r>
          </w:p>
        </w:tc>
        <w:tc>
          <w:tcPr>
            <w:tcW w:w="827" w:type="pct"/>
            <w:shd w:val="clear" w:color="auto" w:fill="E6E6E6"/>
            <w:vAlign w:val="center"/>
          </w:tcPr>
          <w:p w14:paraId="059A60CF" w14:textId="77777777" w:rsidR="00BB3A00" w:rsidRPr="00840707" w:rsidRDefault="00BB3A00" w:rsidP="003026C0">
            <w:pPr>
              <w:spacing w:after="0"/>
              <w:jc w:val="center"/>
              <w:rPr>
                <w:sz w:val="18"/>
                <w:szCs w:val="18"/>
                <w:lang w:val="el-GR"/>
              </w:rPr>
            </w:pPr>
            <w:r w:rsidRPr="00840707">
              <w:rPr>
                <w:sz w:val="18"/>
                <w:szCs w:val="18"/>
                <w:lang w:val="el-GR"/>
              </w:rPr>
              <w:t>ΕΤΗΣΙΑ ΣΥΝΤΗΡΗΣΗ ΕΤΟΙΜΟΥ ΛΟΓΙΣΜΙΚΟΥ</w:t>
            </w:r>
          </w:p>
          <w:p w14:paraId="0E808B91" w14:textId="77777777" w:rsidR="00BB3A00" w:rsidRPr="00840707" w:rsidRDefault="00BB3A00" w:rsidP="003026C0">
            <w:pPr>
              <w:spacing w:after="0"/>
              <w:jc w:val="center"/>
              <w:rPr>
                <w:sz w:val="18"/>
                <w:szCs w:val="18"/>
                <w:lang w:val="el-GR"/>
              </w:rPr>
            </w:pPr>
            <w:r w:rsidRPr="00840707">
              <w:rPr>
                <w:sz w:val="18"/>
                <w:szCs w:val="18"/>
                <w:lang w:val="el-GR"/>
              </w:rPr>
              <w:t>(ΧΩΡΙΣ ΦΠΑ) [€]</w:t>
            </w:r>
          </w:p>
        </w:tc>
        <w:tc>
          <w:tcPr>
            <w:tcW w:w="884" w:type="pct"/>
            <w:shd w:val="clear" w:color="auto" w:fill="E6E6E6"/>
            <w:vAlign w:val="center"/>
          </w:tcPr>
          <w:p w14:paraId="7476ED26" w14:textId="77777777" w:rsidR="00BB3A00" w:rsidRPr="00840707" w:rsidRDefault="00BB3A00" w:rsidP="003026C0">
            <w:pPr>
              <w:spacing w:after="0"/>
              <w:jc w:val="center"/>
              <w:rPr>
                <w:sz w:val="18"/>
                <w:szCs w:val="18"/>
                <w:lang w:val="el-GR"/>
              </w:rPr>
            </w:pPr>
            <w:r w:rsidRPr="00840707">
              <w:rPr>
                <w:sz w:val="18"/>
                <w:szCs w:val="18"/>
                <w:lang w:val="el-GR"/>
              </w:rPr>
              <w:t>ΕΤΗΣΙΑ ΣΥΝΤΗΡΗΣΗ ΕΦΑΡΜΟΓΗΣ/ΩΝ</w:t>
            </w:r>
          </w:p>
          <w:p w14:paraId="1174C2D8" w14:textId="77777777" w:rsidR="00BB3A00" w:rsidRPr="00840707" w:rsidRDefault="00BB3A00" w:rsidP="003026C0">
            <w:pPr>
              <w:spacing w:after="0"/>
              <w:jc w:val="center"/>
              <w:rPr>
                <w:sz w:val="18"/>
                <w:szCs w:val="18"/>
                <w:lang w:val="el-GR"/>
              </w:rPr>
            </w:pPr>
            <w:r w:rsidRPr="00840707">
              <w:rPr>
                <w:sz w:val="18"/>
                <w:szCs w:val="18"/>
                <w:lang w:val="el-GR"/>
              </w:rPr>
              <w:t>(ΧΩΡΙΣ ΦΠΑ) [€]</w:t>
            </w:r>
          </w:p>
        </w:tc>
        <w:tc>
          <w:tcPr>
            <w:tcW w:w="879" w:type="pct"/>
            <w:shd w:val="clear" w:color="auto" w:fill="E6E6E6"/>
            <w:vAlign w:val="center"/>
          </w:tcPr>
          <w:p w14:paraId="47638BA5" w14:textId="77777777" w:rsidR="00BB3A00" w:rsidRPr="00840707" w:rsidRDefault="00BB3A00" w:rsidP="003026C0">
            <w:pPr>
              <w:spacing w:after="0"/>
              <w:jc w:val="center"/>
              <w:rPr>
                <w:sz w:val="18"/>
                <w:szCs w:val="18"/>
                <w:lang w:val="el-GR"/>
              </w:rPr>
            </w:pPr>
            <w:r w:rsidRPr="00840707">
              <w:rPr>
                <w:sz w:val="18"/>
                <w:szCs w:val="18"/>
                <w:lang w:val="el-GR"/>
              </w:rPr>
              <w:t>ΣΥΝΟΛΙΚΗ ΕΤΗΣΙΑ ΑΞΙΑ ΣΥΝΤΗΡΗΣΗΣ (ΧΩΡΙΣ ΦΠΑ) [€]</w:t>
            </w:r>
          </w:p>
        </w:tc>
        <w:tc>
          <w:tcPr>
            <w:tcW w:w="302" w:type="pct"/>
            <w:shd w:val="clear" w:color="auto" w:fill="E6E6E6"/>
            <w:vAlign w:val="center"/>
          </w:tcPr>
          <w:p w14:paraId="50F1151A" w14:textId="77777777" w:rsidR="00BB3A00" w:rsidRPr="00840707" w:rsidRDefault="00BB3A00" w:rsidP="003026C0">
            <w:pPr>
              <w:spacing w:after="0"/>
              <w:jc w:val="center"/>
              <w:rPr>
                <w:sz w:val="18"/>
                <w:szCs w:val="18"/>
                <w:lang w:val="el-GR"/>
              </w:rPr>
            </w:pPr>
            <w:r w:rsidRPr="00840707">
              <w:rPr>
                <w:sz w:val="18"/>
                <w:szCs w:val="18"/>
                <w:lang w:val="el-GR"/>
              </w:rPr>
              <w:t>ΦΠΑ [€]</w:t>
            </w:r>
          </w:p>
        </w:tc>
        <w:tc>
          <w:tcPr>
            <w:tcW w:w="743" w:type="pct"/>
            <w:shd w:val="clear" w:color="auto" w:fill="E6E6E6"/>
            <w:vAlign w:val="center"/>
          </w:tcPr>
          <w:p w14:paraId="4BC37052" w14:textId="77777777" w:rsidR="00BB3A00" w:rsidRPr="00840707" w:rsidRDefault="00BB3A00" w:rsidP="003026C0">
            <w:pPr>
              <w:spacing w:after="0"/>
              <w:jc w:val="center"/>
              <w:rPr>
                <w:sz w:val="18"/>
                <w:szCs w:val="18"/>
                <w:lang w:val="el-GR"/>
              </w:rPr>
            </w:pPr>
            <w:r w:rsidRPr="00840707">
              <w:rPr>
                <w:sz w:val="18"/>
                <w:szCs w:val="18"/>
                <w:lang w:val="el-GR"/>
              </w:rPr>
              <w:t>ΣΥΝΟΛΙΚΗ ΕΤΗΣΙΑ ΑΞΙΑ ΣΥΝΤΗΡΗΣΗΣ</w:t>
            </w:r>
          </w:p>
          <w:p w14:paraId="23B8C685" w14:textId="77777777" w:rsidR="00BB3A00" w:rsidRPr="00840707" w:rsidRDefault="00BB3A00" w:rsidP="003026C0">
            <w:pPr>
              <w:spacing w:after="0"/>
              <w:jc w:val="center"/>
              <w:rPr>
                <w:sz w:val="18"/>
                <w:szCs w:val="18"/>
                <w:lang w:val="el-GR"/>
              </w:rPr>
            </w:pPr>
            <w:r w:rsidRPr="00840707">
              <w:rPr>
                <w:sz w:val="18"/>
                <w:szCs w:val="18"/>
                <w:lang w:val="el-GR"/>
              </w:rPr>
              <w:t>(ΜΕ ΦΠΑ) [€]</w:t>
            </w:r>
          </w:p>
        </w:tc>
        <w:tc>
          <w:tcPr>
            <w:tcW w:w="795" w:type="pct"/>
            <w:shd w:val="clear" w:color="auto" w:fill="E6E6E6"/>
            <w:vAlign w:val="center"/>
          </w:tcPr>
          <w:p w14:paraId="02A48FCC" w14:textId="77777777" w:rsidR="00BB3A00" w:rsidRPr="00840707" w:rsidRDefault="00BB3A00" w:rsidP="003026C0">
            <w:pPr>
              <w:spacing w:after="0"/>
              <w:jc w:val="center"/>
              <w:rPr>
                <w:sz w:val="18"/>
                <w:szCs w:val="18"/>
                <w:lang w:val="el-GR"/>
              </w:rPr>
            </w:pPr>
            <w:r w:rsidRPr="00840707">
              <w:rPr>
                <w:sz w:val="18"/>
                <w:szCs w:val="18"/>
                <w:lang w:val="el-GR"/>
              </w:rPr>
              <w:t>ΕΤΗΣΙΟ ΠΟΣΟΣΤΟ ΣΥΝΤΗΡΗΣΗΣ**</w:t>
            </w:r>
          </w:p>
        </w:tc>
      </w:tr>
      <w:tr w:rsidR="00494D06" w:rsidRPr="00C4217E" w14:paraId="0DF630F5" w14:textId="77777777" w:rsidTr="003668E8">
        <w:trPr>
          <w:trHeight w:val="284"/>
          <w:jc w:val="center"/>
        </w:trPr>
        <w:tc>
          <w:tcPr>
            <w:tcW w:w="570" w:type="pct"/>
            <w:vAlign w:val="center"/>
          </w:tcPr>
          <w:p w14:paraId="26A75244" w14:textId="77777777" w:rsidR="00BB3A00" w:rsidRPr="00840707" w:rsidRDefault="00BB3A00" w:rsidP="003026C0">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827" w:type="pct"/>
          </w:tcPr>
          <w:p w14:paraId="7C0BB991" w14:textId="77777777" w:rsidR="00BB3A00" w:rsidRPr="00840707" w:rsidRDefault="00BB3A00" w:rsidP="003026C0">
            <w:pPr>
              <w:spacing w:before="60" w:after="60"/>
              <w:rPr>
                <w:sz w:val="18"/>
                <w:szCs w:val="18"/>
                <w:lang w:val="el-GR"/>
              </w:rPr>
            </w:pPr>
          </w:p>
        </w:tc>
        <w:tc>
          <w:tcPr>
            <w:tcW w:w="884" w:type="pct"/>
            <w:vAlign w:val="center"/>
          </w:tcPr>
          <w:p w14:paraId="68DAD8B9" w14:textId="77777777" w:rsidR="00BB3A00" w:rsidRPr="00840707" w:rsidRDefault="00BB3A00" w:rsidP="003026C0">
            <w:pPr>
              <w:spacing w:before="60" w:after="60"/>
              <w:rPr>
                <w:sz w:val="18"/>
                <w:szCs w:val="18"/>
                <w:lang w:val="el-GR"/>
              </w:rPr>
            </w:pPr>
          </w:p>
        </w:tc>
        <w:tc>
          <w:tcPr>
            <w:tcW w:w="879" w:type="pct"/>
          </w:tcPr>
          <w:p w14:paraId="2EB92486" w14:textId="77777777" w:rsidR="00BB3A00" w:rsidRPr="00840707" w:rsidRDefault="00BB3A00" w:rsidP="003026C0">
            <w:pPr>
              <w:spacing w:before="60" w:after="60"/>
              <w:rPr>
                <w:sz w:val="18"/>
                <w:szCs w:val="18"/>
                <w:lang w:val="el-GR"/>
              </w:rPr>
            </w:pPr>
          </w:p>
        </w:tc>
        <w:tc>
          <w:tcPr>
            <w:tcW w:w="302" w:type="pct"/>
            <w:vAlign w:val="center"/>
          </w:tcPr>
          <w:p w14:paraId="0FBAF110" w14:textId="77777777" w:rsidR="00BB3A00" w:rsidRPr="00840707" w:rsidRDefault="00BB3A00" w:rsidP="003026C0">
            <w:pPr>
              <w:spacing w:before="60" w:after="60"/>
              <w:rPr>
                <w:sz w:val="18"/>
                <w:szCs w:val="18"/>
                <w:lang w:val="el-GR"/>
              </w:rPr>
            </w:pPr>
          </w:p>
        </w:tc>
        <w:tc>
          <w:tcPr>
            <w:tcW w:w="743" w:type="pct"/>
            <w:vAlign w:val="center"/>
          </w:tcPr>
          <w:p w14:paraId="11BEB820" w14:textId="77777777" w:rsidR="00BB3A00" w:rsidRPr="00840707" w:rsidRDefault="00BB3A00" w:rsidP="003026C0">
            <w:pPr>
              <w:spacing w:before="60" w:after="60"/>
              <w:rPr>
                <w:sz w:val="18"/>
                <w:szCs w:val="18"/>
                <w:lang w:val="el-GR"/>
              </w:rPr>
            </w:pPr>
          </w:p>
        </w:tc>
        <w:tc>
          <w:tcPr>
            <w:tcW w:w="795" w:type="pct"/>
            <w:vAlign w:val="center"/>
          </w:tcPr>
          <w:p w14:paraId="5CAA57C6" w14:textId="77777777" w:rsidR="00BB3A00" w:rsidRPr="00840707" w:rsidRDefault="00BB3A00" w:rsidP="003026C0">
            <w:pPr>
              <w:spacing w:before="60" w:after="60"/>
              <w:rPr>
                <w:sz w:val="18"/>
                <w:szCs w:val="18"/>
                <w:lang w:val="el-GR"/>
              </w:rPr>
            </w:pPr>
          </w:p>
        </w:tc>
      </w:tr>
      <w:tr w:rsidR="00494D06" w:rsidRPr="00C4217E" w14:paraId="32AC8C98" w14:textId="77777777" w:rsidTr="003668E8">
        <w:trPr>
          <w:trHeight w:val="284"/>
          <w:jc w:val="center"/>
        </w:trPr>
        <w:tc>
          <w:tcPr>
            <w:tcW w:w="570" w:type="pct"/>
            <w:vAlign w:val="center"/>
          </w:tcPr>
          <w:p w14:paraId="38C0DB4E" w14:textId="77777777" w:rsidR="00BB3A00" w:rsidRPr="00840707" w:rsidRDefault="00BB3A00" w:rsidP="003026C0">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827" w:type="pct"/>
          </w:tcPr>
          <w:p w14:paraId="59AA10EE" w14:textId="77777777" w:rsidR="00BB3A00" w:rsidRPr="00840707" w:rsidRDefault="00BB3A00" w:rsidP="003026C0">
            <w:pPr>
              <w:spacing w:before="60" w:after="60"/>
              <w:rPr>
                <w:sz w:val="18"/>
                <w:szCs w:val="18"/>
                <w:lang w:val="el-GR"/>
              </w:rPr>
            </w:pPr>
          </w:p>
        </w:tc>
        <w:tc>
          <w:tcPr>
            <w:tcW w:w="884" w:type="pct"/>
            <w:vAlign w:val="center"/>
          </w:tcPr>
          <w:p w14:paraId="6C58733E" w14:textId="77777777" w:rsidR="00BB3A00" w:rsidRPr="00840707" w:rsidRDefault="00BB3A00" w:rsidP="003026C0">
            <w:pPr>
              <w:spacing w:before="60" w:after="60"/>
              <w:rPr>
                <w:sz w:val="18"/>
                <w:szCs w:val="18"/>
                <w:lang w:val="el-GR"/>
              </w:rPr>
            </w:pPr>
          </w:p>
        </w:tc>
        <w:tc>
          <w:tcPr>
            <w:tcW w:w="879" w:type="pct"/>
          </w:tcPr>
          <w:p w14:paraId="184A0A3C" w14:textId="77777777" w:rsidR="00BB3A00" w:rsidRPr="00840707" w:rsidRDefault="00BB3A00" w:rsidP="003026C0">
            <w:pPr>
              <w:spacing w:before="60" w:after="60"/>
              <w:rPr>
                <w:sz w:val="18"/>
                <w:szCs w:val="18"/>
                <w:lang w:val="el-GR"/>
              </w:rPr>
            </w:pPr>
          </w:p>
        </w:tc>
        <w:tc>
          <w:tcPr>
            <w:tcW w:w="302" w:type="pct"/>
            <w:vAlign w:val="center"/>
          </w:tcPr>
          <w:p w14:paraId="6B776B3F" w14:textId="77777777" w:rsidR="00BB3A00" w:rsidRPr="00840707" w:rsidRDefault="00BB3A00" w:rsidP="003026C0">
            <w:pPr>
              <w:spacing w:before="60" w:after="60"/>
              <w:rPr>
                <w:sz w:val="18"/>
                <w:szCs w:val="18"/>
                <w:lang w:val="el-GR"/>
              </w:rPr>
            </w:pPr>
          </w:p>
        </w:tc>
        <w:tc>
          <w:tcPr>
            <w:tcW w:w="743" w:type="pct"/>
            <w:vAlign w:val="center"/>
          </w:tcPr>
          <w:p w14:paraId="5F5A4CB7" w14:textId="77777777" w:rsidR="00BB3A00" w:rsidRPr="00840707" w:rsidRDefault="00BB3A00" w:rsidP="003026C0">
            <w:pPr>
              <w:spacing w:before="60" w:after="60"/>
              <w:rPr>
                <w:sz w:val="18"/>
                <w:szCs w:val="18"/>
                <w:lang w:val="el-GR"/>
              </w:rPr>
            </w:pPr>
          </w:p>
        </w:tc>
        <w:tc>
          <w:tcPr>
            <w:tcW w:w="795" w:type="pct"/>
            <w:vAlign w:val="center"/>
          </w:tcPr>
          <w:p w14:paraId="263DFA00" w14:textId="77777777" w:rsidR="00BB3A00" w:rsidRPr="00840707" w:rsidRDefault="00BB3A00" w:rsidP="003026C0">
            <w:pPr>
              <w:spacing w:before="60" w:after="60"/>
              <w:rPr>
                <w:sz w:val="18"/>
                <w:szCs w:val="18"/>
                <w:lang w:val="el-GR"/>
              </w:rPr>
            </w:pPr>
          </w:p>
        </w:tc>
      </w:tr>
      <w:tr w:rsidR="00494D06" w:rsidRPr="00C4217E" w14:paraId="150CECF3" w14:textId="77777777" w:rsidTr="003668E8">
        <w:trPr>
          <w:trHeight w:val="284"/>
          <w:jc w:val="center"/>
        </w:trPr>
        <w:tc>
          <w:tcPr>
            <w:tcW w:w="570" w:type="pct"/>
            <w:vAlign w:val="center"/>
          </w:tcPr>
          <w:p w14:paraId="209A7EB5" w14:textId="77777777" w:rsidR="00BB3A00" w:rsidRPr="00840707" w:rsidRDefault="00BB3A00" w:rsidP="003026C0">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827" w:type="pct"/>
          </w:tcPr>
          <w:p w14:paraId="61FBB746" w14:textId="77777777" w:rsidR="00BB3A00" w:rsidRPr="00840707" w:rsidRDefault="00BB3A00" w:rsidP="003026C0">
            <w:pPr>
              <w:spacing w:before="60" w:after="60"/>
              <w:rPr>
                <w:sz w:val="18"/>
                <w:szCs w:val="18"/>
                <w:lang w:val="el-GR"/>
              </w:rPr>
            </w:pPr>
          </w:p>
        </w:tc>
        <w:tc>
          <w:tcPr>
            <w:tcW w:w="884" w:type="pct"/>
            <w:vAlign w:val="center"/>
          </w:tcPr>
          <w:p w14:paraId="10B2EA40" w14:textId="77777777" w:rsidR="00BB3A00" w:rsidRPr="00840707" w:rsidRDefault="00BB3A00" w:rsidP="003026C0">
            <w:pPr>
              <w:spacing w:before="60" w:after="60"/>
              <w:rPr>
                <w:sz w:val="18"/>
                <w:szCs w:val="18"/>
                <w:lang w:val="el-GR"/>
              </w:rPr>
            </w:pPr>
          </w:p>
        </w:tc>
        <w:tc>
          <w:tcPr>
            <w:tcW w:w="879" w:type="pct"/>
          </w:tcPr>
          <w:p w14:paraId="3AD1495B" w14:textId="77777777" w:rsidR="00BB3A00" w:rsidRPr="00840707" w:rsidRDefault="00BB3A00" w:rsidP="003026C0">
            <w:pPr>
              <w:spacing w:before="60" w:after="60"/>
              <w:rPr>
                <w:sz w:val="18"/>
                <w:szCs w:val="18"/>
                <w:lang w:val="el-GR"/>
              </w:rPr>
            </w:pPr>
          </w:p>
        </w:tc>
        <w:tc>
          <w:tcPr>
            <w:tcW w:w="302" w:type="pct"/>
            <w:vAlign w:val="center"/>
          </w:tcPr>
          <w:p w14:paraId="09F7F311" w14:textId="77777777" w:rsidR="00BB3A00" w:rsidRPr="00840707" w:rsidRDefault="00BB3A00" w:rsidP="003026C0">
            <w:pPr>
              <w:spacing w:before="60" w:after="60"/>
              <w:rPr>
                <w:sz w:val="18"/>
                <w:szCs w:val="18"/>
                <w:lang w:val="el-GR"/>
              </w:rPr>
            </w:pPr>
          </w:p>
        </w:tc>
        <w:tc>
          <w:tcPr>
            <w:tcW w:w="743" w:type="pct"/>
            <w:vAlign w:val="center"/>
          </w:tcPr>
          <w:p w14:paraId="08347FD6" w14:textId="77777777" w:rsidR="00BB3A00" w:rsidRPr="00840707" w:rsidRDefault="00BB3A00" w:rsidP="003026C0">
            <w:pPr>
              <w:spacing w:before="60" w:after="60"/>
              <w:rPr>
                <w:sz w:val="18"/>
                <w:szCs w:val="18"/>
                <w:lang w:val="el-GR"/>
              </w:rPr>
            </w:pPr>
          </w:p>
        </w:tc>
        <w:tc>
          <w:tcPr>
            <w:tcW w:w="795" w:type="pct"/>
            <w:vAlign w:val="center"/>
          </w:tcPr>
          <w:p w14:paraId="6118F21B" w14:textId="77777777" w:rsidR="00BB3A00" w:rsidRPr="00840707" w:rsidRDefault="00BB3A00" w:rsidP="003026C0">
            <w:pPr>
              <w:spacing w:before="60" w:after="60"/>
              <w:rPr>
                <w:sz w:val="18"/>
                <w:szCs w:val="18"/>
                <w:lang w:val="el-GR"/>
              </w:rPr>
            </w:pPr>
          </w:p>
        </w:tc>
      </w:tr>
      <w:tr w:rsidR="00494D06" w:rsidRPr="00C4217E" w14:paraId="692CD0AA" w14:textId="77777777" w:rsidTr="003668E8">
        <w:trPr>
          <w:trHeight w:val="284"/>
          <w:jc w:val="center"/>
        </w:trPr>
        <w:tc>
          <w:tcPr>
            <w:tcW w:w="570" w:type="pct"/>
            <w:vAlign w:val="center"/>
          </w:tcPr>
          <w:p w14:paraId="2BEAD269" w14:textId="77777777" w:rsidR="00BB3A00" w:rsidRPr="00840707" w:rsidRDefault="00BB3A00" w:rsidP="003026C0">
            <w:pPr>
              <w:spacing w:before="60" w:after="60"/>
              <w:rPr>
                <w:sz w:val="18"/>
                <w:szCs w:val="18"/>
                <w:lang w:val="el-GR"/>
              </w:rPr>
            </w:pPr>
            <w:r>
              <w:rPr>
                <w:sz w:val="18"/>
                <w:szCs w:val="18"/>
                <w:lang w:val="el-GR"/>
              </w:rPr>
              <w:t>4</w:t>
            </w:r>
            <w:r w:rsidRPr="00840707">
              <w:rPr>
                <w:sz w:val="18"/>
                <w:szCs w:val="18"/>
                <w:vertAlign w:val="superscript"/>
                <w:lang w:val="el-GR"/>
              </w:rPr>
              <w:t>ο</w:t>
            </w:r>
          </w:p>
        </w:tc>
        <w:tc>
          <w:tcPr>
            <w:tcW w:w="827" w:type="pct"/>
          </w:tcPr>
          <w:p w14:paraId="6A96DF75" w14:textId="77777777" w:rsidR="00BB3A00" w:rsidRPr="00840707" w:rsidRDefault="00BB3A00" w:rsidP="003026C0">
            <w:pPr>
              <w:spacing w:before="60" w:after="60"/>
              <w:rPr>
                <w:sz w:val="18"/>
                <w:szCs w:val="18"/>
                <w:lang w:val="el-GR"/>
              </w:rPr>
            </w:pPr>
          </w:p>
        </w:tc>
        <w:tc>
          <w:tcPr>
            <w:tcW w:w="884" w:type="pct"/>
            <w:vAlign w:val="center"/>
          </w:tcPr>
          <w:p w14:paraId="39077920" w14:textId="77777777" w:rsidR="00BB3A00" w:rsidRPr="00840707" w:rsidRDefault="00BB3A00" w:rsidP="003026C0">
            <w:pPr>
              <w:spacing w:before="60" w:after="60"/>
              <w:rPr>
                <w:sz w:val="18"/>
                <w:szCs w:val="18"/>
                <w:lang w:val="el-GR"/>
              </w:rPr>
            </w:pPr>
          </w:p>
        </w:tc>
        <w:tc>
          <w:tcPr>
            <w:tcW w:w="879" w:type="pct"/>
          </w:tcPr>
          <w:p w14:paraId="6EBE907F" w14:textId="77777777" w:rsidR="00BB3A00" w:rsidRPr="00840707" w:rsidRDefault="00BB3A00" w:rsidP="003026C0">
            <w:pPr>
              <w:spacing w:before="60" w:after="60"/>
              <w:rPr>
                <w:sz w:val="18"/>
                <w:szCs w:val="18"/>
                <w:lang w:val="el-GR"/>
              </w:rPr>
            </w:pPr>
          </w:p>
        </w:tc>
        <w:tc>
          <w:tcPr>
            <w:tcW w:w="302" w:type="pct"/>
            <w:vAlign w:val="center"/>
          </w:tcPr>
          <w:p w14:paraId="1FBA4A1B" w14:textId="77777777" w:rsidR="00BB3A00" w:rsidRPr="00840707" w:rsidRDefault="00BB3A00" w:rsidP="003026C0">
            <w:pPr>
              <w:spacing w:before="60" w:after="60"/>
              <w:rPr>
                <w:sz w:val="18"/>
                <w:szCs w:val="18"/>
                <w:lang w:val="el-GR"/>
              </w:rPr>
            </w:pPr>
          </w:p>
        </w:tc>
        <w:tc>
          <w:tcPr>
            <w:tcW w:w="743" w:type="pct"/>
            <w:vAlign w:val="center"/>
          </w:tcPr>
          <w:p w14:paraId="48B9ABED" w14:textId="77777777" w:rsidR="00BB3A00" w:rsidRPr="00840707" w:rsidRDefault="00BB3A00" w:rsidP="003026C0">
            <w:pPr>
              <w:spacing w:before="60" w:after="60"/>
              <w:rPr>
                <w:sz w:val="18"/>
                <w:szCs w:val="18"/>
                <w:lang w:val="el-GR"/>
              </w:rPr>
            </w:pPr>
          </w:p>
        </w:tc>
        <w:tc>
          <w:tcPr>
            <w:tcW w:w="795" w:type="pct"/>
            <w:vAlign w:val="center"/>
          </w:tcPr>
          <w:p w14:paraId="16056CD4" w14:textId="77777777" w:rsidR="00BB3A00" w:rsidRPr="00840707" w:rsidRDefault="00BB3A00" w:rsidP="003026C0">
            <w:pPr>
              <w:spacing w:before="60" w:after="60"/>
              <w:rPr>
                <w:sz w:val="18"/>
                <w:szCs w:val="18"/>
                <w:lang w:val="el-GR"/>
              </w:rPr>
            </w:pPr>
          </w:p>
        </w:tc>
      </w:tr>
      <w:tr w:rsidR="00494D06" w:rsidRPr="00C4217E" w14:paraId="529C9B31" w14:textId="77777777" w:rsidTr="003668E8">
        <w:trPr>
          <w:trHeight w:val="284"/>
          <w:jc w:val="center"/>
        </w:trPr>
        <w:tc>
          <w:tcPr>
            <w:tcW w:w="570" w:type="pct"/>
            <w:shd w:val="clear" w:color="auto" w:fill="E0E0E0"/>
            <w:vAlign w:val="center"/>
          </w:tcPr>
          <w:p w14:paraId="774DE6D1" w14:textId="77777777" w:rsidR="00BB3A00" w:rsidRPr="00840707" w:rsidRDefault="00BB3A00" w:rsidP="003026C0">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827" w:type="pct"/>
            <w:shd w:val="clear" w:color="auto" w:fill="FFFFFF"/>
          </w:tcPr>
          <w:p w14:paraId="029CD0B2" w14:textId="77777777" w:rsidR="00BB3A00" w:rsidRPr="00840707" w:rsidRDefault="00BB3A00" w:rsidP="003026C0">
            <w:pPr>
              <w:spacing w:before="100" w:beforeAutospacing="1" w:after="100" w:afterAutospacing="1"/>
              <w:rPr>
                <w:sz w:val="18"/>
                <w:szCs w:val="18"/>
                <w:lang w:val="el-GR"/>
              </w:rPr>
            </w:pPr>
          </w:p>
        </w:tc>
        <w:tc>
          <w:tcPr>
            <w:tcW w:w="884" w:type="pct"/>
            <w:shd w:val="clear" w:color="auto" w:fill="FFFFFF"/>
            <w:vAlign w:val="center"/>
          </w:tcPr>
          <w:p w14:paraId="54FEFE60" w14:textId="77777777" w:rsidR="00BB3A00" w:rsidRPr="00840707" w:rsidRDefault="00BB3A00" w:rsidP="003026C0">
            <w:pPr>
              <w:spacing w:before="100" w:beforeAutospacing="1" w:after="100" w:afterAutospacing="1"/>
              <w:rPr>
                <w:sz w:val="18"/>
                <w:szCs w:val="18"/>
                <w:lang w:val="el-GR"/>
              </w:rPr>
            </w:pPr>
          </w:p>
        </w:tc>
        <w:tc>
          <w:tcPr>
            <w:tcW w:w="879" w:type="pct"/>
            <w:shd w:val="clear" w:color="auto" w:fill="FFFFFF"/>
          </w:tcPr>
          <w:p w14:paraId="55718E2E" w14:textId="77777777" w:rsidR="00BB3A00" w:rsidRPr="00840707" w:rsidRDefault="00BB3A00" w:rsidP="003026C0">
            <w:pPr>
              <w:spacing w:before="100" w:beforeAutospacing="1" w:after="100" w:afterAutospacing="1"/>
              <w:rPr>
                <w:sz w:val="18"/>
                <w:szCs w:val="18"/>
                <w:lang w:val="el-GR"/>
              </w:rPr>
            </w:pPr>
          </w:p>
        </w:tc>
        <w:tc>
          <w:tcPr>
            <w:tcW w:w="302" w:type="pct"/>
            <w:shd w:val="clear" w:color="auto" w:fill="FFFFFF"/>
            <w:vAlign w:val="center"/>
          </w:tcPr>
          <w:p w14:paraId="00685B5F" w14:textId="77777777" w:rsidR="00BB3A00" w:rsidRPr="00840707" w:rsidRDefault="00BB3A00" w:rsidP="003026C0">
            <w:pPr>
              <w:spacing w:before="100" w:beforeAutospacing="1" w:after="100" w:afterAutospacing="1"/>
              <w:rPr>
                <w:sz w:val="18"/>
                <w:szCs w:val="18"/>
                <w:lang w:val="el-GR"/>
              </w:rPr>
            </w:pPr>
          </w:p>
        </w:tc>
        <w:tc>
          <w:tcPr>
            <w:tcW w:w="743" w:type="pct"/>
            <w:shd w:val="clear" w:color="auto" w:fill="FFFFFF"/>
            <w:vAlign w:val="center"/>
          </w:tcPr>
          <w:p w14:paraId="3E860B20" w14:textId="77777777" w:rsidR="00BB3A00" w:rsidRPr="00840707" w:rsidRDefault="00BB3A00" w:rsidP="003026C0">
            <w:pPr>
              <w:spacing w:before="100" w:beforeAutospacing="1" w:after="100" w:afterAutospacing="1"/>
              <w:rPr>
                <w:sz w:val="18"/>
                <w:szCs w:val="18"/>
                <w:lang w:val="el-GR"/>
              </w:rPr>
            </w:pPr>
          </w:p>
        </w:tc>
        <w:tc>
          <w:tcPr>
            <w:tcW w:w="795" w:type="pct"/>
            <w:shd w:val="clear" w:color="auto" w:fill="FFFFFF"/>
            <w:vAlign w:val="center"/>
          </w:tcPr>
          <w:p w14:paraId="3765ACA2" w14:textId="77777777" w:rsidR="00BB3A00" w:rsidRPr="00840707" w:rsidRDefault="00BB3A00" w:rsidP="003026C0">
            <w:pPr>
              <w:spacing w:before="100" w:beforeAutospacing="1" w:after="100" w:afterAutospacing="1"/>
              <w:rPr>
                <w:sz w:val="18"/>
                <w:szCs w:val="18"/>
                <w:lang w:val="el-GR"/>
              </w:rPr>
            </w:pPr>
          </w:p>
        </w:tc>
      </w:tr>
    </w:tbl>
    <w:p w14:paraId="5CFA868F" w14:textId="77777777" w:rsidR="00BB3A00" w:rsidRPr="00840707" w:rsidRDefault="00BB3A00" w:rsidP="00BB3A00">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1208FB09" w14:textId="250D7286" w:rsidR="00BB3A00" w:rsidRPr="00840707" w:rsidRDefault="00BB3A00" w:rsidP="00BB3A00">
      <w:pPr>
        <w:spacing w:before="100" w:beforeAutospacing="1" w:after="100" w:afterAutospacing="1"/>
        <w:rPr>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rsidRPr="00840707">
        <w:rPr>
          <w:sz w:val="20"/>
          <w:szCs w:val="20"/>
        </w:rPr>
        <w:fldChar w:fldCharType="begin"/>
      </w:r>
      <w:r w:rsidRPr="00840707">
        <w:rPr>
          <w:sz w:val="20"/>
          <w:szCs w:val="20"/>
          <w:lang w:val="el-GR"/>
        </w:rPr>
        <w:instrText xml:space="preserve"> </w:instrText>
      </w:r>
      <w:r w:rsidRPr="00840707">
        <w:rPr>
          <w:sz w:val="20"/>
          <w:szCs w:val="20"/>
        </w:rPr>
        <w:instrText>REF</w:instrText>
      </w:r>
      <w:r w:rsidRPr="00840707">
        <w:rPr>
          <w:sz w:val="20"/>
          <w:szCs w:val="20"/>
          <w:lang w:val="el-GR"/>
        </w:rPr>
        <w:instrText xml:space="preserve"> _</w:instrText>
      </w:r>
      <w:r w:rsidRPr="00840707">
        <w:rPr>
          <w:sz w:val="20"/>
          <w:szCs w:val="20"/>
        </w:rPr>
        <w:instrText>Ref</w:instrText>
      </w:r>
      <w:r w:rsidRPr="00840707">
        <w:rPr>
          <w:sz w:val="20"/>
          <w:szCs w:val="20"/>
          <w:lang w:val="el-GR"/>
        </w:rPr>
        <w:instrText>46148857 \</w:instrText>
      </w:r>
      <w:r w:rsidRPr="00840707">
        <w:rPr>
          <w:sz w:val="20"/>
          <w:szCs w:val="20"/>
        </w:rPr>
        <w:instrText>r</w:instrText>
      </w:r>
      <w:r w:rsidRPr="00840707">
        <w:rPr>
          <w:sz w:val="20"/>
          <w:szCs w:val="20"/>
          <w:lang w:val="el-GR"/>
        </w:rPr>
        <w:instrText xml:space="preserve"> \</w:instrText>
      </w:r>
      <w:r w:rsidRPr="00840707">
        <w:rPr>
          <w:sz w:val="20"/>
          <w:szCs w:val="20"/>
        </w:rPr>
        <w:instrText>h</w:instrText>
      </w:r>
      <w:r w:rsidRPr="00840707">
        <w:rPr>
          <w:sz w:val="20"/>
          <w:szCs w:val="20"/>
          <w:lang w:val="el-GR"/>
        </w:rPr>
        <w:instrText xml:space="preserve">  \* </w:instrText>
      </w:r>
      <w:r w:rsidRPr="00840707">
        <w:rPr>
          <w:sz w:val="20"/>
          <w:szCs w:val="20"/>
        </w:rPr>
        <w:instrText>MERGEFORMAT</w:instrText>
      </w:r>
      <w:r w:rsidRPr="00840707">
        <w:rPr>
          <w:sz w:val="20"/>
          <w:szCs w:val="20"/>
          <w:lang w:val="el-GR"/>
        </w:rPr>
        <w:instrText xml:space="preserve"> </w:instrText>
      </w:r>
      <w:r w:rsidRPr="00840707">
        <w:rPr>
          <w:sz w:val="20"/>
          <w:szCs w:val="20"/>
        </w:rPr>
      </w:r>
      <w:r w:rsidRPr="00840707">
        <w:rPr>
          <w:sz w:val="20"/>
          <w:szCs w:val="20"/>
        </w:rPr>
        <w:fldChar w:fldCharType="separate"/>
      </w:r>
      <w:r w:rsidR="00693CB6" w:rsidRPr="00693CB6">
        <w:rPr>
          <w:sz w:val="20"/>
          <w:szCs w:val="20"/>
          <w:lang w:val="el-GR"/>
        </w:rPr>
        <w:t>6</w:t>
      </w:r>
      <w:r w:rsidRPr="00840707">
        <w:rPr>
          <w:sz w:val="20"/>
          <w:szCs w:val="20"/>
        </w:rPr>
        <w:fldChar w:fldCharType="end"/>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w:t>
      </w:r>
      <w:r>
        <w:rPr>
          <w:sz w:val="20"/>
          <w:lang w:val="el-GR"/>
        </w:rPr>
        <w:t xml:space="preserve">άθροισμα των ποσών </w:t>
      </w:r>
      <w:r w:rsidRPr="00840707">
        <w:rPr>
          <w:sz w:val="20"/>
          <w:lang w:val="el-GR"/>
        </w:rPr>
        <w:t xml:space="preserve"> που αναγράφεται στη στήλη «ΣΥΝΟΛΙΚΗ ΑΞΙΑ ΕΡΓΟΥ (ΧΩΡΙΣ ΦΠΑ)» του </w:t>
      </w:r>
      <w:r w:rsidRPr="00A76936">
        <w:rPr>
          <w:b/>
          <w:sz w:val="20"/>
          <w:szCs w:val="20"/>
          <w:lang w:val="el-GR"/>
        </w:rPr>
        <w:t>Πίνακα</w:t>
      </w:r>
      <w:r w:rsidRPr="00A76936">
        <w:rPr>
          <w:sz w:val="20"/>
          <w:szCs w:val="20"/>
          <w:lang w:val="el-GR"/>
        </w:rPr>
        <w:t xml:space="preserve"> </w:t>
      </w:r>
      <w:r w:rsidRPr="00A76936">
        <w:rPr>
          <w:b/>
          <w:sz w:val="20"/>
          <w:szCs w:val="20"/>
          <w:lang w:val="el-GR"/>
        </w:rPr>
        <w:fldChar w:fldCharType="begin"/>
      </w:r>
      <w:r w:rsidRPr="00A76936">
        <w:rPr>
          <w:b/>
          <w:sz w:val="20"/>
          <w:szCs w:val="20"/>
          <w:lang w:val="el-GR"/>
        </w:rPr>
        <w:instrText xml:space="preserve"> REF _Ref52978018 \n \h  \* MERGEFORMAT </w:instrText>
      </w:r>
      <w:r w:rsidRPr="00A76936">
        <w:rPr>
          <w:b/>
          <w:sz w:val="20"/>
          <w:szCs w:val="20"/>
          <w:lang w:val="el-GR"/>
        </w:rPr>
      </w:r>
      <w:r w:rsidRPr="00A76936">
        <w:rPr>
          <w:b/>
          <w:sz w:val="20"/>
          <w:szCs w:val="20"/>
          <w:lang w:val="el-GR"/>
        </w:rPr>
        <w:fldChar w:fldCharType="separate"/>
      </w:r>
      <w:r w:rsidR="00693CB6">
        <w:rPr>
          <w:b/>
          <w:sz w:val="20"/>
          <w:szCs w:val="20"/>
          <w:lang w:val="el-GR"/>
        </w:rPr>
        <w:t>5</w:t>
      </w:r>
      <w:r w:rsidRPr="00A76936">
        <w:rPr>
          <w:b/>
          <w:sz w:val="20"/>
          <w:szCs w:val="20"/>
          <w:lang w:val="el-GR"/>
        </w:rPr>
        <w:fldChar w:fldCharType="end"/>
      </w:r>
      <w:r w:rsidRPr="0042678D">
        <w:rPr>
          <w:sz w:val="20"/>
          <w:szCs w:val="20"/>
          <w:lang w:val="el-GR"/>
        </w:rPr>
        <w:t xml:space="preserve"> στις γραμμές 1.(Έτοιμο Λογισμικό) και 2.(Εφαρμογές)</w:t>
      </w:r>
      <w:r w:rsidRPr="00840707">
        <w:rPr>
          <w:sz w:val="20"/>
          <w:lang w:val="el-GR"/>
        </w:rPr>
        <w:t>.</w:t>
      </w:r>
    </w:p>
    <w:p w14:paraId="6784A461" w14:textId="77777777" w:rsidR="00623457" w:rsidRPr="00603221" w:rsidRDefault="00623457" w:rsidP="00623457">
      <w:pPr>
        <w:rPr>
          <w:lang w:val="el-GR"/>
        </w:rPr>
        <w:sectPr w:rsidR="00623457" w:rsidRPr="00603221" w:rsidSect="00DF02B0">
          <w:headerReference w:type="first" r:id="rId39"/>
          <w:pgSz w:w="11906" w:h="16838"/>
          <w:pgMar w:top="1134" w:right="1134" w:bottom="1134" w:left="1134" w:header="720" w:footer="709" w:gutter="0"/>
          <w:cols w:space="720"/>
          <w:titlePg/>
          <w:docGrid w:linePitch="360"/>
        </w:sectPr>
      </w:pPr>
    </w:p>
    <w:p w14:paraId="66A30802" w14:textId="41304436" w:rsidR="008338F0" w:rsidRPr="00603221" w:rsidRDefault="003355E7" w:rsidP="003329FF">
      <w:pPr>
        <w:pStyle w:val="2"/>
        <w:numPr>
          <w:ilvl w:val="0"/>
          <w:numId w:val="0"/>
        </w:numPr>
        <w:ind w:left="576" w:hanging="576"/>
        <w:rPr>
          <w:rFonts w:cs="Tahoma"/>
          <w:lang w:val="el-GR"/>
        </w:rPr>
      </w:pPr>
      <w:bookmarkStart w:id="836" w:name="_Ref494118533"/>
      <w:bookmarkStart w:id="837" w:name="_Ref40984039"/>
      <w:bookmarkStart w:id="838" w:name="_Ref84601865"/>
      <w:bookmarkStart w:id="839" w:name="_Toc89441349"/>
      <w:bookmarkStart w:id="840" w:name="_Toc89441867"/>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bookmarkEnd w:id="836"/>
      <w:bookmarkEnd w:id="837"/>
      <w:r w:rsidR="009040A9" w:rsidRPr="009040A9">
        <w:rPr>
          <w:rFonts w:cs="Tahoma"/>
          <w:lang w:val="el-GR"/>
        </w:rPr>
        <w:t>Υποδείγματα Εγγυητικών Επιστολών</w:t>
      </w:r>
      <w:bookmarkEnd w:id="838"/>
      <w:bookmarkEnd w:id="839"/>
      <w:bookmarkEnd w:id="840"/>
    </w:p>
    <w:p w14:paraId="7039CA6C" w14:textId="03162F40" w:rsidR="002E314F" w:rsidRDefault="009B6AAD" w:rsidP="00A624DE">
      <w:pPr>
        <w:pStyle w:val="3"/>
        <w:numPr>
          <w:ilvl w:val="0"/>
          <w:numId w:val="8"/>
        </w:numPr>
        <w:rPr>
          <w:rFonts w:cs="Tahoma"/>
          <w:szCs w:val="22"/>
          <w:u w:val="single"/>
          <w:lang w:val="el-GR"/>
        </w:rPr>
      </w:pPr>
      <w:bookmarkStart w:id="841" w:name="_Toc43634808"/>
      <w:bookmarkStart w:id="842" w:name="_Toc44821188"/>
      <w:bookmarkStart w:id="843" w:name="_Toc48552980"/>
      <w:bookmarkStart w:id="844" w:name="_Toc49073807"/>
      <w:bookmarkStart w:id="845" w:name="_Toc62559079"/>
      <w:bookmarkStart w:id="846" w:name="_Toc487799701"/>
      <w:bookmarkStart w:id="847" w:name="_Toc89441350"/>
      <w:bookmarkStart w:id="848" w:name="_Toc89441868"/>
      <w:r w:rsidRPr="00603221">
        <w:rPr>
          <w:rFonts w:cs="Tahoma"/>
          <w:szCs w:val="22"/>
          <w:u w:val="single"/>
          <w:lang w:val="el-GR"/>
        </w:rPr>
        <w:t>Εγγυητική Επιστολή Συμμετοχής</w:t>
      </w:r>
      <w:bookmarkEnd w:id="841"/>
      <w:bookmarkEnd w:id="842"/>
      <w:bookmarkEnd w:id="843"/>
      <w:bookmarkEnd w:id="844"/>
      <w:bookmarkEnd w:id="845"/>
      <w:bookmarkEnd w:id="846"/>
      <w:bookmarkEnd w:id="847"/>
      <w:bookmarkEnd w:id="848"/>
    </w:p>
    <w:p w14:paraId="273E7CD1" w14:textId="189B4AE6" w:rsidR="009B6AAD" w:rsidRPr="00924EED" w:rsidRDefault="002E314F" w:rsidP="00924EED">
      <w:pPr>
        <w:rPr>
          <w:lang w:val="el-GR" w:eastAsia="el-GR"/>
        </w:rPr>
      </w:pPr>
      <w:r w:rsidRPr="00924EED">
        <w:rPr>
          <w:lang w:val="el-GR" w:eastAsia="el-GR"/>
        </w:rPr>
        <w:t>(σε περίπτωση έκδοσης από τράπεζα)</w:t>
      </w:r>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74AA5BD8" w:rsidR="009B6AAD" w:rsidRPr="00603221" w:rsidRDefault="009B6AAD" w:rsidP="009B6AAD">
      <w:pPr>
        <w:rPr>
          <w:lang w:val="el-GR" w:eastAsia="el-GR"/>
        </w:rPr>
      </w:pPr>
      <w:r w:rsidRPr="00603221">
        <w:rPr>
          <w:lang w:val="el-GR" w:eastAsia="el-GR"/>
        </w:rPr>
        <w:t xml:space="preserve">Προς: Την Κοινωνία της Πληροφορίας </w:t>
      </w:r>
      <w:r w:rsidR="00494D06">
        <w:rPr>
          <w:lang w:val="el-GR" w:eastAsia="el-GR"/>
        </w:rPr>
        <w:t>Μ</w:t>
      </w:r>
      <w:r w:rsidRPr="00603221">
        <w:rPr>
          <w:lang w:val="el-GR" w:eastAsia="el-GR"/>
        </w:rPr>
        <w:t>ΑΕ</w:t>
      </w:r>
    </w:p>
    <w:p w14:paraId="5859A014" w14:textId="77777777" w:rsidR="00494D06" w:rsidRPr="00603221" w:rsidRDefault="00494D06" w:rsidP="00494D06">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68A5C035"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49" w:name="_Hlk67671899"/>
      <w:r w:rsidRPr="00603221">
        <w:rPr>
          <w:lang w:val="el-GR" w:eastAsia="el-GR"/>
        </w:rPr>
        <w:t xml:space="preserve">σύμφωνα </w:t>
      </w:r>
      <w:r w:rsidRPr="00603221">
        <w:rPr>
          <w:highlight w:val="yellow"/>
          <w:lang w:val="el-GR" w:eastAsia="el-GR"/>
        </w:rPr>
        <w:t xml:space="preserve">με την παρ. </w:t>
      </w:r>
      <w:r w:rsidR="004A3382" w:rsidRPr="00603221">
        <w:rPr>
          <w:b/>
          <w:bCs/>
          <w:lang w:val="el-GR"/>
        </w:rPr>
        <w:fldChar w:fldCharType="begin"/>
      </w:r>
      <w:r w:rsidR="004A3382" w:rsidRPr="00603221">
        <w:rPr>
          <w:highlight w:val="yellow"/>
          <w:lang w:val="el-GR" w:eastAsia="el-GR"/>
        </w:rPr>
        <w:instrText xml:space="preserve"> REF _Ref496542081 \r \h </w:instrText>
      </w:r>
      <w:r w:rsidR="00DF02B0" w:rsidRPr="006719D5">
        <w:rPr>
          <w:b/>
          <w:bCs/>
          <w:lang w:val="el-GR"/>
        </w:rPr>
        <w:instrText xml:space="preserve"> \* MERGEFORMAT </w:instrText>
      </w:r>
      <w:r w:rsidR="004A3382" w:rsidRPr="00603221">
        <w:rPr>
          <w:b/>
          <w:bCs/>
          <w:lang w:val="el-GR"/>
        </w:rPr>
      </w:r>
      <w:r w:rsidR="004A3382" w:rsidRPr="00603221">
        <w:rPr>
          <w:b/>
          <w:bCs/>
          <w:lang w:val="el-GR"/>
        </w:rPr>
        <w:fldChar w:fldCharType="separate"/>
      </w:r>
      <w:r w:rsidR="00693CB6">
        <w:rPr>
          <w:highlight w:val="yellow"/>
          <w:lang w:val="el-GR" w:eastAsia="el-GR"/>
        </w:rPr>
        <w:t>2.2.2</w:t>
      </w:r>
      <w:r w:rsidR="004A3382" w:rsidRPr="00603221">
        <w:rPr>
          <w:b/>
          <w:bCs/>
          <w:lang w:val="el-GR"/>
        </w:rPr>
        <w:fldChar w:fldCharType="end"/>
      </w:r>
      <w:r w:rsidR="004A3382" w:rsidRPr="00603221">
        <w:rPr>
          <w:highlight w:val="yellow"/>
          <w:lang w:val="el-GR" w:eastAsia="el-GR"/>
        </w:rPr>
        <w:t xml:space="preserve"> της παρούσας </w:t>
      </w:r>
      <w:r w:rsidRPr="00603221">
        <w:rPr>
          <w:lang w:val="el-GR" w:eastAsia="el-GR"/>
        </w:rPr>
        <w:t xml:space="preserve">, </w:t>
      </w:r>
      <w:bookmarkEnd w:id="849"/>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924EED">
        <w:rPr>
          <w:lang w:val="el-GR" w:eastAsia="el-GR"/>
        </w:rPr>
        <w:t>(Εξουσιοδοτημένη υπογραφή)</w:t>
      </w:r>
    </w:p>
    <w:p w14:paraId="5E8A5485" w14:textId="2CEDE7E8" w:rsidR="002E314F" w:rsidRDefault="002E314F">
      <w:pPr>
        <w:suppressAutoHyphens w:val="0"/>
        <w:spacing w:after="0"/>
        <w:jc w:val="left"/>
        <w:rPr>
          <w:lang w:val="el-GR"/>
        </w:rPr>
      </w:pPr>
      <w:r>
        <w:rPr>
          <w:lang w:val="el-GR"/>
        </w:rPr>
        <w:br w:type="page"/>
      </w:r>
    </w:p>
    <w:p w14:paraId="18952A8E" w14:textId="5FFCED17" w:rsidR="002E314F" w:rsidRDefault="002E314F" w:rsidP="00924EED">
      <w:pPr>
        <w:autoSpaceDE w:val="0"/>
        <w:autoSpaceDN w:val="0"/>
        <w:adjustRightInd w:val="0"/>
        <w:spacing w:after="0"/>
        <w:rPr>
          <w:rFonts w:asciiTheme="minorHAnsi" w:hAnsiTheme="minorHAnsi" w:cstheme="minorHAnsi"/>
          <w:b/>
          <w:bCs/>
          <w:color w:val="000000"/>
          <w:lang w:val="el-GR"/>
        </w:rPr>
      </w:pPr>
      <w:r w:rsidRPr="00924EED">
        <w:rPr>
          <w:rFonts w:asciiTheme="minorHAnsi" w:hAnsiTheme="minorHAnsi" w:cstheme="minorHAnsi"/>
          <w:b/>
          <w:bCs/>
          <w:color w:val="000000"/>
          <w:lang w:val="el-GR"/>
        </w:rPr>
        <w:lastRenderedPageBreak/>
        <w:t>ΥΠΟΔΕΙ</w:t>
      </w:r>
      <w:r w:rsidR="00BB5F6A">
        <w:rPr>
          <w:rFonts w:asciiTheme="minorHAnsi" w:hAnsiTheme="minorHAnsi" w:cstheme="minorHAnsi"/>
          <w:b/>
          <w:bCs/>
          <w:color w:val="000000"/>
          <w:lang w:val="el-GR"/>
        </w:rPr>
        <w:t xml:space="preserve">ΓΜΑ </w:t>
      </w:r>
      <w:proofErr w:type="spellStart"/>
      <w:r w:rsidR="00BB5F6A">
        <w:rPr>
          <w:rFonts w:asciiTheme="minorHAnsi" w:hAnsiTheme="minorHAnsi" w:cstheme="minorHAnsi"/>
          <w:b/>
          <w:bCs/>
          <w:color w:val="000000"/>
          <w:lang w:val="el-GR"/>
        </w:rPr>
        <w:t>Εγγυοδοτικής</w:t>
      </w:r>
      <w:proofErr w:type="spellEnd"/>
      <w:r w:rsidR="00BB5F6A">
        <w:rPr>
          <w:rFonts w:asciiTheme="minorHAnsi" w:hAnsiTheme="minorHAnsi" w:cstheme="minorHAnsi"/>
          <w:b/>
          <w:bCs/>
          <w:color w:val="000000"/>
          <w:lang w:val="el-GR"/>
        </w:rPr>
        <w:t xml:space="preserve"> Παρακαταθήκης </w:t>
      </w:r>
      <w:r w:rsidRPr="00924EED">
        <w:rPr>
          <w:rFonts w:asciiTheme="minorHAnsi" w:hAnsiTheme="minorHAnsi" w:cstheme="minorHAnsi"/>
          <w:b/>
          <w:bCs/>
          <w:color w:val="000000"/>
          <w:lang w:val="el-GR"/>
        </w:rPr>
        <w:t>Συμμετοχής</w:t>
      </w:r>
    </w:p>
    <w:p w14:paraId="4F30070E" w14:textId="46D1A914" w:rsidR="002E314F" w:rsidRDefault="002E314F" w:rsidP="00924EED">
      <w:pPr>
        <w:autoSpaceDE w:val="0"/>
        <w:autoSpaceDN w:val="0"/>
        <w:adjustRightInd w:val="0"/>
        <w:spacing w:after="0"/>
        <w:rPr>
          <w:rFonts w:asciiTheme="minorHAnsi" w:hAnsiTheme="minorHAnsi" w:cstheme="minorHAnsi"/>
          <w:b/>
          <w:bCs/>
          <w:color w:val="000000"/>
          <w:lang w:val="el-GR"/>
        </w:rPr>
      </w:pPr>
      <w:r>
        <w:rPr>
          <w:rFonts w:asciiTheme="minorHAnsi" w:hAnsiTheme="minorHAnsi" w:cstheme="minorHAnsi"/>
          <w:b/>
          <w:bCs/>
          <w:color w:val="000000"/>
          <w:lang w:val="el-GR"/>
        </w:rPr>
        <w:t>(σε περίπτωση έκδοσης από το ΤΠΔ)</w:t>
      </w:r>
    </w:p>
    <w:p w14:paraId="18578298" w14:textId="77777777" w:rsidR="002E314F" w:rsidRPr="00924EED" w:rsidRDefault="002E314F" w:rsidP="002E314F">
      <w:pPr>
        <w:autoSpaceDE w:val="0"/>
        <w:autoSpaceDN w:val="0"/>
        <w:adjustRightInd w:val="0"/>
        <w:spacing w:after="0"/>
        <w:jc w:val="center"/>
        <w:rPr>
          <w:rFonts w:asciiTheme="minorHAnsi" w:hAnsiTheme="minorHAnsi" w:cstheme="minorHAnsi"/>
          <w:color w:val="000000"/>
          <w:lang w:val="el-GR"/>
        </w:rPr>
      </w:pPr>
    </w:p>
    <w:p w14:paraId="008B869F" w14:textId="77777777" w:rsidR="002E314F" w:rsidRPr="00924EED" w:rsidRDefault="002E314F" w:rsidP="002E314F">
      <w:pPr>
        <w:autoSpaceDE w:val="0"/>
        <w:autoSpaceDN w:val="0"/>
        <w:adjustRightInd w:val="0"/>
        <w:spacing w:after="0"/>
        <w:rPr>
          <w:rFonts w:asciiTheme="minorHAnsi" w:hAnsiTheme="minorHAnsi" w:cstheme="minorHAnsi"/>
          <w:b/>
          <w:bCs/>
          <w:color w:val="000000"/>
          <w:lang w:val="el-GR"/>
        </w:rPr>
      </w:pPr>
      <w:r w:rsidRPr="00924EED">
        <w:rPr>
          <w:rFonts w:asciiTheme="minorHAnsi" w:hAnsiTheme="minorHAnsi" w:cstheme="minorHAnsi"/>
          <w:b/>
          <w:bCs/>
          <w:color w:val="000000"/>
          <w:lang w:val="el-GR"/>
        </w:rPr>
        <w:t xml:space="preserve">ΤΑΜΕΙΟ ΠΑΡΑΚΑΤΑΘΗΚΩΝ &amp; ΔΑΝΕΙΩΝ </w:t>
      </w:r>
    </w:p>
    <w:p w14:paraId="03B82FC6"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ΔΕΛΤΙΟ ΣΥΣΤΑΣΗΣ ΑΡΧΙΚΗΣ ΧΡΗΜΑΤΙΚΗΣ ΠΑΡΑΚΑΤΑΘΗΚΗΣ </w:t>
      </w:r>
    </w:p>
    <w:p w14:paraId="4C0D6046"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ΚΑΤΗΓΟΡΙΑ ΛΟΓ/ΣΜΟΥ: 06 ΚΩΔΙΚΟΣ: 1 </w:t>
      </w:r>
    </w:p>
    <w:p w14:paraId="38333C3F"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209B1D2C"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 xml:space="preserve">ΥΡΩ (ΑΡΙΘΜΗΤΙΚΩΣ): …………………………………………………. </w:t>
      </w:r>
    </w:p>
    <w:p w14:paraId="79BAE41E"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ΥΡΩ (ολογράφως</w:t>
      </w:r>
      <w:proofErr w:type="gramStart"/>
      <w:r w:rsidRPr="00924EED">
        <w:rPr>
          <w:rFonts w:asciiTheme="minorHAnsi" w:hAnsiTheme="minorHAnsi" w:cstheme="minorHAnsi"/>
          <w:color w:val="000000"/>
          <w:lang w:val="el-GR"/>
        </w:rPr>
        <w:t>) :</w:t>
      </w:r>
      <w:proofErr w:type="gramEnd"/>
      <w:r w:rsidRPr="00924EED">
        <w:rPr>
          <w:rFonts w:asciiTheme="minorHAnsi" w:hAnsiTheme="minorHAnsi" w:cstheme="minorHAnsi"/>
          <w:color w:val="000000"/>
          <w:lang w:val="el-GR"/>
        </w:rPr>
        <w:t xml:space="preserve"> …………………………………………………………………………………………………………………... ……………………….</w:t>
      </w:r>
    </w:p>
    <w:p w14:paraId="11CE4983"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31E6EEBF"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ΚΑΤΑΘΕΤΗΣ </w:t>
      </w:r>
    </w:p>
    <w:p w14:paraId="0361EC28"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 </w:t>
      </w:r>
    </w:p>
    <w:p w14:paraId="5EAD7B0B"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ΕΠΩΝΥΜΟ                                             ΟΝΟΜΑ                                              </w:t>
      </w:r>
      <w:proofErr w:type="spellStart"/>
      <w:r w:rsidRPr="00924EED">
        <w:rPr>
          <w:rFonts w:asciiTheme="minorHAnsi" w:hAnsiTheme="minorHAnsi" w:cstheme="minorHAnsi"/>
          <w:color w:val="000000"/>
          <w:lang w:val="el-GR"/>
        </w:rPr>
        <w:t>ΟΝΟΜΑ</w:t>
      </w:r>
      <w:proofErr w:type="spellEnd"/>
      <w:r w:rsidRPr="00924EED">
        <w:rPr>
          <w:rFonts w:asciiTheme="minorHAnsi" w:hAnsiTheme="minorHAnsi" w:cstheme="minorHAnsi"/>
          <w:color w:val="000000"/>
          <w:lang w:val="el-GR"/>
        </w:rPr>
        <w:t xml:space="preserve"> ΠΑΤΡΟΣ </w:t>
      </w:r>
    </w:p>
    <w:p w14:paraId="40563DE5"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47915F6B" w14:textId="77777777" w:rsidR="002E314F" w:rsidRPr="00924EED" w:rsidRDefault="002E314F" w:rsidP="002E314F">
      <w:pPr>
        <w:autoSpaceDE w:val="0"/>
        <w:autoSpaceDN w:val="0"/>
        <w:adjustRightInd w:val="0"/>
        <w:spacing w:after="0"/>
        <w:rPr>
          <w:rFonts w:asciiTheme="minorHAnsi" w:hAnsiTheme="minorHAnsi" w:cstheme="minorHAnsi"/>
          <w:b/>
          <w:bCs/>
          <w:color w:val="000000"/>
          <w:lang w:val="el-GR"/>
        </w:rPr>
      </w:pPr>
    </w:p>
    <w:p w14:paraId="2F0674EC"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Α.Φ.Μ. </w:t>
      </w:r>
      <w:r w:rsidRPr="00924EED">
        <w:rPr>
          <w:rFonts w:asciiTheme="minorHAnsi" w:hAnsiTheme="minorHAnsi" w:cstheme="minorHAnsi"/>
          <w:color w:val="000000"/>
          <w:lang w:val="el-GR"/>
        </w:rPr>
        <w:t xml:space="preserve">…………………………………......………………………......…………………………......……………................... </w:t>
      </w:r>
    </w:p>
    <w:p w14:paraId="25C04E8A"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 Δ. Τ. …………………………………......………………………......…………………………......…………….............................. </w:t>
      </w:r>
    </w:p>
    <w:p w14:paraId="5D91BE93"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Δ/ΝΣΗ …………………………………......………………………......…………………………......…………….............................. </w:t>
      </w:r>
    </w:p>
    <w:p w14:paraId="3B490151"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ΤΗΛΕΦΩΝΟ : …………………………………………………................. </w:t>
      </w:r>
    </w:p>
    <w:p w14:paraId="7AC45A30" w14:textId="77777777" w:rsidR="002E314F" w:rsidRPr="00924EED" w:rsidRDefault="002E314F" w:rsidP="002E314F">
      <w:pPr>
        <w:autoSpaceDE w:val="0"/>
        <w:autoSpaceDN w:val="0"/>
        <w:adjustRightInd w:val="0"/>
        <w:spacing w:after="0"/>
        <w:rPr>
          <w:rFonts w:asciiTheme="minorHAnsi" w:hAnsiTheme="minorHAnsi" w:cstheme="minorHAnsi"/>
          <w:b/>
          <w:bCs/>
          <w:color w:val="000000"/>
          <w:lang w:val="el-GR"/>
        </w:rPr>
      </w:pPr>
    </w:p>
    <w:p w14:paraId="59C4D481"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ΔΙΚΑΙΟΥΧΟΣ </w:t>
      </w:r>
    </w:p>
    <w:p w14:paraId="6F193672"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w:t>
      </w:r>
      <w:r w:rsidRPr="00924EED">
        <w:rPr>
          <w:rFonts w:asciiTheme="minorHAnsi" w:hAnsiTheme="minorHAnsi" w:cstheme="minorHAnsi"/>
          <w:b/>
          <w:bCs/>
          <w:color w:val="000000"/>
          <w:lang w:val="el-GR"/>
        </w:rPr>
        <w:t xml:space="preserve">23 </w:t>
      </w:r>
      <w:r w:rsidRPr="00924EED">
        <w:rPr>
          <w:rFonts w:asciiTheme="minorHAnsi" w:hAnsiTheme="minorHAnsi" w:cstheme="minorHAnsi"/>
          <w:color w:val="000000"/>
          <w:lang w:val="el-GR"/>
        </w:rPr>
        <w:t xml:space="preserve">ΕΓΓΥΗΣΗ </w:t>
      </w:r>
    </w:p>
    <w:p w14:paraId="354AAE99"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K</w:t>
      </w:r>
      <w:r w:rsidRPr="00924EED">
        <w:rPr>
          <w:rFonts w:asciiTheme="minorHAnsi" w:hAnsiTheme="minorHAnsi" w:cstheme="minorHAnsi"/>
          <w:color w:val="000000"/>
          <w:lang w:val="el-GR"/>
        </w:rPr>
        <w:t xml:space="preserve">ΩΔ. ΑΙΤΙΟΛΟΓΙΑΣ: </w:t>
      </w:r>
    </w:p>
    <w:p w14:paraId="0D18EEBD"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108B8342"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ΕΓΓΥΗΣΗ ΓΙΑ ΣΥΜΜΕΤΟΧΗ ΣΕ ΔΙΑΓΩΝΙΣΜΟ ΠΟΥ ΘΑ ΓΙΝΕΙ  ΑΠΟ……………………………………...……………………. …….………………… …………………………</w:t>
      </w:r>
    </w:p>
    <w:p w14:paraId="5337301A"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w:t>
      </w:r>
    </w:p>
    <w:p w14:paraId="073D26F9"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 </w:t>
      </w:r>
    </w:p>
    <w:p w14:paraId="500CC38C"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14B6A854"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ΣΤΙΣ …………………………………………………………</w:t>
      </w:r>
    </w:p>
    <w:p w14:paraId="3E646985"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ME</w:t>
      </w:r>
      <w:r w:rsidRPr="00924EED">
        <w:rPr>
          <w:rFonts w:asciiTheme="minorHAnsi" w:hAnsiTheme="minorHAnsi" w:cstheme="minorHAnsi"/>
          <w:color w:val="000000"/>
          <w:lang w:val="el-GR"/>
        </w:rPr>
        <w:t xml:space="preserve"> ΚΑΤΑΛΗΚΤΙΚΗ ΗΜΕΡΟΜΗΝΙΑ ΥΠΟΒΟΛΗΣ ΠΡΟΣΦΟΡΩΝ ΤΗΝ……………</w:t>
      </w:r>
      <w:proofErr w:type="gramStart"/>
      <w:r w:rsidRPr="00924EED">
        <w:rPr>
          <w:rFonts w:asciiTheme="minorHAnsi" w:hAnsiTheme="minorHAnsi" w:cstheme="minorHAnsi"/>
          <w:color w:val="000000"/>
          <w:lang w:val="el-GR"/>
        </w:rPr>
        <w:t>…..</w:t>
      </w:r>
      <w:proofErr w:type="gramEnd"/>
      <w:r w:rsidRPr="00924EED">
        <w:rPr>
          <w:rFonts w:asciiTheme="minorHAnsi" w:hAnsiTheme="minorHAnsi" w:cstheme="minorHAnsi"/>
          <w:color w:val="000000"/>
          <w:lang w:val="el-GR"/>
        </w:rPr>
        <w:t xml:space="preserve"> . </w:t>
      </w:r>
    </w:p>
    <w:p w14:paraId="2D30E657"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480154F9"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ΓΙΑΤΗΝ………………………………………………………………………………………………………….…………………......................…………………………………………………………………………………………………………………………………………………………… ………………………………………………………………………</w:t>
      </w:r>
    </w:p>
    <w:p w14:paraId="7625A53A"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1D409AEF"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Η ΕΓΓΥΗΣΗ ΔΙΕΠΕΤΑΙ ΑΠΟ ΟΤΙ ΟΡΙΖΕΤΑΙ ΣΤΙΣ ΔΙΑΤΑΞΕΙΣ ΤΟΥ </w:t>
      </w:r>
      <w:r w:rsidRPr="00D85CE2">
        <w:rPr>
          <w:rFonts w:asciiTheme="minorHAnsi" w:hAnsiTheme="minorHAnsi" w:cstheme="minorHAnsi"/>
          <w:color w:val="000000"/>
        </w:rPr>
        <w:t>N</w:t>
      </w:r>
      <w:r w:rsidRPr="00924EED">
        <w:rPr>
          <w:rFonts w:asciiTheme="minorHAnsi" w:hAnsiTheme="minorHAnsi" w:cstheme="minorHAnsi"/>
          <w:color w:val="000000"/>
          <w:lang w:val="el-GR"/>
        </w:rPr>
        <w:t xml:space="preserve">.4412/2016 (ΦΕΚ Α’ 147/2016) </w:t>
      </w:r>
    </w:p>
    <w:p w14:paraId="528475D9"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ΚΑΙ ΣΤΗ ΔΙΑΚΗΡΥΞΗ ΜΕ ΑΡ. …………………………………………(ΑΡ. ΠΡΩΤ. ……………………………)</w:t>
      </w:r>
    </w:p>
    <w:p w14:paraId="3EA9FA6C"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ΑΠΟΦΑΣΗ ……………………………………………………………………………………………………………………. </w:t>
      </w:r>
    </w:p>
    <w:p w14:paraId="19F8CCFD"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78DCD1E2"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ΔΙΕΥΘΥΝΣΗ ΚΑΤΑΘΕΤΗ : ………………………………………………………………………………………………………………. </w:t>
      </w:r>
    </w:p>
    <w:p w14:paraId="4A6CD259"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ΙΣΧΥΕΙ ΚΑΙ ΓΙΑ ΤΥΧΟΝ ΕΠΑΝΑΛΗΨΕΙΣ </w:t>
      </w:r>
    </w:p>
    <w:p w14:paraId="4BCE74ED"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4A6884B5" w14:textId="77777777" w:rsidR="002E314F" w:rsidRPr="00D85CE2" w:rsidRDefault="002E314F" w:rsidP="002E314F">
      <w:pPr>
        <w:autoSpaceDE w:val="0"/>
        <w:autoSpaceDN w:val="0"/>
        <w:adjustRightInd w:val="0"/>
        <w:spacing w:after="0"/>
        <w:rPr>
          <w:rFonts w:asciiTheme="minorHAnsi" w:hAnsiTheme="minorHAnsi" w:cstheme="minorHAnsi"/>
          <w:color w:val="000000"/>
        </w:rPr>
      </w:pPr>
      <w:proofErr w:type="spellStart"/>
      <w:r w:rsidRPr="00D85CE2">
        <w:rPr>
          <w:rFonts w:asciiTheme="minorHAnsi" w:hAnsiTheme="minorHAnsi" w:cstheme="minorHAnsi"/>
          <w:color w:val="000000"/>
        </w:rPr>
        <w:t>Αθήν</w:t>
      </w:r>
      <w:proofErr w:type="spellEnd"/>
      <w:r w:rsidRPr="00D85CE2">
        <w:rPr>
          <w:rFonts w:asciiTheme="minorHAnsi" w:hAnsiTheme="minorHAnsi" w:cstheme="minorHAnsi"/>
          <w:color w:val="000000"/>
        </w:rPr>
        <w:t xml:space="preserve">α……………………………………….2021 </w:t>
      </w:r>
    </w:p>
    <w:p w14:paraId="26B80113" w14:textId="77777777" w:rsidR="002E314F" w:rsidRPr="00D85CE2" w:rsidRDefault="002E314F" w:rsidP="002E314F">
      <w:pPr>
        <w:autoSpaceDE w:val="0"/>
        <w:autoSpaceDN w:val="0"/>
        <w:adjustRightInd w:val="0"/>
        <w:spacing w:after="0"/>
        <w:rPr>
          <w:rFonts w:asciiTheme="minorHAnsi" w:hAnsiTheme="minorHAnsi" w:cstheme="minorHAnsi"/>
          <w:b/>
          <w:bCs/>
          <w:color w:val="000000"/>
        </w:rPr>
      </w:pPr>
      <w:r w:rsidRPr="00D85CE2">
        <w:rPr>
          <w:rFonts w:asciiTheme="minorHAnsi" w:hAnsiTheme="minorHAnsi" w:cstheme="minorHAnsi"/>
          <w:b/>
          <w:bCs/>
          <w:color w:val="000000"/>
        </w:rPr>
        <w:t>ΘΕΩΡΗΘΗΚΕ                                                                                              Ο ΚΑΤΑΘΕΤΗΣ</w:t>
      </w:r>
    </w:p>
    <w:p w14:paraId="3DE682AD" w14:textId="7C0E1043" w:rsidR="002E314F" w:rsidRDefault="002E314F">
      <w:pPr>
        <w:suppressAutoHyphens w:val="0"/>
        <w:spacing w:after="0"/>
        <w:jc w:val="left"/>
        <w:rPr>
          <w:lang w:val="el-GR"/>
        </w:rPr>
      </w:pPr>
      <w:r>
        <w:rPr>
          <w:lang w:val="el-GR"/>
        </w:rPr>
        <w:br w:type="page"/>
      </w:r>
    </w:p>
    <w:p w14:paraId="4292DCCA" w14:textId="77777777" w:rsidR="007A7DCA" w:rsidRPr="00603221" w:rsidRDefault="007A7DCA">
      <w:pPr>
        <w:suppressAutoHyphens w:val="0"/>
        <w:spacing w:after="0"/>
        <w:jc w:val="left"/>
        <w:rPr>
          <w:lang w:val="el-GR"/>
        </w:rPr>
      </w:pPr>
    </w:p>
    <w:p w14:paraId="7BD96CE5" w14:textId="4F442BC5" w:rsidR="007A7DCA" w:rsidRPr="00603221" w:rsidRDefault="007A7DCA" w:rsidP="00A624DE">
      <w:pPr>
        <w:pStyle w:val="3"/>
        <w:numPr>
          <w:ilvl w:val="0"/>
          <w:numId w:val="8"/>
        </w:numPr>
        <w:rPr>
          <w:rFonts w:cs="Tahoma"/>
          <w:szCs w:val="22"/>
          <w:u w:val="single"/>
          <w:lang w:val="el-GR"/>
        </w:rPr>
      </w:pPr>
      <w:bookmarkStart w:id="850" w:name="_Toc89441351"/>
      <w:bookmarkStart w:id="851" w:name="_Toc89441869"/>
      <w:r w:rsidRPr="00603221">
        <w:rPr>
          <w:rFonts w:cs="Tahoma"/>
          <w:szCs w:val="22"/>
          <w:u w:val="single"/>
          <w:lang w:val="el-GR"/>
        </w:rPr>
        <w:t>Εγγυητική Επιστολή Καλής Εκτέλεσης</w:t>
      </w:r>
      <w:bookmarkEnd w:id="850"/>
      <w:bookmarkEnd w:id="851"/>
      <w:r w:rsidRPr="00603221">
        <w:rPr>
          <w:rFonts w:cs="Tahoma"/>
          <w:szCs w:val="22"/>
          <w:u w:val="single"/>
          <w:lang w:val="el-GR"/>
        </w:rPr>
        <w:t xml:space="preserve"> </w:t>
      </w:r>
    </w:p>
    <w:p w14:paraId="5F3393B0" w14:textId="73D334AA" w:rsidR="009B6AAD" w:rsidRDefault="002E314F">
      <w:pPr>
        <w:suppressAutoHyphens w:val="0"/>
        <w:spacing w:after="0"/>
        <w:jc w:val="left"/>
        <w:rPr>
          <w:lang w:val="el-GR"/>
        </w:rPr>
      </w:pPr>
      <w:r>
        <w:rPr>
          <w:lang w:val="el-GR"/>
        </w:rPr>
        <w:t>(στην περίπτωση έκδοσης από τράπεζα)</w:t>
      </w:r>
    </w:p>
    <w:p w14:paraId="08985905" w14:textId="77777777" w:rsidR="002E314F" w:rsidRDefault="002E314F">
      <w:pPr>
        <w:suppressAutoHyphens w:val="0"/>
        <w:spacing w:after="0"/>
        <w:jc w:val="left"/>
        <w:rPr>
          <w:lang w:val="el-GR"/>
        </w:rPr>
      </w:pPr>
    </w:p>
    <w:p w14:paraId="05207DA0" w14:textId="77777777" w:rsidR="00BB5F6A" w:rsidRDefault="00BB5F6A">
      <w:pPr>
        <w:suppressAutoHyphens w:val="0"/>
        <w:spacing w:after="0"/>
        <w:jc w:val="left"/>
        <w:rPr>
          <w:lang w:val="el-GR"/>
        </w:rPr>
      </w:pPr>
    </w:p>
    <w:p w14:paraId="58B5A293" w14:textId="77777777" w:rsidR="007A7DCA" w:rsidRPr="00603221" w:rsidRDefault="007A7DCA" w:rsidP="007A7DCA">
      <w:pPr>
        <w:rPr>
          <w:lang w:val="el-GR"/>
        </w:rPr>
      </w:pPr>
      <w:bookmarkStart w:id="852" w:name="_Toc336420407"/>
      <w:r w:rsidRPr="00603221">
        <w:rPr>
          <w:lang w:val="el-GR"/>
        </w:rPr>
        <w:t>ΕΚΔΟΤΗΣ (Πλήρης επωνυμία).......................................................................</w:t>
      </w:r>
      <w:bookmarkEnd w:id="852"/>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6A7A2ACB" w:rsidR="007A7DCA" w:rsidRPr="00603221" w:rsidRDefault="007A7DCA" w:rsidP="007A7DCA">
      <w:pPr>
        <w:rPr>
          <w:lang w:val="el-GR"/>
        </w:rPr>
      </w:pPr>
      <w:r w:rsidRPr="00603221">
        <w:rPr>
          <w:lang w:val="el-GR"/>
        </w:rPr>
        <w:t xml:space="preserve">Προς: Την Κοινωνία της Πληροφορίας </w:t>
      </w:r>
      <w:r w:rsidR="00494D06">
        <w:rPr>
          <w:lang w:val="el-GR"/>
        </w:rPr>
        <w:t>Μ</w:t>
      </w:r>
      <w:r w:rsidRPr="00603221">
        <w:rPr>
          <w:lang w:val="el-GR"/>
        </w:rPr>
        <w:t>ΑΕ</w:t>
      </w:r>
    </w:p>
    <w:p w14:paraId="7012A69D" w14:textId="77777777" w:rsidR="00494D06" w:rsidRPr="00603221" w:rsidRDefault="00494D06" w:rsidP="00494D06">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52EB6F23" w:rsidR="007A7DCA" w:rsidRPr="00603221" w:rsidRDefault="007A7DCA" w:rsidP="007A7DCA">
      <w:pPr>
        <w:rPr>
          <w:lang w:val="el-GR"/>
        </w:rPr>
      </w:pPr>
      <w:r w:rsidRPr="00603221">
        <w:rPr>
          <w:lang w:val="el-GR"/>
        </w:rPr>
        <w:t xml:space="preserve">Η παρούσα ισχύει μέχρι και την ............... </w:t>
      </w:r>
      <w:bookmarkStart w:id="853"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693CB6">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853"/>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924EED" w:rsidRDefault="007A7DCA" w:rsidP="007A7DCA">
      <w:pPr>
        <w:jc w:val="right"/>
        <w:rPr>
          <w:lang w:val="el-GR"/>
        </w:rPr>
      </w:pPr>
      <w:r w:rsidRPr="00924EED">
        <w:rPr>
          <w:lang w:val="el-GR" w:eastAsia="el-GR"/>
        </w:rPr>
        <w:t>(Εξουσιοδοτημένη υπογραφή)</w:t>
      </w:r>
    </w:p>
    <w:p w14:paraId="79DA2336" w14:textId="77777777" w:rsidR="002E314F" w:rsidRDefault="00DA2A67" w:rsidP="00924EED">
      <w:pPr>
        <w:autoSpaceDE w:val="0"/>
        <w:autoSpaceDN w:val="0"/>
        <w:adjustRightInd w:val="0"/>
        <w:spacing w:after="0"/>
        <w:rPr>
          <w:rFonts w:asciiTheme="minorHAnsi" w:hAnsiTheme="minorHAnsi" w:cstheme="minorHAnsi"/>
          <w:b/>
          <w:bCs/>
          <w:color w:val="000000"/>
          <w:lang w:val="el-GR"/>
        </w:rPr>
      </w:pPr>
      <w:r w:rsidRPr="00603221">
        <w:rPr>
          <w:lang w:val="el-GR"/>
        </w:rPr>
        <w:br w:type="page"/>
      </w:r>
      <w:r w:rsidR="002E314F" w:rsidRPr="00924EED">
        <w:rPr>
          <w:rFonts w:asciiTheme="minorHAnsi" w:hAnsiTheme="minorHAnsi" w:cstheme="minorHAnsi"/>
          <w:b/>
          <w:bCs/>
          <w:color w:val="000000"/>
          <w:lang w:val="el-GR"/>
        </w:rPr>
        <w:lastRenderedPageBreak/>
        <w:t xml:space="preserve">Υπόδειγμα </w:t>
      </w:r>
      <w:proofErr w:type="spellStart"/>
      <w:r w:rsidR="002E314F" w:rsidRPr="00924EED">
        <w:rPr>
          <w:rFonts w:asciiTheme="minorHAnsi" w:hAnsiTheme="minorHAnsi" w:cstheme="minorHAnsi"/>
          <w:b/>
          <w:bCs/>
          <w:color w:val="000000"/>
          <w:lang w:val="el-GR"/>
        </w:rPr>
        <w:t>Εγγυοδοτικής</w:t>
      </w:r>
      <w:proofErr w:type="spellEnd"/>
      <w:r w:rsidR="002E314F" w:rsidRPr="00924EED">
        <w:rPr>
          <w:rFonts w:asciiTheme="minorHAnsi" w:hAnsiTheme="minorHAnsi" w:cstheme="minorHAnsi"/>
          <w:b/>
          <w:bCs/>
          <w:color w:val="000000"/>
          <w:lang w:val="el-GR"/>
        </w:rPr>
        <w:t xml:space="preserve"> Παρακαταθήκης Καλής  Εκτέλεσης</w:t>
      </w:r>
    </w:p>
    <w:p w14:paraId="0B00E55A" w14:textId="47F239F4" w:rsidR="002E314F" w:rsidRDefault="002E314F" w:rsidP="00924EED">
      <w:pPr>
        <w:autoSpaceDE w:val="0"/>
        <w:autoSpaceDN w:val="0"/>
        <w:adjustRightInd w:val="0"/>
        <w:spacing w:after="0"/>
        <w:rPr>
          <w:rFonts w:asciiTheme="minorHAnsi" w:hAnsiTheme="minorHAnsi" w:cstheme="minorHAnsi"/>
          <w:color w:val="000000"/>
          <w:lang w:val="el-GR"/>
        </w:rPr>
      </w:pPr>
      <w:r>
        <w:rPr>
          <w:rFonts w:asciiTheme="minorHAnsi" w:hAnsiTheme="minorHAnsi" w:cstheme="minorHAnsi"/>
          <w:color w:val="000000"/>
          <w:lang w:val="el-GR"/>
        </w:rPr>
        <w:t>(στην περίπτωση έκδοσης από το ΤΠΔ)</w:t>
      </w:r>
    </w:p>
    <w:p w14:paraId="3C6B6D4F" w14:textId="77777777" w:rsidR="002E314F" w:rsidRPr="00924EED" w:rsidRDefault="002E314F" w:rsidP="00924EED">
      <w:pPr>
        <w:autoSpaceDE w:val="0"/>
        <w:autoSpaceDN w:val="0"/>
        <w:adjustRightInd w:val="0"/>
        <w:spacing w:after="0"/>
        <w:rPr>
          <w:rFonts w:asciiTheme="minorHAnsi" w:hAnsiTheme="minorHAnsi" w:cstheme="minorHAnsi"/>
          <w:color w:val="000000"/>
          <w:lang w:val="el-GR"/>
        </w:rPr>
      </w:pPr>
    </w:p>
    <w:p w14:paraId="4085DA82" w14:textId="77777777" w:rsidR="002E314F" w:rsidRPr="00924EED" w:rsidRDefault="002E314F" w:rsidP="002E314F">
      <w:pPr>
        <w:autoSpaceDE w:val="0"/>
        <w:autoSpaceDN w:val="0"/>
        <w:adjustRightInd w:val="0"/>
        <w:spacing w:after="0"/>
        <w:rPr>
          <w:rFonts w:asciiTheme="minorHAnsi" w:hAnsiTheme="minorHAnsi" w:cstheme="minorHAnsi"/>
          <w:b/>
          <w:bCs/>
          <w:color w:val="000000"/>
          <w:lang w:val="el-GR"/>
        </w:rPr>
      </w:pPr>
      <w:r w:rsidRPr="00924EED">
        <w:rPr>
          <w:rFonts w:asciiTheme="minorHAnsi" w:hAnsiTheme="minorHAnsi" w:cstheme="minorHAnsi"/>
          <w:b/>
          <w:bCs/>
          <w:color w:val="000000"/>
          <w:lang w:val="el-GR"/>
        </w:rPr>
        <w:t xml:space="preserve">ΤΑΜΕΙΟ ΠΑΡΑΚΑΤΑΘΗΚΩΝ &amp; ΔΑΝΕΙΩΝ </w:t>
      </w:r>
    </w:p>
    <w:p w14:paraId="6A1C8BDC"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ΔΕΛΤΙΟ ΣΥΣΤΑΣΗΣ ΑΡΧΙΚΗΣ ΧΡΗΜΑΤΙΚΗΣ ΠΑΡΑΚΑΤΑΘΗΚΗΣ </w:t>
      </w:r>
    </w:p>
    <w:p w14:paraId="642E6092"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ΚΑΤΗΓΟΡΙΑ ΛΟΓ/ΣΜΟΥ: 06 ΚΩΔΙΚΟΣ: 1 </w:t>
      </w:r>
    </w:p>
    <w:p w14:paraId="623B9F39"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245833E9"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 xml:space="preserve">ΥΡΩ (ΑΡΙΘΜΗΤΙΚΩΣ): …………………………………………………. </w:t>
      </w:r>
    </w:p>
    <w:p w14:paraId="66CC4231"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ΥΡΩ (ολογράφως</w:t>
      </w:r>
      <w:proofErr w:type="gramStart"/>
      <w:r w:rsidRPr="00924EED">
        <w:rPr>
          <w:rFonts w:asciiTheme="minorHAnsi" w:hAnsiTheme="minorHAnsi" w:cstheme="minorHAnsi"/>
          <w:color w:val="000000"/>
          <w:lang w:val="el-GR"/>
        </w:rPr>
        <w:t>) :</w:t>
      </w:r>
      <w:proofErr w:type="gramEnd"/>
      <w:r w:rsidRPr="00924EED">
        <w:rPr>
          <w:rFonts w:asciiTheme="minorHAnsi" w:hAnsiTheme="minorHAnsi" w:cstheme="minorHAnsi"/>
          <w:color w:val="000000"/>
          <w:lang w:val="el-GR"/>
        </w:rPr>
        <w:t xml:space="preserve"> …………………………………………………………………………………………………………………... ……………………….</w:t>
      </w:r>
    </w:p>
    <w:p w14:paraId="451435C1"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335F12CB"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ΚΑΤΑΘΕΤΗΣ </w:t>
      </w:r>
    </w:p>
    <w:p w14:paraId="6160BBE1"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 </w:t>
      </w:r>
    </w:p>
    <w:p w14:paraId="5714812D"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ΕΠΩΝΥΜΟ                                             ΟΝΟΜΑ                                              </w:t>
      </w:r>
      <w:proofErr w:type="spellStart"/>
      <w:r w:rsidRPr="00924EED">
        <w:rPr>
          <w:rFonts w:asciiTheme="minorHAnsi" w:hAnsiTheme="minorHAnsi" w:cstheme="minorHAnsi"/>
          <w:color w:val="000000"/>
          <w:lang w:val="el-GR"/>
        </w:rPr>
        <w:t>ΟΝΟΜΑ</w:t>
      </w:r>
      <w:proofErr w:type="spellEnd"/>
      <w:r w:rsidRPr="00924EED">
        <w:rPr>
          <w:rFonts w:asciiTheme="minorHAnsi" w:hAnsiTheme="minorHAnsi" w:cstheme="minorHAnsi"/>
          <w:color w:val="000000"/>
          <w:lang w:val="el-GR"/>
        </w:rPr>
        <w:t xml:space="preserve"> ΠΑΤΡΟΣ </w:t>
      </w:r>
    </w:p>
    <w:p w14:paraId="48AC7E67"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1C7A1434"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Α.Φ.Μ. </w:t>
      </w:r>
      <w:r w:rsidRPr="00924EED">
        <w:rPr>
          <w:rFonts w:asciiTheme="minorHAnsi" w:hAnsiTheme="minorHAnsi" w:cstheme="minorHAnsi"/>
          <w:color w:val="000000"/>
          <w:lang w:val="el-GR"/>
        </w:rPr>
        <w:t xml:space="preserve">…………………………………......………………………......…………………………......…………….............................. </w:t>
      </w:r>
    </w:p>
    <w:p w14:paraId="1265E01E"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 Δ. Τ. …………………………………......………………………......…………………………......…………….............................. </w:t>
      </w:r>
    </w:p>
    <w:p w14:paraId="69538E7A"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Δ/ΝΣΗ …………………………………......………………………......…………………………......…………….............................. </w:t>
      </w:r>
    </w:p>
    <w:p w14:paraId="458DC546"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ΤΗΛΕΦΩΝΟ : …………………………………………………................. </w:t>
      </w:r>
    </w:p>
    <w:p w14:paraId="6AD5D7EF"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28C9CCEF"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ΔΙΚΑΙΟΥΧΟΣ </w:t>
      </w:r>
    </w:p>
    <w:p w14:paraId="60C7AFE2"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w:t>
      </w:r>
      <w:r w:rsidRPr="00924EED">
        <w:rPr>
          <w:rFonts w:asciiTheme="minorHAnsi" w:hAnsiTheme="minorHAnsi" w:cstheme="minorHAnsi"/>
          <w:b/>
          <w:bCs/>
          <w:color w:val="000000"/>
          <w:lang w:val="el-GR"/>
        </w:rPr>
        <w:t xml:space="preserve">23 </w:t>
      </w:r>
      <w:r w:rsidRPr="00924EED">
        <w:rPr>
          <w:rFonts w:asciiTheme="minorHAnsi" w:hAnsiTheme="minorHAnsi" w:cstheme="minorHAnsi"/>
          <w:color w:val="000000"/>
          <w:lang w:val="el-GR"/>
        </w:rPr>
        <w:t xml:space="preserve">ΕΓΓΥΗΣΗ </w:t>
      </w:r>
    </w:p>
    <w:p w14:paraId="67B360BE"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67934B96"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K</w:t>
      </w:r>
      <w:r w:rsidRPr="00924EED">
        <w:rPr>
          <w:rFonts w:asciiTheme="minorHAnsi" w:hAnsiTheme="minorHAnsi" w:cstheme="minorHAnsi"/>
          <w:color w:val="000000"/>
          <w:lang w:val="el-GR"/>
        </w:rPr>
        <w:t xml:space="preserve">ΩΔ. ΑΙΤΙΟΛΟΓΙΑΣ: </w:t>
      </w:r>
    </w:p>
    <w:p w14:paraId="18C7AF48"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3F9C2550"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ΕΓΓΥΗΣΗ ΓΙΑ ΤΗΝ ΚΑΛΗ ΕΚΤΕΛΕΣΗ ΤΩΝ ΟΡΩΝ ΤΗΣ ΣΥΜΒΑΣΗΣ ΠΟΥ ΘΑ ΥΠΟΓΡΑΦΕΙ </w:t>
      </w:r>
    </w:p>
    <w:p w14:paraId="645044D4"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ΜΕ ..…………………………………………………………………………………………………………………………………………. </w:t>
      </w:r>
    </w:p>
    <w:p w14:paraId="766D5FE4"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5D0496BA"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141742CD"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ΓΙΑ ΤΗΝ ……………………………………………………………………………………..……………………………………………. ……….</w:t>
      </w:r>
    </w:p>
    <w:p w14:paraId="5B6A7528"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1E1D72B3"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w:t>
      </w:r>
    </w:p>
    <w:p w14:paraId="6AC5F778"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ΜΕ ΚΑΤΑΛΗΚΤΙΚΗ ΗΜΕΡΟΜΗΝΙΑ ΥΠΟΒΟΛΗΣ ΠΡΟΣΦΟΡΩΝ ΤΗΝ …..………………………………….</w:t>
      </w:r>
    </w:p>
    <w:p w14:paraId="47B3AA82"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w:t>
      </w:r>
    </w:p>
    <w:p w14:paraId="52A11711"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08FEB8DA"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Η ΕΓΓΥΗΣΗ ΔΙΕΠΕΤΑΙ ΑΠΟ ΟΤΙ ΟΡΙΖΕΤΑΙ ΣΤΙΣ ΔΙΑΤΑΞΕΙΣ ΤΟΥ </w:t>
      </w:r>
      <w:r w:rsidRPr="00D85CE2">
        <w:rPr>
          <w:rFonts w:asciiTheme="minorHAnsi" w:hAnsiTheme="minorHAnsi" w:cstheme="minorHAnsi"/>
          <w:color w:val="000000"/>
        </w:rPr>
        <w:t>N</w:t>
      </w:r>
      <w:r w:rsidRPr="00924EED">
        <w:rPr>
          <w:rFonts w:asciiTheme="minorHAnsi" w:hAnsiTheme="minorHAnsi" w:cstheme="minorHAnsi"/>
          <w:color w:val="000000"/>
          <w:lang w:val="el-GR"/>
        </w:rPr>
        <w:t xml:space="preserve">.4412/2016 (ΦΕΚ Α’ 147/2016) </w:t>
      </w:r>
    </w:p>
    <w:p w14:paraId="2F063639"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ΚΑΙ ΣΤΗ ΔΙΑΚΗΡΥΞΗ ΜΕ ΑΡ. ……………………………………… (ΑΡ. ΠΡΩΤ. ……………………………………….) </w:t>
      </w:r>
    </w:p>
    <w:p w14:paraId="1C5AF6EF"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ΑΠΟΦΑΣΗ…………………………………………………………………………………………………………………………… </w:t>
      </w:r>
    </w:p>
    <w:p w14:paraId="68BFFA93"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27FCCBBF"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ΔΙΕΥΘΥΝΣΗ ΚΑΤΑΘΕΤΗ : …………………………………………………………………………………………....................... </w:t>
      </w:r>
    </w:p>
    <w:p w14:paraId="282118E8" w14:textId="77777777" w:rsidR="002E314F" w:rsidRPr="00924EED" w:rsidRDefault="002E314F" w:rsidP="002E314F">
      <w:pPr>
        <w:autoSpaceDE w:val="0"/>
        <w:autoSpaceDN w:val="0"/>
        <w:adjustRightInd w:val="0"/>
        <w:spacing w:after="0"/>
        <w:rPr>
          <w:rFonts w:asciiTheme="minorHAnsi" w:hAnsiTheme="minorHAnsi" w:cstheme="minorHAnsi"/>
          <w:color w:val="000000"/>
          <w:lang w:val="el-GR"/>
        </w:rPr>
      </w:pPr>
    </w:p>
    <w:p w14:paraId="18C550CE" w14:textId="77777777" w:rsidR="002E314F" w:rsidRPr="003657DF" w:rsidRDefault="002E314F" w:rsidP="002E314F">
      <w:pPr>
        <w:autoSpaceDE w:val="0"/>
        <w:autoSpaceDN w:val="0"/>
        <w:adjustRightInd w:val="0"/>
        <w:spacing w:after="0"/>
        <w:rPr>
          <w:rFonts w:asciiTheme="minorHAnsi" w:hAnsiTheme="minorHAnsi" w:cstheme="minorHAnsi"/>
          <w:color w:val="000000"/>
          <w:lang w:val="el-GR"/>
        </w:rPr>
      </w:pPr>
      <w:r w:rsidRPr="003657DF">
        <w:rPr>
          <w:rFonts w:asciiTheme="minorHAnsi" w:hAnsiTheme="minorHAnsi" w:cstheme="minorHAnsi"/>
          <w:color w:val="000000"/>
          <w:lang w:val="el-GR"/>
        </w:rPr>
        <w:t xml:space="preserve">ΑΘΗΝΑ …………………………………..20….. </w:t>
      </w:r>
    </w:p>
    <w:p w14:paraId="64B99E1D" w14:textId="77777777" w:rsidR="002E314F" w:rsidRPr="003657DF" w:rsidRDefault="002E314F" w:rsidP="002E314F">
      <w:pPr>
        <w:autoSpaceDE w:val="0"/>
        <w:autoSpaceDN w:val="0"/>
        <w:adjustRightInd w:val="0"/>
        <w:spacing w:after="0"/>
        <w:rPr>
          <w:rFonts w:asciiTheme="minorHAnsi" w:hAnsiTheme="minorHAnsi" w:cstheme="minorHAnsi"/>
          <w:color w:val="000000"/>
          <w:lang w:val="el-GR"/>
        </w:rPr>
      </w:pPr>
    </w:p>
    <w:p w14:paraId="3FF3AFFA" w14:textId="77777777" w:rsidR="002E314F" w:rsidRPr="003657DF" w:rsidRDefault="002E314F" w:rsidP="002E314F">
      <w:pPr>
        <w:autoSpaceDE w:val="0"/>
        <w:autoSpaceDN w:val="0"/>
        <w:adjustRightInd w:val="0"/>
        <w:spacing w:after="0"/>
        <w:rPr>
          <w:rFonts w:asciiTheme="minorHAnsi" w:hAnsiTheme="minorHAnsi" w:cstheme="minorHAnsi"/>
          <w:color w:val="000000"/>
          <w:lang w:val="el-GR"/>
        </w:rPr>
      </w:pPr>
    </w:p>
    <w:p w14:paraId="02B2E3D0" w14:textId="77777777" w:rsidR="002E314F" w:rsidRPr="003657DF" w:rsidRDefault="002E314F" w:rsidP="002E314F">
      <w:pPr>
        <w:autoSpaceDE w:val="0"/>
        <w:autoSpaceDN w:val="0"/>
        <w:adjustRightInd w:val="0"/>
        <w:spacing w:after="0"/>
        <w:rPr>
          <w:rFonts w:asciiTheme="minorHAnsi" w:hAnsiTheme="minorHAnsi" w:cstheme="minorHAnsi"/>
          <w:color w:val="000000"/>
          <w:lang w:val="el-GR"/>
        </w:rPr>
      </w:pPr>
    </w:p>
    <w:p w14:paraId="23DA5BCF" w14:textId="77777777" w:rsidR="002E314F" w:rsidRPr="003657DF" w:rsidRDefault="002E314F" w:rsidP="002E314F">
      <w:pPr>
        <w:autoSpaceDE w:val="0"/>
        <w:autoSpaceDN w:val="0"/>
        <w:adjustRightInd w:val="0"/>
        <w:spacing w:after="0"/>
        <w:rPr>
          <w:rFonts w:asciiTheme="minorHAnsi" w:hAnsiTheme="minorHAnsi" w:cstheme="minorHAnsi"/>
          <w:color w:val="000000"/>
          <w:lang w:val="el-GR"/>
        </w:rPr>
      </w:pPr>
      <w:r w:rsidRPr="003657DF">
        <w:rPr>
          <w:rFonts w:asciiTheme="minorHAnsi" w:hAnsiTheme="minorHAnsi" w:cstheme="minorHAnsi"/>
          <w:color w:val="000000"/>
          <w:lang w:val="el-GR"/>
        </w:rPr>
        <w:t>ΘΕΩΡΗΘΗΚΕ                                                                                                       Ο ΚΑΤΑΘΕΤΗΣ</w:t>
      </w:r>
    </w:p>
    <w:p w14:paraId="3A8C2C86" w14:textId="579BC0A6" w:rsidR="002E314F" w:rsidRDefault="002E314F">
      <w:pPr>
        <w:suppressAutoHyphens w:val="0"/>
        <w:spacing w:after="0"/>
        <w:jc w:val="left"/>
        <w:rPr>
          <w:lang w:val="el-GR"/>
        </w:rPr>
      </w:pPr>
      <w:r>
        <w:rPr>
          <w:lang w:val="el-GR"/>
        </w:rPr>
        <w:br w:type="page"/>
      </w:r>
    </w:p>
    <w:p w14:paraId="0D3A841D" w14:textId="77777777" w:rsidR="00DA2A67" w:rsidRPr="00603221" w:rsidRDefault="00DA2A67">
      <w:pPr>
        <w:suppressAutoHyphens w:val="0"/>
        <w:spacing w:after="0"/>
        <w:jc w:val="left"/>
        <w:rPr>
          <w:b/>
          <w:bCs/>
          <w:lang w:val="el-GR"/>
        </w:rPr>
      </w:pPr>
    </w:p>
    <w:p w14:paraId="2E94D70A" w14:textId="52DE266C" w:rsidR="007A7DCA" w:rsidRPr="00603221" w:rsidRDefault="00DA2A67" w:rsidP="00A624DE">
      <w:pPr>
        <w:pStyle w:val="3"/>
        <w:numPr>
          <w:ilvl w:val="0"/>
          <w:numId w:val="8"/>
        </w:numPr>
        <w:rPr>
          <w:rFonts w:cs="Tahoma"/>
          <w:szCs w:val="22"/>
          <w:lang w:val="el-GR" w:eastAsia="el-GR"/>
        </w:rPr>
      </w:pPr>
      <w:bookmarkStart w:id="854" w:name="_Ref86055025"/>
      <w:bookmarkStart w:id="855" w:name="_Toc89441352"/>
      <w:bookmarkStart w:id="856" w:name="_Toc89441870"/>
      <w:r w:rsidRPr="00603221">
        <w:rPr>
          <w:rFonts w:cs="Tahoma"/>
          <w:szCs w:val="22"/>
          <w:lang w:val="el-GR" w:eastAsia="el-GR"/>
        </w:rPr>
        <w:t>Εγγυητική Επιστολή Προκαταβολής</w:t>
      </w:r>
      <w:bookmarkStart w:id="857" w:name="_Hlk67672044"/>
      <w:bookmarkEnd w:id="854"/>
      <w:bookmarkEnd w:id="855"/>
      <w:bookmarkEnd w:id="856"/>
      <w:r w:rsidRPr="00603221">
        <w:rPr>
          <w:rFonts w:cs="Tahoma"/>
          <w:szCs w:val="22"/>
          <w:lang w:val="el-GR" w:eastAsia="el-GR"/>
        </w:rPr>
        <w:t xml:space="preserve"> </w:t>
      </w:r>
    </w:p>
    <w:p w14:paraId="7601D284" w14:textId="77777777" w:rsidR="00296DF2" w:rsidRDefault="00296DF2" w:rsidP="00296DF2">
      <w:pPr>
        <w:spacing w:line="120" w:lineRule="auto"/>
        <w:rPr>
          <w:lang w:val="el-GR"/>
        </w:rPr>
      </w:pPr>
      <w:bookmarkStart w:id="858" w:name="_Hlk494197599"/>
    </w:p>
    <w:p w14:paraId="6C9C54BA" w14:textId="2C5C8FB5" w:rsidR="007E000B" w:rsidRPr="00603221" w:rsidRDefault="007E000B" w:rsidP="00296DF2">
      <w:pPr>
        <w:spacing w:after="0" w:line="276" w:lineRule="auto"/>
        <w:rPr>
          <w:lang w:val="el-GR"/>
        </w:rPr>
      </w:pPr>
      <w:r w:rsidRPr="00603221">
        <w:rPr>
          <w:lang w:val="el-GR"/>
        </w:rPr>
        <w:t>ΕΚΔΟΤΗΣ: .......................................................................</w:t>
      </w:r>
    </w:p>
    <w:p w14:paraId="446B437B" w14:textId="77777777" w:rsidR="007E000B" w:rsidRPr="00603221" w:rsidRDefault="007E000B" w:rsidP="00296DF2">
      <w:pPr>
        <w:spacing w:after="0" w:line="276" w:lineRule="auto"/>
        <w:jc w:val="right"/>
        <w:rPr>
          <w:lang w:val="el-GR"/>
        </w:rPr>
      </w:pPr>
      <w:r w:rsidRPr="00603221">
        <w:rPr>
          <w:lang w:val="el-GR"/>
        </w:rPr>
        <w:t>Ημερομηνία έκδοσης: ...........................</w:t>
      </w:r>
    </w:p>
    <w:p w14:paraId="62088C57" w14:textId="77777777" w:rsidR="007E000B" w:rsidRPr="00603221" w:rsidRDefault="007E000B" w:rsidP="00296DF2">
      <w:pPr>
        <w:spacing w:after="0" w:line="276" w:lineRule="auto"/>
        <w:rPr>
          <w:lang w:val="el-GR"/>
        </w:rPr>
      </w:pPr>
      <w:r w:rsidRPr="00603221">
        <w:rPr>
          <w:lang w:val="el-GR"/>
        </w:rPr>
        <w:t xml:space="preserve">Προς: </w:t>
      </w:r>
    </w:p>
    <w:p w14:paraId="7CFCCA75" w14:textId="4C8813F8"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94D06">
        <w:rPr>
          <w:lang w:val="el-GR" w:eastAsia="el-GR"/>
        </w:rPr>
        <w:t>Μ.</w:t>
      </w:r>
      <w:r w:rsidRPr="00603221">
        <w:rPr>
          <w:lang w:val="el-GR" w:eastAsia="el-GR"/>
        </w:rPr>
        <w:t>Α.Ε.</w:t>
      </w:r>
    </w:p>
    <w:p w14:paraId="5A40FAB8" w14:textId="77777777" w:rsidR="00494D06" w:rsidRPr="00603221" w:rsidRDefault="00494D06" w:rsidP="00494D06">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6F958DE6" w14:textId="77777777" w:rsidR="007E000B" w:rsidRPr="00603221" w:rsidRDefault="007E000B" w:rsidP="007E000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5E1D4C3B"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693CB6">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9040A9" w:rsidRDefault="007E000B" w:rsidP="007E000B">
      <w:pPr>
        <w:spacing w:line="276" w:lineRule="auto"/>
        <w:jc w:val="right"/>
        <w:rPr>
          <w:lang w:val="el-GR"/>
        </w:rPr>
      </w:pPr>
      <w:r w:rsidRPr="009040A9">
        <w:rPr>
          <w:lang w:val="el-GR"/>
        </w:rPr>
        <w:lastRenderedPageBreak/>
        <w:t>(Εξουσιοδοτημένη υπογραφή)</w:t>
      </w:r>
    </w:p>
    <w:p w14:paraId="1E6ED5C2" w14:textId="77777777" w:rsidR="00296DF2" w:rsidRPr="00603221" w:rsidRDefault="00296DF2" w:rsidP="00A624DE">
      <w:pPr>
        <w:pStyle w:val="3"/>
        <w:numPr>
          <w:ilvl w:val="0"/>
          <w:numId w:val="8"/>
        </w:numPr>
        <w:tabs>
          <w:tab w:val="num" w:pos="360"/>
        </w:tabs>
        <w:ind w:left="360" w:hanging="360"/>
        <w:rPr>
          <w:rFonts w:cs="Tahoma"/>
          <w:szCs w:val="22"/>
          <w:lang w:val="el-GR" w:eastAsia="el-GR"/>
        </w:rPr>
      </w:pPr>
      <w:bookmarkStart w:id="859" w:name="_Toc89441353"/>
      <w:bookmarkStart w:id="860" w:name="_Toc89441871"/>
      <w:bookmarkStart w:id="861" w:name="_Ref496623895"/>
      <w:bookmarkStart w:id="862" w:name="_Ref496624676"/>
      <w:bookmarkStart w:id="863" w:name="_Ref496625135"/>
      <w:r w:rsidRPr="00603221">
        <w:rPr>
          <w:rFonts w:cs="Tahoma"/>
          <w:szCs w:val="22"/>
          <w:lang w:val="el-GR" w:eastAsia="el-GR"/>
        </w:rPr>
        <w:t>Εγγυητική Επιστολή Καλής Λειτουργίας</w:t>
      </w:r>
      <w:bookmarkEnd w:id="859"/>
      <w:bookmarkEnd w:id="860"/>
      <w:r w:rsidRPr="00603221">
        <w:rPr>
          <w:rFonts w:cs="Tahoma"/>
          <w:szCs w:val="22"/>
          <w:lang w:val="el-GR" w:eastAsia="el-GR"/>
        </w:rPr>
        <w:t xml:space="preserve"> </w:t>
      </w:r>
    </w:p>
    <w:p w14:paraId="1D0B430E" w14:textId="77777777" w:rsidR="00296DF2" w:rsidRPr="00603221" w:rsidRDefault="00296DF2" w:rsidP="00296DF2">
      <w:pPr>
        <w:suppressAutoHyphens w:val="0"/>
        <w:spacing w:after="0"/>
        <w:jc w:val="left"/>
        <w:rPr>
          <w:lang w:eastAsia="el-GR"/>
        </w:rPr>
      </w:pPr>
    </w:p>
    <w:p w14:paraId="54181FD0" w14:textId="77777777" w:rsidR="00296DF2" w:rsidRPr="00603221" w:rsidRDefault="00296DF2" w:rsidP="00296DF2">
      <w:pPr>
        <w:suppressAutoHyphens w:val="0"/>
        <w:spacing w:after="0"/>
        <w:jc w:val="left"/>
        <w:rPr>
          <w:lang w:val="el-GR"/>
        </w:rPr>
      </w:pPr>
    </w:p>
    <w:p w14:paraId="3C896373" w14:textId="77777777" w:rsidR="00296DF2" w:rsidRPr="00603221" w:rsidRDefault="00296DF2" w:rsidP="00296DF2">
      <w:pPr>
        <w:spacing w:line="276" w:lineRule="auto"/>
        <w:rPr>
          <w:lang w:val="el-GR"/>
        </w:rPr>
      </w:pPr>
      <w:r w:rsidRPr="00603221">
        <w:rPr>
          <w:lang w:val="el-GR"/>
        </w:rPr>
        <w:t>ΕΚΔΟΤΗΣ: .......................................................................</w:t>
      </w:r>
    </w:p>
    <w:p w14:paraId="7DB91A66" w14:textId="77777777" w:rsidR="00296DF2" w:rsidRPr="00603221" w:rsidRDefault="00296DF2" w:rsidP="00296DF2">
      <w:pPr>
        <w:spacing w:line="276" w:lineRule="auto"/>
        <w:jc w:val="right"/>
        <w:rPr>
          <w:lang w:val="el-GR"/>
        </w:rPr>
      </w:pPr>
      <w:r w:rsidRPr="00603221">
        <w:rPr>
          <w:lang w:val="el-GR"/>
        </w:rPr>
        <w:t>Ημερομηνία έκδοσης: ...........................</w:t>
      </w:r>
    </w:p>
    <w:p w14:paraId="4136C346" w14:textId="77777777" w:rsidR="00296DF2" w:rsidRPr="00603221" w:rsidRDefault="00296DF2" w:rsidP="00296DF2">
      <w:pPr>
        <w:spacing w:line="276" w:lineRule="auto"/>
        <w:rPr>
          <w:lang w:val="el-GR"/>
        </w:rPr>
      </w:pPr>
      <w:r w:rsidRPr="00603221">
        <w:rPr>
          <w:lang w:val="el-GR"/>
        </w:rPr>
        <w:t xml:space="preserve">Προς: </w:t>
      </w:r>
    </w:p>
    <w:p w14:paraId="0D71F5D7" w14:textId="6EE3A350" w:rsidR="00494D06" w:rsidRDefault="00494D06" w:rsidP="00494D06">
      <w:pPr>
        <w:rPr>
          <w:lang w:val="el-GR" w:eastAsia="el-GR"/>
        </w:rPr>
      </w:pPr>
      <w:bookmarkStart w:id="864" w:name="_Hlk89177101"/>
      <w:r>
        <w:rPr>
          <w:lang w:val="el-GR" w:eastAsia="el-GR"/>
        </w:rPr>
        <w:t>Κύριο του Έργου</w:t>
      </w:r>
    </w:p>
    <w:bookmarkEnd w:id="864"/>
    <w:p w14:paraId="44DE9D47" w14:textId="77777777" w:rsidR="00494D06" w:rsidRPr="00603221" w:rsidRDefault="00494D06" w:rsidP="00296DF2">
      <w:pPr>
        <w:spacing w:line="276" w:lineRule="auto"/>
        <w:rPr>
          <w:lang w:val="el-GR" w:eastAsia="el-GR"/>
        </w:rPr>
      </w:pPr>
    </w:p>
    <w:p w14:paraId="68732235" w14:textId="77777777" w:rsidR="00296DF2" w:rsidRPr="00603221" w:rsidRDefault="00296DF2" w:rsidP="00296DF2">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23F4429E" w14:textId="77777777" w:rsidR="00296DF2" w:rsidRPr="00603221" w:rsidRDefault="00296DF2" w:rsidP="00296DF2">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 ……………………………………………υπέρ του</w:t>
      </w:r>
    </w:p>
    <w:p w14:paraId="6CAC686F" w14:textId="77777777" w:rsidR="00296DF2" w:rsidRPr="00603221" w:rsidRDefault="00296DF2" w:rsidP="00296DF2">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2D2F5DA4" w14:textId="77777777" w:rsidR="00296DF2" w:rsidRPr="00603221" w:rsidRDefault="00296DF2" w:rsidP="00296DF2">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D28250A" w14:textId="77777777" w:rsidR="00296DF2" w:rsidRPr="00603221" w:rsidRDefault="00296DF2" w:rsidP="00296DF2">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5821968C" w14:textId="77777777" w:rsidR="00296DF2" w:rsidRPr="00603221" w:rsidRDefault="00296DF2" w:rsidP="00296DF2">
      <w:pPr>
        <w:rPr>
          <w:lang w:val="el-GR" w:eastAsia="el-GR"/>
        </w:rPr>
      </w:pPr>
      <w:r w:rsidRPr="00603221">
        <w:rPr>
          <w:lang w:val="el-GR" w:eastAsia="el-GR"/>
        </w:rPr>
        <w:t>α) (πλήρη επωνυμία) …… ΑΦΜ…….….... οδός............................. αριθμός.................ΤΚ………………</w:t>
      </w:r>
    </w:p>
    <w:p w14:paraId="1B994F41" w14:textId="77777777" w:rsidR="00296DF2" w:rsidRPr="00603221" w:rsidRDefault="00296DF2" w:rsidP="00296DF2">
      <w:pPr>
        <w:rPr>
          <w:lang w:val="el-GR" w:eastAsia="el-GR"/>
        </w:rPr>
      </w:pPr>
      <w:r w:rsidRPr="00603221">
        <w:rPr>
          <w:lang w:val="el-GR" w:eastAsia="el-GR"/>
        </w:rPr>
        <w:t>β) (πλήρη επωνυμία) …… ΑΦΜ…….….... οδός............................. αριθμός.................ΤΚ………………</w:t>
      </w:r>
    </w:p>
    <w:p w14:paraId="638234A5" w14:textId="77777777" w:rsidR="00296DF2" w:rsidRPr="00603221" w:rsidRDefault="00296DF2" w:rsidP="00296DF2">
      <w:pPr>
        <w:rPr>
          <w:lang w:val="el-GR" w:eastAsia="el-GR"/>
        </w:rPr>
      </w:pPr>
      <w:r w:rsidRPr="00603221">
        <w:rPr>
          <w:lang w:val="el-GR" w:eastAsia="el-GR"/>
        </w:rPr>
        <w:t>γ) (πλήρη επωνυμία) …… ΑΦΜ…….….... οδός............................. αριθμός.................ΤΚ………………</w:t>
      </w:r>
    </w:p>
    <w:p w14:paraId="152A9B73" w14:textId="77777777" w:rsidR="00296DF2" w:rsidRPr="00603221" w:rsidRDefault="00296DF2" w:rsidP="00296DF2">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1E9A47C5" w14:textId="77777777" w:rsidR="00296DF2" w:rsidRPr="00603221" w:rsidRDefault="00296DF2" w:rsidP="00296DF2">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w:t>
      </w:r>
    </w:p>
    <w:p w14:paraId="1FC024DD" w14:textId="77777777" w:rsidR="00296DF2" w:rsidRPr="00603221" w:rsidRDefault="00296DF2" w:rsidP="00296DF2">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2952F306" w14:textId="1B6DE12A" w:rsidR="00296DF2" w:rsidRPr="00603221" w:rsidRDefault="00296DF2" w:rsidP="00296DF2">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w:t>
      </w:r>
      <w:r w:rsidRPr="000D64C7">
        <w:rPr>
          <w:b/>
          <w:color w:val="000000" w:themeColor="text1"/>
          <w:lang w:val="el-GR"/>
        </w:rPr>
        <w:t xml:space="preserve">με την παρ. </w:t>
      </w:r>
      <w:r w:rsidR="000D64C7" w:rsidRPr="000D64C7">
        <w:rPr>
          <w:b/>
          <w:color w:val="002060"/>
          <w:u w:val="single"/>
          <w:lang w:val="el-GR"/>
        </w:rPr>
        <w:fldChar w:fldCharType="begin"/>
      </w:r>
      <w:r w:rsidR="000D64C7" w:rsidRPr="000D64C7">
        <w:rPr>
          <w:b/>
          <w:color w:val="002060"/>
          <w:u w:val="single"/>
          <w:lang w:val="el-GR"/>
        </w:rPr>
        <w:instrText xml:space="preserve"> REF _Ref496542746 \r \h  \* MERGEFORMAT </w:instrText>
      </w:r>
      <w:r w:rsidR="000D64C7" w:rsidRPr="000D64C7">
        <w:rPr>
          <w:b/>
          <w:color w:val="002060"/>
          <w:u w:val="single"/>
          <w:lang w:val="el-GR"/>
        </w:rPr>
      </w:r>
      <w:r w:rsidR="000D64C7" w:rsidRPr="000D64C7">
        <w:rPr>
          <w:b/>
          <w:color w:val="002060"/>
          <w:u w:val="single"/>
          <w:lang w:val="el-GR"/>
        </w:rPr>
        <w:fldChar w:fldCharType="separate"/>
      </w:r>
      <w:r w:rsidR="00693CB6">
        <w:rPr>
          <w:b/>
          <w:color w:val="002060"/>
          <w:u w:val="single"/>
          <w:lang w:val="el-GR"/>
        </w:rPr>
        <w:t>4.1</w:t>
      </w:r>
      <w:r w:rsidR="000D64C7" w:rsidRPr="000D64C7">
        <w:rPr>
          <w:b/>
          <w:color w:val="002060"/>
          <w:u w:val="single"/>
          <w:lang w:val="el-GR"/>
        </w:rPr>
        <w:fldChar w:fldCharType="end"/>
      </w:r>
      <w:r w:rsidR="000D64C7" w:rsidRPr="004574FB">
        <w:rPr>
          <w:b/>
          <w:color w:val="000000" w:themeColor="text1"/>
          <w:lang w:val="el-GR"/>
        </w:rPr>
        <w:t xml:space="preserve"> </w:t>
      </w:r>
      <w:r w:rsidRPr="000D64C7">
        <w:rPr>
          <w:b/>
          <w:color w:val="000000" w:themeColor="text1"/>
          <w:lang w:val="el-GR"/>
        </w:rPr>
        <w:t xml:space="preserve">της παρούσας </w:t>
      </w:r>
      <w:r w:rsidRPr="000D64C7">
        <w:rPr>
          <w:iCs/>
          <w:color w:val="000000" w:themeColor="text1"/>
          <w:lang w:val="el-GR"/>
        </w:rPr>
        <w:t>)»</w:t>
      </w:r>
      <w:r w:rsidRPr="000D64C7">
        <w:rPr>
          <w:color w:val="000000" w:themeColor="text1"/>
          <w:lang w:val="el-GR"/>
        </w:rPr>
        <w:t>.</w:t>
      </w:r>
    </w:p>
    <w:p w14:paraId="6E42049E" w14:textId="77777777" w:rsidR="00296DF2" w:rsidRPr="00603221" w:rsidRDefault="00296DF2" w:rsidP="00296DF2">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75B820A0" w14:textId="77777777" w:rsidR="00296DF2" w:rsidRPr="00603221" w:rsidRDefault="00296DF2" w:rsidP="00296DF2">
      <w:pPr>
        <w:rPr>
          <w:lang w:val="el-GR"/>
        </w:rPr>
      </w:pPr>
    </w:p>
    <w:p w14:paraId="33C88473" w14:textId="77777777" w:rsidR="00296DF2" w:rsidRPr="00603221" w:rsidRDefault="00296DF2" w:rsidP="00296DF2">
      <w:pPr>
        <w:jc w:val="right"/>
        <w:rPr>
          <w:lang w:val="el-GR"/>
        </w:rPr>
      </w:pPr>
      <w:r w:rsidRPr="00603221">
        <w:rPr>
          <w:lang w:val="el-GR"/>
        </w:rPr>
        <w:t>(Εξουσιοδοτημένη υπογραφή)</w:t>
      </w:r>
    </w:p>
    <w:p w14:paraId="2E8E0007" w14:textId="77777777" w:rsidR="00296DF2" w:rsidRDefault="00296DF2" w:rsidP="00296DF2">
      <w:pPr>
        <w:suppressAutoHyphens w:val="0"/>
        <w:spacing w:after="0"/>
        <w:jc w:val="left"/>
        <w:rPr>
          <w:lang w:val="el-GR"/>
        </w:rPr>
      </w:pPr>
      <w:r>
        <w:rPr>
          <w:lang w:val="el-GR"/>
        </w:rPr>
        <w:br w:type="page"/>
      </w:r>
    </w:p>
    <w:p w14:paraId="78F729C7" w14:textId="66E24AC8" w:rsidR="009040A9" w:rsidRPr="003329FF" w:rsidRDefault="009040A9" w:rsidP="009040A9">
      <w:pPr>
        <w:pStyle w:val="2"/>
        <w:numPr>
          <w:ilvl w:val="0"/>
          <w:numId w:val="0"/>
        </w:numPr>
        <w:ind w:left="576" w:hanging="576"/>
        <w:rPr>
          <w:rFonts w:cs="Tahoma"/>
          <w:lang w:val="el-GR"/>
        </w:rPr>
      </w:pPr>
      <w:bookmarkStart w:id="865" w:name="_Ref89412373"/>
      <w:bookmarkStart w:id="866" w:name="_Ref89412379"/>
      <w:bookmarkStart w:id="867" w:name="_Toc89441354"/>
      <w:bookmarkStart w:id="868" w:name="_Toc89441872"/>
      <w:r w:rsidRPr="003329FF">
        <w:rPr>
          <w:rFonts w:cs="Tahoma"/>
          <w:lang w:val="el-GR"/>
        </w:rPr>
        <w:lastRenderedPageBreak/>
        <w:t xml:space="preserve">ΠΑΡΑΡΤΗΜΑ </w:t>
      </w:r>
      <w:r w:rsidRPr="00603221">
        <w:rPr>
          <w:rFonts w:cs="Tahoma"/>
        </w:rPr>
        <w:t>VIII</w:t>
      </w:r>
      <w:r w:rsidRPr="003329FF">
        <w:rPr>
          <w:rFonts w:cs="Tahoma"/>
          <w:lang w:val="el-GR"/>
        </w:rPr>
        <w:t xml:space="preserve"> – </w:t>
      </w:r>
      <w:bookmarkEnd w:id="861"/>
      <w:bookmarkEnd w:id="862"/>
      <w:bookmarkEnd w:id="863"/>
      <w:r w:rsidRPr="009040A9">
        <w:rPr>
          <w:rFonts w:cs="Tahoma"/>
          <w:lang w:val="el-GR"/>
        </w:rPr>
        <w:t>ΠΙΝΑΚΑΣ ΔΕΙΓΜΑΤΟΛΗΨΙΑΣ ANSI Z1.4_2003</w:t>
      </w:r>
      <w:bookmarkEnd w:id="865"/>
      <w:bookmarkEnd w:id="866"/>
      <w:bookmarkEnd w:id="867"/>
      <w:bookmarkEnd w:id="868"/>
    </w:p>
    <w:p w14:paraId="7954C5C9" w14:textId="3986AE8E" w:rsidR="009040A9" w:rsidRDefault="009040A9" w:rsidP="009040A9">
      <w:pPr>
        <w:rPr>
          <w:lang w:val="el-GR" w:eastAsia="el-GR"/>
        </w:rPr>
      </w:pPr>
      <w:r>
        <w:rPr>
          <w:noProof/>
          <w:sz w:val="16"/>
          <w:szCs w:val="16"/>
          <w:lang w:val="el-GR" w:eastAsia="el-GR"/>
        </w:rPr>
        <w:drawing>
          <wp:inline distT="0" distB="0" distL="0" distR="0" wp14:anchorId="7EE34FEE" wp14:editId="717E4F33">
            <wp:extent cx="6073140" cy="3855720"/>
            <wp:effectExtent l="0" t="0" r="3810" b="0"/>
            <wp:docPr id="1" name="Εικόνα 1" descr="http://www.proqc.com/image/ansi_sampl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roqc.com/image/ansi_sampling.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73140" cy="3855720"/>
                    </a:xfrm>
                    <a:prstGeom prst="rect">
                      <a:avLst/>
                    </a:prstGeom>
                    <a:noFill/>
                    <a:ln>
                      <a:noFill/>
                    </a:ln>
                  </pic:spPr>
                </pic:pic>
              </a:graphicData>
            </a:graphic>
          </wp:inline>
        </w:drawing>
      </w:r>
    </w:p>
    <w:p w14:paraId="61F4E77E" w14:textId="77777777" w:rsidR="009040A9" w:rsidRPr="009040A9" w:rsidRDefault="009040A9" w:rsidP="009040A9">
      <w:pPr>
        <w:rPr>
          <w:lang w:val="el-GR" w:eastAsia="el-GR"/>
        </w:rPr>
      </w:pPr>
    </w:p>
    <w:p w14:paraId="59854B74" w14:textId="13EFFE78" w:rsidR="009040A9" w:rsidRDefault="009040A9" w:rsidP="009040A9">
      <w:pPr>
        <w:tabs>
          <w:tab w:val="left" w:pos="1227"/>
        </w:tabs>
        <w:rPr>
          <w:lang w:val="el-GR" w:eastAsia="el-GR"/>
        </w:rPr>
      </w:pPr>
      <w:r>
        <w:rPr>
          <w:lang w:val="el-GR" w:eastAsia="el-GR"/>
        </w:rPr>
        <w:tab/>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Pr>
          <w:rFonts w:ascii="Arial" w:hAnsi="Arial" w:cs="Arial"/>
          <w:sz w:val="16"/>
          <w:szCs w:val="16"/>
        </w:rPr>
        <w:fldChar w:fldCharType="begin"/>
      </w:r>
      <w:r>
        <w:rPr>
          <w:rFonts w:ascii="Arial" w:hAnsi="Arial" w:cs="Arial"/>
          <w:sz w:val="16"/>
          <w:szCs w:val="16"/>
        </w:rPr>
        <w:instrText xml:space="preserve"> INCLUDEPICTURE  "http://www.proqc.com/image/ansi_sampling_single.gif" \* MERGEFORMATINET </w:instrText>
      </w:r>
      <w:r>
        <w:rPr>
          <w:rFonts w:ascii="Arial" w:hAnsi="Arial" w:cs="Arial"/>
          <w:sz w:val="16"/>
          <w:szCs w:val="16"/>
        </w:rPr>
        <w:fldChar w:fldCharType="separate"/>
      </w:r>
      <w:r w:rsidR="003026C0">
        <w:rPr>
          <w:rFonts w:ascii="Arial" w:hAnsi="Arial" w:cs="Arial"/>
          <w:sz w:val="16"/>
          <w:szCs w:val="16"/>
        </w:rPr>
        <w:fldChar w:fldCharType="begin"/>
      </w:r>
      <w:r w:rsidR="003026C0">
        <w:rPr>
          <w:rFonts w:ascii="Arial" w:hAnsi="Arial" w:cs="Arial"/>
          <w:sz w:val="16"/>
          <w:szCs w:val="16"/>
        </w:rPr>
        <w:instrText xml:space="preserve"> INCLUDEPICTURE  "http://www.proqc.com/image/ansi_sampling_single.gif" \* MERGEFORMATINET </w:instrText>
      </w:r>
      <w:r w:rsidR="003026C0">
        <w:rPr>
          <w:rFonts w:ascii="Arial" w:hAnsi="Arial" w:cs="Arial"/>
          <w:sz w:val="16"/>
          <w:szCs w:val="16"/>
        </w:rPr>
        <w:fldChar w:fldCharType="separate"/>
      </w:r>
      <w:r w:rsidR="00AF735E">
        <w:rPr>
          <w:rFonts w:ascii="Arial" w:hAnsi="Arial" w:cs="Arial"/>
          <w:sz w:val="16"/>
          <w:szCs w:val="16"/>
        </w:rPr>
        <w:fldChar w:fldCharType="begin"/>
      </w:r>
      <w:r w:rsidR="00AF735E">
        <w:rPr>
          <w:rFonts w:ascii="Arial" w:hAnsi="Arial" w:cs="Arial"/>
          <w:sz w:val="16"/>
          <w:szCs w:val="16"/>
        </w:rPr>
        <w:instrText xml:space="preserve"> INCLUDEPICTURE  "http://www.proqc.com/image/ansi_sampling_single.gif" \* MERGEFORMATINET </w:instrText>
      </w:r>
      <w:r w:rsidR="00AF735E">
        <w:rPr>
          <w:rFonts w:ascii="Arial" w:hAnsi="Arial" w:cs="Arial"/>
          <w:sz w:val="16"/>
          <w:szCs w:val="16"/>
        </w:rPr>
        <w:fldChar w:fldCharType="separate"/>
      </w:r>
      <w:r w:rsidR="00D35B68">
        <w:rPr>
          <w:rFonts w:ascii="Arial" w:hAnsi="Arial" w:cs="Arial"/>
          <w:sz w:val="16"/>
          <w:szCs w:val="16"/>
        </w:rPr>
        <w:fldChar w:fldCharType="begin"/>
      </w:r>
      <w:r w:rsidR="00D35B68">
        <w:rPr>
          <w:rFonts w:ascii="Arial" w:hAnsi="Arial" w:cs="Arial"/>
          <w:sz w:val="16"/>
          <w:szCs w:val="16"/>
        </w:rPr>
        <w:instrText xml:space="preserve"> INCLUDEPICTURE  "http://www.proqc.com/image/ansi_sampling_single.gif" \* MERGEFORMATINET </w:instrText>
      </w:r>
      <w:r w:rsidR="00D35B68">
        <w:rPr>
          <w:rFonts w:ascii="Arial" w:hAnsi="Arial" w:cs="Arial"/>
          <w:sz w:val="16"/>
          <w:szCs w:val="16"/>
        </w:rPr>
        <w:fldChar w:fldCharType="separate"/>
      </w:r>
      <w:r w:rsidR="00160E16">
        <w:rPr>
          <w:rFonts w:ascii="Arial" w:hAnsi="Arial" w:cs="Arial"/>
          <w:sz w:val="16"/>
          <w:szCs w:val="16"/>
        </w:rPr>
        <w:fldChar w:fldCharType="begin"/>
      </w:r>
      <w:r w:rsidR="00160E16">
        <w:rPr>
          <w:rFonts w:ascii="Arial" w:hAnsi="Arial" w:cs="Arial"/>
          <w:sz w:val="16"/>
          <w:szCs w:val="16"/>
        </w:rPr>
        <w:instrText xml:space="preserve"> INCLUDEPICTURE  "http://www.proqc.com/image/ansi_sampling_single.gif" \* MERGEFORMATINET </w:instrText>
      </w:r>
      <w:r w:rsidR="00160E16">
        <w:rPr>
          <w:rFonts w:ascii="Arial" w:hAnsi="Arial" w:cs="Arial"/>
          <w:sz w:val="16"/>
          <w:szCs w:val="16"/>
        </w:rPr>
        <w:fldChar w:fldCharType="separate"/>
      </w:r>
      <w:r w:rsidR="00BB5F6A">
        <w:rPr>
          <w:rFonts w:ascii="Arial" w:hAnsi="Arial" w:cs="Arial"/>
          <w:sz w:val="16"/>
          <w:szCs w:val="16"/>
        </w:rPr>
        <w:fldChar w:fldCharType="begin"/>
      </w:r>
      <w:r w:rsidR="00BB5F6A">
        <w:rPr>
          <w:rFonts w:ascii="Arial" w:hAnsi="Arial" w:cs="Arial"/>
          <w:sz w:val="16"/>
          <w:szCs w:val="16"/>
        </w:rPr>
        <w:instrText xml:space="preserve"> INCLUDEPICTURE  "http://www.proqc.com/image/ansi_sampling_single.gif" \* MERGEFORMATINET </w:instrText>
      </w:r>
      <w:r w:rsidR="00BB5F6A">
        <w:rPr>
          <w:rFonts w:ascii="Arial" w:hAnsi="Arial" w:cs="Arial"/>
          <w:sz w:val="16"/>
          <w:szCs w:val="16"/>
        </w:rPr>
        <w:fldChar w:fldCharType="separate"/>
      </w:r>
      <w:r w:rsidR="00DC6EF7">
        <w:rPr>
          <w:rFonts w:ascii="Arial" w:hAnsi="Arial" w:cs="Arial"/>
          <w:sz w:val="16"/>
          <w:szCs w:val="16"/>
        </w:rPr>
        <w:fldChar w:fldCharType="begin"/>
      </w:r>
      <w:r w:rsidR="00DC6EF7">
        <w:rPr>
          <w:rFonts w:ascii="Arial" w:hAnsi="Arial" w:cs="Arial"/>
          <w:sz w:val="16"/>
          <w:szCs w:val="16"/>
        </w:rPr>
        <w:instrText xml:space="preserve"> INCLUDEPICTURE  "http://www.proqc.com/image/ansi_sampling_single.gif" \* MERGEFORMATINET </w:instrText>
      </w:r>
      <w:r w:rsidR="00DC6EF7">
        <w:rPr>
          <w:rFonts w:ascii="Arial" w:hAnsi="Arial" w:cs="Arial"/>
          <w:sz w:val="16"/>
          <w:szCs w:val="16"/>
        </w:rPr>
        <w:fldChar w:fldCharType="separate"/>
      </w:r>
      <w:r w:rsidR="009A685B">
        <w:rPr>
          <w:rFonts w:ascii="Arial" w:hAnsi="Arial" w:cs="Arial"/>
          <w:sz w:val="16"/>
          <w:szCs w:val="16"/>
        </w:rPr>
        <w:fldChar w:fldCharType="begin"/>
      </w:r>
      <w:r w:rsidR="009A685B">
        <w:rPr>
          <w:rFonts w:ascii="Arial" w:hAnsi="Arial" w:cs="Arial"/>
          <w:sz w:val="16"/>
          <w:szCs w:val="16"/>
        </w:rPr>
        <w:instrText xml:space="preserve"> INCLUDEPICTURE  "http://www.proqc.com/image/ansi_sampling_single.gif" \* MERGEFORMATINET </w:instrText>
      </w:r>
      <w:r w:rsidR="009A685B">
        <w:rPr>
          <w:rFonts w:ascii="Arial" w:hAnsi="Arial" w:cs="Arial"/>
          <w:sz w:val="16"/>
          <w:szCs w:val="16"/>
        </w:rPr>
        <w:fldChar w:fldCharType="separate"/>
      </w:r>
      <w:r w:rsidR="00F00A0D">
        <w:rPr>
          <w:rFonts w:ascii="Arial" w:hAnsi="Arial" w:cs="Arial"/>
          <w:sz w:val="16"/>
          <w:szCs w:val="16"/>
        </w:rPr>
        <w:fldChar w:fldCharType="begin"/>
      </w:r>
      <w:r w:rsidR="00F00A0D">
        <w:rPr>
          <w:rFonts w:ascii="Arial" w:hAnsi="Arial" w:cs="Arial"/>
          <w:sz w:val="16"/>
          <w:szCs w:val="16"/>
        </w:rPr>
        <w:instrText xml:space="preserve"> INCLUDEPICTURE  "http://www.proqc.com/image/ansi_sampling_single.gif" \* MERGEFORMATINET </w:instrText>
      </w:r>
      <w:r w:rsidR="00F00A0D">
        <w:rPr>
          <w:rFonts w:ascii="Arial" w:hAnsi="Arial" w:cs="Arial"/>
          <w:sz w:val="16"/>
          <w:szCs w:val="16"/>
        </w:rPr>
        <w:fldChar w:fldCharType="separate"/>
      </w:r>
      <w:r w:rsidR="00363E53">
        <w:rPr>
          <w:rFonts w:ascii="Arial" w:hAnsi="Arial" w:cs="Arial"/>
          <w:sz w:val="16"/>
          <w:szCs w:val="16"/>
        </w:rPr>
        <w:fldChar w:fldCharType="begin"/>
      </w:r>
      <w:r w:rsidR="00363E53">
        <w:rPr>
          <w:rFonts w:ascii="Arial" w:hAnsi="Arial" w:cs="Arial"/>
          <w:sz w:val="16"/>
          <w:szCs w:val="16"/>
        </w:rPr>
        <w:instrText xml:space="preserve"> INCLUDEPICTURE  "http://www.proqc.com/image/ansi_sampling_single.gif" \* MERGEFORMATINET </w:instrText>
      </w:r>
      <w:r w:rsidR="00363E53">
        <w:rPr>
          <w:rFonts w:ascii="Arial" w:hAnsi="Arial" w:cs="Arial"/>
          <w:sz w:val="16"/>
          <w:szCs w:val="16"/>
        </w:rPr>
        <w:fldChar w:fldCharType="separate"/>
      </w:r>
      <w:r w:rsidR="00371084">
        <w:rPr>
          <w:rFonts w:ascii="Arial" w:hAnsi="Arial" w:cs="Arial"/>
          <w:sz w:val="16"/>
          <w:szCs w:val="16"/>
        </w:rPr>
        <w:fldChar w:fldCharType="begin"/>
      </w:r>
      <w:r w:rsidR="00371084">
        <w:rPr>
          <w:rFonts w:ascii="Arial" w:hAnsi="Arial" w:cs="Arial"/>
          <w:sz w:val="16"/>
          <w:szCs w:val="16"/>
        </w:rPr>
        <w:instrText xml:space="preserve"> INCLUDEPICTURE  "http://www.proqc.com/image/ansi_sampling_single.gif" \* MERGEFORMATINET </w:instrText>
      </w:r>
      <w:r w:rsidR="00371084">
        <w:rPr>
          <w:rFonts w:ascii="Arial" w:hAnsi="Arial" w:cs="Arial"/>
          <w:sz w:val="16"/>
          <w:szCs w:val="16"/>
        </w:rPr>
        <w:fldChar w:fldCharType="separate"/>
      </w:r>
      <w:r w:rsidR="00B520C9">
        <w:rPr>
          <w:rFonts w:ascii="Arial" w:hAnsi="Arial" w:cs="Arial"/>
          <w:sz w:val="16"/>
          <w:szCs w:val="16"/>
        </w:rPr>
        <w:fldChar w:fldCharType="begin"/>
      </w:r>
      <w:r w:rsidR="00B520C9">
        <w:rPr>
          <w:rFonts w:ascii="Arial" w:hAnsi="Arial" w:cs="Arial"/>
          <w:sz w:val="16"/>
          <w:szCs w:val="16"/>
        </w:rPr>
        <w:instrText xml:space="preserve"> INCLUDEPICTURE  "http://www.proqc.com/image/ansi_sampling_single.gif" \* MERGEFORMATINET </w:instrText>
      </w:r>
      <w:r w:rsidR="00B520C9">
        <w:rPr>
          <w:rFonts w:ascii="Arial" w:hAnsi="Arial" w:cs="Arial"/>
          <w:sz w:val="16"/>
          <w:szCs w:val="16"/>
        </w:rPr>
        <w:fldChar w:fldCharType="separate"/>
      </w:r>
      <w:r w:rsidR="007B4EEC">
        <w:rPr>
          <w:rFonts w:ascii="Arial" w:hAnsi="Arial" w:cs="Arial"/>
          <w:sz w:val="16"/>
          <w:szCs w:val="16"/>
        </w:rPr>
        <w:fldChar w:fldCharType="begin"/>
      </w:r>
      <w:r w:rsidR="007B4EEC">
        <w:rPr>
          <w:rFonts w:ascii="Arial" w:hAnsi="Arial" w:cs="Arial"/>
          <w:sz w:val="16"/>
          <w:szCs w:val="16"/>
        </w:rPr>
        <w:instrText xml:space="preserve"> INCLUDEPICTURE  "http://www.proqc.com/image/ansi_sampling_single.gif" \* MERGEFORMATINET </w:instrText>
      </w:r>
      <w:r w:rsidR="007B4EEC">
        <w:rPr>
          <w:rFonts w:ascii="Arial" w:hAnsi="Arial" w:cs="Arial"/>
          <w:sz w:val="16"/>
          <w:szCs w:val="16"/>
        </w:rPr>
        <w:fldChar w:fldCharType="separate"/>
      </w:r>
      <w:r w:rsidR="00CB052A">
        <w:rPr>
          <w:rFonts w:ascii="Arial" w:hAnsi="Arial" w:cs="Arial"/>
          <w:sz w:val="16"/>
          <w:szCs w:val="16"/>
        </w:rPr>
        <w:fldChar w:fldCharType="begin"/>
      </w:r>
      <w:r w:rsidR="00CB052A">
        <w:rPr>
          <w:rFonts w:ascii="Arial" w:hAnsi="Arial" w:cs="Arial"/>
          <w:sz w:val="16"/>
          <w:szCs w:val="16"/>
        </w:rPr>
        <w:instrText xml:space="preserve"> INCLUDEPICTURE  "http://www.proqc.com/image/ansi_sampling_single.gif" \* MERGEFORMATINET </w:instrText>
      </w:r>
      <w:r w:rsidR="00CB052A">
        <w:rPr>
          <w:rFonts w:ascii="Arial" w:hAnsi="Arial" w:cs="Arial"/>
          <w:sz w:val="16"/>
          <w:szCs w:val="16"/>
        </w:rPr>
        <w:fldChar w:fldCharType="separate"/>
      </w:r>
      <w:r w:rsidR="009E776E">
        <w:rPr>
          <w:rFonts w:ascii="Arial" w:hAnsi="Arial" w:cs="Arial"/>
          <w:sz w:val="16"/>
          <w:szCs w:val="16"/>
        </w:rPr>
        <w:fldChar w:fldCharType="begin"/>
      </w:r>
      <w:r w:rsidR="009E776E">
        <w:rPr>
          <w:rFonts w:ascii="Arial" w:hAnsi="Arial" w:cs="Arial"/>
          <w:sz w:val="16"/>
          <w:szCs w:val="16"/>
        </w:rPr>
        <w:instrText xml:space="preserve"> INCLUDEPICTURE  "http://www.proqc.com/image/ansi_sampling_single.gif" \* MERGEFORMATINET </w:instrText>
      </w:r>
      <w:r w:rsidR="009E776E">
        <w:rPr>
          <w:rFonts w:ascii="Arial" w:hAnsi="Arial" w:cs="Arial"/>
          <w:sz w:val="16"/>
          <w:szCs w:val="16"/>
        </w:rPr>
        <w:fldChar w:fldCharType="separate"/>
      </w:r>
      <w:r w:rsidR="00DB41F7">
        <w:rPr>
          <w:rFonts w:ascii="Arial" w:hAnsi="Arial" w:cs="Arial"/>
          <w:sz w:val="16"/>
          <w:szCs w:val="16"/>
        </w:rPr>
        <w:fldChar w:fldCharType="begin"/>
      </w:r>
      <w:r w:rsidR="00DB41F7">
        <w:rPr>
          <w:rFonts w:ascii="Arial" w:hAnsi="Arial" w:cs="Arial"/>
          <w:sz w:val="16"/>
          <w:szCs w:val="16"/>
        </w:rPr>
        <w:instrText xml:space="preserve"> INCLUDEPICTURE  "http://www.proqc.com/image/ansi_sampling_single.gif" \* MERGEFORMATINET </w:instrText>
      </w:r>
      <w:r w:rsidR="00DB41F7">
        <w:rPr>
          <w:rFonts w:ascii="Arial" w:hAnsi="Arial" w:cs="Arial"/>
          <w:sz w:val="16"/>
          <w:szCs w:val="16"/>
        </w:rPr>
        <w:fldChar w:fldCharType="separate"/>
      </w:r>
      <w:r w:rsidR="00457AD4">
        <w:rPr>
          <w:rFonts w:ascii="Arial" w:hAnsi="Arial" w:cs="Arial"/>
          <w:sz w:val="16"/>
          <w:szCs w:val="16"/>
        </w:rPr>
        <w:fldChar w:fldCharType="begin"/>
      </w:r>
      <w:r w:rsidR="00457AD4">
        <w:rPr>
          <w:rFonts w:ascii="Arial" w:hAnsi="Arial" w:cs="Arial"/>
          <w:sz w:val="16"/>
          <w:szCs w:val="16"/>
        </w:rPr>
        <w:instrText xml:space="preserve"> INCLUDEPICTURE  "http://www.proqc.com/image/ansi_sampling_single.gif" \* MERGEFORMATINET </w:instrText>
      </w:r>
      <w:r w:rsidR="00457AD4">
        <w:rPr>
          <w:rFonts w:ascii="Arial" w:hAnsi="Arial" w:cs="Arial"/>
          <w:sz w:val="16"/>
          <w:szCs w:val="16"/>
        </w:rPr>
        <w:fldChar w:fldCharType="separate"/>
      </w:r>
      <w:r w:rsidR="000C7083">
        <w:rPr>
          <w:rFonts w:ascii="Arial" w:hAnsi="Arial" w:cs="Arial"/>
          <w:sz w:val="16"/>
          <w:szCs w:val="16"/>
        </w:rPr>
        <w:fldChar w:fldCharType="begin"/>
      </w:r>
      <w:r w:rsidR="000C7083">
        <w:rPr>
          <w:rFonts w:ascii="Arial" w:hAnsi="Arial" w:cs="Arial"/>
          <w:sz w:val="16"/>
          <w:szCs w:val="16"/>
        </w:rPr>
        <w:instrText xml:space="preserve"> INCLUDEPICTURE  "http://www.proqc.com/image/ansi_sampling_single.gif" \* MERGEFORMATINET </w:instrText>
      </w:r>
      <w:r w:rsidR="000C7083">
        <w:rPr>
          <w:rFonts w:ascii="Arial" w:hAnsi="Arial" w:cs="Arial"/>
          <w:sz w:val="16"/>
          <w:szCs w:val="16"/>
        </w:rPr>
        <w:fldChar w:fldCharType="separate"/>
      </w:r>
      <w:r w:rsidR="00C248A0">
        <w:rPr>
          <w:rFonts w:ascii="Arial" w:hAnsi="Arial" w:cs="Arial"/>
          <w:sz w:val="16"/>
          <w:szCs w:val="16"/>
        </w:rPr>
        <w:fldChar w:fldCharType="begin"/>
      </w:r>
      <w:r w:rsidR="00C248A0">
        <w:rPr>
          <w:rFonts w:ascii="Arial" w:hAnsi="Arial" w:cs="Arial"/>
          <w:sz w:val="16"/>
          <w:szCs w:val="16"/>
        </w:rPr>
        <w:instrText xml:space="preserve"> INCLUDEPICTURE  "http://www.proqc.com/image/ansi_sampling_single.gif" \* MERGEFORMATINET </w:instrText>
      </w:r>
      <w:r w:rsidR="00C248A0">
        <w:rPr>
          <w:rFonts w:ascii="Arial" w:hAnsi="Arial" w:cs="Arial"/>
          <w:sz w:val="16"/>
          <w:szCs w:val="16"/>
        </w:rPr>
        <w:fldChar w:fldCharType="separate"/>
      </w:r>
      <w:r w:rsidR="006703E2">
        <w:rPr>
          <w:rFonts w:ascii="Arial" w:hAnsi="Arial" w:cs="Arial"/>
          <w:sz w:val="16"/>
          <w:szCs w:val="16"/>
        </w:rPr>
        <w:fldChar w:fldCharType="begin"/>
      </w:r>
      <w:r w:rsidR="006703E2">
        <w:rPr>
          <w:rFonts w:ascii="Arial" w:hAnsi="Arial" w:cs="Arial"/>
          <w:sz w:val="16"/>
          <w:szCs w:val="16"/>
        </w:rPr>
        <w:instrText xml:space="preserve"> INCLUDEPICTURE  "http://www.proqc.com/image/ansi_sampling_single.gif" \* MERGEFORMATINET </w:instrText>
      </w:r>
      <w:r w:rsidR="006703E2">
        <w:rPr>
          <w:rFonts w:ascii="Arial" w:hAnsi="Arial" w:cs="Arial"/>
          <w:sz w:val="16"/>
          <w:szCs w:val="16"/>
        </w:rPr>
        <w:fldChar w:fldCharType="separate"/>
      </w:r>
      <w:r w:rsidR="00EF6B85">
        <w:rPr>
          <w:rFonts w:ascii="Arial" w:hAnsi="Arial" w:cs="Arial"/>
          <w:sz w:val="16"/>
          <w:szCs w:val="16"/>
        </w:rPr>
        <w:fldChar w:fldCharType="begin"/>
      </w:r>
      <w:r w:rsidR="00EF6B85">
        <w:rPr>
          <w:rFonts w:ascii="Arial" w:hAnsi="Arial" w:cs="Arial"/>
          <w:sz w:val="16"/>
          <w:szCs w:val="16"/>
        </w:rPr>
        <w:instrText xml:space="preserve"> INCLUDEPICTURE  "http://www.proqc.com/image/ansi_sampling_single.gif" \* MERGEFORMATINET </w:instrText>
      </w:r>
      <w:r w:rsidR="00EF6B85">
        <w:rPr>
          <w:rFonts w:ascii="Arial" w:hAnsi="Arial" w:cs="Arial"/>
          <w:sz w:val="16"/>
          <w:szCs w:val="16"/>
        </w:rPr>
        <w:fldChar w:fldCharType="separate"/>
      </w:r>
      <w:r w:rsidR="005A21D5">
        <w:rPr>
          <w:rFonts w:ascii="Arial" w:hAnsi="Arial" w:cs="Arial"/>
          <w:sz w:val="16"/>
          <w:szCs w:val="16"/>
        </w:rPr>
        <w:fldChar w:fldCharType="begin"/>
      </w:r>
      <w:r w:rsidR="005A21D5">
        <w:rPr>
          <w:rFonts w:ascii="Arial" w:hAnsi="Arial" w:cs="Arial"/>
          <w:sz w:val="16"/>
          <w:szCs w:val="16"/>
        </w:rPr>
        <w:instrText xml:space="preserve"> INCLUDEPICTURE  "http://www.proqc.com/image/ansi_sampling_single.gif" \* MERGEFORMATINET </w:instrText>
      </w:r>
      <w:r w:rsidR="005A21D5">
        <w:rPr>
          <w:rFonts w:ascii="Arial" w:hAnsi="Arial" w:cs="Arial"/>
          <w:sz w:val="16"/>
          <w:szCs w:val="16"/>
        </w:rPr>
        <w:fldChar w:fldCharType="separate"/>
      </w:r>
      <w:r w:rsidR="003D14A2">
        <w:rPr>
          <w:rFonts w:ascii="Arial" w:hAnsi="Arial" w:cs="Arial"/>
          <w:sz w:val="16"/>
          <w:szCs w:val="16"/>
        </w:rPr>
        <w:fldChar w:fldCharType="begin"/>
      </w:r>
      <w:r w:rsidR="003D14A2">
        <w:rPr>
          <w:rFonts w:ascii="Arial" w:hAnsi="Arial" w:cs="Arial"/>
          <w:sz w:val="16"/>
          <w:szCs w:val="16"/>
        </w:rPr>
        <w:instrText xml:space="preserve"> INCLUDEPICTURE  "http://www.proqc.com/image/ansi_sampling_single.gif" \* MERGEFORMATINET </w:instrText>
      </w:r>
      <w:r w:rsidR="003D14A2">
        <w:rPr>
          <w:rFonts w:ascii="Arial" w:hAnsi="Arial" w:cs="Arial"/>
          <w:sz w:val="16"/>
          <w:szCs w:val="16"/>
        </w:rPr>
        <w:fldChar w:fldCharType="separate"/>
      </w:r>
      <w:r w:rsidR="002E0991">
        <w:rPr>
          <w:rFonts w:ascii="Arial" w:hAnsi="Arial" w:cs="Arial"/>
          <w:sz w:val="16"/>
          <w:szCs w:val="16"/>
        </w:rPr>
        <w:fldChar w:fldCharType="begin"/>
      </w:r>
      <w:r w:rsidR="002E0991">
        <w:rPr>
          <w:rFonts w:ascii="Arial" w:hAnsi="Arial" w:cs="Arial"/>
          <w:sz w:val="16"/>
          <w:szCs w:val="16"/>
        </w:rPr>
        <w:instrText xml:space="preserve"> INCLUDEPICTURE  "http://www.proqc.com/image/ansi_sampling_single.gif" \* MERGEFORMATINET </w:instrText>
      </w:r>
      <w:r w:rsidR="002E0991">
        <w:rPr>
          <w:rFonts w:ascii="Arial" w:hAnsi="Arial" w:cs="Arial"/>
          <w:sz w:val="16"/>
          <w:szCs w:val="16"/>
        </w:rPr>
        <w:fldChar w:fldCharType="separate"/>
      </w:r>
      <w:r w:rsidR="00B323D9">
        <w:rPr>
          <w:rFonts w:ascii="Arial" w:hAnsi="Arial" w:cs="Arial"/>
          <w:sz w:val="16"/>
          <w:szCs w:val="16"/>
        </w:rPr>
        <w:fldChar w:fldCharType="begin"/>
      </w:r>
      <w:r w:rsidR="00B323D9">
        <w:rPr>
          <w:rFonts w:ascii="Arial" w:hAnsi="Arial" w:cs="Arial"/>
          <w:sz w:val="16"/>
          <w:szCs w:val="16"/>
        </w:rPr>
        <w:instrText xml:space="preserve"> INCLUDEPICTURE  "http://www.proqc.com/image/ansi_sampling_single.gif" \* MERGEFORMATINET </w:instrText>
      </w:r>
      <w:r w:rsidR="00B323D9">
        <w:rPr>
          <w:rFonts w:ascii="Arial" w:hAnsi="Arial" w:cs="Arial"/>
          <w:sz w:val="16"/>
          <w:szCs w:val="16"/>
        </w:rPr>
        <w:fldChar w:fldCharType="separate"/>
      </w:r>
      <w:r w:rsidR="0072054D">
        <w:rPr>
          <w:rFonts w:ascii="Arial" w:hAnsi="Arial" w:cs="Arial"/>
          <w:sz w:val="16"/>
          <w:szCs w:val="16"/>
        </w:rPr>
        <w:fldChar w:fldCharType="begin"/>
      </w:r>
      <w:r w:rsidR="0072054D">
        <w:rPr>
          <w:rFonts w:ascii="Arial" w:hAnsi="Arial" w:cs="Arial"/>
          <w:sz w:val="16"/>
          <w:szCs w:val="16"/>
        </w:rPr>
        <w:instrText xml:space="preserve"> INCLUDEPICTURE  "http://www.proqc.com/image/ansi_sampling_single.gif" \* MERGEFORMATINET </w:instrText>
      </w:r>
      <w:r w:rsidR="0072054D">
        <w:rPr>
          <w:rFonts w:ascii="Arial" w:hAnsi="Arial" w:cs="Arial"/>
          <w:sz w:val="16"/>
          <w:szCs w:val="16"/>
        </w:rPr>
        <w:fldChar w:fldCharType="separate"/>
      </w:r>
      <w:r w:rsidR="00994078">
        <w:rPr>
          <w:rFonts w:ascii="Arial" w:hAnsi="Arial" w:cs="Arial"/>
          <w:sz w:val="16"/>
          <w:szCs w:val="16"/>
        </w:rPr>
        <w:fldChar w:fldCharType="begin"/>
      </w:r>
      <w:r w:rsidR="00994078">
        <w:rPr>
          <w:rFonts w:ascii="Arial" w:hAnsi="Arial" w:cs="Arial"/>
          <w:sz w:val="16"/>
          <w:szCs w:val="16"/>
        </w:rPr>
        <w:instrText xml:space="preserve"> INCLUDEPICTURE  "http://www.proqc.com/image/ansi_sampling_single.gif" \* MERGEFORMATINET </w:instrText>
      </w:r>
      <w:r w:rsidR="00994078">
        <w:rPr>
          <w:rFonts w:ascii="Arial" w:hAnsi="Arial" w:cs="Arial"/>
          <w:sz w:val="16"/>
          <w:szCs w:val="16"/>
        </w:rPr>
        <w:fldChar w:fldCharType="separate"/>
      </w:r>
      <w:r w:rsidR="00A37430">
        <w:rPr>
          <w:rFonts w:ascii="Arial" w:hAnsi="Arial" w:cs="Arial"/>
          <w:sz w:val="16"/>
          <w:szCs w:val="16"/>
        </w:rPr>
        <w:fldChar w:fldCharType="begin"/>
      </w:r>
      <w:r w:rsidR="00A37430">
        <w:rPr>
          <w:rFonts w:ascii="Arial" w:hAnsi="Arial" w:cs="Arial"/>
          <w:sz w:val="16"/>
          <w:szCs w:val="16"/>
        </w:rPr>
        <w:instrText xml:space="preserve"> INCLUDEPICTURE  "http://www.proqc.com/image/ansi_sampling_single.gif" \* MERGEFORMATINET </w:instrText>
      </w:r>
      <w:r w:rsidR="00A37430">
        <w:rPr>
          <w:rFonts w:ascii="Arial" w:hAnsi="Arial" w:cs="Arial"/>
          <w:sz w:val="16"/>
          <w:szCs w:val="16"/>
        </w:rPr>
        <w:fldChar w:fldCharType="separate"/>
      </w:r>
      <w:r w:rsidR="00B6645F">
        <w:rPr>
          <w:rFonts w:ascii="Arial" w:hAnsi="Arial" w:cs="Arial"/>
          <w:sz w:val="16"/>
          <w:szCs w:val="16"/>
        </w:rPr>
        <w:fldChar w:fldCharType="begin"/>
      </w:r>
      <w:r w:rsidR="00B6645F">
        <w:rPr>
          <w:rFonts w:ascii="Arial" w:hAnsi="Arial" w:cs="Arial"/>
          <w:sz w:val="16"/>
          <w:szCs w:val="16"/>
        </w:rPr>
        <w:instrText xml:space="preserve"> INCLUDEPICTURE  "http://www.proqc.com/image/ansi_sampling_single.gif" \* MERGEFORMATINET </w:instrText>
      </w:r>
      <w:r w:rsidR="00B6645F">
        <w:rPr>
          <w:rFonts w:ascii="Arial" w:hAnsi="Arial" w:cs="Arial"/>
          <w:sz w:val="16"/>
          <w:szCs w:val="16"/>
        </w:rPr>
        <w:fldChar w:fldCharType="separate"/>
      </w:r>
      <w:r w:rsidR="00EF5294">
        <w:rPr>
          <w:rFonts w:ascii="Arial" w:hAnsi="Arial" w:cs="Arial"/>
          <w:sz w:val="16"/>
          <w:szCs w:val="16"/>
        </w:rPr>
        <w:fldChar w:fldCharType="begin"/>
      </w:r>
      <w:r w:rsidR="00EF5294">
        <w:rPr>
          <w:rFonts w:ascii="Arial" w:hAnsi="Arial" w:cs="Arial"/>
          <w:sz w:val="16"/>
          <w:szCs w:val="16"/>
        </w:rPr>
        <w:instrText xml:space="preserve"> INCLUDEPICTURE  "http://www.proqc.com/image/ansi_sampling_single.gif" \* MERGEFORMATINET </w:instrText>
      </w:r>
      <w:r w:rsidR="00EF5294">
        <w:rPr>
          <w:rFonts w:ascii="Arial" w:hAnsi="Arial" w:cs="Arial"/>
          <w:sz w:val="16"/>
          <w:szCs w:val="16"/>
        </w:rPr>
        <w:fldChar w:fldCharType="separate"/>
      </w:r>
      <w:r w:rsidR="00C76BF3">
        <w:rPr>
          <w:rFonts w:ascii="Arial" w:hAnsi="Arial" w:cs="Arial"/>
          <w:sz w:val="16"/>
          <w:szCs w:val="16"/>
        </w:rPr>
        <w:fldChar w:fldCharType="begin"/>
      </w:r>
      <w:r w:rsidR="00C76BF3">
        <w:rPr>
          <w:rFonts w:ascii="Arial" w:hAnsi="Arial" w:cs="Arial"/>
          <w:sz w:val="16"/>
          <w:szCs w:val="16"/>
        </w:rPr>
        <w:instrText xml:space="preserve"> INCLUDEPICTURE  "http://www.proqc.com/image/ansi_sampling_single.gif" \* MERGEFORMATINET </w:instrText>
      </w:r>
      <w:r w:rsidR="00C76BF3">
        <w:rPr>
          <w:rFonts w:ascii="Arial" w:hAnsi="Arial" w:cs="Arial"/>
          <w:sz w:val="16"/>
          <w:szCs w:val="16"/>
        </w:rPr>
        <w:fldChar w:fldCharType="separate"/>
      </w:r>
      <w:r w:rsidR="00162752">
        <w:rPr>
          <w:rFonts w:ascii="Arial" w:hAnsi="Arial" w:cs="Arial"/>
          <w:sz w:val="16"/>
          <w:szCs w:val="16"/>
        </w:rPr>
        <w:fldChar w:fldCharType="begin"/>
      </w:r>
      <w:r w:rsidR="00162752">
        <w:rPr>
          <w:rFonts w:ascii="Arial" w:hAnsi="Arial" w:cs="Arial"/>
          <w:sz w:val="16"/>
          <w:szCs w:val="16"/>
        </w:rPr>
        <w:instrText xml:space="preserve"> </w:instrText>
      </w:r>
      <w:r w:rsidR="00162752">
        <w:rPr>
          <w:rFonts w:ascii="Arial" w:hAnsi="Arial" w:cs="Arial"/>
          <w:sz w:val="16"/>
          <w:szCs w:val="16"/>
        </w:rPr>
        <w:instrText>INCLUDEPICTURE  "http://www.proqc.com/image/ansi_sampling_single.gif" \* MERGEFORMATINET</w:instrText>
      </w:r>
      <w:r w:rsidR="00162752">
        <w:rPr>
          <w:rFonts w:ascii="Arial" w:hAnsi="Arial" w:cs="Arial"/>
          <w:sz w:val="16"/>
          <w:szCs w:val="16"/>
        </w:rPr>
        <w:instrText xml:space="preserve"> </w:instrText>
      </w:r>
      <w:r w:rsidR="00162752">
        <w:rPr>
          <w:rFonts w:ascii="Arial" w:hAnsi="Arial" w:cs="Arial"/>
          <w:sz w:val="16"/>
          <w:szCs w:val="16"/>
        </w:rPr>
        <w:fldChar w:fldCharType="separate"/>
      </w:r>
      <w:r w:rsidR="00A9667F">
        <w:rPr>
          <w:rFonts w:ascii="Arial" w:hAnsi="Arial" w:cs="Arial"/>
          <w:sz w:val="16"/>
          <w:szCs w:val="16"/>
        </w:rPr>
        <w:pict w14:anchorId="778A6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NSI Sampling Single" style="width:480pt;height:318.75pt">
            <v:imagedata r:id="rId41" r:href="rId42"/>
          </v:shape>
        </w:pict>
      </w:r>
      <w:r w:rsidR="00162752">
        <w:rPr>
          <w:rFonts w:ascii="Arial" w:hAnsi="Arial" w:cs="Arial"/>
          <w:sz w:val="16"/>
          <w:szCs w:val="16"/>
        </w:rPr>
        <w:fldChar w:fldCharType="end"/>
      </w:r>
      <w:r w:rsidR="00C76BF3">
        <w:rPr>
          <w:rFonts w:ascii="Arial" w:hAnsi="Arial" w:cs="Arial"/>
          <w:sz w:val="16"/>
          <w:szCs w:val="16"/>
        </w:rPr>
        <w:fldChar w:fldCharType="end"/>
      </w:r>
      <w:r w:rsidR="00EF5294">
        <w:rPr>
          <w:rFonts w:ascii="Arial" w:hAnsi="Arial" w:cs="Arial"/>
          <w:sz w:val="16"/>
          <w:szCs w:val="16"/>
        </w:rPr>
        <w:fldChar w:fldCharType="end"/>
      </w:r>
      <w:r w:rsidR="00B6645F">
        <w:rPr>
          <w:rFonts w:ascii="Arial" w:hAnsi="Arial" w:cs="Arial"/>
          <w:sz w:val="16"/>
          <w:szCs w:val="16"/>
        </w:rPr>
        <w:fldChar w:fldCharType="end"/>
      </w:r>
      <w:r w:rsidR="00A37430">
        <w:rPr>
          <w:rFonts w:ascii="Arial" w:hAnsi="Arial" w:cs="Arial"/>
          <w:sz w:val="16"/>
          <w:szCs w:val="16"/>
        </w:rPr>
        <w:fldChar w:fldCharType="end"/>
      </w:r>
      <w:r w:rsidR="00994078">
        <w:rPr>
          <w:rFonts w:ascii="Arial" w:hAnsi="Arial" w:cs="Arial"/>
          <w:sz w:val="16"/>
          <w:szCs w:val="16"/>
        </w:rPr>
        <w:fldChar w:fldCharType="end"/>
      </w:r>
      <w:r w:rsidR="0072054D">
        <w:rPr>
          <w:rFonts w:ascii="Arial" w:hAnsi="Arial" w:cs="Arial"/>
          <w:sz w:val="16"/>
          <w:szCs w:val="16"/>
        </w:rPr>
        <w:fldChar w:fldCharType="end"/>
      </w:r>
      <w:r w:rsidR="00B323D9">
        <w:rPr>
          <w:rFonts w:ascii="Arial" w:hAnsi="Arial" w:cs="Arial"/>
          <w:sz w:val="16"/>
          <w:szCs w:val="16"/>
        </w:rPr>
        <w:fldChar w:fldCharType="end"/>
      </w:r>
      <w:r w:rsidR="002E0991">
        <w:rPr>
          <w:rFonts w:ascii="Arial" w:hAnsi="Arial" w:cs="Arial"/>
          <w:sz w:val="16"/>
          <w:szCs w:val="16"/>
        </w:rPr>
        <w:fldChar w:fldCharType="end"/>
      </w:r>
      <w:r w:rsidR="003D14A2">
        <w:rPr>
          <w:rFonts w:ascii="Arial" w:hAnsi="Arial" w:cs="Arial"/>
          <w:sz w:val="16"/>
          <w:szCs w:val="16"/>
        </w:rPr>
        <w:fldChar w:fldCharType="end"/>
      </w:r>
      <w:r w:rsidR="005A21D5">
        <w:rPr>
          <w:rFonts w:ascii="Arial" w:hAnsi="Arial" w:cs="Arial"/>
          <w:sz w:val="16"/>
          <w:szCs w:val="16"/>
        </w:rPr>
        <w:fldChar w:fldCharType="end"/>
      </w:r>
      <w:r w:rsidR="00EF6B85">
        <w:rPr>
          <w:rFonts w:ascii="Arial" w:hAnsi="Arial" w:cs="Arial"/>
          <w:sz w:val="16"/>
          <w:szCs w:val="16"/>
        </w:rPr>
        <w:fldChar w:fldCharType="end"/>
      </w:r>
      <w:r w:rsidR="006703E2">
        <w:rPr>
          <w:rFonts w:ascii="Arial" w:hAnsi="Arial" w:cs="Arial"/>
          <w:sz w:val="16"/>
          <w:szCs w:val="16"/>
        </w:rPr>
        <w:fldChar w:fldCharType="end"/>
      </w:r>
      <w:r w:rsidR="00C248A0">
        <w:rPr>
          <w:rFonts w:ascii="Arial" w:hAnsi="Arial" w:cs="Arial"/>
          <w:sz w:val="16"/>
          <w:szCs w:val="16"/>
        </w:rPr>
        <w:fldChar w:fldCharType="end"/>
      </w:r>
      <w:r w:rsidR="000C7083">
        <w:rPr>
          <w:rFonts w:ascii="Arial" w:hAnsi="Arial" w:cs="Arial"/>
          <w:sz w:val="16"/>
          <w:szCs w:val="16"/>
        </w:rPr>
        <w:fldChar w:fldCharType="end"/>
      </w:r>
      <w:r w:rsidR="00457AD4">
        <w:rPr>
          <w:rFonts w:ascii="Arial" w:hAnsi="Arial" w:cs="Arial"/>
          <w:sz w:val="16"/>
          <w:szCs w:val="16"/>
        </w:rPr>
        <w:fldChar w:fldCharType="end"/>
      </w:r>
      <w:r w:rsidR="00DB41F7">
        <w:rPr>
          <w:rFonts w:ascii="Arial" w:hAnsi="Arial" w:cs="Arial"/>
          <w:sz w:val="16"/>
          <w:szCs w:val="16"/>
        </w:rPr>
        <w:fldChar w:fldCharType="end"/>
      </w:r>
      <w:r w:rsidR="009E776E">
        <w:rPr>
          <w:rFonts w:ascii="Arial" w:hAnsi="Arial" w:cs="Arial"/>
          <w:sz w:val="16"/>
          <w:szCs w:val="16"/>
        </w:rPr>
        <w:fldChar w:fldCharType="end"/>
      </w:r>
      <w:r w:rsidR="00CB052A">
        <w:rPr>
          <w:rFonts w:ascii="Arial" w:hAnsi="Arial" w:cs="Arial"/>
          <w:sz w:val="16"/>
          <w:szCs w:val="16"/>
        </w:rPr>
        <w:fldChar w:fldCharType="end"/>
      </w:r>
      <w:r w:rsidR="007B4EEC">
        <w:rPr>
          <w:rFonts w:ascii="Arial" w:hAnsi="Arial" w:cs="Arial"/>
          <w:sz w:val="16"/>
          <w:szCs w:val="16"/>
        </w:rPr>
        <w:fldChar w:fldCharType="end"/>
      </w:r>
      <w:r w:rsidR="00B520C9">
        <w:rPr>
          <w:rFonts w:ascii="Arial" w:hAnsi="Arial" w:cs="Arial"/>
          <w:sz w:val="16"/>
          <w:szCs w:val="16"/>
        </w:rPr>
        <w:fldChar w:fldCharType="end"/>
      </w:r>
      <w:r w:rsidR="00371084">
        <w:rPr>
          <w:rFonts w:ascii="Arial" w:hAnsi="Arial" w:cs="Arial"/>
          <w:sz w:val="16"/>
          <w:szCs w:val="16"/>
        </w:rPr>
        <w:fldChar w:fldCharType="end"/>
      </w:r>
      <w:r w:rsidR="00363E53">
        <w:rPr>
          <w:rFonts w:ascii="Arial" w:hAnsi="Arial" w:cs="Arial"/>
          <w:sz w:val="16"/>
          <w:szCs w:val="16"/>
        </w:rPr>
        <w:fldChar w:fldCharType="end"/>
      </w:r>
      <w:r w:rsidR="00F00A0D">
        <w:rPr>
          <w:rFonts w:ascii="Arial" w:hAnsi="Arial" w:cs="Arial"/>
          <w:sz w:val="16"/>
          <w:szCs w:val="16"/>
        </w:rPr>
        <w:fldChar w:fldCharType="end"/>
      </w:r>
      <w:r w:rsidR="009A685B">
        <w:rPr>
          <w:rFonts w:ascii="Arial" w:hAnsi="Arial" w:cs="Arial"/>
          <w:sz w:val="16"/>
          <w:szCs w:val="16"/>
        </w:rPr>
        <w:fldChar w:fldCharType="end"/>
      </w:r>
      <w:r w:rsidR="00DC6EF7">
        <w:rPr>
          <w:rFonts w:ascii="Arial" w:hAnsi="Arial" w:cs="Arial"/>
          <w:sz w:val="16"/>
          <w:szCs w:val="16"/>
        </w:rPr>
        <w:fldChar w:fldCharType="end"/>
      </w:r>
      <w:r w:rsidR="00BB5F6A">
        <w:rPr>
          <w:rFonts w:ascii="Arial" w:hAnsi="Arial" w:cs="Arial"/>
          <w:sz w:val="16"/>
          <w:szCs w:val="16"/>
        </w:rPr>
        <w:fldChar w:fldCharType="end"/>
      </w:r>
      <w:r w:rsidR="00160E16">
        <w:rPr>
          <w:rFonts w:ascii="Arial" w:hAnsi="Arial" w:cs="Arial"/>
          <w:sz w:val="16"/>
          <w:szCs w:val="16"/>
        </w:rPr>
        <w:fldChar w:fldCharType="end"/>
      </w:r>
      <w:r w:rsidR="00D35B68">
        <w:rPr>
          <w:rFonts w:ascii="Arial" w:hAnsi="Arial" w:cs="Arial"/>
          <w:sz w:val="16"/>
          <w:szCs w:val="16"/>
        </w:rPr>
        <w:fldChar w:fldCharType="end"/>
      </w:r>
      <w:r w:rsidR="00AF735E">
        <w:rPr>
          <w:rFonts w:ascii="Arial" w:hAnsi="Arial" w:cs="Arial"/>
          <w:sz w:val="16"/>
          <w:szCs w:val="16"/>
        </w:rPr>
        <w:fldChar w:fldCharType="end"/>
      </w:r>
      <w:r w:rsidR="003026C0">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r>
        <w:rPr>
          <w:rFonts w:ascii="Arial" w:hAnsi="Arial" w:cs="Arial"/>
          <w:sz w:val="16"/>
          <w:szCs w:val="16"/>
        </w:rPr>
        <w:fldChar w:fldCharType="end"/>
      </w:r>
    </w:p>
    <w:p w14:paraId="33999DB5" w14:textId="07BE5AC7" w:rsidR="00E75240" w:rsidRDefault="007E000B" w:rsidP="00A00FD2">
      <w:pPr>
        <w:rPr>
          <w:lang w:val="el-GR"/>
        </w:rPr>
      </w:pPr>
      <w:r w:rsidRPr="009040A9">
        <w:rPr>
          <w:lang w:val="el-GR" w:eastAsia="el-GR"/>
        </w:rPr>
        <w:br w:type="page"/>
      </w:r>
      <w:bookmarkEnd w:id="857"/>
      <w:bookmarkEnd w:id="858"/>
    </w:p>
    <w:p w14:paraId="2743ECB8" w14:textId="77777777" w:rsidR="00E75240" w:rsidRPr="003329FF" w:rsidRDefault="00E75240" w:rsidP="00E75240">
      <w:pPr>
        <w:pStyle w:val="2"/>
        <w:numPr>
          <w:ilvl w:val="0"/>
          <w:numId w:val="0"/>
        </w:numPr>
        <w:ind w:left="576" w:hanging="576"/>
        <w:rPr>
          <w:rFonts w:cs="Tahoma"/>
          <w:lang w:val="el-GR"/>
        </w:rPr>
      </w:pPr>
      <w:bookmarkStart w:id="869" w:name="_Ref84601426"/>
      <w:bookmarkStart w:id="870" w:name="_Toc89441355"/>
      <w:bookmarkStart w:id="871" w:name="_Toc89441873"/>
      <w:r w:rsidRPr="003329FF">
        <w:rPr>
          <w:rFonts w:cs="Tahoma"/>
          <w:lang w:val="el-GR"/>
        </w:rPr>
        <w:lastRenderedPageBreak/>
        <w:t xml:space="preserve">ΠΑΡΑΡΤΗΜΑ </w:t>
      </w:r>
      <w:r>
        <w:rPr>
          <w:rFonts w:cs="Tahoma"/>
          <w:lang w:val="el-GR"/>
        </w:rPr>
        <w:t>Ι</w:t>
      </w:r>
      <w:r w:rsidR="007662F0">
        <w:rPr>
          <w:rFonts w:cs="Tahoma"/>
          <w:lang w:val="el-GR"/>
        </w:rPr>
        <w:t>Χ</w:t>
      </w:r>
      <w:r w:rsidRPr="003329FF">
        <w:rPr>
          <w:rFonts w:cs="Tahoma"/>
          <w:lang w:val="el-GR"/>
        </w:rPr>
        <w:t xml:space="preserve"> – </w:t>
      </w:r>
      <w:r w:rsidRPr="00E75240">
        <w:rPr>
          <w:rFonts w:cs="Tahoma"/>
          <w:lang w:val="el-GR"/>
        </w:rPr>
        <w:t>ΕΝΗΜΕΡΩΣΗ ΓΙΑ ΤΗΝ ΕΠΕΞΕΡΓΑΣΙΑ ΠΡΟΣΩΠΙΚΩΝ ΔΕΔΟΜΕΝΩΝ</w:t>
      </w:r>
      <w:bookmarkEnd w:id="869"/>
      <w:bookmarkEnd w:id="870"/>
      <w:bookmarkEnd w:id="871"/>
      <w:r w:rsidRPr="003329FF">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68CF64FB" w:rsidR="00882E44" w:rsidRPr="00603221" w:rsidRDefault="00E75240" w:rsidP="00A836B3">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sectPr w:rsidR="00882E44"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E0B43" w14:textId="77777777" w:rsidR="00C76BF3" w:rsidRDefault="00C76BF3">
      <w:pPr>
        <w:spacing w:after="0"/>
      </w:pPr>
      <w:r>
        <w:separator/>
      </w:r>
    </w:p>
  </w:endnote>
  <w:endnote w:type="continuationSeparator" w:id="0">
    <w:p w14:paraId="48A86540" w14:textId="77777777" w:rsidR="00C76BF3" w:rsidRDefault="00C76BF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Broadway">
    <w:panose1 w:val="04040905080B02020502"/>
    <w:charset w:val="00"/>
    <w:family w:val="decorativ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ahoma,Bold">
    <w:panose1 w:val="00000000000000000000"/>
    <w:charset w:val="A1"/>
    <w:family w:val="swiss"/>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B323D9" w:rsidRPr="00E348B3" w14:paraId="3A1FAAD9" w14:textId="77777777" w:rsidTr="003366E9">
      <w:tc>
        <w:tcPr>
          <w:tcW w:w="8747" w:type="dxa"/>
          <w:tcBorders>
            <w:top w:val="single" w:sz="4" w:space="0" w:color="auto"/>
          </w:tcBorders>
        </w:tcPr>
        <w:p w14:paraId="025F474D" w14:textId="77777777" w:rsidR="00B323D9" w:rsidRPr="00C82832" w:rsidRDefault="00B323D9" w:rsidP="006B55CD">
          <w:pPr>
            <w:pStyle w:val="af2"/>
            <w:spacing w:after="0"/>
            <w:rPr>
              <w:rStyle w:val="a3"/>
              <w:rFonts w:cs="Tahoma"/>
              <w:sz w:val="20"/>
              <w:lang w:val="el-GR"/>
            </w:rPr>
          </w:pPr>
          <w:r w:rsidRPr="00C82832">
            <w:rPr>
              <w:rStyle w:val="a3"/>
              <w:rFonts w:cs="Tahoma"/>
              <w:sz w:val="20"/>
              <w:lang w:val="el-GR"/>
            </w:rPr>
            <w:t xml:space="preserve">Κοινωνία της Πληροφορίας Α.Ε. </w:t>
          </w:r>
        </w:p>
      </w:tc>
      <w:tc>
        <w:tcPr>
          <w:tcW w:w="1108" w:type="dxa"/>
          <w:tcBorders>
            <w:top w:val="single" w:sz="4" w:space="0" w:color="auto"/>
          </w:tcBorders>
        </w:tcPr>
        <w:p w14:paraId="1C3F0E98" w14:textId="77777777" w:rsidR="00B323D9" w:rsidRPr="00C82832" w:rsidRDefault="00B323D9" w:rsidP="00C82832">
          <w:pPr>
            <w:pStyle w:val="af2"/>
            <w:spacing w:after="0"/>
            <w:jc w:val="right"/>
            <w:rPr>
              <w:rStyle w:val="a3"/>
              <w:rFonts w:cs="Tahoma"/>
              <w:sz w:val="20"/>
            </w:rPr>
          </w:pPr>
          <w:r w:rsidRPr="00C82832">
            <w:rPr>
              <w:rStyle w:val="a3"/>
              <w:rFonts w:cs="Tahoma"/>
              <w:sz w:val="20"/>
            </w:rPr>
            <w:fldChar w:fldCharType="begin"/>
          </w:r>
          <w:r w:rsidRPr="00C82832">
            <w:rPr>
              <w:rStyle w:val="a3"/>
              <w:rFonts w:cs="Tahoma"/>
              <w:sz w:val="20"/>
            </w:rPr>
            <w:instrText xml:space="preserve"> PAGE </w:instrText>
          </w:r>
          <w:r w:rsidRPr="00C82832">
            <w:rPr>
              <w:rStyle w:val="a3"/>
              <w:rFonts w:cs="Tahoma"/>
              <w:sz w:val="20"/>
            </w:rPr>
            <w:fldChar w:fldCharType="separate"/>
          </w:r>
          <w:r w:rsidR="003668E8">
            <w:rPr>
              <w:rStyle w:val="a3"/>
              <w:rFonts w:cs="Tahoma"/>
              <w:noProof/>
              <w:sz w:val="20"/>
            </w:rPr>
            <w:t>2</w:t>
          </w:r>
          <w:r w:rsidRPr="00C82832">
            <w:rPr>
              <w:rStyle w:val="a3"/>
              <w:rFonts w:cs="Tahoma"/>
              <w:sz w:val="20"/>
            </w:rPr>
            <w:fldChar w:fldCharType="end"/>
          </w:r>
          <w:r w:rsidRPr="00C82832">
            <w:rPr>
              <w:rStyle w:val="a3"/>
              <w:rFonts w:cs="Tahoma"/>
              <w:sz w:val="20"/>
            </w:rPr>
            <w:t xml:space="preserve"> - </w:t>
          </w:r>
          <w:r w:rsidRPr="00C82832">
            <w:rPr>
              <w:rStyle w:val="a3"/>
              <w:rFonts w:cs="Tahoma"/>
              <w:sz w:val="20"/>
            </w:rPr>
            <w:fldChar w:fldCharType="begin"/>
          </w:r>
          <w:r w:rsidRPr="00C82832">
            <w:rPr>
              <w:rStyle w:val="a3"/>
              <w:rFonts w:cs="Tahoma"/>
              <w:sz w:val="20"/>
            </w:rPr>
            <w:instrText xml:space="preserve"> NUMPAGES </w:instrText>
          </w:r>
          <w:r w:rsidRPr="00C82832">
            <w:rPr>
              <w:rStyle w:val="a3"/>
              <w:rFonts w:cs="Tahoma"/>
              <w:sz w:val="20"/>
            </w:rPr>
            <w:fldChar w:fldCharType="separate"/>
          </w:r>
          <w:r w:rsidR="003668E8">
            <w:rPr>
              <w:rStyle w:val="a3"/>
              <w:rFonts w:cs="Tahoma"/>
              <w:noProof/>
              <w:sz w:val="20"/>
            </w:rPr>
            <w:t>202</w:t>
          </w:r>
          <w:r w:rsidRPr="00C82832">
            <w:rPr>
              <w:rStyle w:val="a3"/>
              <w:rFonts w:cs="Tahoma"/>
              <w:sz w:val="20"/>
            </w:rPr>
            <w:fldChar w:fldCharType="end"/>
          </w:r>
        </w:p>
      </w:tc>
    </w:tr>
  </w:tbl>
  <w:p w14:paraId="6BEA1834" w14:textId="77777777" w:rsidR="00B323D9" w:rsidRPr="006B55CD" w:rsidRDefault="00B323D9">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B323D9" w:rsidRPr="00E348B3" w14:paraId="2C0FFF1C" w14:textId="77777777" w:rsidTr="003366E9">
      <w:tc>
        <w:tcPr>
          <w:tcW w:w="8747" w:type="dxa"/>
          <w:tcBorders>
            <w:top w:val="single" w:sz="4" w:space="0" w:color="auto"/>
          </w:tcBorders>
        </w:tcPr>
        <w:p w14:paraId="7A658850" w14:textId="52C68E5D" w:rsidR="00B323D9" w:rsidRPr="00C82832" w:rsidRDefault="00B323D9" w:rsidP="003C0732">
          <w:pPr>
            <w:pStyle w:val="af2"/>
            <w:spacing w:after="0"/>
            <w:rPr>
              <w:rStyle w:val="a3"/>
              <w:rFonts w:cs="Tahoma"/>
              <w:sz w:val="20"/>
              <w:lang w:val="el-GR"/>
            </w:rPr>
          </w:pPr>
          <w:r w:rsidRPr="00C82832">
            <w:rPr>
              <w:rStyle w:val="a3"/>
              <w:rFonts w:cs="Tahoma"/>
              <w:sz w:val="20"/>
              <w:lang w:val="el-GR"/>
            </w:rPr>
            <w:t xml:space="preserve">Κοινωνία της Πληροφορίας </w:t>
          </w:r>
          <w:r>
            <w:rPr>
              <w:rStyle w:val="a3"/>
              <w:rFonts w:cs="Tahoma"/>
              <w:sz w:val="20"/>
              <w:lang w:val="el-GR"/>
            </w:rPr>
            <w:t>Μ.</w:t>
          </w:r>
          <w:r w:rsidRPr="00C82832">
            <w:rPr>
              <w:rStyle w:val="a3"/>
              <w:rFonts w:cs="Tahoma"/>
              <w:sz w:val="20"/>
              <w:lang w:val="el-GR"/>
            </w:rPr>
            <w:t xml:space="preserve">Α.Ε. </w:t>
          </w:r>
        </w:p>
      </w:tc>
      <w:tc>
        <w:tcPr>
          <w:tcW w:w="1108" w:type="dxa"/>
          <w:tcBorders>
            <w:top w:val="single" w:sz="4" w:space="0" w:color="auto"/>
          </w:tcBorders>
        </w:tcPr>
        <w:p w14:paraId="242B4C04" w14:textId="424A3957" w:rsidR="00B323D9" w:rsidRPr="00162752" w:rsidRDefault="00B323D9" w:rsidP="00C82832">
          <w:pPr>
            <w:pStyle w:val="af2"/>
            <w:spacing w:after="0"/>
            <w:jc w:val="right"/>
            <w:rPr>
              <w:rStyle w:val="a3"/>
              <w:rFonts w:cs="Tahoma"/>
              <w:sz w:val="20"/>
              <w:lang w:val="el-GR"/>
            </w:rPr>
          </w:pPr>
          <w:r w:rsidRPr="00C82832">
            <w:rPr>
              <w:rStyle w:val="a3"/>
              <w:rFonts w:cs="Tahoma"/>
              <w:sz w:val="20"/>
            </w:rPr>
            <w:fldChar w:fldCharType="begin"/>
          </w:r>
          <w:r w:rsidRPr="00C82832">
            <w:rPr>
              <w:rStyle w:val="a3"/>
              <w:rFonts w:cs="Tahoma"/>
              <w:sz w:val="20"/>
            </w:rPr>
            <w:instrText xml:space="preserve"> PAGE </w:instrText>
          </w:r>
          <w:r w:rsidRPr="00C82832">
            <w:rPr>
              <w:rStyle w:val="a3"/>
              <w:rFonts w:cs="Tahoma"/>
              <w:sz w:val="20"/>
            </w:rPr>
            <w:fldChar w:fldCharType="separate"/>
          </w:r>
          <w:r w:rsidR="00994078">
            <w:rPr>
              <w:rStyle w:val="a3"/>
              <w:rFonts w:cs="Tahoma"/>
              <w:noProof/>
              <w:sz w:val="20"/>
            </w:rPr>
            <w:t>193</w:t>
          </w:r>
          <w:r w:rsidRPr="00C82832">
            <w:rPr>
              <w:rStyle w:val="a3"/>
              <w:rFonts w:cs="Tahoma"/>
              <w:sz w:val="20"/>
            </w:rPr>
            <w:fldChar w:fldCharType="end"/>
          </w:r>
          <w:r w:rsidRPr="00C82832">
            <w:rPr>
              <w:rStyle w:val="a3"/>
              <w:rFonts w:cs="Tahoma"/>
              <w:sz w:val="20"/>
            </w:rPr>
            <w:t xml:space="preserve"> - </w:t>
          </w:r>
          <w:r w:rsidR="00162752">
            <w:rPr>
              <w:rStyle w:val="a3"/>
              <w:rFonts w:cs="Tahoma"/>
              <w:sz w:val="20"/>
              <w:lang w:val="el-GR"/>
            </w:rPr>
            <w:t>200</w:t>
          </w:r>
        </w:p>
      </w:tc>
    </w:tr>
  </w:tbl>
  <w:p w14:paraId="7CBA9DD9" w14:textId="77777777" w:rsidR="00B323D9" w:rsidRPr="00603221" w:rsidRDefault="00B323D9" w:rsidP="00603221">
    <w:pPr>
      <w:pStyle w:val="af2"/>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B323D9" w:rsidRPr="00A73BD3" w14:paraId="45E08389" w14:textId="77777777" w:rsidTr="003366E9">
      <w:tc>
        <w:tcPr>
          <w:tcW w:w="8747" w:type="dxa"/>
          <w:tcBorders>
            <w:top w:val="single" w:sz="4" w:space="0" w:color="auto"/>
          </w:tcBorders>
        </w:tcPr>
        <w:p w14:paraId="3B6D278A" w14:textId="77777777" w:rsidR="00B323D9" w:rsidRPr="001E54F6" w:rsidRDefault="00B323D9"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CE0FB8A" w:rsidR="00B323D9" w:rsidRPr="00162752" w:rsidRDefault="00B323D9" w:rsidP="001E54F6">
          <w:pPr>
            <w:pStyle w:val="af2"/>
            <w:spacing w:after="0"/>
            <w:jc w:val="right"/>
            <w:rPr>
              <w:rStyle w:val="a3"/>
              <w:rFonts w:cs="Tahoma"/>
              <w:sz w:val="20"/>
              <w:lang w:val="el-GR"/>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994078">
            <w:rPr>
              <w:rStyle w:val="a3"/>
              <w:rFonts w:cs="Tahoma"/>
              <w:noProof/>
              <w:sz w:val="20"/>
            </w:rPr>
            <w:t>83</w:t>
          </w:r>
          <w:r w:rsidRPr="001E54F6">
            <w:rPr>
              <w:rStyle w:val="a3"/>
              <w:rFonts w:cs="Tahoma"/>
              <w:sz w:val="20"/>
            </w:rPr>
            <w:fldChar w:fldCharType="end"/>
          </w:r>
          <w:r w:rsidRPr="001E54F6">
            <w:rPr>
              <w:rStyle w:val="a3"/>
              <w:rFonts w:cs="Tahoma"/>
              <w:sz w:val="20"/>
            </w:rPr>
            <w:t xml:space="preserve"> - </w:t>
          </w:r>
          <w:r w:rsidR="00162752">
            <w:rPr>
              <w:rStyle w:val="a3"/>
              <w:rFonts w:cs="Tahoma"/>
              <w:sz w:val="20"/>
              <w:lang w:val="el-GR"/>
            </w:rPr>
            <w:t>200</w:t>
          </w:r>
        </w:p>
      </w:tc>
    </w:tr>
  </w:tbl>
  <w:p w14:paraId="5123092B" w14:textId="77777777" w:rsidR="00B323D9" w:rsidRPr="00603221" w:rsidRDefault="00B323D9">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B323D9" w:rsidRDefault="00B323D9">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B323D9" w:rsidRPr="00A73BD3" w14:paraId="630EFE35" w14:textId="77777777" w:rsidTr="003366E9">
      <w:tc>
        <w:tcPr>
          <w:tcW w:w="8747" w:type="dxa"/>
          <w:tcBorders>
            <w:top w:val="single" w:sz="4" w:space="0" w:color="auto"/>
          </w:tcBorders>
        </w:tcPr>
        <w:p w14:paraId="3F9E6FC0" w14:textId="08909930" w:rsidR="00B323D9" w:rsidRPr="003329FF" w:rsidRDefault="00B323D9"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4DF7A2FC" w:rsidR="00B323D9" w:rsidRPr="00A836B3" w:rsidRDefault="00B323D9" w:rsidP="003329FF">
          <w:pPr>
            <w:pStyle w:val="af2"/>
            <w:spacing w:after="0"/>
            <w:jc w:val="right"/>
            <w:rPr>
              <w:rStyle w:val="a3"/>
              <w:rFonts w:cs="Tahoma"/>
              <w:sz w:val="20"/>
              <w:lang w:val="el-GR"/>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994078">
            <w:rPr>
              <w:rStyle w:val="a3"/>
              <w:rFonts w:cs="Tahoma"/>
              <w:noProof/>
              <w:sz w:val="20"/>
            </w:rPr>
            <w:t>200</w:t>
          </w:r>
          <w:r w:rsidRPr="003329FF">
            <w:rPr>
              <w:rStyle w:val="a3"/>
              <w:rFonts w:cs="Tahoma"/>
              <w:sz w:val="20"/>
            </w:rPr>
            <w:fldChar w:fldCharType="end"/>
          </w:r>
          <w:r w:rsidRPr="003329FF">
            <w:rPr>
              <w:rStyle w:val="a3"/>
              <w:rFonts w:cs="Tahoma"/>
              <w:sz w:val="20"/>
            </w:rPr>
            <w:t xml:space="preserve"> - </w:t>
          </w:r>
          <w:r w:rsidR="00A836B3">
            <w:rPr>
              <w:rStyle w:val="a3"/>
              <w:rFonts w:cs="Tahoma"/>
              <w:sz w:val="20"/>
              <w:lang w:val="el-GR"/>
            </w:rPr>
            <w:t>200</w:t>
          </w:r>
        </w:p>
      </w:tc>
    </w:tr>
  </w:tbl>
  <w:p w14:paraId="513B1FDA" w14:textId="77777777" w:rsidR="00B323D9" w:rsidRDefault="00B323D9">
    <w:pPr>
      <w:pStyle w:val="af2"/>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98DE5" w14:textId="77777777" w:rsidR="00C76BF3" w:rsidRDefault="00C76BF3">
      <w:pPr>
        <w:spacing w:after="0"/>
      </w:pPr>
      <w:r>
        <w:separator/>
      </w:r>
    </w:p>
  </w:footnote>
  <w:footnote w:type="continuationSeparator" w:id="0">
    <w:p w14:paraId="2A25EFDC" w14:textId="77777777" w:rsidR="00C76BF3" w:rsidRDefault="00C76BF3">
      <w:pPr>
        <w:spacing w:after="0"/>
      </w:pPr>
      <w:r>
        <w:continuationSeparator/>
      </w:r>
    </w:p>
  </w:footnote>
  <w:footnote w:id="1">
    <w:p w14:paraId="4997022F" w14:textId="77777777" w:rsidR="00B323D9" w:rsidRPr="007D3A48" w:rsidRDefault="00B323D9">
      <w:pPr>
        <w:pStyle w:val="fooot"/>
        <w:ind w:left="425" w:hanging="425"/>
        <w:rPr>
          <w:lang w:val="el-GR"/>
        </w:rPr>
      </w:pPr>
      <w:r>
        <w:rPr>
          <w:rStyle w:val="a4"/>
        </w:rPr>
        <w:footnoteRef/>
      </w:r>
      <w:r>
        <w:rPr>
          <w:lang w:val="el-GR"/>
        </w:rPr>
        <w:tab/>
        <w:t xml:space="preserve">Μόνο για συμβάσεις άνω των ορίων </w:t>
      </w:r>
    </w:p>
  </w:footnote>
  <w:footnote w:id="2">
    <w:p w14:paraId="413BA7AE" w14:textId="77777777" w:rsidR="00B323D9" w:rsidRPr="007D3A48" w:rsidRDefault="00B323D9">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3">
    <w:p w14:paraId="1ABB79D0" w14:textId="77777777" w:rsidR="00B323D9" w:rsidRPr="00175691" w:rsidRDefault="00B323D9" w:rsidP="005A6D30">
      <w:pPr>
        <w:pStyle w:val="af4"/>
        <w:rPr>
          <w:lang w:val="el-GR"/>
        </w:rPr>
      </w:pPr>
      <w:r>
        <w:rPr>
          <w:rStyle w:val="0"/>
        </w:rPr>
        <w:footnoteRef/>
      </w:r>
      <w:r w:rsidRPr="00175691">
        <w:rPr>
          <w:lang w:val="el-GR"/>
        </w:rPr>
        <w:t xml:space="preserve"> </w:t>
      </w:r>
      <w:r>
        <w:rPr>
          <w:lang w:val="el-GR"/>
        </w:rPr>
        <w:t xml:space="preserve">      </w:t>
      </w:r>
      <w:proofErr w:type="spellStart"/>
      <w:r w:rsidRPr="00175691">
        <w:rPr>
          <w:lang w:val="el-GR"/>
        </w:rPr>
        <w:t>Πρβλ</w:t>
      </w:r>
      <w:proofErr w:type="spellEnd"/>
      <w:r w:rsidRPr="00175691">
        <w:rPr>
          <w:lang w:val="el-GR"/>
        </w:rPr>
        <w:t xml:space="preserve">. άρθρο 80 παρ. 10 ν. 4412/2016 </w:t>
      </w:r>
    </w:p>
  </w:footnote>
  <w:footnote w:id="4">
    <w:p w14:paraId="253CCDE5" w14:textId="77777777" w:rsidR="00B323D9" w:rsidRPr="00BD65F6" w:rsidRDefault="00B323D9" w:rsidP="00CD3B0E">
      <w:pPr>
        <w:pStyle w:val="af4"/>
        <w:rPr>
          <w:lang w:val="el-GR"/>
        </w:rPr>
      </w:pPr>
      <w:r>
        <w:rPr>
          <w:rStyle w:val="0"/>
        </w:rPr>
        <w:footnoteRef/>
      </w:r>
      <w:r w:rsidRPr="00BD65F6">
        <w:rPr>
          <w:lang w:val="el-GR"/>
        </w:rPr>
        <w:t xml:space="preserve"> </w:t>
      </w:r>
      <w:r>
        <w:rPr>
          <w:lang w:val="el-GR"/>
        </w:rPr>
        <w:t xml:space="preserve"> </w:t>
      </w:r>
      <w:r>
        <w:rPr>
          <w:lang w:val="el-GR"/>
        </w:rPr>
        <w:tab/>
      </w:r>
      <w:proofErr w:type="spellStart"/>
      <w:r w:rsidRPr="00303AE1">
        <w:rPr>
          <w:lang w:val="el-GR"/>
        </w:rPr>
        <w:t>Πρβλ</w:t>
      </w:r>
      <w:proofErr w:type="spellEnd"/>
      <w:r w:rsidRPr="00303AE1">
        <w:rPr>
          <w:lang w:val="el-GR"/>
        </w:rPr>
        <w:t xml:space="preserve">. σχετικά, σελ. 8 της Ανακοίνωσης της Επιτροπής C (2019) 5494 </w:t>
      </w:r>
      <w:proofErr w:type="spellStart"/>
      <w:r w:rsidRPr="00303AE1">
        <w:rPr>
          <w:lang w:val="el-GR"/>
        </w:rPr>
        <w:t>final</w:t>
      </w:r>
      <w:proofErr w:type="spellEnd"/>
      <w:r w:rsidRPr="00303AE1">
        <w:rPr>
          <w:lang w:val="el-GR"/>
        </w:rPr>
        <w:t xml:space="preserve">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28B39FE9" w14:textId="77777777" w:rsidR="00B323D9" w:rsidRPr="006B2C94" w:rsidRDefault="00B323D9"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B323D9" w:rsidRPr="006B2C94" w:rsidRDefault="00B323D9" w:rsidP="00E87EA9">
      <w:pPr>
        <w:pStyle w:val="af4"/>
        <w:rPr>
          <w:lang w:val="el-GR"/>
        </w:rPr>
      </w:pPr>
    </w:p>
  </w:footnote>
  <w:footnote w:id="6">
    <w:p w14:paraId="43D17F2B" w14:textId="77777777" w:rsidR="00B323D9" w:rsidRPr="006B2C94" w:rsidRDefault="00B323D9"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7">
    <w:p w14:paraId="5708749A" w14:textId="77777777" w:rsidR="00B323D9" w:rsidRPr="00BD65F6" w:rsidRDefault="00B323D9"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8">
    <w:p w14:paraId="7A6E2BEE" w14:textId="77777777" w:rsidR="00B323D9" w:rsidRPr="0029307B" w:rsidRDefault="00B323D9"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 xml:space="preserve">τον χρόνο έκδοσης και ισχύος των αποδεικτικών μέσων, </w:t>
      </w:r>
      <w:proofErr w:type="spellStart"/>
      <w:r>
        <w:rPr>
          <w:color w:val="FF0000"/>
          <w:lang w:val="el-GR"/>
        </w:rPr>
        <w:t>πρβλ</w:t>
      </w:r>
      <w:proofErr w:type="spellEnd"/>
      <w:r w:rsidRPr="002127C4">
        <w:rPr>
          <w:color w:val="FF0000"/>
          <w:lang w:val="el-GR"/>
        </w:rPr>
        <w:t xml:space="preserve"> </w:t>
      </w:r>
      <w:r>
        <w:rPr>
          <w:color w:val="FF0000"/>
          <w:lang w:val="el-GR"/>
        </w:rPr>
        <w:t xml:space="preserve">και το </w:t>
      </w:r>
      <w:r w:rsidRPr="002127C4">
        <w:rPr>
          <w:color w:val="FF0000"/>
          <w:lang w:val="el-GR"/>
        </w:rPr>
        <w:t xml:space="preserve">με </w:t>
      </w:r>
      <w:proofErr w:type="spellStart"/>
      <w:r w:rsidRPr="002127C4">
        <w:rPr>
          <w:color w:val="FF0000"/>
          <w:lang w:val="el-GR"/>
        </w:rPr>
        <w:t>αρ</w:t>
      </w:r>
      <w:proofErr w:type="spellEnd"/>
      <w:r w:rsidRPr="002127C4">
        <w:rPr>
          <w:color w:val="FF0000"/>
          <w:lang w:val="el-GR"/>
        </w:rPr>
        <w:t xml:space="preserve"> </w:t>
      </w:r>
      <w:proofErr w:type="spellStart"/>
      <w:r w:rsidRPr="002127C4">
        <w:rPr>
          <w:color w:val="FF0000"/>
          <w:lang w:val="el-GR"/>
        </w:rPr>
        <w:t>πρωτ</w:t>
      </w:r>
      <w:proofErr w:type="spellEnd"/>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9">
    <w:p w14:paraId="6F98508E" w14:textId="77777777" w:rsidR="00B323D9" w:rsidRPr="005B2FD1" w:rsidRDefault="00B323D9"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10">
    <w:p w14:paraId="4157449B" w14:textId="77777777" w:rsidR="00B323D9" w:rsidRPr="006B2C94" w:rsidRDefault="00B323D9" w:rsidP="002B2F6A">
      <w:pPr>
        <w:pStyle w:val="af4"/>
        <w:rPr>
          <w:lang w:val="el-GR"/>
        </w:rPr>
      </w:pPr>
      <w:r>
        <w:rPr>
          <w:rStyle w:val="a4"/>
        </w:rPr>
        <w:footnoteRef/>
      </w:r>
      <w:r>
        <w:rPr>
          <w:lang w:val="el-GR"/>
        </w:rPr>
        <w:tab/>
        <w:t>Άρθρο 96, παρ. 7 του ν. 4412/2016</w:t>
      </w:r>
    </w:p>
  </w:footnote>
  <w:footnote w:id="11">
    <w:p w14:paraId="4BEFD33D" w14:textId="77777777" w:rsidR="00B323D9" w:rsidRPr="009C1E20" w:rsidRDefault="00B323D9"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12">
    <w:p w14:paraId="4A879856" w14:textId="77777777" w:rsidR="00B323D9" w:rsidRPr="00F93782" w:rsidRDefault="00B323D9"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3">
    <w:p w14:paraId="4DAA325A" w14:textId="77777777" w:rsidR="00B323D9" w:rsidRPr="001036EA" w:rsidRDefault="00B323D9" w:rsidP="00130942">
      <w:pPr>
        <w:pStyle w:val="af4"/>
        <w:ind w:left="426" w:hanging="426"/>
        <w:rPr>
          <w:lang w:val="el-GR"/>
        </w:rPr>
      </w:pPr>
      <w:r>
        <w:rPr>
          <w:rStyle w:val="a8"/>
        </w:rPr>
        <w:footnoteRef/>
      </w:r>
      <w:r>
        <w:rPr>
          <w:lang w:val="el-GR"/>
        </w:rPr>
        <w:tab/>
        <w:t>Άρθρο 90 παρ. 2 και 4 του ν. 4412/2016.</w:t>
      </w:r>
    </w:p>
  </w:footnote>
  <w:footnote w:id="14">
    <w:p w14:paraId="155A8256" w14:textId="77777777" w:rsidR="00B323D9" w:rsidRPr="001101C6" w:rsidRDefault="00B323D9" w:rsidP="0084517C">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5">
    <w:p w14:paraId="4C46D656" w14:textId="77777777" w:rsidR="00B323D9" w:rsidRPr="00BD65F6" w:rsidRDefault="00B323D9" w:rsidP="00DD0F6F">
      <w:pPr>
        <w:pStyle w:val="af4"/>
        <w:rPr>
          <w:lang w:val="el-GR"/>
        </w:rPr>
      </w:pPr>
      <w:r>
        <w:rPr>
          <w:rStyle w:val="a8"/>
        </w:rPr>
        <w:footnoteRef/>
      </w:r>
      <w:r>
        <w:rPr>
          <w:lang w:val="el-GR"/>
        </w:rPr>
        <w:tab/>
        <w:t xml:space="preserve">Το ποσοστό αυτό δεν μπορεί να υπερβαίνει το </w:t>
      </w:r>
      <w:proofErr w:type="spellStart"/>
      <w:r>
        <w:rPr>
          <w:w w:val="105"/>
          <w:lang w:val="el-GR"/>
        </w:rPr>
        <w:t>εκατόν</w:t>
      </w:r>
      <w:proofErr w:type="spellEnd"/>
      <w:r>
        <w:rPr>
          <w:w w:val="105"/>
          <w:lang w:val="el-GR"/>
        </w:rPr>
        <w:t xml:space="preserve"> είκοσι τοις εκατό (120%) της ποσότητας </w:t>
      </w:r>
      <w:r>
        <w:rPr>
          <w:lang w:val="el-GR"/>
        </w:rPr>
        <w:t>(</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6">
    <w:p w14:paraId="54998AD1" w14:textId="77777777" w:rsidR="00B323D9" w:rsidRPr="00BD65F6" w:rsidRDefault="00B323D9" w:rsidP="00DD0F6F">
      <w:pPr>
        <w:pStyle w:val="af4"/>
        <w:rPr>
          <w:lang w:val="el-GR"/>
        </w:rPr>
      </w:pPr>
      <w:r>
        <w:rPr>
          <w:rStyle w:val="a8"/>
        </w:rPr>
        <w:footnoteRef/>
      </w:r>
      <w:r>
        <w:rPr>
          <w:lang w:val="el-GR"/>
        </w:rPr>
        <w:tab/>
        <w:t>Το ποσοστό αυτό δεν μπορεί να υπερβαίνει το 80% (</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7">
    <w:p w14:paraId="216F4B25" w14:textId="77777777" w:rsidR="00B323D9" w:rsidRPr="00841073" w:rsidRDefault="00B323D9"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8">
    <w:p w14:paraId="4737E955" w14:textId="77777777" w:rsidR="00B323D9" w:rsidRDefault="00B323D9"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19">
    <w:p w14:paraId="46FF35CC" w14:textId="77777777" w:rsidR="00B323D9" w:rsidRPr="002913F6" w:rsidRDefault="00B323D9"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20">
    <w:p w14:paraId="47BFBDBB" w14:textId="77777777" w:rsidR="00B323D9" w:rsidRPr="00D52587" w:rsidRDefault="00B323D9"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proofErr w:type="spellStart"/>
      <w:r>
        <w:rPr>
          <w:lang w:val="el-GR"/>
        </w:rPr>
        <w:t>π</w:t>
      </w:r>
      <w:r w:rsidRPr="00D52587">
        <w:rPr>
          <w:lang w:val="el-GR"/>
        </w:rPr>
        <w:t>.</w:t>
      </w:r>
      <w:r>
        <w:rPr>
          <w:lang w:val="el-GR"/>
        </w:rPr>
        <w:t>δ</w:t>
      </w:r>
      <w:r w:rsidRPr="00D52587">
        <w:rPr>
          <w:lang w:val="el-GR"/>
        </w:rPr>
        <w:t>.</w:t>
      </w:r>
      <w:proofErr w:type="spellEnd"/>
      <w:r w:rsidRPr="00D52587">
        <w:rPr>
          <w:lang w:val="el-GR"/>
        </w:rPr>
        <w:t xml:space="preserve"> 39/2017</w:t>
      </w:r>
    </w:p>
  </w:footnote>
  <w:footnote w:id="21">
    <w:p w14:paraId="21DE9AFB" w14:textId="77777777" w:rsidR="00B323D9" w:rsidRPr="00827575" w:rsidRDefault="00B323D9"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2">
    <w:p w14:paraId="73EC662C" w14:textId="77777777" w:rsidR="00B323D9" w:rsidRPr="004072A5" w:rsidRDefault="00B323D9" w:rsidP="00F1538B">
      <w:pPr>
        <w:pStyle w:val="af5"/>
        <w:ind w:left="227" w:hanging="227"/>
        <w:rPr>
          <w:sz w:val="18"/>
          <w:lang w:val="el-GR"/>
        </w:rPr>
      </w:pPr>
      <w:r>
        <w:rPr>
          <w:rStyle w:val="ab"/>
        </w:rPr>
        <w:footnoteRef/>
      </w:r>
      <w:r w:rsidRPr="007C4E1D">
        <w:rPr>
          <w:lang w:val="el-GR"/>
        </w:rPr>
        <w:t xml:space="preserve"> </w:t>
      </w:r>
      <w:proofErr w:type="spellStart"/>
      <w:r w:rsidRPr="007C4E1D">
        <w:rPr>
          <w:sz w:val="18"/>
          <w:lang w:val="el-GR"/>
        </w:rPr>
        <w:t>Πρβλ</w:t>
      </w:r>
      <w:proofErr w:type="spellEnd"/>
      <w:r w:rsidRPr="007C4E1D">
        <w:rPr>
          <w:sz w:val="18"/>
          <w:lang w:val="el-GR"/>
        </w:rPr>
        <w:t xml:space="preserve">.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w:t>
      </w:r>
      <w:proofErr w:type="spellStart"/>
      <w:r w:rsidRPr="007C4E1D">
        <w:rPr>
          <w:sz w:val="18"/>
          <w:lang w:val="el-GR"/>
        </w:rPr>
        <w:t>α.α.</w:t>
      </w:r>
      <w:proofErr w:type="spellEnd"/>
      <w:r w:rsidRPr="007C4E1D">
        <w:rPr>
          <w:sz w:val="18"/>
          <w:lang w:val="el-GR"/>
        </w:rPr>
        <w:t xml:space="preserve">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23">
    <w:p w14:paraId="7F02B8BC" w14:textId="77777777" w:rsidR="00B323D9" w:rsidRPr="007C4E1D" w:rsidRDefault="00B323D9" w:rsidP="00072601">
      <w:pPr>
        <w:pStyle w:val="af4"/>
        <w:rPr>
          <w:lang w:val="el-GR"/>
        </w:rPr>
      </w:pPr>
      <w:r>
        <w:rPr>
          <w:rStyle w:val="ab"/>
        </w:rPr>
        <w:footnoteRef/>
      </w:r>
      <w:r w:rsidRPr="007C4E1D">
        <w:rPr>
          <w:lang w:val="el-GR"/>
        </w:rPr>
        <w:t xml:space="preserve"> </w:t>
      </w:r>
      <w:proofErr w:type="spellStart"/>
      <w:r w:rsidRPr="007C4E1D">
        <w:rPr>
          <w:lang w:val="el-GR"/>
        </w:rPr>
        <w:t>Πρβλ</w:t>
      </w:r>
      <w:proofErr w:type="spellEnd"/>
      <w:r w:rsidRPr="007C4E1D">
        <w:rPr>
          <w:lang w:val="el-GR"/>
        </w:rPr>
        <w:t>. άρθρο 372 παρ. 1 και 2 Ν. 4412/2016</w:t>
      </w:r>
      <w:r>
        <w:rPr>
          <w:lang w:val="el-GR"/>
        </w:rPr>
        <w:t>.</w:t>
      </w:r>
    </w:p>
  </w:footnote>
  <w:footnote w:id="24">
    <w:p w14:paraId="26761104" w14:textId="77777777" w:rsidR="00B323D9" w:rsidRPr="00F40EF3" w:rsidRDefault="00B323D9" w:rsidP="00072601">
      <w:pPr>
        <w:pStyle w:val="af4"/>
        <w:rPr>
          <w:lang w:val="el-GR"/>
        </w:rPr>
      </w:pPr>
      <w:r>
        <w:rPr>
          <w:rStyle w:val="ab"/>
        </w:rPr>
        <w:footnoteRef/>
      </w:r>
      <w:r w:rsidRPr="00F40EF3">
        <w:rPr>
          <w:lang w:val="el-GR"/>
        </w:rPr>
        <w:t xml:space="preserve"> </w:t>
      </w:r>
      <w:proofErr w:type="spellStart"/>
      <w:r w:rsidRPr="00F40EF3">
        <w:rPr>
          <w:lang w:val="el-GR"/>
        </w:rPr>
        <w:t>Πρβλ</w:t>
      </w:r>
      <w:proofErr w:type="spellEnd"/>
      <w:r w:rsidRPr="00F40EF3">
        <w:rPr>
          <w:lang w:val="el-GR"/>
        </w:rPr>
        <w:t>. άρθρο 372 παρ. 4 του ν. 4412/2016</w:t>
      </w:r>
      <w:r>
        <w:rPr>
          <w:lang w:val="el-GR"/>
        </w:rPr>
        <w:t>.</w:t>
      </w:r>
    </w:p>
  </w:footnote>
  <w:footnote w:id="25">
    <w:p w14:paraId="754568DA" w14:textId="77777777" w:rsidR="00B323D9" w:rsidRPr="00F40EF3" w:rsidRDefault="00B323D9" w:rsidP="00160FCE">
      <w:pPr>
        <w:pStyle w:val="af4"/>
        <w:rPr>
          <w:lang w:val="el-GR"/>
        </w:rPr>
      </w:pPr>
      <w:r>
        <w:rPr>
          <w:rStyle w:val="ab"/>
        </w:rPr>
        <w:footnoteRef/>
      </w:r>
      <w:r w:rsidRPr="006A44BE">
        <w:rPr>
          <w:lang w:val="el-GR"/>
        </w:rPr>
        <w:t xml:space="preserve"> </w:t>
      </w:r>
      <w:proofErr w:type="spellStart"/>
      <w:r w:rsidRPr="006A44BE">
        <w:rPr>
          <w:lang w:val="el-GR"/>
        </w:rPr>
        <w:t>Πρβλ</w:t>
      </w:r>
      <w:proofErr w:type="spellEnd"/>
      <w:r w:rsidRPr="006A44BE">
        <w:rPr>
          <w:lang w:val="el-GR"/>
        </w:rPr>
        <w:t xml:space="preserve"> άρθρο 372 παρ. 6 του ν. 4412/2016.</w:t>
      </w:r>
    </w:p>
  </w:footnote>
  <w:footnote w:id="26">
    <w:p w14:paraId="02D477BF" w14:textId="77777777" w:rsidR="00B323D9" w:rsidRPr="00FF4138" w:rsidRDefault="00B323D9"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7">
    <w:p w14:paraId="2C029A4D" w14:textId="77777777" w:rsidR="00B323D9" w:rsidRPr="001F7E31" w:rsidRDefault="00B323D9" w:rsidP="003F0D9A">
      <w:pPr>
        <w:pStyle w:val="af4"/>
        <w:rPr>
          <w:lang w:val="el-GR"/>
        </w:rPr>
      </w:pPr>
      <w:r>
        <w:rPr>
          <w:rStyle w:val="ab"/>
        </w:rPr>
        <w:footnoteRef/>
      </w:r>
      <w:r w:rsidRPr="001F7E31">
        <w:rPr>
          <w:lang w:val="el-GR"/>
        </w:rPr>
        <w:t xml:space="preserve"> </w:t>
      </w:r>
      <w:r>
        <w:rPr>
          <w:lang w:val="el-GR"/>
        </w:rPr>
        <w:tab/>
      </w:r>
      <w:proofErr w:type="spellStart"/>
      <w:r>
        <w:rPr>
          <w:lang w:val="el-GR"/>
        </w:rPr>
        <w:t>Πρβλ</w:t>
      </w:r>
      <w:proofErr w:type="spellEnd"/>
      <w:r>
        <w:rPr>
          <w:lang w:val="el-GR"/>
        </w:rPr>
        <w:t xml:space="preserve">. άρθρο 218 του ν.4412/2016, όπως τροποποιήθηκε με το άρθρο 43 παρ. 25, </w:t>
      </w:r>
      <w:proofErr w:type="spellStart"/>
      <w:r>
        <w:rPr>
          <w:lang w:val="el-GR"/>
        </w:rPr>
        <w:t>υποπαρ</w:t>
      </w:r>
      <w:proofErr w:type="spellEnd"/>
      <w:r>
        <w:rPr>
          <w:lang w:val="el-GR"/>
        </w:rPr>
        <w:t xml:space="preserve">. α του ν. 4605/2019. </w:t>
      </w:r>
    </w:p>
  </w:footnote>
  <w:footnote w:id="28">
    <w:p w14:paraId="7AE6537D" w14:textId="77777777" w:rsidR="00B323D9" w:rsidRPr="00774DCB" w:rsidRDefault="00B323D9" w:rsidP="005052FB">
      <w:pPr>
        <w:pStyle w:val="af4"/>
        <w:rPr>
          <w:del w:id="321" w:author="Panagoiliopoulou Maria" w:date="2019-07-01T15:09:00Z"/>
          <w:lang w:val="el-GR"/>
        </w:rPr>
      </w:pPr>
      <w:r w:rsidRPr="00022C43">
        <w:rPr>
          <w:rStyle w:val="0"/>
        </w:rPr>
        <w:footnoteRef/>
      </w:r>
      <w:r w:rsidRPr="00774DCB">
        <w:rPr>
          <w:lang w:val="el-GR"/>
        </w:rPr>
        <w:t xml:space="preserve">  </w:t>
      </w:r>
      <w:r w:rsidRPr="00774DCB">
        <w:rPr>
          <w:lang w:val="el-GR"/>
        </w:rPr>
        <w:tab/>
      </w:r>
      <w:r>
        <w:rPr>
          <w:lang w:val="el-GR"/>
        </w:rPr>
        <w:t>Ά</w:t>
      </w:r>
      <w:r w:rsidRPr="00022C43">
        <w:rPr>
          <w:lang w:val="el-GR"/>
        </w:rPr>
        <w:t>ρθρο</w:t>
      </w:r>
      <w:r w:rsidRPr="00774DCB">
        <w:rPr>
          <w:lang w:val="el-GR"/>
        </w:rPr>
        <w:t xml:space="preserve"> 205</w:t>
      </w:r>
      <w:r w:rsidRPr="00022C43">
        <w:rPr>
          <w:lang w:val="el-GR"/>
        </w:rPr>
        <w:t>Α</w:t>
      </w:r>
      <w:r w:rsidRPr="00774DCB">
        <w:rPr>
          <w:lang w:val="el-GR"/>
        </w:rPr>
        <w:t xml:space="preserve"> </w:t>
      </w:r>
      <w:r w:rsidRPr="00022C43">
        <w:rPr>
          <w:lang w:val="el-GR"/>
        </w:rPr>
        <w:t>του</w:t>
      </w:r>
      <w:r w:rsidRPr="00774DCB">
        <w:rPr>
          <w:lang w:val="el-GR"/>
        </w:rPr>
        <w:t xml:space="preserve"> </w:t>
      </w:r>
      <w:r w:rsidRPr="00022C43">
        <w:rPr>
          <w:lang w:val="el-GR"/>
        </w:rPr>
        <w:t>ν</w:t>
      </w:r>
      <w:r w:rsidRPr="00774DCB">
        <w:rPr>
          <w:lang w:val="el-GR"/>
        </w:rPr>
        <w:t>. 4412/2016</w:t>
      </w:r>
    </w:p>
  </w:footnote>
  <w:footnote w:id="29">
    <w:p w14:paraId="4C24E43E" w14:textId="77777777" w:rsidR="00B323D9" w:rsidRPr="001134EB" w:rsidRDefault="00B323D9" w:rsidP="00631888">
      <w:pPr>
        <w:pStyle w:val="af4"/>
        <w:rPr>
          <w:lang w:val="el-GR"/>
        </w:rPr>
      </w:pPr>
      <w:r>
        <w:rPr>
          <w:rStyle w:val="ab"/>
        </w:rPr>
        <w:footnoteRef/>
      </w:r>
      <w:r w:rsidRPr="001134EB">
        <w:rPr>
          <w:lang w:val="el-GR"/>
        </w:rPr>
        <w:t xml:space="preserve"> Διαθέσιμα:  Ότι υπάρχει στην βάση δεδομένων του ΤΠΔ</w:t>
      </w:r>
    </w:p>
  </w:footnote>
  <w:footnote w:id="30">
    <w:p w14:paraId="3E54FE22" w14:textId="77777777" w:rsidR="00B323D9" w:rsidRPr="001134EB" w:rsidRDefault="00B323D9" w:rsidP="00631888">
      <w:pPr>
        <w:pStyle w:val="af4"/>
        <w:rPr>
          <w:lang w:val="el-GR"/>
        </w:rPr>
      </w:pPr>
      <w:r>
        <w:rPr>
          <w:rStyle w:val="ab"/>
        </w:rPr>
        <w:footnoteRef/>
      </w:r>
      <w:r w:rsidRPr="001134EB">
        <w:rPr>
          <w:lang w:val="el-GR"/>
        </w:rPr>
        <w:t xml:space="preserve"> Μη διαθέσιμα: Ότι </w:t>
      </w:r>
      <w:r w:rsidRPr="001134EB">
        <w:rPr>
          <w:b/>
          <w:lang w:val="el-GR"/>
        </w:rPr>
        <w:t>δεν</w:t>
      </w:r>
      <w:r w:rsidRPr="001134EB">
        <w:rPr>
          <w:lang w:val="el-GR"/>
        </w:rPr>
        <w:t xml:space="preserve"> υπάρχει στη βάση δεδομένων του ΤΠΔ</w:t>
      </w:r>
    </w:p>
  </w:footnote>
  <w:footnote w:id="31">
    <w:p w14:paraId="711DD93E" w14:textId="77777777" w:rsidR="00B323D9" w:rsidRPr="00EE7F42" w:rsidRDefault="00B323D9"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F98BA" w14:textId="1D365857" w:rsidR="00B323D9" w:rsidRPr="00F82A8D" w:rsidRDefault="00B323D9" w:rsidP="008F7EBB">
    <w:pPr>
      <w:pStyle w:val="af3"/>
      <w:rPr>
        <w:i/>
        <w:iCs/>
        <w:sz w:val="20"/>
        <w:lang w:val="el-G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A9667F" w:rsidRPr="00A9667F" w14:paraId="013A9B39" w14:textId="77777777" w:rsidTr="001B4339">
      <w:trPr>
        <w:trHeight w:val="417"/>
      </w:trPr>
      <w:tc>
        <w:tcPr>
          <w:tcW w:w="2880" w:type="dxa"/>
          <w:vMerge w:val="restart"/>
          <w:tcBorders>
            <w:top w:val="nil"/>
            <w:left w:val="nil"/>
            <w:bottom w:val="nil"/>
            <w:right w:val="nil"/>
          </w:tcBorders>
          <w:shd w:val="clear" w:color="auto" w:fill="auto"/>
        </w:tcPr>
        <w:p w14:paraId="523AB657" w14:textId="10BCDA2C" w:rsidR="00A9667F" w:rsidRPr="00A9667F" w:rsidRDefault="00A9667F" w:rsidP="00A9667F">
          <w:pPr>
            <w:suppressAutoHyphens w:val="0"/>
            <w:spacing w:before="120" w:after="0"/>
            <w:ind w:right="-442"/>
            <w:jc w:val="left"/>
            <w:rPr>
              <w:b/>
              <w:lang w:val="en-US" w:eastAsia="en-US"/>
            </w:rPr>
          </w:pPr>
          <w:r w:rsidRPr="00A9667F">
            <w:rPr>
              <w:rFonts w:cs="Times New Roman"/>
              <w:b/>
              <w:noProof/>
              <w:lang w:val="el-GR" w:eastAsia="en-US"/>
            </w:rPr>
            <w:drawing>
              <wp:inline distT="0" distB="0" distL="0" distR="0" wp14:anchorId="135F833F" wp14:editId="405179DD">
                <wp:extent cx="1609725" cy="495300"/>
                <wp:effectExtent l="0" t="0" r="9525" b="0"/>
                <wp:docPr id="3" name="Εικόνα 3"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833"/>
                        <a:stretch>
                          <a:fillRect/>
                        </a:stretch>
                      </pic:blipFill>
                      <pic:spPr bwMode="auto">
                        <a:xfrm>
                          <a:off x="0" y="0"/>
                          <a:ext cx="1609725" cy="495300"/>
                        </a:xfrm>
                        <a:prstGeom prst="rect">
                          <a:avLst/>
                        </a:prstGeom>
                        <a:noFill/>
                        <a:ln>
                          <a:noFill/>
                        </a:ln>
                      </pic:spPr>
                    </pic:pic>
                  </a:graphicData>
                </a:graphic>
              </wp:inline>
            </w:drawing>
          </w:r>
        </w:p>
      </w:tc>
      <w:tc>
        <w:tcPr>
          <w:tcW w:w="6930" w:type="dxa"/>
          <w:tcBorders>
            <w:top w:val="nil"/>
            <w:left w:val="nil"/>
            <w:bottom w:val="single" w:sz="4" w:space="0" w:color="auto"/>
            <w:right w:val="nil"/>
          </w:tcBorders>
          <w:shd w:val="clear" w:color="auto" w:fill="auto"/>
          <w:vAlign w:val="center"/>
        </w:tcPr>
        <w:p w14:paraId="3172191F" w14:textId="77777777" w:rsidR="00A9667F" w:rsidRPr="00A9667F" w:rsidRDefault="00A9667F" w:rsidP="00A9667F">
          <w:pPr>
            <w:tabs>
              <w:tab w:val="right" w:pos="8306"/>
            </w:tabs>
            <w:suppressAutoHyphens w:val="0"/>
            <w:spacing w:before="80" w:after="0"/>
            <w:ind w:right="-104"/>
            <w:jc w:val="center"/>
            <w:rPr>
              <w:sz w:val="16"/>
              <w:szCs w:val="16"/>
              <w:lang w:val="el-GR" w:eastAsia="en-US"/>
            </w:rPr>
          </w:pPr>
          <w:r w:rsidRPr="00A9667F">
            <w:rPr>
              <w:noProof/>
              <w:sz w:val="16"/>
              <w:szCs w:val="16"/>
              <w:lang w:val="el-GR" w:eastAsia="en-US"/>
            </w:rPr>
            <w:t>Λεωφ. Συγγρού</w:t>
          </w:r>
          <w:r w:rsidRPr="00A9667F">
            <w:rPr>
              <w:sz w:val="16"/>
              <w:szCs w:val="16"/>
              <w:lang w:val="el-GR" w:eastAsia="en-US"/>
            </w:rPr>
            <w:t xml:space="preserve"> 194, 176 71 - Καλλιθέα (Αττική)  </w:t>
          </w:r>
          <w:r w:rsidRPr="00A9667F">
            <w:rPr>
              <w:sz w:val="16"/>
              <w:szCs w:val="16"/>
              <w:lang w:val="el-GR" w:eastAsia="en-US"/>
            </w:rPr>
            <w:sym w:font="Symbol" w:char="00B7"/>
          </w:r>
          <w:r w:rsidRPr="00A9667F">
            <w:rPr>
              <w:sz w:val="16"/>
              <w:szCs w:val="16"/>
              <w:lang w:val="el-GR" w:eastAsia="en-US"/>
            </w:rPr>
            <w:t xml:space="preserve">  </w:t>
          </w:r>
          <w:proofErr w:type="spellStart"/>
          <w:r w:rsidRPr="00A9667F">
            <w:rPr>
              <w:sz w:val="16"/>
              <w:szCs w:val="16"/>
              <w:lang w:val="el-GR" w:eastAsia="en-US"/>
            </w:rPr>
            <w:t>Τηλ</w:t>
          </w:r>
          <w:proofErr w:type="spellEnd"/>
          <w:r w:rsidRPr="00A9667F">
            <w:rPr>
              <w:sz w:val="16"/>
              <w:szCs w:val="16"/>
              <w:lang w:val="el-GR" w:eastAsia="en-US"/>
            </w:rPr>
            <w:t xml:space="preserve">.: 213 1300 700  </w:t>
          </w:r>
          <w:r w:rsidRPr="00A9667F">
            <w:rPr>
              <w:sz w:val="16"/>
              <w:szCs w:val="16"/>
              <w:lang w:val="el-GR" w:eastAsia="en-US"/>
            </w:rPr>
            <w:sym w:font="Symbol" w:char="00B7"/>
          </w:r>
          <w:r w:rsidRPr="00A9667F">
            <w:rPr>
              <w:sz w:val="16"/>
              <w:szCs w:val="16"/>
              <w:lang w:val="el-GR" w:eastAsia="en-US"/>
            </w:rPr>
            <w:t xml:space="preserve">  </w:t>
          </w:r>
          <w:proofErr w:type="spellStart"/>
          <w:r w:rsidRPr="00A9667F">
            <w:rPr>
              <w:sz w:val="16"/>
              <w:szCs w:val="16"/>
              <w:lang w:val="el-GR" w:eastAsia="en-US"/>
            </w:rPr>
            <w:t>Fax</w:t>
          </w:r>
          <w:proofErr w:type="spellEnd"/>
          <w:r w:rsidRPr="00A9667F">
            <w:rPr>
              <w:sz w:val="16"/>
              <w:szCs w:val="16"/>
              <w:lang w:val="el-GR" w:eastAsia="en-US"/>
            </w:rPr>
            <w:t>: 213 1300 800-1</w:t>
          </w:r>
        </w:p>
      </w:tc>
    </w:tr>
    <w:tr w:rsidR="00A9667F" w:rsidRPr="00A9667F" w14:paraId="22C63ED6" w14:textId="77777777" w:rsidTr="001B4339">
      <w:tc>
        <w:tcPr>
          <w:tcW w:w="2880" w:type="dxa"/>
          <w:vMerge/>
          <w:tcBorders>
            <w:left w:val="nil"/>
            <w:bottom w:val="nil"/>
            <w:right w:val="nil"/>
          </w:tcBorders>
          <w:shd w:val="clear" w:color="auto" w:fill="auto"/>
        </w:tcPr>
        <w:p w14:paraId="40618ED5" w14:textId="77777777" w:rsidR="00A9667F" w:rsidRPr="00A9667F" w:rsidRDefault="00A9667F" w:rsidP="00A9667F">
          <w:pPr>
            <w:suppressAutoHyphens w:val="0"/>
            <w:spacing w:after="0"/>
            <w:ind w:right="-442"/>
            <w:jc w:val="left"/>
            <w:rPr>
              <w:b/>
              <w:lang w:val="el-GR" w:eastAsia="en-US"/>
            </w:rPr>
          </w:pPr>
        </w:p>
      </w:tc>
      <w:tc>
        <w:tcPr>
          <w:tcW w:w="6930" w:type="dxa"/>
          <w:tcBorders>
            <w:left w:val="nil"/>
            <w:bottom w:val="nil"/>
            <w:right w:val="nil"/>
          </w:tcBorders>
          <w:shd w:val="clear" w:color="auto" w:fill="auto"/>
          <w:vAlign w:val="center"/>
        </w:tcPr>
        <w:p w14:paraId="79B152E6" w14:textId="77777777" w:rsidR="00A9667F" w:rsidRPr="00A9667F" w:rsidRDefault="00A9667F" w:rsidP="00A9667F">
          <w:pPr>
            <w:tabs>
              <w:tab w:val="center" w:pos="4153"/>
              <w:tab w:val="right" w:pos="8306"/>
            </w:tabs>
            <w:suppressAutoHyphens w:val="0"/>
            <w:spacing w:before="80" w:after="0"/>
            <w:ind w:right="-261"/>
            <w:jc w:val="center"/>
            <w:rPr>
              <w:noProof/>
              <w:sz w:val="16"/>
              <w:szCs w:val="16"/>
              <w:lang w:val="en-US" w:eastAsia="en-US"/>
            </w:rPr>
          </w:pPr>
          <w:r w:rsidRPr="00A9667F">
            <w:rPr>
              <w:noProof/>
              <w:sz w:val="16"/>
              <w:szCs w:val="16"/>
              <w:lang w:val="en-US" w:eastAsia="en-US"/>
            </w:rPr>
            <w:t xml:space="preserve">http://www.ktpae.gr </w:t>
          </w:r>
          <w:r w:rsidRPr="00A9667F">
            <w:rPr>
              <w:noProof/>
              <w:sz w:val="16"/>
              <w:szCs w:val="16"/>
              <w:lang w:val="el-GR" w:eastAsia="en-US"/>
            </w:rPr>
            <w:sym w:font="Symbol" w:char="00B7"/>
          </w:r>
          <w:r w:rsidRPr="00A9667F">
            <w:rPr>
              <w:noProof/>
              <w:sz w:val="16"/>
              <w:szCs w:val="16"/>
              <w:lang w:val="en-US" w:eastAsia="en-US"/>
            </w:rPr>
            <w:t xml:space="preserve"> e-mail: </w:t>
          </w:r>
          <w:hyperlink r:id="rId2" w:history="1">
            <w:r w:rsidRPr="00A9667F">
              <w:rPr>
                <w:noProof/>
                <w:color w:val="0000FF"/>
                <w:sz w:val="16"/>
                <w:szCs w:val="16"/>
                <w:u w:val="single"/>
                <w:lang w:val="en-US" w:eastAsia="en-US"/>
              </w:rPr>
              <w:t>info@ktpae.gr</w:t>
            </w:r>
          </w:hyperlink>
        </w:p>
      </w:tc>
    </w:tr>
    <w:tr w:rsidR="00A9667F" w:rsidRPr="00A9667F" w14:paraId="31B1DC7C" w14:textId="77777777" w:rsidTr="001B4339">
      <w:tc>
        <w:tcPr>
          <w:tcW w:w="2880" w:type="dxa"/>
          <w:vMerge/>
          <w:tcBorders>
            <w:left w:val="nil"/>
            <w:bottom w:val="nil"/>
            <w:right w:val="nil"/>
          </w:tcBorders>
          <w:shd w:val="clear" w:color="auto" w:fill="auto"/>
        </w:tcPr>
        <w:p w14:paraId="2A656632" w14:textId="77777777" w:rsidR="00A9667F" w:rsidRPr="00A9667F" w:rsidRDefault="00A9667F" w:rsidP="00A9667F">
          <w:pPr>
            <w:suppressAutoHyphens w:val="0"/>
            <w:spacing w:after="0"/>
            <w:ind w:right="-442"/>
            <w:jc w:val="left"/>
            <w:rPr>
              <w:b/>
              <w:lang w:val="en-US" w:eastAsia="en-US"/>
            </w:rPr>
          </w:pPr>
        </w:p>
      </w:tc>
      <w:tc>
        <w:tcPr>
          <w:tcW w:w="6930" w:type="dxa"/>
          <w:tcBorders>
            <w:top w:val="nil"/>
            <w:left w:val="nil"/>
            <w:bottom w:val="nil"/>
            <w:right w:val="nil"/>
          </w:tcBorders>
          <w:shd w:val="clear" w:color="auto" w:fill="auto"/>
          <w:vAlign w:val="center"/>
        </w:tcPr>
        <w:p w14:paraId="0F0E4676" w14:textId="77777777" w:rsidR="00A9667F" w:rsidRPr="00A9667F" w:rsidRDefault="00A9667F" w:rsidP="00A9667F">
          <w:pPr>
            <w:tabs>
              <w:tab w:val="center" w:pos="4153"/>
              <w:tab w:val="right" w:pos="8306"/>
            </w:tabs>
            <w:suppressAutoHyphens w:val="0"/>
            <w:spacing w:before="80" w:after="0"/>
            <w:ind w:right="-261"/>
            <w:jc w:val="center"/>
            <w:rPr>
              <w:noProof/>
              <w:sz w:val="16"/>
              <w:szCs w:val="16"/>
              <w:lang w:val="el-GR" w:eastAsia="en-US"/>
            </w:rPr>
          </w:pPr>
          <w:r w:rsidRPr="00A9667F">
            <w:rPr>
              <w:noProof/>
              <w:sz w:val="16"/>
              <w:szCs w:val="16"/>
              <w:lang w:val="el-GR" w:eastAsia="en-US"/>
            </w:rPr>
            <w:t xml:space="preserve">ΝΠΙΔ Μη Κερδοσκοπικό </w:t>
          </w:r>
          <w:r w:rsidRPr="00A9667F">
            <w:rPr>
              <w:noProof/>
              <w:sz w:val="16"/>
              <w:szCs w:val="16"/>
              <w:lang w:val="el-GR" w:eastAsia="en-US"/>
            </w:rPr>
            <w:sym w:font="Symbol" w:char="00B7"/>
          </w:r>
          <w:r w:rsidRPr="00A9667F">
            <w:rPr>
              <w:noProof/>
              <w:sz w:val="16"/>
              <w:szCs w:val="16"/>
              <w:lang w:val="el-GR" w:eastAsia="en-US"/>
            </w:rPr>
            <w:t xml:space="preserve"> Αρ. ΓΕΜΗ: </w:t>
          </w:r>
          <w:r w:rsidRPr="00A9667F">
            <w:rPr>
              <w:sz w:val="16"/>
              <w:szCs w:val="16"/>
              <w:lang w:val="el-GR" w:eastAsia="en-US"/>
            </w:rPr>
            <w:t>004261201000</w:t>
          </w:r>
        </w:p>
      </w:tc>
    </w:tr>
  </w:tbl>
  <w:p w14:paraId="7A067259" w14:textId="07367693" w:rsidR="00B323D9" w:rsidRPr="00F82A8D" w:rsidRDefault="00B323D9" w:rsidP="003668E8">
    <w:pPr>
      <w:pStyle w:val="af3"/>
      <w:rPr>
        <w:i/>
        <w:iCs/>
        <w:sz w:val="20"/>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013ED0CC" w:rsidR="00B323D9" w:rsidRPr="00C82832" w:rsidRDefault="00B323D9"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BC4E12">
      <w:rPr>
        <w:i/>
        <w:iCs/>
        <w:sz w:val="20"/>
        <w:lang w:val="el-GR"/>
      </w:rPr>
      <w:t>Διεθνούς Άνω των Ορίων Διαγωνισμού για το Έργο «</w:t>
    </w:r>
    <w:proofErr w:type="spellStart"/>
    <w:r w:rsidRPr="00BC4E12">
      <w:rPr>
        <w:i/>
        <w:iCs/>
        <w:sz w:val="20"/>
        <w:lang w:val="el-GR"/>
      </w:rPr>
      <w:t>Ψηφιοποίηση</w:t>
    </w:r>
    <w:proofErr w:type="spellEnd"/>
    <w:r w:rsidRPr="00BC4E12">
      <w:rPr>
        <w:i/>
        <w:iCs/>
        <w:sz w:val="20"/>
        <w:lang w:val="el-GR"/>
      </w:rPr>
      <w:t xml:space="preserve"> Φακέλων Δανείων</w:t>
    </w:r>
    <w:r w:rsidRPr="006E6191">
      <w:rPr>
        <w:i/>
        <w:iCs/>
        <w:sz w:val="20"/>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E85ED" w14:textId="77777777" w:rsidR="00B323D9" w:rsidRPr="00F82A8D" w:rsidRDefault="00B323D9"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BC4E12">
      <w:rPr>
        <w:i/>
        <w:iCs/>
        <w:sz w:val="20"/>
        <w:lang w:val="el-GR"/>
      </w:rPr>
      <w:t>Διεθνούς Άνω</w:t>
    </w:r>
    <w:r w:rsidRPr="006E6191">
      <w:rPr>
        <w:i/>
        <w:iCs/>
        <w:sz w:val="20"/>
        <w:lang w:val="el-GR"/>
      </w:rPr>
      <w:t xml:space="preserve"> των Ορίων Διαγωνισμού για το Έργο «</w:t>
    </w:r>
    <w:proofErr w:type="spellStart"/>
    <w:r w:rsidRPr="00BC4E12">
      <w:rPr>
        <w:i/>
        <w:iCs/>
        <w:sz w:val="20"/>
        <w:lang w:val="el-GR"/>
      </w:rPr>
      <w:t>Ψηφιοποίηση</w:t>
    </w:r>
    <w:proofErr w:type="spellEnd"/>
    <w:r w:rsidRPr="00BC4E12">
      <w:rPr>
        <w:i/>
        <w:iCs/>
        <w:sz w:val="20"/>
        <w:lang w:val="el-GR"/>
      </w:rPr>
      <w:t xml:space="preserve"> Φακέλων Δανείων</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5533" w14:textId="1617969D" w:rsidR="00B323D9" w:rsidRPr="003329FF" w:rsidRDefault="00B323D9" w:rsidP="00B8545D">
    <w:pPr>
      <w:pStyle w:val="af3"/>
      <w:pBdr>
        <w:bottom w:val="single" w:sz="4" w:space="1" w:color="auto"/>
      </w:pBdr>
      <w:tabs>
        <w:tab w:val="right" w:pos="9639"/>
      </w:tabs>
      <w:rPr>
        <w:i/>
        <w:iCs/>
        <w:sz w:val="20"/>
        <w:szCs w:val="20"/>
        <w:lang w:val="el-GR"/>
      </w:rPr>
    </w:pPr>
    <w:r w:rsidRPr="003329FF">
      <w:rPr>
        <w:i/>
        <w:iCs/>
        <w:sz w:val="20"/>
        <w:szCs w:val="20"/>
        <w:lang w:val="el-GR"/>
      </w:rPr>
      <w:t xml:space="preserve">Διακήρυξη </w:t>
    </w:r>
    <w:r w:rsidRPr="006E6191">
      <w:rPr>
        <w:i/>
        <w:iCs/>
        <w:sz w:val="20"/>
        <w:lang w:val="el-GR"/>
      </w:rPr>
      <w:t xml:space="preserve">Ηλεκτρονικού Ανοικτού Διεθνούς </w:t>
    </w:r>
    <w:r w:rsidRPr="007D2346">
      <w:rPr>
        <w:i/>
        <w:iCs/>
        <w:sz w:val="20"/>
        <w:lang w:val="el-GR"/>
      </w:rPr>
      <w:t>Άνω των Ορίων Διαγωνισμού για το Έργο</w:t>
    </w:r>
    <w:r w:rsidRPr="003329FF">
      <w:rPr>
        <w:i/>
        <w:iCs/>
        <w:sz w:val="20"/>
        <w:szCs w:val="20"/>
        <w:lang w:val="el-GR"/>
      </w:rPr>
      <w:t>: «</w:t>
    </w:r>
    <w:bookmarkStart w:id="758" w:name="_Hlk84597362"/>
    <w:proofErr w:type="spellStart"/>
    <w:r w:rsidRPr="009040A9">
      <w:rPr>
        <w:i/>
        <w:iCs/>
        <w:sz w:val="20"/>
        <w:szCs w:val="20"/>
        <w:lang w:val="el-GR"/>
      </w:rPr>
      <w:t>Ψηφιοποίηση</w:t>
    </w:r>
    <w:proofErr w:type="spellEnd"/>
    <w:r w:rsidRPr="009040A9">
      <w:rPr>
        <w:i/>
        <w:iCs/>
        <w:sz w:val="20"/>
        <w:szCs w:val="20"/>
        <w:lang w:val="el-GR"/>
      </w:rPr>
      <w:t xml:space="preserve"> Φακέλων Δανείων</w:t>
    </w:r>
    <w:bookmarkEnd w:id="758"/>
    <w:r w:rsidRPr="003329FF">
      <w:rPr>
        <w:i/>
        <w:i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34C5549A" w:rsidR="00B323D9" w:rsidRPr="006E6191" w:rsidRDefault="00B323D9" w:rsidP="00A73BD3">
    <w:pPr>
      <w:pStyle w:val="af3"/>
      <w:pBdr>
        <w:bottom w:val="single" w:sz="4" w:space="1" w:color="auto"/>
      </w:pBdr>
      <w:rPr>
        <w:i/>
        <w:iCs/>
        <w:sz w:val="20"/>
        <w:lang w:val="el-GR"/>
      </w:rPr>
    </w:pPr>
    <w:r w:rsidRPr="006E6191">
      <w:rPr>
        <w:i/>
        <w:iCs/>
        <w:sz w:val="20"/>
        <w:lang w:val="el-GR"/>
      </w:rPr>
      <w:t xml:space="preserve">Διακήρυξη </w:t>
    </w:r>
    <w:bookmarkStart w:id="759" w:name="_Hlk84597338"/>
    <w:r w:rsidRPr="006E6191">
      <w:rPr>
        <w:i/>
        <w:iCs/>
        <w:sz w:val="20"/>
        <w:lang w:val="el-GR"/>
      </w:rPr>
      <w:t xml:space="preserve">Ηλεκτρονικού Ανοικτού Διεθνούς </w:t>
    </w:r>
    <w:r w:rsidRPr="007D2346">
      <w:rPr>
        <w:i/>
        <w:iCs/>
        <w:sz w:val="20"/>
        <w:lang w:val="el-GR"/>
      </w:rPr>
      <w:t xml:space="preserve">Άνω των Ορίων Διαγωνισμού για το Έργο </w:t>
    </w:r>
    <w:bookmarkEnd w:id="759"/>
    <w:r w:rsidRPr="007D2346">
      <w:rPr>
        <w:i/>
        <w:iCs/>
        <w:sz w:val="20"/>
        <w:lang w:val="el-GR"/>
      </w:rPr>
      <w:t>«</w:t>
    </w:r>
    <w:proofErr w:type="spellStart"/>
    <w:r w:rsidRPr="007D2346">
      <w:rPr>
        <w:i/>
        <w:iCs/>
        <w:sz w:val="20"/>
        <w:lang w:val="el-GR"/>
      </w:rPr>
      <w:t>Ψηφιοποίηση</w:t>
    </w:r>
    <w:proofErr w:type="spellEnd"/>
    <w:r w:rsidRPr="007D2346">
      <w:rPr>
        <w:i/>
        <w:iCs/>
        <w:sz w:val="20"/>
        <w:lang w:val="el-GR"/>
      </w:rPr>
      <w:t xml:space="preserve"> Φακέλων Δανείων</w:t>
    </w:r>
    <w:r w:rsidRPr="006E6191">
      <w:rPr>
        <w:i/>
        <w:iCs/>
        <w:sz w:val="20"/>
        <w:lang w:val="el-GR"/>
      </w:rPr>
      <w:t>»</w:t>
    </w:r>
  </w:p>
  <w:p w14:paraId="52310903" w14:textId="77777777" w:rsidR="00B323D9" w:rsidRPr="009C3C60" w:rsidRDefault="00B323D9">
    <w:pPr>
      <w:pStyle w:val="af3"/>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45969E73" w:rsidR="00B323D9" w:rsidRPr="009C3C60" w:rsidRDefault="00B323D9" w:rsidP="003329FF">
    <w:pPr>
      <w:pStyle w:val="af3"/>
      <w:pBdr>
        <w:bottom w:val="single" w:sz="4" w:space="1" w:color="auto"/>
      </w:pBdr>
      <w:rPr>
        <w:lang w:val="el-GR"/>
      </w:rPr>
    </w:pPr>
    <w:r w:rsidRPr="006E6191">
      <w:rPr>
        <w:i/>
        <w:iCs/>
        <w:sz w:val="20"/>
        <w:lang w:val="el-GR"/>
      </w:rPr>
      <w:t xml:space="preserve">Διακήρυξη </w:t>
    </w:r>
    <w:r w:rsidRPr="009040A9">
      <w:rPr>
        <w:i/>
        <w:iCs/>
        <w:sz w:val="20"/>
        <w:lang w:val="el-GR"/>
      </w:rPr>
      <w:t xml:space="preserve">Ηλεκτρονικού Ανοικτού Διεθνούς Άνω των Ορίων Διαγωνισμού για το Έργο </w:t>
    </w:r>
    <w:r w:rsidRPr="006E6191">
      <w:rPr>
        <w:i/>
        <w:iCs/>
        <w:sz w:val="20"/>
        <w:lang w:val="el-GR"/>
      </w:rPr>
      <w:t>«</w:t>
    </w:r>
    <w:proofErr w:type="spellStart"/>
    <w:r w:rsidRPr="009040A9">
      <w:rPr>
        <w:i/>
        <w:iCs/>
        <w:sz w:val="20"/>
        <w:lang w:val="el-GR"/>
      </w:rPr>
      <w:t>Ψηφιοποίηση</w:t>
    </w:r>
    <w:proofErr w:type="spellEnd"/>
    <w:r w:rsidRPr="009040A9">
      <w:rPr>
        <w:i/>
        <w:iCs/>
        <w:sz w:val="20"/>
        <w:lang w:val="el-GR"/>
      </w:rPr>
      <w:t xml:space="preserve"> Φακέλων Δανείων</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442CD1DE"/>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535C1D"/>
    <w:multiLevelType w:val="hybridMultilevel"/>
    <w:tmpl w:val="E0A4B5B4"/>
    <w:lvl w:ilvl="0" w:tplc="0408000F">
      <w:start w:val="1"/>
      <w:numFmt w:val="decimal"/>
      <w:lvlText w:val="%1."/>
      <w:lvlJc w:val="left"/>
      <w:pPr>
        <w:ind w:left="720" w:hanging="360"/>
      </w:pPr>
    </w:lvl>
    <w:lvl w:ilvl="1" w:tplc="3C90D0E8">
      <w:start w:val="1"/>
      <w:numFmt w:val="lowerLetter"/>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32E277D"/>
    <w:multiLevelType w:val="hybridMultilevel"/>
    <w:tmpl w:val="3806C73A"/>
    <w:lvl w:ilvl="0" w:tplc="FF96C6C6">
      <w:start w:val="1"/>
      <w:numFmt w:val="low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596039D"/>
    <w:multiLevelType w:val="multilevel"/>
    <w:tmpl w:val="9A94C08E"/>
    <w:lvl w:ilvl="0">
      <w:start w:val="1"/>
      <w:numFmt w:val="decimal"/>
      <w:lvlText w:val="%1."/>
      <w:lvlJc w:val="left"/>
      <w:pPr>
        <w:tabs>
          <w:tab w:val="num" w:pos="1080"/>
        </w:tabs>
        <w:ind w:left="1080" w:hanging="360"/>
      </w:pPr>
      <w:rPr>
        <w:rFonts w:hint="default"/>
      </w:rPr>
    </w:lvl>
    <w:lvl w:ilvl="1">
      <w:start w:val="1"/>
      <w:numFmt w:val="bullet"/>
      <w:lvlText w:val=""/>
      <w:lvlJc w:val="left"/>
      <w:pPr>
        <w:tabs>
          <w:tab w:val="num" w:pos="1440"/>
        </w:tabs>
        <w:ind w:left="1440" w:hanging="360"/>
      </w:pPr>
      <w:rPr>
        <w:rFonts w:ascii="Symbol" w:hAnsi="Symbol" w:hint="default"/>
        <w:sz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14"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67848AC"/>
    <w:multiLevelType w:val="hybridMultilevel"/>
    <w:tmpl w:val="657479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6C25FAB"/>
    <w:multiLevelType w:val="hybridMultilevel"/>
    <w:tmpl w:val="DF321D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08B94600"/>
    <w:multiLevelType w:val="hybridMultilevel"/>
    <w:tmpl w:val="64B886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A201876"/>
    <w:multiLevelType w:val="hybridMultilevel"/>
    <w:tmpl w:val="307EA394"/>
    <w:lvl w:ilvl="0" w:tplc="677A18CA">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0A837BAA"/>
    <w:multiLevelType w:val="hybridMultilevel"/>
    <w:tmpl w:val="0C0C62F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0ADB3407"/>
    <w:multiLevelType w:val="hybridMultilevel"/>
    <w:tmpl w:val="2244148C"/>
    <w:lvl w:ilvl="0" w:tplc="0409000F">
      <w:start w:val="1"/>
      <w:numFmt w:val="decimal"/>
      <w:lvlText w:val="%1."/>
      <w:lvlJc w:val="left"/>
      <w:pPr>
        <w:tabs>
          <w:tab w:val="num" w:pos="720"/>
        </w:tabs>
        <w:ind w:left="720" w:hanging="360"/>
      </w:pPr>
      <w:rPr>
        <w:rFont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0B087292"/>
    <w:multiLevelType w:val="multilevel"/>
    <w:tmpl w:val="5C06C5CA"/>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0BDC1604"/>
    <w:multiLevelType w:val="hybridMultilevel"/>
    <w:tmpl w:val="A31A90C0"/>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0C7174D6"/>
    <w:multiLevelType w:val="multilevel"/>
    <w:tmpl w:val="40A420F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4"/>
        <w:szCs w:val="24"/>
      </w:rPr>
    </w:lvl>
    <w:lvl w:ilvl="3">
      <w:start w:val="1"/>
      <w:numFmt w:val="decimal"/>
      <w:lvlText w:val="%1.%2.%3.%4"/>
      <w:lvlJc w:val="left"/>
      <w:pPr>
        <w:ind w:left="1182" w:hanging="864"/>
      </w:pPr>
      <w:rPr>
        <w:rFonts w:hint="default"/>
        <w:lang w:val="el-GR"/>
      </w:rPr>
    </w:lvl>
    <w:lvl w:ilvl="4">
      <w:start w:val="1"/>
      <w:numFmt w:val="decimal"/>
      <w:lvlText w:val="%1.%2.%3.%4.%5"/>
      <w:lvlJc w:val="left"/>
      <w:pPr>
        <w:ind w:left="1718" w:hanging="1008"/>
      </w:pPr>
      <w:rPr>
        <w:rFonts w:hint="default"/>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0E8A0403"/>
    <w:multiLevelType w:val="hybridMultilevel"/>
    <w:tmpl w:val="27820D22"/>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FD75FDF"/>
    <w:multiLevelType w:val="hybridMultilevel"/>
    <w:tmpl w:val="694A9C2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2340E9D"/>
    <w:multiLevelType w:val="multilevel"/>
    <w:tmpl w:val="3334AD20"/>
    <w:numStyleLink w:val="Style4"/>
  </w:abstractNum>
  <w:abstractNum w:abstractNumId="30"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15:restartNumberingAfterBreak="0">
    <w:nsid w:val="12D05D2A"/>
    <w:multiLevelType w:val="hybridMultilevel"/>
    <w:tmpl w:val="998E4F38"/>
    <w:lvl w:ilvl="0" w:tplc="0408000F">
      <w:start w:val="1"/>
      <w:numFmt w:val="decimal"/>
      <w:lvlText w:val="%1."/>
      <w:lvlJc w:val="left"/>
      <w:pPr>
        <w:tabs>
          <w:tab w:val="num" w:pos="1440"/>
        </w:tabs>
        <w:ind w:left="1440" w:hanging="360"/>
      </w:pPr>
    </w:lvl>
    <w:lvl w:ilvl="1" w:tplc="04080019">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32" w15:restartNumberingAfterBreak="0">
    <w:nsid w:val="12D11569"/>
    <w:multiLevelType w:val="hybridMultilevel"/>
    <w:tmpl w:val="2C040850"/>
    <w:lvl w:ilvl="0" w:tplc="6284F252">
      <w:start w:val="1"/>
      <w:numFmt w:val="lowerLetter"/>
      <w:lvlText w:val="%1."/>
      <w:lvlJc w:val="left"/>
      <w:pPr>
        <w:ind w:left="1440" w:hanging="360"/>
      </w:pPr>
      <w:rPr>
        <w:rFonts w:hint="default"/>
      </w:rPr>
    </w:lvl>
    <w:lvl w:ilvl="1" w:tplc="04080019">
      <w:start w:val="1"/>
      <w:numFmt w:val="lowerLetter"/>
      <w:lvlText w:val="%2."/>
      <w:lvlJc w:val="left"/>
      <w:pPr>
        <w:ind w:left="927" w:hanging="360"/>
      </w:pPr>
    </w:lvl>
    <w:lvl w:ilvl="2" w:tplc="0408001B">
      <w:start w:val="1"/>
      <w:numFmt w:val="lowerRoman"/>
      <w:lvlText w:val="%3."/>
      <w:lvlJc w:val="right"/>
      <w:pPr>
        <w:ind w:left="174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13722740"/>
    <w:multiLevelType w:val="hybridMultilevel"/>
    <w:tmpl w:val="DDAA41E4"/>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4303225"/>
    <w:multiLevelType w:val="hybridMultilevel"/>
    <w:tmpl w:val="FE20C1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4F374BD"/>
    <w:multiLevelType w:val="hybridMultilevel"/>
    <w:tmpl w:val="9F261B9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38"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72A5880"/>
    <w:multiLevelType w:val="hybridMultilevel"/>
    <w:tmpl w:val="01E0567A"/>
    <w:lvl w:ilvl="0" w:tplc="0409000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82C7776"/>
    <w:multiLevelType w:val="hybridMultilevel"/>
    <w:tmpl w:val="5F5E0C72"/>
    <w:lvl w:ilvl="0" w:tplc="E6B66DAA">
      <w:start w:val="1"/>
      <w:numFmt w:val="bullet"/>
      <w:lvlText w:val=""/>
      <w:lvlJc w:val="left"/>
      <w:pPr>
        <w:tabs>
          <w:tab w:val="num" w:pos="360"/>
        </w:tabs>
        <w:ind w:left="360" w:hanging="360"/>
      </w:pPr>
      <w:rPr>
        <w:rFonts w:ascii="Symbol" w:hAnsi="Symbol" w:hint="default"/>
      </w:rPr>
    </w:lvl>
    <w:lvl w:ilvl="1" w:tplc="D1A41EDA"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18D273D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574" w:hanging="432"/>
      </w:pPr>
      <w:rPr>
        <w:sz w:val="22"/>
        <w:szCs w:val="22"/>
      </w:rPr>
    </w:lvl>
    <w:lvl w:ilvl="2">
      <w:start w:val="1"/>
      <w:numFmt w:val="decimal"/>
      <w:lvlText w:val="%1.%2.%3."/>
      <w:lvlJc w:val="left"/>
      <w:pPr>
        <w:ind w:left="788" w:hanging="504"/>
      </w:pPr>
    </w:lvl>
    <w:lvl w:ilvl="3">
      <w:start w:val="1"/>
      <w:numFmt w:val="decimal"/>
      <w:lvlText w:val="%1.%2.%3.%4."/>
      <w:lvlJc w:val="left"/>
      <w:pPr>
        <w:ind w:left="1073" w:hanging="648"/>
      </w:pPr>
    </w:lvl>
    <w:lvl w:ilvl="4">
      <w:start w:val="1"/>
      <w:numFmt w:val="decimal"/>
      <w:lvlText w:val="%1.%2.%3.%4.%5."/>
      <w:lvlJc w:val="left"/>
      <w:pPr>
        <w:ind w:left="1785"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3" w15:restartNumberingAfterBreak="0">
    <w:nsid w:val="194D5CCC"/>
    <w:multiLevelType w:val="hybridMultilevel"/>
    <w:tmpl w:val="85188E5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19A03611"/>
    <w:multiLevelType w:val="hybridMultilevel"/>
    <w:tmpl w:val="912A67D6"/>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1B9B317A"/>
    <w:multiLevelType w:val="hybridMultilevel"/>
    <w:tmpl w:val="9912D9F4"/>
    <w:lvl w:ilvl="0" w:tplc="F7D8AE1C">
      <w:numFmt w:val="bullet"/>
      <w:lvlText w:val=""/>
      <w:lvlJc w:val="left"/>
      <w:pPr>
        <w:tabs>
          <w:tab w:val="num" w:pos="360"/>
        </w:tabs>
        <w:ind w:left="360" w:hanging="360"/>
      </w:pPr>
      <w:rPr>
        <w:rFonts w:ascii="Wingdings" w:eastAsia="Broadway" w:hAnsi="Wingdings" w:cs="Broadway"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9" w15:restartNumberingAfterBreak="0">
    <w:nsid w:val="1DF274CA"/>
    <w:multiLevelType w:val="hybridMultilevel"/>
    <w:tmpl w:val="8B54BD08"/>
    <w:lvl w:ilvl="0" w:tplc="0408000D">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E0443D6"/>
    <w:multiLevelType w:val="hybridMultilevel"/>
    <w:tmpl w:val="4E1ABFCC"/>
    <w:lvl w:ilvl="0" w:tplc="FFFFFFFF">
      <w:start w:val="1"/>
      <w:numFmt w:val="decimal"/>
      <w:lvlText w:val="%1."/>
      <w:lvlJc w:val="left"/>
      <w:pPr>
        <w:tabs>
          <w:tab w:val="num" w:pos="795"/>
        </w:tabs>
        <w:ind w:left="795" w:hanging="360"/>
      </w:p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51" w15:restartNumberingAfterBreak="0">
    <w:nsid w:val="1E9F6F9E"/>
    <w:multiLevelType w:val="hybridMultilevel"/>
    <w:tmpl w:val="D660D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1F8E4101"/>
    <w:multiLevelType w:val="hybridMultilevel"/>
    <w:tmpl w:val="1820E896"/>
    <w:lvl w:ilvl="0" w:tplc="FFFFFFFF">
      <w:start w:val="1"/>
      <w:numFmt w:val="bullet"/>
      <w:lvlText w:val=""/>
      <w:lvlJc w:val="left"/>
      <w:pPr>
        <w:tabs>
          <w:tab w:val="num" w:pos="720"/>
        </w:tabs>
        <w:ind w:left="720" w:hanging="360"/>
      </w:pPr>
      <w:rPr>
        <w:rFonts w:ascii="Wingdings" w:hAnsi="Wingdings" w:hint="default"/>
        <w:sz w:val="20"/>
      </w:rPr>
    </w:lvl>
    <w:lvl w:ilvl="1" w:tplc="FFFFFFFF">
      <w:start w:val="1"/>
      <w:numFmt w:val="bullet"/>
      <w:lvlText w:val="o"/>
      <w:lvlJc w:val="left"/>
      <w:pPr>
        <w:tabs>
          <w:tab w:val="num" w:pos="1080"/>
        </w:tabs>
        <w:ind w:left="1080" w:hanging="360"/>
      </w:pPr>
      <w:rPr>
        <w:rFonts w:ascii="Courier New" w:hAnsi="Courier New" w:cs="Courier New" w:hint="default"/>
        <w:sz w:val="20"/>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24365ADF"/>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6" w15:restartNumberingAfterBreak="0">
    <w:nsid w:val="249C2F47"/>
    <w:multiLevelType w:val="hybridMultilevel"/>
    <w:tmpl w:val="0A6C511A"/>
    <w:lvl w:ilvl="0" w:tplc="61543D1A">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24B02176"/>
    <w:multiLevelType w:val="hybridMultilevel"/>
    <w:tmpl w:val="1C461C86"/>
    <w:lvl w:ilvl="0" w:tplc="04090001">
      <w:start w:val="1"/>
      <w:numFmt w:val="bullet"/>
      <w:lvlText w:val=""/>
      <w:lvlJc w:val="left"/>
      <w:pPr>
        <w:tabs>
          <w:tab w:val="num" w:pos="720"/>
        </w:tabs>
        <w:ind w:left="720" w:hanging="360"/>
      </w:pPr>
      <w:rPr>
        <w:rFonts w:ascii="Symbol" w:hAnsi="Symbol" w:hint="default"/>
      </w:rPr>
    </w:lvl>
    <w:lvl w:ilvl="1" w:tplc="0408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59"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256B3ACD"/>
    <w:multiLevelType w:val="hybridMultilevel"/>
    <w:tmpl w:val="A0BCBEC4"/>
    <w:lvl w:ilvl="0" w:tplc="3814DC8E">
      <w:start w:val="1"/>
      <w:numFmt w:val="lowerLetter"/>
      <w:lvlText w:val="%1."/>
      <w:lvlJc w:val="left"/>
      <w:pPr>
        <w:tabs>
          <w:tab w:val="num" w:pos="1080"/>
        </w:tabs>
        <w:ind w:left="1080" w:hanging="360"/>
      </w:pPr>
      <w:rPr>
        <w:rFonts w:hint="default"/>
      </w:rPr>
    </w:lvl>
    <w:lvl w:ilvl="1" w:tplc="677A18CA">
      <w:start w:val="1"/>
      <w:numFmt w:val="bullet"/>
      <w:lvlText w:val=""/>
      <w:lvlJc w:val="left"/>
      <w:pPr>
        <w:tabs>
          <w:tab w:val="num" w:pos="1440"/>
        </w:tabs>
        <w:ind w:left="1440" w:hanging="360"/>
      </w:pPr>
      <w:rPr>
        <w:rFonts w:ascii="Symbol" w:hAnsi="Symbol" w:hint="default"/>
        <w:sz w:val="20"/>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1" w15:restartNumberingAfterBreak="0">
    <w:nsid w:val="27786CAB"/>
    <w:multiLevelType w:val="multilevel"/>
    <w:tmpl w:val="CBE217E8"/>
    <w:lvl w:ilvl="0">
      <w:start w:val="1"/>
      <w:numFmt w:val="decimal"/>
      <w:lvlText w:val="%1."/>
      <w:lvlJc w:val="left"/>
      <w:pPr>
        <w:tabs>
          <w:tab w:val="num" w:pos="720"/>
        </w:tabs>
        <w:ind w:left="720" w:hanging="360"/>
      </w:p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62" w15:restartNumberingAfterBreak="0">
    <w:nsid w:val="27B7608D"/>
    <w:multiLevelType w:val="hybridMultilevel"/>
    <w:tmpl w:val="C340E53A"/>
    <w:lvl w:ilvl="0" w:tplc="94EC9C38">
      <w:start w:val="1"/>
      <w:numFmt w:val="decimal"/>
      <w:lvlText w:val="%1."/>
      <w:lvlJc w:val="left"/>
      <w:pPr>
        <w:ind w:left="720" w:hanging="360"/>
      </w:pPr>
      <w:rPr>
        <w:i w:val="0"/>
        <w:i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28741E2C"/>
    <w:multiLevelType w:val="hybridMultilevel"/>
    <w:tmpl w:val="18027920"/>
    <w:lvl w:ilvl="0" w:tplc="8DE87696">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4" w15:restartNumberingAfterBreak="0">
    <w:nsid w:val="29A7328F"/>
    <w:multiLevelType w:val="hybridMultilevel"/>
    <w:tmpl w:val="BCE0783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66"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2C295D55"/>
    <w:multiLevelType w:val="hybridMultilevel"/>
    <w:tmpl w:val="50229C9C"/>
    <w:lvl w:ilvl="0" w:tplc="8470354C">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8" w15:restartNumberingAfterBreak="0">
    <w:nsid w:val="2CD3595E"/>
    <w:multiLevelType w:val="multilevel"/>
    <w:tmpl w:val="600E5A14"/>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rPr>
        <w:rFonts w:ascii="Tahoma" w:hAnsi="Tahoma" w:cs="Tahoma" w:hint="default"/>
        <w:b/>
        <w:bCs/>
        <w:i w:val="0"/>
        <w:iCs/>
        <w:sz w:val="22"/>
        <w:szCs w:val="22"/>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9" w15:restartNumberingAfterBreak="0">
    <w:nsid w:val="2D317CE0"/>
    <w:multiLevelType w:val="hybridMultilevel"/>
    <w:tmpl w:val="108C0700"/>
    <w:numStyleLink w:val="27"/>
  </w:abstractNum>
  <w:abstractNum w:abstractNumId="70" w15:restartNumberingAfterBreak="0">
    <w:nsid w:val="2D8870EA"/>
    <w:multiLevelType w:val="multilevel"/>
    <w:tmpl w:val="C6CE56FE"/>
    <w:lvl w:ilvl="0">
      <w:start w:val="1"/>
      <w:numFmt w:val="decimal"/>
      <w:lvlText w:val="%1."/>
      <w:lvlJc w:val="left"/>
      <w:pPr>
        <w:tabs>
          <w:tab w:val="num" w:pos="780"/>
        </w:tabs>
        <w:ind w:left="780" w:hanging="360"/>
      </w:pPr>
    </w:lvl>
    <w:lvl w:ilvl="1">
      <w:start w:val="1"/>
      <w:numFmt w:val="decimal"/>
      <w:isLgl/>
      <w:lvlText w:val="%1.%2."/>
      <w:lvlJc w:val="left"/>
      <w:pPr>
        <w:tabs>
          <w:tab w:val="num" w:pos="1854"/>
        </w:tabs>
        <w:ind w:left="1854" w:hanging="720"/>
      </w:pPr>
      <w:rPr>
        <w:rFonts w:hint="default"/>
      </w:rPr>
    </w:lvl>
    <w:lvl w:ilvl="2">
      <w:start w:val="1"/>
      <w:numFmt w:val="decimal"/>
      <w:isLgl/>
      <w:lvlText w:val="%1.%2.%3."/>
      <w:lvlJc w:val="left"/>
      <w:pPr>
        <w:tabs>
          <w:tab w:val="num" w:pos="1140"/>
        </w:tabs>
        <w:ind w:left="1140" w:hanging="720"/>
      </w:pPr>
      <w:rPr>
        <w:rFonts w:hint="default"/>
      </w:rPr>
    </w:lvl>
    <w:lvl w:ilvl="3">
      <w:start w:val="1"/>
      <w:numFmt w:val="decimal"/>
      <w:isLgl/>
      <w:lvlText w:val="%1.%2.%3.%4."/>
      <w:lvlJc w:val="left"/>
      <w:pPr>
        <w:tabs>
          <w:tab w:val="num" w:pos="1500"/>
        </w:tabs>
        <w:ind w:left="1500" w:hanging="108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860"/>
        </w:tabs>
        <w:ind w:left="1860" w:hanging="144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2220"/>
        </w:tabs>
        <w:ind w:left="2220" w:hanging="1800"/>
      </w:pPr>
      <w:rPr>
        <w:rFonts w:hint="default"/>
      </w:rPr>
    </w:lvl>
    <w:lvl w:ilvl="8">
      <w:start w:val="1"/>
      <w:numFmt w:val="decimal"/>
      <w:isLgl/>
      <w:lvlText w:val="%1.%2.%3.%4.%5.%6.%7.%8.%9."/>
      <w:lvlJc w:val="left"/>
      <w:pPr>
        <w:tabs>
          <w:tab w:val="num" w:pos="2580"/>
        </w:tabs>
        <w:ind w:left="2580" w:hanging="2160"/>
      </w:pPr>
      <w:rPr>
        <w:rFonts w:hint="default"/>
      </w:rPr>
    </w:lvl>
  </w:abstractNum>
  <w:abstractNum w:abstractNumId="71"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73"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4"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75" w15:restartNumberingAfterBreak="0">
    <w:nsid w:val="3020710F"/>
    <w:multiLevelType w:val="hybridMultilevel"/>
    <w:tmpl w:val="181E74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1387260"/>
    <w:multiLevelType w:val="hybridMultilevel"/>
    <w:tmpl w:val="38AA39EC"/>
    <w:lvl w:ilvl="0" w:tplc="6284F252">
      <w:start w:val="1"/>
      <w:numFmt w:val="lowerLetter"/>
      <w:lvlText w:val="%1."/>
      <w:lvlJc w:val="left"/>
      <w:pPr>
        <w:ind w:left="1440" w:hanging="360"/>
      </w:pPr>
      <w:rPr>
        <w:rFonts w:hint="default"/>
      </w:rPr>
    </w:lvl>
    <w:lvl w:ilvl="1" w:tplc="04080001">
      <w:start w:val="1"/>
      <w:numFmt w:val="bullet"/>
      <w:lvlText w:val=""/>
      <w:lvlJc w:val="left"/>
      <w:pPr>
        <w:ind w:left="927" w:hanging="360"/>
      </w:pPr>
      <w:rPr>
        <w:rFonts w:ascii="Symbol" w:hAnsi="Symbol" w:hint="default"/>
      </w:rPr>
    </w:lvl>
    <w:lvl w:ilvl="2" w:tplc="209A261C">
      <w:start w:val="1"/>
      <w:numFmt w:val="bullet"/>
      <w:lvlText w:val=""/>
      <w:lvlJc w:val="left"/>
      <w:pPr>
        <w:ind w:left="1740" w:hanging="180"/>
      </w:pPr>
      <w:rPr>
        <w:rFonts w:ascii="Wingdings" w:hAnsi="Wingdings" w:hint="default"/>
      </w:r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7" w15:restartNumberingAfterBreak="0">
    <w:nsid w:val="350E178B"/>
    <w:multiLevelType w:val="hybridMultilevel"/>
    <w:tmpl w:val="C8D89366"/>
    <w:lvl w:ilvl="0" w:tplc="3A067B38">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8"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3C1E05BB"/>
    <w:multiLevelType w:val="hybridMultilevel"/>
    <w:tmpl w:val="62247678"/>
    <w:lvl w:ilvl="0" w:tplc="02F6D3E6">
      <w:start w:val="1"/>
      <w:numFmt w:val="decimal"/>
      <w:lvlText w:val="%1)"/>
      <w:lvlJc w:val="left"/>
      <w:pPr>
        <w:tabs>
          <w:tab w:val="num" w:pos="900"/>
        </w:tabs>
        <w:ind w:left="900" w:hanging="360"/>
      </w:pPr>
      <w:rPr>
        <w:rFonts w:hint="default"/>
        <w:b/>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b/>
      </w:rPr>
    </w:lvl>
    <w:lvl w:ilvl="3" w:tplc="6284F252">
      <w:start w:val="1"/>
      <w:numFmt w:val="lowerLetter"/>
      <w:lvlText w:val="%4."/>
      <w:lvlJc w:val="left"/>
      <w:pPr>
        <w:ind w:left="288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1" w15:restartNumberingAfterBreak="0">
    <w:nsid w:val="3DCB6456"/>
    <w:multiLevelType w:val="hybridMultilevel"/>
    <w:tmpl w:val="EC70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83"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84" w15:restartNumberingAfterBreak="0">
    <w:nsid w:val="41134867"/>
    <w:multiLevelType w:val="hybridMultilevel"/>
    <w:tmpl w:val="3FD4FB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42E35198"/>
    <w:multiLevelType w:val="hybridMultilevel"/>
    <w:tmpl w:val="9E46688E"/>
    <w:lvl w:ilvl="0" w:tplc="5184C936">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6"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7" w15:restartNumberingAfterBreak="0">
    <w:nsid w:val="46FA2843"/>
    <w:multiLevelType w:val="hybridMultilevel"/>
    <w:tmpl w:val="BC78CD6C"/>
    <w:lvl w:ilvl="0" w:tplc="998C0A64">
      <w:start w:val="1"/>
      <w:numFmt w:val="decimal"/>
      <w:lvlText w:val="Π%1."/>
      <w:lvlJc w:val="left"/>
      <w:pPr>
        <w:ind w:left="360" w:hanging="360"/>
      </w:pPr>
      <w:rPr>
        <w:rFonts w:asciiTheme="majorHAnsi" w:hAnsiTheme="majorHAnsi" w:cstheme="majorHAnsi" w:hint="default"/>
        <w:b/>
        <w:i w:val="0"/>
        <w:color w:val="auto"/>
        <w:sz w:val="22"/>
        <w:szCs w:val="20"/>
        <w:u w:val="none"/>
      </w:rPr>
    </w:lvl>
    <w:lvl w:ilvl="1" w:tplc="04080019" w:tentative="1">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8"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48B211F1"/>
    <w:multiLevelType w:val="hybridMultilevel"/>
    <w:tmpl w:val="E458C874"/>
    <w:lvl w:ilvl="0" w:tplc="0408000F">
      <w:start w:val="1"/>
      <w:numFmt w:val="decimal"/>
      <w:lvlText w:val="%1."/>
      <w:lvlJc w:val="left"/>
      <w:pPr>
        <w:tabs>
          <w:tab w:val="num" w:pos="720"/>
        </w:tabs>
        <w:ind w:left="720" w:hanging="360"/>
      </w:pPr>
    </w:lvl>
    <w:lvl w:ilvl="1" w:tplc="0408000F">
      <w:start w:val="1"/>
      <w:numFmt w:val="decimal"/>
      <w:lvlText w:val="%2."/>
      <w:lvlJc w:val="left"/>
      <w:pPr>
        <w:tabs>
          <w:tab w:val="num" w:pos="720"/>
        </w:tabs>
        <w:ind w:left="720" w:hanging="360"/>
      </w:pPr>
    </w:lvl>
    <w:lvl w:ilvl="2" w:tplc="0408000F">
      <w:start w:val="1"/>
      <w:numFmt w:val="decimal"/>
      <w:lvlText w:val="%3."/>
      <w:lvlJc w:val="left"/>
      <w:pPr>
        <w:tabs>
          <w:tab w:val="num" w:pos="720"/>
        </w:tabs>
        <w:ind w:left="720" w:hanging="36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0" w15:restartNumberingAfterBreak="0">
    <w:nsid w:val="4A5B4607"/>
    <w:multiLevelType w:val="hybridMultilevel"/>
    <w:tmpl w:val="698EF2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2" w15:restartNumberingAfterBreak="0">
    <w:nsid w:val="4A904B1F"/>
    <w:multiLevelType w:val="multilevel"/>
    <w:tmpl w:val="E758DE60"/>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4" w15:restartNumberingAfterBreak="0">
    <w:nsid w:val="4C727A58"/>
    <w:multiLevelType w:val="hybridMultilevel"/>
    <w:tmpl w:val="AB4615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97" w15:restartNumberingAfterBreak="0">
    <w:nsid w:val="4D6264B0"/>
    <w:multiLevelType w:val="hybridMultilevel"/>
    <w:tmpl w:val="1ABA9274"/>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98"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50047143"/>
    <w:multiLevelType w:val="hybridMultilevel"/>
    <w:tmpl w:val="EBB071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50842730"/>
    <w:multiLevelType w:val="hybridMultilevel"/>
    <w:tmpl w:val="91C6E68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04"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550E3567"/>
    <w:multiLevelType w:val="hybridMultilevel"/>
    <w:tmpl w:val="10167B24"/>
    <w:lvl w:ilvl="0" w:tplc="6FFA4D4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60C5603"/>
    <w:multiLevelType w:val="hybridMultilevel"/>
    <w:tmpl w:val="17A8E774"/>
    <w:lvl w:ilvl="0" w:tplc="6284F252">
      <w:start w:val="1"/>
      <w:numFmt w:val="lowerLetter"/>
      <w:lvlText w:val="%1."/>
      <w:lvlJc w:val="left"/>
      <w:pPr>
        <w:ind w:left="1440" w:hanging="360"/>
      </w:pPr>
      <w:rPr>
        <w:rFonts w:hint="default"/>
      </w:rPr>
    </w:lvl>
    <w:lvl w:ilvl="1" w:tplc="04080019">
      <w:start w:val="1"/>
      <w:numFmt w:val="lowerLetter"/>
      <w:lvlText w:val="%2."/>
      <w:lvlJc w:val="left"/>
      <w:pPr>
        <w:ind w:left="927" w:hanging="360"/>
      </w:pPr>
    </w:lvl>
    <w:lvl w:ilvl="2" w:tplc="209A261C">
      <w:start w:val="1"/>
      <w:numFmt w:val="bullet"/>
      <w:lvlText w:val=""/>
      <w:lvlJc w:val="left"/>
      <w:pPr>
        <w:ind w:left="1740" w:hanging="180"/>
      </w:pPr>
      <w:rPr>
        <w:rFonts w:ascii="Wingdings" w:hAnsi="Wingdings" w:hint="default"/>
      </w:r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9" w15:restartNumberingAfterBreak="0">
    <w:nsid w:val="57495126"/>
    <w:multiLevelType w:val="multilevel"/>
    <w:tmpl w:val="84007686"/>
    <w:lvl w:ilvl="0">
      <w:start w:val="1"/>
      <w:numFmt w:val="decimal"/>
      <w:lvlText w:val="%1."/>
      <w:lvlJc w:val="left"/>
      <w:pPr>
        <w:ind w:left="432" w:hanging="432"/>
      </w:pPr>
    </w:lvl>
    <w:lvl w:ilvl="1">
      <w:start w:val="1"/>
      <w:numFmt w:val="decimal"/>
      <w:lvlText w:val="%1.%2"/>
      <w:lvlJc w:val="left"/>
      <w:pPr>
        <w:ind w:left="576" w:hanging="576"/>
      </w:pPr>
      <w:rPr>
        <w:rFonts w:cs="Times New Roman"/>
        <w:b w:val="0"/>
      </w:rPr>
    </w:lvl>
    <w:lvl w:ilvl="2">
      <w:start w:val="1"/>
      <w:numFmt w:val="decimal"/>
      <w:lvlText w:val="%1.%2.%3"/>
      <w:lvlJc w:val="left"/>
      <w:pPr>
        <w:ind w:left="720" w:hanging="720"/>
      </w:pPr>
      <w:rPr>
        <w:rFonts w:cs="Times New Roman"/>
        <w:b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0" w15:restartNumberingAfterBreak="0">
    <w:nsid w:val="574F3F90"/>
    <w:multiLevelType w:val="hybridMultilevel"/>
    <w:tmpl w:val="7EC82B9A"/>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57547FA9"/>
    <w:multiLevelType w:val="hybridMultilevel"/>
    <w:tmpl w:val="B4E6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A0A6CB0"/>
    <w:multiLevelType w:val="hybridMultilevel"/>
    <w:tmpl w:val="C53C2A2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4" w15:restartNumberingAfterBreak="0">
    <w:nsid w:val="5CE172FE"/>
    <w:multiLevelType w:val="hybridMultilevel"/>
    <w:tmpl w:val="E912020C"/>
    <w:lvl w:ilvl="0" w:tplc="EE9C655C">
      <w:start w:val="1"/>
      <w:numFmt w:val="decimal"/>
      <w:lvlText w:val="%1."/>
      <w:lvlJc w:val="left"/>
      <w:pPr>
        <w:ind w:left="644"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5"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F4D6A42"/>
    <w:multiLevelType w:val="hybridMultilevel"/>
    <w:tmpl w:val="1EE6BFC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633E06BD"/>
    <w:multiLevelType w:val="hybridMultilevel"/>
    <w:tmpl w:val="7FCE820C"/>
    <w:lvl w:ilvl="0" w:tplc="9F446150">
      <w:start w:val="1"/>
      <w:numFmt w:val="decimal"/>
      <w:lvlText w:val="7.3.%1."/>
      <w:lvlJc w:val="right"/>
      <w:pPr>
        <w:ind w:left="3333" w:hanging="360"/>
      </w:pPr>
      <w:rPr>
        <w:rFonts w:hint="default"/>
      </w:rPr>
    </w:lvl>
    <w:lvl w:ilvl="1" w:tplc="04080019" w:tentative="1">
      <w:start w:val="1"/>
      <w:numFmt w:val="lowerLetter"/>
      <w:lvlText w:val="%2."/>
      <w:lvlJc w:val="left"/>
      <w:pPr>
        <w:ind w:left="4053" w:hanging="360"/>
      </w:pPr>
    </w:lvl>
    <w:lvl w:ilvl="2" w:tplc="0408001B" w:tentative="1">
      <w:start w:val="1"/>
      <w:numFmt w:val="lowerRoman"/>
      <w:lvlText w:val="%3."/>
      <w:lvlJc w:val="right"/>
      <w:pPr>
        <w:ind w:left="4773" w:hanging="180"/>
      </w:pPr>
    </w:lvl>
    <w:lvl w:ilvl="3" w:tplc="0408000F" w:tentative="1">
      <w:start w:val="1"/>
      <w:numFmt w:val="decimal"/>
      <w:lvlText w:val="%4."/>
      <w:lvlJc w:val="left"/>
      <w:pPr>
        <w:ind w:left="5493" w:hanging="360"/>
      </w:pPr>
    </w:lvl>
    <w:lvl w:ilvl="4" w:tplc="04080019" w:tentative="1">
      <w:start w:val="1"/>
      <w:numFmt w:val="lowerLetter"/>
      <w:lvlText w:val="%5."/>
      <w:lvlJc w:val="left"/>
      <w:pPr>
        <w:ind w:left="6213" w:hanging="360"/>
      </w:pPr>
    </w:lvl>
    <w:lvl w:ilvl="5" w:tplc="0408001B" w:tentative="1">
      <w:start w:val="1"/>
      <w:numFmt w:val="lowerRoman"/>
      <w:lvlText w:val="%6."/>
      <w:lvlJc w:val="right"/>
      <w:pPr>
        <w:ind w:left="6933" w:hanging="180"/>
      </w:pPr>
    </w:lvl>
    <w:lvl w:ilvl="6" w:tplc="0408000F" w:tentative="1">
      <w:start w:val="1"/>
      <w:numFmt w:val="decimal"/>
      <w:lvlText w:val="%7."/>
      <w:lvlJc w:val="left"/>
      <w:pPr>
        <w:ind w:left="7653" w:hanging="360"/>
      </w:pPr>
    </w:lvl>
    <w:lvl w:ilvl="7" w:tplc="04080019" w:tentative="1">
      <w:start w:val="1"/>
      <w:numFmt w:val="lowerLetter"/>
      <w:lvlText w:val="%8."/>
      <w:lvlJc w:val="left"/>
      <w:pPr>
        <w:ind w:left="8373" w:hanging="360"/>
      </w:pPr>
    </w:lvl>
    <w:lvl w:ilvl="8" w:tplc="0408001B" w:tentative="1">
      <w:start w:val="1"/>
      <w:numFmt w:val="lowerRoman"/>
      <w:lvlText w:val="%9."/>
      <w:lvlJc w:val="right"/>
      <w:pPr>
        <w:ind w:left="9093" w:hanging="180"/>
      </w:pPr>
    </w:lvl>
  </w:abstractNum>
  <w:abstractNum w:abstractNumId="119" w15:restartNumberingAfterBreak="0">
    <w:nsid w:val="65885BBE"/>
    <w:multiLevelType w:val="multilevel"/>
    <w:tmpl w:val="083E95C4"/>
    <w:lvl w:ilvl="0">
      <w:start w:val="1"/>
      <w:numFmt w:val="bullet"/>
      <w:lvlText w:val=""/>
      <w:lvlJc w:val="left"/>
      <w:pPr>
        <w:tabs>
          <w:tab w:val="num" w:pos="2151"/>
        </w:tabs>
        <w:ind w:left="2151" w:hanging="360"/>
      </w:pPr>
      <w:rPr>
        <w:rFonts w:ascii="Symbol" w:hAnsi="Symbol" w:hint="default"/>
      </w:rPr>
    </w:lvl>
    <w:lvl w:ilvl="1">
      <w:start w:val="1"/>
      <w:numFmt w:val="bullet"/>
      <w:lvlText w:val=""/>
      <w:lvlJc w:val="left"/>
      <w:pPr>
        <w:tabs>
          <w:tab w:val="num" w:pos="2511"/>
        </w:tabs>
        <w:ind w:left="2511" w:hanging="360"/>
      </w:pPr>
      <w:rPr>
        <w:rFonts w:ascii="Symbol" w:hAnsi="Symbol" w:hint="default"/>
        <w:sz w:val="20"/>
      </w:rPr>
    </w:lvl>
    <w:lvl w:ilvl="2">
      <w:start w:val="1"/>
      <w:numFmt w:val="lowerRoman"/>
      <w:lvlText w:val="%3."/>
      <w:lvlJc w:val="right"/>
      <w:pPr>
        <w:tabs>
          <w:tab w:val="num" w:pos="3231"/>
        </w:tabs>
        <w:ind w:left="3231" w:hanging="180"/>
      </w:pPr>
      <w:rPr>
        <w:rFonts w:hint="default"/>
      </w:rPr>
    </w:lvl>
    <w:lvl w:ilvl="3">
      <w:start w:val="1"/>
      <w:numFmt w:val="decimal"/>
      <w:lvlText w:val="%4)"/>
      <w:lvlJc w:val="left"/>
      <w:pPr>
        <w:ind w:left="3951" w:hanging="360"/>
      </w:pPr>
      <w:rPr>
        <w:rFonts w:hint="default"/>
      </w:rPr>
    </w:lvl>
    <w:lvl w:ilvl="4" w:tentative="1">
      <w:start w:val="1"/>
      <w:numFmt w:val="lowerLetter"/>
      <w:lvlText w:val="%5."/>
      <w:lvlJc w:val="left"/>
      <w:pPr>
        <w:tabs>
          <w:tab w:val="num" w:pos="4671"/>
        </w:tabs>
        <w:ind w:left="4671" w:hanging="360"/>
      </w:pPr>
      <w:rPr>
        <w:rFonts w:hint="default"/>
      </w:rPr>
    </w:lvl>
    <w:lvl w:ilvl="5" w:tentative="1">
      <w:start w:val="1"/>
      <w:numFmt w:val="lowerRoman"/>
      <w:lvlText w:val="%6."/>
      <w:lvlJc w:val="right"/>
      <w:pPr>
        <w:tabs>
          <w:tab w:val="num" w:pos="5391"/>
        </w:tabs>
        <w:ind w:left="5391" w:hanging="180"/>
      </w:pPr>
      <w:rPr>
        <w:rFonts w:hint="default"/>
      </w:rPr>
    </w:lvl>
    <w:lvl w:ilvl="6" w:tentative="1">
      <w:start w:val="1"/>
      <w:numFmt w:val="decimal"/>
      <w:lvlText w:val="%7."/>
      <w:lvlJc w:val="left"/>
      <w:pPr>
        <w:tabs>
          <w:tab w:val="num" w:pos="6111"/>
        </w:tabs>
        <w:ind w:left="6111" w:hanging="360"/>
      </w:pPr>
      <w:rPr>
        <w:rFonts w:hint="default"/>
      </w:rPr>
    </w:lvl>
    <w:lvl w:ilvl="7" w:tentative="1">
      <w:start w:val="1"/>
      <w:numFmt w:val="lowerLetter"/>
      <w:lvlText w:val="%8."/>
      <w:lvlJc w:val="left"/>
      <w:pPr>
        <w:tabs>
          <w:tab w:val="num" w:pos="6831"/>
        </w:tabs>
        <w:ind w:left="6831" w:hanging="360"/>
      </w:pPr>
      <w:rPr>
        <w:rFonts w:hint="default"/>
      </w:rPr>
    </w:lvl>
    <w:lvl w:ilvl="8" w:tentative="1">
      <w:start w:val="1"/>
      <w:numFmt w:val="lowerRoman"/>
      <w:lvlText w:val="%9."/>
      <w:lvlJc w:val="right"/>
      <w:pPr>
        <w:tabs>
          <w:tab w:val="num" w:pos="7551"/>
        </w:tabs>
        <w:ind w:left="7551" w:hanging="180"/>
      </w:pPr>
      <w:rPr>
        <w:rFonts w:hint="default"/>
      </w:rPr>
    </w:lvl>
  </w:abstractNum>
  <w:abstractNum w:abstractNumId="12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1"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22" w15:restartNumberingAfterBreak="0">
    <w:nsid w:val="6AF90FC0"/>
    <w:multiLevelType w:val="hybridMultilevel"/>
    <w:tmpl w:val="F132C4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3" w15:restartNumberingAfterBreak="0">
    <w:nsid w:val="6B68558F"/>
    <w:multiLevelType w:val="hybridMultilevel"/>
    <w:tmpl w:val="42C88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4"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216"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6FCE7C24"/>
    <w:multiLevelType w:val="hybridMultilevel"/>
    <w:tmpl w:val="6434B7E6"/>
    <w:lvl w:ilvl="0" w:tplc="0408000F">
      <w:start w:val="1"/>
      <w:numFmt w:val="bullet"/>
      <w:lvlText w:val=""/>
      <w:lvlJc w:val="left"/>
      <w:pPr>
        <w:tabs>
          <w:tab w:val="num" w:pos="502"/>
        </w:tabs>
        <w:ind w:left="502" w:hanging="360"/>
      </w:pPr>
      <w:rPr>
        <w:rFonts w:ascii="Wingdings" w:hAnsi="Wingdings" w:hint="default"/>
      </w:rPr>
    </w:lvl>
    <w:lvl w:ilvl="1" w:tplc="04080005" w:tentative="1">
      <w:start w:val="1"/>
      <w:numFmt w:val="bullet"/>
      <w:lvlText w:val="o"/>
      <w:lvlJc w:val="left"/>
      <w:pPr>
        <w:tabs>
          <w:tab w:val="num" w:pos="-3664"/>
        </w:tabs>
        <w:ind w:left="-3664" w:hanging="360"/>
      </w:pPr>
      <w:rPr>
        <w:rFonts w:ascii="Courier New" w:hAnsi="Courier New" w:cs="Courier New" w:hint="default"/>
      </w:rPr>
    </w:lvl>
    <w:lvl w:ilvl="2" w:tplc="04080005">
      <w:start w:val="1"/>
      <w:numFmt w:val="bullet"/>
      <w:lvlText w:val=""/>
      <w:lvlJc w:val="left"/>
      <w:pPr>
        <w:tabs>
          <w:tab w:val="num" w:pos="-2944"/>
        </w:tabs>
        <w:ind w:left="-2944" w:hanging="360"/>
      </w:pPr>
      <w:rPr>
        <w:rFonts w:ascii="Wingdings" w:hAnsi="Wingdings" w:hint="default"/>
      </w:rPr>
    </w:lvl>
    <w:lvl w:ilvl="3" w:tplc="04080001" w:tentative="1">
      <w:start w:val="1"/>
      <w:numFmt w:val="bullet"/>
      <w:lvlText w:val=""/>
      <w:lvlJc w:val="left"/>
      <w:pPr>
        <w:tabs>
          <w:tab w:val="num" w:pos="-2224"/>
        </w:tabs>
        <w:ind w:left="-2224" w:hanging="360"/>
      </w:pPr>
      <w:rPr>
        <w:rFonts w:ascii="Symbol" w:hAnsi="Symbol" w:hint="default"/>
      </w:rPr>
    </w:lvl>
    <w:lvl w:ilvl="4" w:tplc="04080003" w:tentative="1">
      <w:start w:val="1"/>
      <w:numFmt w:val="bullet"/>
      <w:lvlText w:val="o"/>
      <w:lvlJc w:val="left"/>
      <w:pPr>
        <w:tabs>
          <w:tab w:val="num" w:pos="-1504"/>
        </w:tabs>
        <w:ind w:left="-1504" w:hanging="360"/>
      </w:pPr>
      <w:rPr>
        <w:rFonts w:ascii="Courier New" w:hAnsi="Courier New" w:cs="Courier New" w:hint="default"/>
      </w:rPr>
    </w:lvl>
    <w:lvl w:ilvl="5" w:tplc="04080005" w:tentative="1">
      <w:start w:val="1"/>
      <w:numFmt w:val="bullet"/>
      <w:lvlText w:val=""/>
      <w:lvlJc w:val="left"/>
      <w:pPr>
        <w:tabs>
          <w:tab w:val="num" w:pos="-784"/>
        </w:tabs>
        <w:ind w:left="-784" w:hanging="360"/>
      </w:pPr>
      <w:rPr>
        <w:rFonts w:ascii="Wingdings" w:hAnsi="Wingdings" w:hint="default"/>
      </w:rPr>
    </w:lvl>
    <w:lvl w:ilvl="6" w:tplc="04080001" w:tentative="1">
      <w:start w:val="1"/>
      <w:numFmt w:val="bullet"/>
      <w:lvlText w:val=""/>
      <w:lvlJc w:val="left"/>
      <w:pPr>
        <w:tabs>
          <w:tab w:val="num" w:pos="-64"/>
        </w:tabs>
        <w:ind w:left="-64" w:hanging="360"/>
      </w:pPr>
      <w:rPr>
        <w:rFonts w:ascii="Symbol" w:hAnsi="Symbol" w:hint="default"/>
      </w:rPr>
    </w:lvl>
    <w:lvl w:ilvl="7" w:tplc="04080003" w:tentative="1">
      <w:start w:val="1"/>
      <w:numFmt w:val="bullet"/>
      <w:lvlText w:val="o"/>
      <w:lvlJc w:val="left"/>
      <w:pPr>
        <w:tabs>
          <w:tab w:val="num" w:pos="656"/>
        </w:tabs>
        <w:ind w:left="656" w:hanging="360"/>
      </w:pPr>
      <w:rPr>
        <w:rFonts w:ascii="Courier New" w:hAnsi="Courier New" w:cs="Courier New" w:hint="default"/>
      </w:rPr>
    </w:lvl>
    <w:lvl w:ilvl="8" w:tplc="04080005" w:tentative="1">
      <w:start w:val="1"/>
      <w:numFmt w:val="bullet"/>
      <w:lvlText w:val=""/>
      <w:lvlJc w:val="left"/>
      <w:pPr>
        <w:tabs>
          <w:tab w:val="num" w:pos="1376"/>
        </w:tabs>
        <w:ind w:left="1376" w:hanging="360"/>
      </w:pPr>
      <w:rPr>
        <w:rFonts w:ascii="Wingdings" w:hAnsi="Wingdings" w:hint="default"/>
      </w:rPr>
    </w:lvl>
  </w:abstractNum>
  <w:abstractNum w:abstractNumId="126"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7" w15:restartNumberingAfterBreak="0">
    <w:nsid w:val="71FC1317"/>
    <w:multiLevelType w:val="hybridMultilevel"/>
    <w:tmpl w:val="07A6A998"/>
    <w:lvl w:ilvl="0" w:tplc="209A261C">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29" w15:restartNumberingAfterBreak="0">
    <w:nsid w:val="73362396"/>
    <w:multiLevelType w:val="hybridMultilevel"/>
    <w:tmpl w:val="F7BEBD76"/>
    <w:lvl w:ilvl="0" w:tplc="FFFFFFFF">
      <w:start w:val="1"/>
      <w:numFmt w:val="decimal"/>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0"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32"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7C5209B"/>
    <w:multiLevelType w:val="hybridMultilevel"/>
    <w:tmpl w:val="15EC4EC2"/>
    <w:lvl w:ilvl="0" w:tplc="209A261C">
      <w:start w:val="1"/>
      <w:numFmt w:val="bullet"/>
      <w:lvlText w:val="o"/>
      <w:lvlJc w:val="left"/>
      <w:pPr>
        <w:tabs>
          <w:tab w:val="num" w:pos="1440"/>
        </w:tabs>
        <w:ind w:left="1440" w:hanging="360"/>
      </w:pPr>
      <w:rPr>
        <w:rFonts w:ascii="Courier New" w:hAnsi="Courier New" w:cs="Courier New"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5" w15:restartNumberingAfterBreak="0">
    <w:nsid w:val="799A4D16"/>
    <w:multiLevelType w:val="hybridMultilevel"/>
    <w:tmpl w:val="3340ACC2"/>
    <w:lvl w:ilvl="0" w:tplc="558C5DC2">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3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7"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CF34011"/>
    <w:multiLevelType w:val="multilevel"/>
    <w:tmpl w:val="143C9EFA"/>
    <w:lvl w:ilvl="0">
      <w:start w:val="1"/>
      <w:numFmt w:val="decimal"/>
      <w:lvlText w:val="%1."/>
      <w:lvlJc w:val="left"/>
      <w:pPr>
        <w:ind w:left="450" w:hanging="450"/>
      </w:pPr>
      <w:rPr>
        <w:rFonts w:hint="default"/>
        <w:b/>
      </w:rPr>
    </w:lvl>
    <w:lvl w:ilvl="1">
      <w:start w:val="3"/>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9" w15:restartNumberingAfterBreak="0">
    <w:nsid w:val="7CF46BCE"/>
    <w:multiLevelType w:val="hybridMultilevel"/>
    <w:tmpl w:val="2F5078D0"/>
    <w:lvl w:ilvl="0" w:tplc="818E846E">
      <w:start w:val="1"/>
      <w:numFmt w:val="decimal"/>
      <w:lvlText w:val="1.2.%1."/>
      <w:lvlJc w:val="right"/>
      <w:pPr>
        <w:ind w:left="308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8"/>
  </w:num>
  <w:num w:numId="5">
    <w:abstractNumId w:val="9"/>
  </w:num>
  <w:num w:numId="6">
    <w:abstractNumId w:val="126"/>
  </w:num>
  <w:num w:numId="7">
    <w:abstractNumId w:val="136"/>
  </w:num>
  <w:num w:numId="8">
    <w:abstractNumId w:val="47"/>
  </w:num>
  <w:num w:numId="9">
    <w:abstractNumId w:val="105"/>
  </w:num>
  <w:num w:numId="10">
    <w:abstractNumId w:val="68"/>
  </w:num>
  <w:num w:numId="11">
    <w:abstractNumId w:val="36"/>
  </w:num>
  <w:num w:numId="12">
    <w:abstractNumId w:val="82"/>
  </w:num>
  <w:num w:numId="13">
    <w:abstractNumId w:val="124"/>
  </w:num>
  <w:num w:numId="14">
    <w:abstractNumId w:val="140"/>
  </w:num>
  <w:num w:numId="15">
    <w:abstractNumId w:val="93"/>
  </w:num>
  <w:num w:numId="16">
    <w:abstractNumId w:val="99"/>
  </w:num>
  <w:num w:numId="17">
    <w:abstractNumId w:val="40"/>
  </w:num>
  <w:num w:numId="18">
    <w:abstractNumId w:val="14"/>
  </w:num>
  <w:num w:numId="19">
    <w:abstractNumId w:val="83"/>
  </w:num>
  <w:num w:numId="20">
    <w:abstractNumId w:val="78"/>
  </w:num>
  <w:num w:numId="21">
    <w:abstractNumId w:val="29"/>
  </w:num>
  <w:num w:numId="2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num>
  <w:num w:numId="24">
    <w:abstractNumId w:val="5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92"/>
  </w:num>
  <w:num w:numId="26">
    <w:abstractNumId w:val="121"/>
  </w:num>
  <w:num w:numId="27">
    <w:abstractNumId w:val="55"/>
  </w:num>
  <w:num w:numId="28">
    <w:abstractNumId w:val="58"/>
  </w:num>
  <w:num w:numId="29">
    <w:abstractNumId w:val="118"/>
  </w:num>
  <w:num w:numId="30">
    <w:abstractNumId w:val="95"/>
  </w:num>
  <w:num w:numId="31">
    <w:abstractNumId w:val="88"/>
  </w:num>
  <w:num w:numId="32">
    <w:abstractNumId w:val="30"/>
  </w:num>
  <w:num w:numId="33">
    <w:abstractNumId w:val="72"/>
  </w:num>
  <w:num w:numId="34">
    <w:abstractNumId w:val="98"/>
  </w:num>
  <w:num w:numId="35">
    <w:abstractNumId w:val="79"/>
  </w:num>
  <w:num w:numId="36">
    <w:abstractNumId w:val="106"/>
  </w:num>
  <w:num w:numId="37">
    <w:abstractNumId w:val="66"/>
  </w:num>
  <w:num w:numId="38">
    <w:abstractNumId w:val="46"/>
  </w:num>
  <w:num w:numId="39">
    <w:abstractNumId w:val="104"/>
  </w:num>
  <w:num w:numId="40">
    <w:abstractNumId w:val="71"/>
  </w:num>
  <w:num w:numId="41">
    <w:abstractNumId w:val="91"/>
  </w:num>
  <w:num w:numId="42">
    <w:abstractNumId w:val="74"/>
  </w:num>
  <w:num w:numId="43">
    <w:abstractNumId w:val="128"/>
  </w:num>
  <w:num w:numId="44">
    <w:abstractNumId w:val="53"/>
  </w:num>
  <w:num w:numId="45">
    <w:abstractNumId w:val="86"/>
  </w:num>
  <w:num w:numId="46">
    <w:abstractNumId w:val="65"/>
  </w:num>
  <w:num w:numId="47">
    <w:abstractNumId w:val="96"/>
  </w:num>
  <w:num w:numId="48">
    <w:abstractNumId w:val="134"/>
  </w:num>
  <w:num w:numId="49">
    <w:abstractNumId w:val="37"/>
  </w:num>
  <w:num w:numId="50">
    <w:abstractNumId w:val="21"/>
  </w:num>
  <w:num w:numId="51">
    <w:abstractNumId w:val="33"/>
  </w:num>
  <w:num w:numId="52">
    <w:abstractNumId w:val="73"/>
  </w:num>
  <w:num w:numId="53">
    <w:abstractNumId w:val="139"/>
  </w:num>
  <w:num w:numId="54">
    <w:abstractNumId w:val="120"/>
  </w:num>
  <w:num w:numId="55">
    <w:abstractNumId w:val="137"/>
  </w:num>
  <w:num w:numId="56">
    <w:abstractNumId w:val="69"/>
  </w:num>
  <w:num w:numId="57">
    <w:abstractNumId w:val="115"/>
  </w:num>
  <w:num w:numId="58">
    <w:abstractNumId w:val="67"/>
  </w:num>
  <w:num w:numId="59">
    <w:abstractNumId w:val="10"/>
  </w:num>
  <w:num w:numId="60">
    <w:abstractNumId w:val="48"/>
  </w:num>
  <w:num w:numId="61">
    <w:abstractNumId w:val="97"/>
  </w:num>
  <w:num w:numId="62">
    <w:abstractNumId w:val="125"/>
  </w:num>
  <w:num w:numId="63">
    <w:abstractNumId w:val="52"/>
  </w:num>
  <w:num w:numId="64">
    <w:abstractNumId w:val="127"/>
  </w:num>
  <w:num w:numId="65">
    <w:abstractNumId w:val="116"/>
  </w:num>
  <w:num w:numId="66">
    <w:abstractNumId w:val="111"/>
  </w:num>
  <w:num w:numId="67">
    <w:abstractNumId w:val="100"/>
  </w:num>
  <w:num w:numId="68">
    <w:abstractNumId w:val="141"/>
  </w:num>
  <w:num w:numId="69">
    <w:abstractNumId w:val="11"/>
  </w:num>
  <w:num w:numId="70">
    <w:abstractNumId w:val="27"/>
  </w:num>
  <w:num w:numId="71">
    <w:abstractNumId w:val="64"/>
  </w:num>
  <w:num w:numId="72">
    <w:abstractNumId w:val="89"/>
  </w:num>
  <w:num w:numId="73">
    <w:abstractNumId w:val="56"/>
  </w:num>
  <w:num w:numId="74">
    <w:abstractNumId w:val="31"/>
  </w:num>
  <w:num w:numId="75">
    <w:abstractNumId w:val="80"/>
  </w:num>
  <w:num w:numId="76">
    <w:abstractNumId w:val="70"/>
  </w:num>
  <w:num w:numId="77">
    <w:abstractNumId w:val="62"/>
  </w:num>
  <w:num w:numId="78">
    <w:abstractNumId w:val="49"/>
  </w:num>
  <w:num w:numId="79">
    <w:abstractNumId w:val="41"/>
  </w:num>
  <w:num w:numId="80">
    <w:abstractNumId w:val="23"/>
  </w:num>
  <w:num w:numId="81">
    <w:abstractNumId w:val="25"/>
  </w:num>
  <w:num w:numId="82">
    <w:abstractNumId w:val="110"/>
  </w:num>
  <w:num w:numId="83">
    <w:abstractNumId w:val="20"/>
  </w:num>
  <w:num w:numId="84">
    <w:abstractNumId w:val="75"/>
  </w:num>
  <w:num w:numId="85">
    <w:abstractNumId w:val="39"/>
  </w:num>
  <w:num w:numId="86">
    <w:abstractNumId w:val="34"/>
  </w:num>
  <w:num w:numId="87">
    <w:abstractNumId w:val="60"/>
  </w:num>
  <w:num w:numId="88">
    <w:abstractNumId w:val="61"/>
  </w:num>
  <w:num w:numId="89">
    <w:abstractNumId w:val="45"/>
  </w:num>
  <w:num w:numId="90">
    <w:abstractNumId w:val="87"/>
  </w:num>
  <w:num w:numId="91">
    <w:abstractNumId w:val="81"/>
  </w:num>
  <w:num w:numId="92">
    <w:abstractNumId w:val="1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8"/>
  </w:num>
  <w:num w:numId="95">
    <w:abstractNumId w:val="50"/>
  </w:num>
  <w:num w:numId="96">
    <w:abstractNumId w:val="84"/>
  </w:num>
  <w:num w:numId="97">
    <w:abstractNumId w:val="15"/>
  </w:num>
  <w:num w:numId="98">
    <w:abstractNumId w:val="32"/>
  </w:num>
  <w:num w:numId="99">
    <w:abstractNumId w:val="114"/>
  </w:num>
  <w:num w:numId="100">
    <w:abstractNumId w:val="76"/>
  </w:num>
  <w:num w:numId="101">
    <w:abstractNumId w:val="108"/>
  </w:num>
  <w:num w:numId="102">
    <w:abstractNumId w:val="22"/>
  </w:num>
  <w:num w:numId="103">
    <w:abstractNumId w:val="94"/>
  </w:num>
  <w:num w:numId="104">
    <w:abstractNumId w:val="122"/>
  </w:num>
  <w:num w:numId="105">
    <w:abstractNumId w:val="51"/>
  </w:num>
  <w:num w:numId="106">
    <w:abstractNumId w:val="119"/>
  </w:num>
  <w:num w:numId="107">
    <w:abstractNumId w:val="13"/>
  </w:num>
  <w:num w:numId="108">
    <w:abstractNumId w:val="16"/>
  </w:num>
  <w:num w:numId="109">
    <w:abstractNumId w:val="102"/>
  </w:num>
  <w:num w:numId="110">
    <w:abstractNumId w:val="63"/>
  </w:num>
  <w:num w:numId="111">
    <w:abstractNumId w:val="113"/>
  </w:num>
  <w:num w:numId="112">
    <w:abstractNumId w:val="131"/>
  </w:num>
  <w:num w:numId="113">
    <w:abstractNumId w:val="59"/>
  </w:num>
  <w:num w:numId="114">
    <w:abstractNumId w:val="103"/>
  </w:num>
  <w:num w:numId="115">
    <w:abstractNumId w:val="42"/>
  </w:num>
  <w:num w:numId="116">
    <w:abstractNumId w:val="90"/>
  </w:num>
  <w:num w:numId="117">
    <w:abstractNumId w:val="135"/>
  </w:num>
  <w:num w:numId="118">
    <w:abstractNumId w:val="129"/>
  </w:num>
  <w:num w:numId="119">
    <w:abstractNumId w:val="57"/>
  </w:num>
  <w:num w:numId="120">
    <w:abstractNumId w:val="12"/>
  </w:num>
  <w:num w:numId="121">
    <w:abstractNumId w:val="24"/>
  </w:num>
  <w:num w:numId="122">
    <w:abstractNumId w:val="138"/>
  </w:num>
  <w:num w:numId="123">
    <w:abstractNumId w:val="35"/>
  </w:num>
  <w:num w:numId="124">
    <w:abstractNumId w:val="101"/>
  </w:num>
  <w:num w:numId="125">
    <w:abstractNumId w:val="123"/>
  </w:num>
  <w:num w:numId="126">
    <w:abstractNumId w:val="26"/>
  </w:num>
  <w:num w:numId="127">
    <w:abstractNumId w:val="109"/>
  </w:num>
  <w:num w:numId="128">
    <w:abstractNumId w:val="44"/>
  </w:num>
  <w:num w:numId="129">
    <w:abstractNumId w:val="77"/>
  </w:num>
  <w:num w:numId="130">
    <w:abstractNumId w:val="130"/>
  </w:num>
  <w:num w:numId="131">
    <w:abstractNumId w:val="17"/>
  </w:num>
  <w:num w:numId="132">
    <w:abstractNumId w:val="112"/>
  </w:num>
  <w:num w:numId="133">
    <w:abstractNumId w:val="132"/>
  </w:num>
  <w:num w:numId="134">
    <w:abstractNumId w:val="38"/>
  </w:num>
  <w:num w:numId="135">
    <w:abstractNumId w:val="19"/>
  </w:num>
  <w:num w:numId="136">
    <w:abstractNumId w:val="43"/>
  </w:num>
  <w:num w:numId="137">
    <w:abstractNumId w:val="85"/>
  </w:num>
  <w:num w:numId="138">
    <w:abstractNumId w:val="107"/>
  </w:num>
  <w:num w:numId="139">
    <w:abstractNumId w:val="18"/>
  </w:num>
  <w:num w:numId="140">
    <w:abstractNumId w:val="68"/>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062"/>
    <w:rsid w:val="00005F5C"/>
    <w:rsid w:val="000062FA"/>
    <w:rsid w:val="0000716D"/>
    <w:rsid w:val="0001217D"/>
    <w:rsid w:val="0001375B"/>
    <w:rsid w:val="00013A52"/>
    <w:rsid w:val="00013BBB"/>
    <w:rsid w:val="00014410"/>
    <w:rsid w:val="00014F48"/>
    <w:rsid w:val="00015953"/>
    <w:rsid w:val="00015A9D"/>
    <w:rsid w:val="00015F06"/>
    <w:rsid w:val="0001612B"/>
    <w:rsid w:val="00022569"/>
    <w:rsid w:val="0002349F"/>
    <w:rsid w:val="000244B8"/>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2DB8"/>
    <w:rsid w:val="00043D44"/>
    <w:rsid w:val="00043F27"/>
    <w:rsid w:val="00046044"/>
    <w:rsid w:val="00046293"/>
    <w:rsid w:val="0004724C"/>
    <w:rsid w:val="000527FB"/>
    <w:rsid w:val="0005488E"/>
    <w:rsid w:val="00055804"/>
    <w:rsid w:val="0005617B"/>
    <w:rsid w:val="00057BBA"/>
    <w:rsid w:val="00057F4A"/>
    <w:rsid w:val="000610D4"/>
    <w:rsid w:val="000610EF"/>
    <w:rsid w:val="00061ADD"/>
    <w:rsid w:val="00061DF4"/>
    <w:rsid w:val="000650A9"/>
    <w:rsid w:val="000653F1"/>
    <w:rsid w:val="00067067"/>
    <w:rsid w:val="000674D2"/>
    <w:rsid w:val="0006771D"/>
    <w:rsid w:val="000705D7"/>
    <w:rsid w:val="000706B1"/>
    <w:rsid w:val="00070731"/>
    <w:rsid w:val="00072601"/>
    <w:rsid w:val="000738BC"/>
    <w:rsid w:val="0008087C"/>
    <w:rsid w:val="00081737"/>
    <w:rsid w:val="00084419"/>
    <w:rsid w:val="00087FEA"/>
    <w:rsid w:val="00092ADB"/>
    <w:rsid w:val="00094D2D"/>
    <w:rsid w:val="00095840"/>
    <w:rsid w:val="0009738D"/>
    <w:rsid w:val="000A4A55"/>
    <w:rsid w:val="000A60A0"/>
    <w:rsid w:val="000A6330"/>
    <w:rsid w:val="000A69E5"/>
    <w:rsid w:val="000A7747"/>
    <w:rsid w:val="000B187C"/>
    <w:rsid w:val="000B236D"/>
    <w:rsid w:val="000B6C2E"/>
    <w:rsid w:val="000B6FE2"/>
    <w:rsid w:val="000B7FA2"/>
    <w:rsid w:val="000C04E3"/>
    <w:rsid w:val="000C1708"/>
    <w:rsid w:val="000C4B25"/>
    <w:rsid w:val="000C59AD"/>
    <w:rsid w:val="000C5D2B"/>
    <w:rsid w:val="000C7083"/>
    <w:rsid w:val="000D2ED0"/>
    <w:rsid w:val="000D5FB8"/>
    <w:rsid w:val="000D64C7"/>
    <w:rsid w:val="000D6DFD"/>
    <w:rsid w:val="000D6E10"/>
    <w:rsid w:val="000E04A1"/>
    <w:rsid w:val="000E0B6C"/>
    <w:rsid w:val="000E12F1"/>
    <w:rsid w:val="000E178C"/>
    <w:rsid w:val="000E1C5E"/>
    <w:rsid w:val="000E2020"/>
    <w:rsid w:val="000E2462"/>
    <w:rsid w:val="000E27C3"/>
    <w:rsid w:val="000E5A5A"/>
    <w:rsid w:val="000E6B11"/>
    <w:rsid w:val="000E6DC6"/>
    <w:rsid w:val="000E7E8B"/>
    <w:rsid w:val="000F62F0"/>
    <w:rsid w:val="000F6FD9"/>
    <w:rsid w:val="000F7CF2"/>
    <w:rsid w:val="00100156"/>
    <w:rsid w:val="00102C16"/>
    <w:rsid w:val="00103061"/>
    <w:rsid w:val="00105242"/>
    <w:rsid w:val="00105367"/>
    <w:rsid w:val="00105FBE"/>
    <w:rsid w:val="001061A0"/>
    <w:rsid w:val="00111D5A"/>
    <w:rsid w:val="00111E22"/>
    <w:rsid w:val="0011332E"/>
    <w:rsid w:val="00114833"/>
    <w:rsid w:val="00115643"/>
    <w:rsid w:val="001201B6"/>
    <w:rsid w:val="001202D5"/>
    <w:rsid w:val="00122891"/>
    <w:rsid w:val="00123973"/>
    <w:rsid w:val="00124400"/>
    <w:rsid w:val="001253B5"/>
    <w:rsid w:val="00125BF8"/>
    <w:rsid w:val="001308CC"/>
    <w:rsid w:val="00130942"/>
    <w:rsid w:val="001312AF"/>
    <w:rsid w:val="0013350B"/>
    <w:rsid w:val="00133E0F"/>
    <w:rsid w:val="00135A3A"/>
    <w:rsid w:val="00137A93"/>
    <w:rsid w:val="00137DAA"/>
    <w:rsid w:val="00140CA7"/>
    <w:rsid w:val="00141E27"/>
    <w:rsid w:val="00142B00"/>
    <w:rsid w:val="00143040"/>
    <w:rsid w:val="001452C0"/>
    <w:rsid w:val="00146631"/>
    <w:rsid w:val="00147AA3"/>
    <w:rsid w:val="00147B71"/>
    <w:rsid w:val="00151DC8"/>
    <w:rsid w:val="00153F0B"/>
    <w:rsid w:val="00154368"/>
    <w:rsid w:val="00154623"/>
    <w:rsid w:val="0015499C"/>
    <w:rsid w:val="00155375"/>
    <w:rsid w:val="00155C2A"/>
    <w:rsid w:val="0015675F"/>
    <w:rsid w:val="00157473"/>
    <w:rsid w:val="00160E16"/>
    <w:rsid w:val="00160FCE"/>
    <w:rsid w:val="00162752"/>
    <w:rsid w:val="00163311"/>
    <w:rsid w:val="00163845"/>
    <w:rsid w:val="001649E0"/>
    <w:rsid w:val="001652F4"/>
    <w:rsid w:val="0016530B"/>
    <w:rsid w:val="00166229"/>
    <w:rsid w:val="00166662"/>
    <w:rsid w:val="00167F10"/>
    <w:rsid w:val="00170CA8"/>
    <w:rsid w:val="001732D9"/>
    <w:rsid w:val="00175FFA"/>
    <w:rsid w:val="00176C0E"/>
    <w:rsid w:val="00177F66"/>
    <w:rsid w:val="001811C1"/>
    <w:rsid w:val="00181C40"/>
    <w:rsid w:val="001852F3"/>
    <w:rsid w:val="001859FA"/>
    <w:rsid w:val="001867FF"/>
    <w:rsid w:val="001869A5"/>
    <w:rsid w:val="00186BF5"/>
    <w:rsid w:val="00187D66"/>
    <w:rsid w:val="00194C49"/>
    <w:rsid w:val="00195A7F"/>
    <w:rsid w:val="00196E2A"/>
    <w:rsid w:val="001971AE"/>
    <w:rsid w:val="00197834"/>
    <w:rsid w:val="001A317F"/>
    <w:rsid w:val="001A32E0"/>
    <w:rsid w:val="001A61D3"/>
    <w:rsid w:val="001A6697"/>
    <w:rsid w:val="001A6CEB"/>
    <w:rsid w:val="001B0443"/>
    <w:rsid w:val="001B235A"/>
    <w:rsid w:val="001B2758"/>
    <w:rsid w:val="001B424E"/>
    <w:rsid w:val="001B55ED"/>
    <w:rsid w:val="001B56F1"/>
    <w:rsid w:val="001B585C"/>
    <w:rsid w:val="001B5981"/>
    <w:rsid w:val="001B5CA2"/>
    <w:rsid w:val="001B5E0D"/>
    <w:rsid w:val="001C0E42"/>
    <w:rsid w:val="001C3012"/>
    <w:rsid w:val="001C4403"/>
    <w:rsid w:val="001C44A3"/>
    <w:rsid w:val="001C4589"/>
    <w:rsid w:val="001C5297"/>
    <w:rsid w:val="001C6408"/>
    <w:rsid w:val="001C673F"/>
    <w:rsid w:val="001D06AA"/>
    <w:rsid w:val="001D0C1B"/>
    <w:rsid w:val="001D0D7B"/>
    <w:rsid w:val="001E0711"/>
    <w:rsid w:val="001E11F9"/>
    <w:rsid w:val="001E3887"/>
    <w:rsid w:val="001E38A4"/>
    <w:rsid w:val="001E3C20"/>
    <w:rsid w:val="001E4E76"/>
    <w:rsid w:val="001E54F6"/>
    <w:rsid w:val="001E5DE0"/>
    <w:rsid w:val="001E6103"/>
    <w:rsid w:val="001E64FE"/>
    <w:rsid w:val="001E7877"/>
    <w:rsid w:val="001F11F8"/>
    <w:rsid w:val="001F1A86"/>
    <w:rsid w:val="001F40A2"/>
    <w:rsid w:val="001F4428"/>
    <w:rsid w:val="001F4ED6"/>
    <w:rsid w:val="001F500A"/>
    <w:rsid w:val="001F5F4A"/>
    <w:rsid w:val="00200224"/>
    <w:rsid w:val="00201A77"/>
    <w:rsid w:val="00201E03"/>
    <w:rsid w:val="00203BDE"/>
    <w:rsid w:val="00203D78"/>
    <w:rsid w:val="00204AB5"/>
    <w:rsid w:val="00207A57"/>
    <w:rsid w:val="00211595"/>
    <w:rsid w:val="0021350B"/>
    <w:rsid w:val="00213B08"/>
    <w:rsid w:val="002145A1"/>
    <w:rsid w:val="00215C1A"/>
    <w:rsid w:val="002165C3"/>
    <w:rsid w:val="00220C6B"/>
    <w:rsid w:val="00221291"/>
    <w:rsid w:val="0022239B"/>
    <w:rsid w:val="00224662"/>
    <w:rsid w:val="0022772A"/>
    <w:rsid w:val="00231358"/>
    <w:rsid w:val="002333E4"/>
    <w:rsid w:val="0023731E"/>
    <w:rsid w:val="002373E7"/>
    <w:rsid w:val="00237AF3"/>
    <w:rsid w:val="00240449"/>
    <w:rsid w:val="0024279E"/>
    <w:rsid w:val="00243C69"/>
    <w:rsid w:val="00243F84"/>
    <w:rsid w:val="0024503F"/>
    <w:rsid w:val="00245754"/>
    <w:rsid w:val="00246172"/>
    <w:rsid w:val="00246973"/>
    <w:rsid w:val="00250252"/>
    <w:rsid w:val="00250B80"/>
    <w:rsid w:val="00252398"/>
    <w:rsid w:val="00253F52"/>
    <w:rsid w:val="00255312"/>
    <w:rsid w:val="002554B6"/>
    <w:rsid w:val="00255F74"/>
    <w:rsid w:val="002604B4"/>
    <w:rsid w:val="002616A3"/>
    <w:rsid w:val="00263C2C"/>
    <w:rsid w:val="00263FBB"/>
    <w:rsid w:val="002654F7"/>
    <w:rsid w:val="00265688"/>
    <w:rsid w:val="0026624B"/>
    <w:rsid w:val="00267244"/>
    <w:rsid w:val="00267F63"/>
    <w:rsid w:val="00270326"/>
    <w:rsid w:val="00271882"/>
    <w:rsid w:val="00272B7A"/>
    <w:rsid w:val="00272F1F"/>
    <w:rsid w:val="00275D64"/>
    <w:rsid w:val="00277F8F"/>
    <w:rsid w:val="00280B8B"/>
    <w:rsid w:val="00281EC3"/>
    <w:rsid w:val="00282306"/>
    <w:rsid w:val="00282806"/>
    <w:rsid w:val="002858E5"/>
    <w:rsid w:val="00286B99"/>
    <w:rsid w:val="0028724A"/>
    <w:rsid w:val="00290B29"/>
    <w:rsid w:val="00294393"/>
    <w:rsid w:val="0029545C"/>
    <w:rsid w:val="00295FEE"/>
    <w:rsid w:val="0029613C"/>
    <w:rsid w:val="0029647D"/>
    <w:rsid w:val="00296DF2"/>
    <w:rsid w:val="00296F4A"/>
    <w:rsid w:val="002A0196"/>
    <w:rsid w:val="002A0D70"/>
    <w:rsid w:val="002A332A"/>
    <w:rsid w:val="002A3476"/>
    <w:rsid w:val="002A37B5"/>
    <w:rsid w:val="002A5438"/>
    <w:rsid w:val="002A65B3"/>
    <w:rsid w:val="002A7911"/>
    <w:rsid w:val="002A7C7B"/>
    <w:rsid w:val="002B04BB"/>
    <w:rsid w:val="002B0BEF"/>
    <w:rsid w:val="002B2EA7"/>
    <w:rsid w:val="002B2F6A"/>
    <w:rsid w:val="002B33C9"/>
    <w:rsid w:val="002B7D7E"/>
    <w:rsid w:val="002C263A"/>
    <w:rsid w:val="002C42F5"/>
    <w:rsid w:val="002C4383"/>
    <w:rsid w:val="002C50EB"/>
    <w:rsid w:val="002C7E9A"/>
    <w:rsid w:val="002D0CD6"/>
    <w:rsid w:val="002D0D70"/>
    <w:rsid w:val="002D1817"/>
    <w:rsid w:val="002D1A70"/>
    <w:rsid w:val="002D20D2"/>
    <w:rsid w:val="002D24F8"/>
    <w:rsid w:val="002D2A70"/>
    <w:rsid w:val="002D4241"/>
    <w:rsid w:val="002D4295"/>
    <w:rsid w:val="002D42B9"/>
    <w:rsid w:val="002D63D3"/>
    <w:rsid w:val="002D647A"/>
    <w:rsid w:val="002D72CB"/>
    <w:rsid w:val="002E0991"/>
    <w:rsid w:val="002E1FDE"/>
    <w:rsid w:val="002E219D"/>
    <w:rsid w:val="002E314F"/>
    <w:rsid w:val="002E3CAD"/>
    <w:rsid w:val="002E4EEF"/>
    <w:rsid w:val="002E6472"/>
    <w:rsid w:val="002E6C04"/>
    <w:rsid w:val="002F15FA"/>
    <w:rsid w:val="002F2E92"/>
    <w:rsid w:val="002F337B"/>
    <w:rsid w:val="002F345D"/>
    <w:rsid w:val="002F5250"/>
    <w:rsid w:val="002F5759"/>
    <w:rsid w:val="002F59FE"/>
    <w:rsid w:val="002F6676"/>
    <w:rsid w:val="002F681C"/>
    <w:rsid w:val="002F718F"/>
    <w:rsid w:val="003026C0"/>
    <w:rsid w:val="003061E3"/>
    <w:rsid w:val="0030791E"/>
    <w:rsid w:val="003103DA"/>
    <w:rsid w:val="00310A95"/>
    <w:rsid w:val="0031166C"/>
    <w:rsid w:val="0031232C"/>
    <w:rsid w:val="00312F18"/>
    <w:rsid w:val="00313E31"/>
    <w:rsid w:val="00314687"/>
    <w:rsid w:val="0031527A"/>
    <w:rsid w:val="003153CD"/>
    <w:rsid w:val="0031590C"/>
    <w:rsid w:val="00317788"/>
    <w:rsid w:val="0032146B"/>
    <w:rsid w:val="003218ED"/>
    <w:rsid w:val="00322BC3"/>
    <w:rsid w:val="0032506D"/>
    <w:rsid w:val="00325734"/>
    <w:rsid w:val="00325C93"/>
    <w:rsid w:val="003260E1"/>
    <w:rsid w:val="00326431"/>
    <w:rsid w:val="00327388"/>
    <w:rsid w:val="00331981"/>
    <w:rsid w:val="00332192"/>
    <w:rsid w:val="003329FF"/>
    <w:rsid w:val="0033462B"/>
    <w:rsid w:val="00334AD6"/>
    <w:rsid w:val="003355E7"/>
    <w:rsid w:val="003366E9"/>
    <w:rsid w:val="00336E40"/>
    <w:rsid w:val="00341581"/>
    <w:rsid w:val="0034186C"/>
    <w:rsid w:val="00341F6A"/>
    <w:rsid w:val="003423F4"/>
    <w:rsid w:val="00343BB2"/>
    <w:rsid w:val="00344FB9"/>
    <w:rsid w:val="0034647E"/>
    <w:rsid w:val="00346BC1"/>
    <w:rsid w:val="00346EFF"/>
    <w:rsid w:val="00347430"/>
    <w:rsid w:val="00352231"/>
    <w:rsid w:val="003528AF"/>
    <w:rsid w:val="003559F6"/>
    <w:rsid w:val="0035781F"/>
    <w:rsid w:val="00357CEB"/>
    <w:rsid w:val="00363799"/>
    <w:rsid w:val="00363E53"/>
    <w:rsid w:val="00365129"/>
    <w:rsid w:val="0036512D"/>
    <w:rsid w:val="003657DF"/>
    <w:rsid w:val="00366319"/>
    <w:rsid w:val="0036645B"/>
    <w:rsid w:val="003668E8"/>
    <w:rsid w:val="00367AD5"/>
    <w:rsid w:val="00370EB2"/>
    <w:rsid w:val="00371084"/>
    <w:rsid w:val="00371877"/>
    <w:rsid w:val="00373B83"/>
    <w:rsid w:val="003744A8"/>
    <w:rsid w:val="00375FD8"/>
    <w:rsid w:val="00376A3A"/>
    <w:rsid w:val="00377A13"/>
    <w:rsid w:val="00380F25"/>
    <w:rsid w:val="00381556"/>
    <w:rsid w:val="003822A5"/>
    <w:rsid w:val="003844DC"/>
    <w:rsid w:val="00385477"/>
    <w:rsid w:val="003859F5"/>
    <w:rsid w:val="00387954"/>
    <w:rsid w:val="00387EC6"/>
    <w:rsid w:val="00390733"/>
    <w:rsid w:val="0039187D"/>
    <w:rsid w:val="00392BDC"/>
    <w:rsid w:val="00392D07"/>
    <w:rsid w:val="00395A63"/>
    <w:rsid w:val="00395B4A"/>
    <w:rsid w:val="003A109E"/>
    <w:rsid w:val="003A206A"/>
    <w:rsid w:val="003A2CC4"/>
    <w:rsid w:val="003A4033"/>
    <w:rsid w:val="003A4592"/>
    <w:rsid w:val="003A58A3"/>
    <w:rsid w:val="003A5AAC"/>
    <w:rsid w:val="003B04C4"/>
    <w:rsid w:val="003B0E89"/>
    <w:rsid w:val="003B13AE"/>
    <w:rsid w:val="003B211F"/>
    <w:rsid w:val="003B3131"/>
    <w:rsid w:val="003B4D3A"/>
    <w:rsid w:val="003B51C3"/>
    <w:rsid w:val="003B5439"/>
    <w:rsid w:val="003C000D"/>
    <w:rsid w:val="003C0732"/>
    <w:rsid w:val="003C0ACD"/>
    <w:rsid w:val="003C2BEF"/>
    <w:rsid w:val="003C334B"/>
    <w:rsid w:val="003D0035"/>
    <w:rsid w:val="003D0692"/>
    <w:rsid w:val="003D14A2"/>
    <w:rsid w:val="003D154A"/>
    <w:rsid w:val="003D1750"/>
    <w:rsid w:val="003D21DA"/>
    <w:rsid w:val="003D2CD4"/>
    <w:rsid w:val="003D5F3C"/>
    <w:rsid w:val="003D60E4"/>
    <w:rsid w:val="003D65A0"/>
    <w:rsid w:val="003E1DB4"/>
    <w:rsid w:val="003E289C"/>
    <w:rsid w:val="003E3336"/>
    <w:rsid w:val="003E34BF"/>
    <w:rsid w:val="003E366C"/>
    <w:rsid w:val="003E4177"/>
    <w:rsid w:val="003E4A7B"/>
    <w:rsid w:val="003E4E8C"/>
    <w:rsid w:val="003F02EE"/>
    <w:rsid w:val="003F0D9A"/>
    <w:rsid w:val="003F29C4"/>
    <w:rsid w:val="003F3008"/>
    <w:rsid w:val="003F5048"/>
    <w:rsid w:val="003F6F09"/>
    <w:rsid w:val="003F7D30"/>
    <w:rsid w:val="00400357"/>
    <w:rsid w:val="004004AE"/>
    <w:rsid w:val="00401C3F"/>
    <w:rsid w:val="00401D9A"/>
    <w:rsid w:val="00402DA7"/>
    <w:rsid w:val="0040438A"/>
    <w:rsid w:val="00405F8E"/>
    <w:rsid w:val="00407351"/>
    <w:rsid w:val="004076A7"/>
    <w:rsid w:val="00410FAD"/>
    <w:rsid w:val="004119B6"/>
    <w:rsid w:val="0041248A"/>
    <w:rsid w:val="00413294"/>
    <w:rsid w:val="004137CC"/>
    <w:rsid w:val="00413CF0"/>
    <w:rsid w:val="00414212"/>
    <w:rsid w:val="004142CE"/>
    <w:rsid w:val="004143A0"/>
    <w:rsid w:val="004143F5"/>
    <w:rsid w:val="00414507"/>
    <w:rsid w:val="0041770C"/>
    <w:rsid w:val="00417984"/>
    <w:rsid w:val="00417A19"/>
    <w:rsid w:val="00421C3D"/>
    <w:rsid w:val="00422C59"/>
    <w:rsid w:val="00422D27"/>
    <w:rsid w:val="00423279"/>
    <w:rsid w:val="00423C09"/>
    <w:rsid w:val="004251B0"/>
    <w:rsid w:val="00433D32"/>
    <w:rsid w:val="00433E35"/>
    <w:rsid w:val="004355E9"/>
    <w:rsid w:val="00437CE2"/>
    <w:rsid w:val="004415F3"/>
    <w:rsid w:val="00441D66"/>
    <w:rsid w:val="00442EA9"/>
    <w:rsid w:val="004443B1"/>
    <w:rsid w:val="004447CA"/>
    <w:rsid w:val="00447767"/>
    <w:rsid w:val="0045419F"/>
    <w:rsid w:val="004552CB"/>
    <w:rsid w:val="00456381"/>
    <w:rsid w:val="00456D8D"/>
    <w:rsid w:val="00457061"/>
    <w:rsid w:val="004574FB"/>
    <w:rsid w:val="00457AD4"/>
    <w:rsid w:val="00457DC9"/>
    <w:rsid w:val="00460746"/>
    <w:rsid w:val="00461CF6"/>
    <w:rsid w:val="004629AE"/>
    <w:rsid w:val="0046383D"/>
    <w:rsid w:val="00465DC2"/>
    <w:rsid w:val="004717A5"/>
    <w:rsid w:val="0047223E"/>
    <w:rsid w:val="0047274B"/>
    <w:rsid w:val="0047394F"/>
    <w:rsid w:val="00474644"/>
    <w:rsid w:val="004754F1"/>
    <w:rsid w:val="004819F3"/>
    <w:rsid w:val="00482B15"/>
    <w:rsid w:val="00482D88"/>
    <w:rsid w:val="00483340"/>
    <w:rsid w:val="00483B35"/>
    <w:rsid w:val="00485456"/>
    <w:rsid w:val="0048569A"/>
    <w:rsid w:val="00485A0C"/>
    <w:rsid w:val="00485DD7"/>
    <w:rsid w:val="00486D17"/>
    <w:rsid w:val="00486E56"/>
    <w:rsid w:val="00487AA2"/>
    <w:rsid w:val="00487AA3"/>
    <w:rsid w:val="00487E77"/>
    <w:rsid w:val="00490EA5"/>
    <w:rsid w:val="00493846"/>
    <w:rsid w:val="00494D06"/>
    <w:rsid w:val="0049631E"/>
    <w:rsid w:val="004963E3"/>
    <w:rsid w:val="0049699D"/>
    <w:rsid w:val="004969A0"/>
    <w:rsid w:val="00496B03"/>
    <w:rsid w:val="00497512"/>
    <w:rsid w:val="00497D35"/>
    <w:rsid w:val="00497D93"/>
    <w:rsid w:val="004A1634"/>
    <w:rsid w:val="004A23B9"/>
    <w:rsid w:val="004A3382"/>
    <w:rsid w:val="004A5344"/>
    <w:rsid w:val="004A5BCD"/>
    <w:rsid w:val="004A6155"/>
    <w:rsid w:val="004A7BC0"/>
    <w:rsid w:val="004B162A"/>
    <w:rsid w:val="004B29C9"/>
    <w:rsid w:val="004B2FE4"/>
    <w:rsid w:val="004B43D6"/>
    <w:rsid w:val="004B44F4"/>
    <w:rsid w:val="004B4B5F"/>
    <w:rsid w:val="004B5E49"/>
    <w:rsid w:val="004B759E"/>
    <w:rsid w:val="004B7E25"/>
    <w:rsid w:val="004C145A"/>
    <w:rsid w:val="004C19BF"/>
    <w:rsid w:val="004C3A66"/>
    <w:rsid w:val="004C3BBE"/>
    <w:rsid w:val="004C402D"/>
    <w:rsid w:val="004C4576"/>
    <w:rsid w:val="004C54F8"/>
    <w:rsid w:val="004C64D0"/>
    <w:rsid w:val="004C72B8"/>
    <w:rsid w:val="004D042A"/>
    <w:rsid w:val="004D0444"/>
    <w:rsid w:val="004D19FB"/>
    <w:rsid w:val="004D1C23"/>
    <w:rsid w:val="004D5F7D"/>
    <w:rsid w:val="004E084D"/>
    <w:rsid w:val="004E0B63"/>
    <w:rsid w:val="004E1898"/>
    <w:rsid w:val="004E1D73"/>
    <w:rsid w:val="004E23FC"/>
    <w:rsid w:val="004E36A7"/>
    <w:rsid w:val="004E3E33"/>
    <w:rsid w:val="004E4A59"/>
    <w:rsid w:val="004E535D"/>
    <w:rsid w:val="004E5A48"/>
    <w:rsid w:val="004E704A"/>
    <w:rsid w:val="004E79B7"/>
    <w:rsid w:val="004E7E09"/>
    <w:rsid w:val="004F0985"/>
    <w:rsid w:val="004F101E"/>
    <w:rsid w:val="004F196B"/>
    <w:rsid w:val="004F203B"/>
    <w:rsid w:val="004F2CBF"/>
    <w:rsid w:val="004F34C6"/>
    <w:rsid w:val="004F3818"/>
    <w:rsid w:val="004F4EF4"/>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2083"/>
    <w:rsid w:val="00512F24"/>
    <w:rsid w:val="00514DAC"/>
    <w:rsid w:val="005158F1"/>
    <w:rsid w:val="0051599E"/>
    <w:rsid w:val="00515F28"/>
    <w:rsid w:val="00523863"/>
    <w:rsid w:val="00523EEE"/>
    <w:rsid w:val="00523F26"/>
    <w:rsid w:val="005252D6"/>
    <w:rsid w:val="0052575A"/>
    <w:rsid w:val="00527ABB"/>
    <w:rsid w:val="00533BF0"/>
    <w:rsid w:val="00534E25"/>
    <w:rsid w:val="00535BFB"/>
    <w:rsid w:val="00536181"/>
    <w:rsid w:val="0054025C"/>
    <w:rsid w:val="0054042A"/>
    <w:rsid w:val="00540A73"/>
    <w:rsid w:val="00542891"/>
    <w:rsid w:val="00544548"/>
    <w:rsid w:val="00544615"/>
    <w:rsid w:val="00544A26"/>
    <w:rsid w:val="00545346"/>
    <w:rsid w:val="00550040"/>
    <w:rsid w:val="005502CE"/>
    <w:rsid w:val="00550D8B"/>
    <w:rsid w:val="0055409C"/>
    <w:rsid w:val="005550B0"/>
    <w:rsid w:val="00556A23"/>
    <w:rsid w:val="0056194A"/>
    <w:rsid w:val="005632FF"/>
    <w:rsid w:val="00565241"/>
    <w:rsid w:val="00567706"/>
    <w:rsid w:val="005709FC"/>
    <w:rsid w:val="0057126B"/>
    <w:rsid w:val="00573420"/>
    <w:rsid w:val="0057357E"/>
    <w:rsid w:val="00573F8E"/>
    <w:rsid w:val="00574DB6"/>
    <w:rsid w:val="0057514C"/>
    <w:rsid w:val="00580BCD"/>
    <w:rsid w:val="0058155F"/>
    <w:rsid w:val="005818CF"/>
    <w:rsid w:val="00582A95"/>
    <w:rsid w:val="0058394A"/>
    <w:rsid w:val="00585042"/>
    <w:rsid w:val="005875C2"/>
    <w:rsid w:val="00592BCD"/>
    <w:rsid w:val="00594FE8"/>
    <w:rsid w:val="00596075"/>
    <w:rsid w:val="005A0ACC"/>
    <w:rsid w:val="005A1CDF"/>
    <w:rsid w:val="005A1E91"/>
    <w:rsid w:val="005A21D5"/>
    <w:rsid w:val="005A3530"/>
    <w:rsid w:val="005A402F"/>
    <w:rsid w:val="005A6D1D"/>
    <w:rsid w:val="005A6D30"/>
    <w:rsid w:val="005A74FF"/>
    <w:rsid w:val="005B1089"/>
    <w:rsid w:val="005B1D5A"/>
    <w:rsid w:val="005B2CE7"/>
    <w:rsid w:val="005B4566"/>
    <w:rsid w:val="005B57E8"/>
    <w:rsid w:val="005B6E69"/>
    <w:rsid w:val="005C1119"/>
    <w:rsid w:val="005C31B0"/>
    <w:rsid w:val="005C4A2B"/>
    <w:rsid w:val="005C5240"/>
    <w:rsid w:val="005C5855"/>
    <w:rsid w:val="005C7199"/>
    <w:rsid w:val="005D123B"/>
    <w:rsid w:val="005D1542"/>
    <w:rsid w:val="005D1B15"/>
    <w:rsid w:val="005D22D7"/>
    <w:rsid w:val="005D2713"/>
    <w:rsid w:val="005D3218"/>
    <w:rsid w:val="005D3E33"/>
    <w:rsid w:val="005D3F14"/>
    <w:rsid w:val="005D47EF"/>
    <w:rsid w:val="005D5446"/>
    <w:rsid w:val="005D675C"/>
    <w:rsid w:val="005D73ED"/>
    <w:rsid w:val="005D780B"/>
    <w:rsid w:val="005E0459"/>
    <w:rsid w:val="005E1362"/>
    <w:rsid w:val="005E433F"/>
    <w:rsid w:val="005E7812"/>
    <w:rsid w:val="005E7CFF"/>
    <w:rsid w:val="005F1735"/>
    <w:rsid w:val="005F219A"/>
    <w:rsid w:val="005F271B"/>
    <w:rsid w:val="005F382B"/>
    <w:rsid w:val="005F6FEE"/>
    <w:rsid w:val="00600828"/>
    <w:rsid w:val="00600A42"/>
    <w:rsid w:val="00601749"/>
    <w:rsid w:val="00603221"/>
    <w:rsid w:val="00603A43"/>
    <w:rsid w:val="00605A3F"/>
    <w:rsid w:val="00606D5A"/>
    <w:rsid w:val="00606EF6"/>
    <w:rsid w:val="006119DB"/>
    <w:rsid w:val="00611C19"/>
    <w:rsid w:val="006134D0"/>
    <w:rsid w:val="006137C2"/>
    <w:rsid w:val="00614898"/>
    <w:rsid w:val="00615B88"/>
    <w:rsid w:val="00621A10"/>
    <w:rsid w:val="00621EF0"/>
    <w:rsid w:val="00622F2A"/>
    <w:rsid w:val="00623457"/>
    <w:rsid w:val="00624353"/>
    <w:rsid w:val="00626490"/>
    <w:rsid w:val="006308FF"/>
    <w:rsid w:val="00631888"/>
    <w:rsid w:val="00633A57"/>
    <w:rsid w:val="00635DF7"/>
    <w:rsid w:val="0063694E"/>
    <w:rsid w:val="00641561"/>
    <w:rsid w:val="00641C65"/>
    <w:rsid w:val="0064201A"/>
    <w:rsid w:val="00643224"/>
    <w:rsid w:val="00643AB6"/>
    <w:rsid w:val="00644158"/>
    <w:rsid w:val="0064449A"/>
    <w:rsid w:val="00644670"/>
    <w:rsid w:val="006458F8"/>
    <w:rsid w:val="00646262"/>
    <w:rsid w:val="006477F9"/>
    <w:rsid w:val="00647B24"/>
    <w:rsid w:val="0065188A"/>
    <w:rsid w:val="00651A97"/>
    <w:rsid w:val="00653F07"/>
    <w:rsid w:val="006559B4"/>
    <w:rsid w:val="00656F9D"/>
    <w:rsid w:val="006572C1"/>
    <w:rsid w:val="006607CE"/>
    <w:rsid w:val="00661F3B"/>
    <w:rsid w:val="00662F7C"/>
    <w:rsid w:val="00664951"/>
    <w:rsid w:val="006703E2"/>
    <w:rsid w:val="00670E43"/>
    <w:rsid w:val="006712BB"/>
    <w:rsid w:val="006719D5"/>
    <w:rsid w:val="00671CE2"/>
    <w:rsid w:val="006726E4"/>
    <w:rsid w:val="00672C9B"/>
    <w:rsid w:val="00672DE1"/>
    <w:rsid w:val="00673490"/>
    <w:rsid w:val="00675282"/>
    <w:rsid w:val="006755FB"/>
    <w:rsid w:val="006771AF"/>
    <w:rsid w:val="00680005"/>
    <w:rsid w:val="00680EE1"/>
    <w:rsid w:val="00683114"/>
    <w:rsid w:val="00683307"/>
    <w:rsid w:val="006838F7"/>
    <w:rsid w:val="00684D18"/>
    <w:rsid w:val="00685B7D"/>
    <w:rsid w:val="0068732F"/>
    <w:rsid w:val="00687D77"/>
    <w:rsid w:val="00687D9F"/>
    <w:rsid w:val="00687F93"/>
    <w:rsid w:val="00690A61"/>
    <w:rsid w:val="00692A78"/>
    <w:rsid w:val="00692F14"/>
    <w:rsid w:val="00693CB6"/>
    <w:rsid w:val="0069435C"/>
    <w:rsid w:val="00694974"/>
    <w:rsid w:val="00695491"/>
    <w:rsid w:val="00696D8F"/>
    <w:rsid w:val="006A1396"/>
    <w:rsid w:val="006A2EFD"/>
    <w:rsid w:val="006A37AB"/>
    <w:rsid w:val="006A3CA8"/>
    <w:rsid w:val="006A656C"/>
    <w:rsid w:val="006A67B9"/>
    <w:rsid w:val="006A6AE4"/>
    <w:rsid w:val="006A7951"/>
    <w:rsid w:val="006B06BF"/>
    <w:rsid w:val="006B15B6"/>
    <w:rsid w:val="006B2319"/>
    <w:rsid w:val="006B55CD"/>
    <w:rsid w:val="006B6AD9"/>
    <w:rsid w:val="006B7B33"/>
    <w:rsid w:val="006C086E"/>
    <w:rsid w:val="006C09E8"/>
    <w:rsid w:val="006C0D33"/>
    <w:rsid w:val="006C38D8"/>
    <w:rsid w:val="006C47C8"/>
    <w:rsid w:val="006C49AC"/>
    <w:rsid w:val="006C61C1"/>
    <w:rsid w:val="006D09B7"/>
    <w:rsid w:val="006D523A"/>
    <w:rsid w:val="006D613C"/>
    <w:rsid w:val="006E092B"/>
    <w:rsid w:val="006E18E2"/>
    <w:rsid w:val="006E4901"/>
    <w:rsid w:val="006E4C2E"/>
    <w:rsid w:val="006E5AB3"/>
    <w:rsid w:val="006E5DB7"/>
    <w:rsid w:val="006E75EE"/>
    <w:rsid w:val="006E7ADD"/>
    <w:rsid w:val="006E7DE1"/>
    <w:rsid w:val="006F430F"/>
    <w:rsid w:val="006F4821"/>
    <w:rsid w:val="006F4CF7"/>
    <w:rsid w:val="006F691A"/>
    <w:rsid w:val="00701BF0"/>
    <w:rsid w:val="00704D1F"/>
    <w:rsid w:val="007059C8"/>
    <w:rsid w:val="00705A6A"/>
    <w:rsid w:val="007060B5"/>
    <w:rsid w:val="007079D6"/>
    <w:rsid w:val="0071259E"/>
    <w:rsid w:val="0071303E"/>
    <w:rsid w:val="00715492"/>
    <w:rsid w:val="00716C59"/>
    <w:rsid w:val="007173E9"/>
    <w:rsid w:val="007201B2"/>
    <w:rsid w:val="0072054D"/>
    <w:rsid w:val="00720EE6"/>
    <w:rsid w:val="007213B1"/>
    <w:rsid w:val="00722D14"/>
    <w:rsid w:val="00725FEA"/>
    <w:rsid w:val="00730200"/>
    <w:rsid w:val="00730982"/>
    <w:rsid w:val="00730E2E"/>
    <w:rsid w:val="00730FB9"/>
    <w:rsid w:val="0073198E"/>
    <w:rsid w:val="007340CA"/>
    <w:rsid w:val="0074078E"/>
    <w:rsid w:val="0074334B"/>
    <w:rsid w:val="00743848"/>
    <w:rsid w:val="00747739"/>
    <w:rsid w:val="0075145D"/>
    <w:rsid w:val="007515FB"/>
    <w:rsid w:val="0075191E"/>
    <w:rsid w:val="007541C6"/>
    <w:rsid w:val="00754F62"/>
    <w:rsid w:val="00755711"/>
    <w:rsid w:val="007574C4"/>
    <w:rsid w:val="007576A5"/>
    <w:rsid w:val="00760738"/>
    <w:rsid w:val="00762BDA"/>
    <w:rsid w:val="007662F0"/>
    <w:rsid w:val="00766AC6"/>
    <w:rsid w:val="00767047"/>
    <w:rsid w:val="00767113"/>
    <w:rsid w:val="00767D08"/>
    <w:rsid w:val="007702DC"/>
    <w:rsid w:val="00770BE5"/>
    <w:rsid w:val="00770F53"/>
    <w:rsid w:val="00772723"/>
    <w:rsid w:val="00774C51"/>
    <w:rsid w:val="00774DCB"/>
    <w:rsid w:val="00780173"/>
    <w:rsid w:val="00782824"/>
    <w:rsid w:val="00784CFD"/>
    <w:rsid w:val="007852DD"/>
    <w:rsid w:val="0078594A"/>
    <w:rsid w:val="00786855"/>
    <w:rsid w:val="007879F0"/>
    <w:rsid w:val="0079396E"/>
    <w:rsid w:val="00793D43"/>
    <w:rsid w:val="007952B5"/>
    <w:rsid w:val="00796046"/>
    <w:rsid w:val="007A0404"/>
    <w:rsid w:val="007A0CF7"/>
    <w:rsid w:val="007A2205"/>
    <w:rsid w:val="007A29CC"/>
    <w:rsid w:val="007A350C"/>
    <w:rsid w:val="007A36BD"/>
    <w:rsid w:val="007A3AC0"/>
    <w:rsid w:val="007A42C6"/>
    <w:rsid w:val="007A7DCA"/>
    <w:rsid w:val="007B024B"/>
    <w:rsid w:val="007B4EEC"/>
    <w:rsid w:val="007B5925"/>
    <w:rsid w:val="007B62F5"/>
    <w:rsid w:val="007C05E9"/>
    <w:rsid w:val="007C06C1"/>
    <w:rsid w:val="007C06F4"/>
    <w:rsid w:val="007C3D8F"/>
    <w:rsid w:val="007C6571"/>
    <w:rsid w:val="007C6DF1"/>
    <w:rsid w:val="007C6DFF"/>
    <w:rsid w:val="007C6E3D"/>
    <w:rsid w:val="007C6F36"/>
    <w:rsid w:val="007D167A"/>
    <w:rsid w:val="007D2346"/>
    <w:rsid w:val="007D2CC2"/>
    <w:rsid w:val="007D3A48"/>
    <w:rsid w:val="007D679C"/>
    <w:rsid w:val="007D69F3"/>
    <w:rsid w:val="007D6FE2"/>
    <w:rsid w:val="007D792E"/>
    <w:rsid w:val="007E000B"/>
    <w:rsid w:val="007E243D"/>
    <w:rsid w:val="007E2EB5"/>
    <w:rsid w:val="007E6DF3"/>
    <w:rsid w:val="007E6FDE"/>
    <w:rsid w:val="007E73F5"/>
    <w:rsid w:val="007F03FD"/>
    <w:rsid w:val="007F2C74"/>
    <w:rsid w:val="007F3E46"/>
    <w:rsid w:val="007F7282"/>
    <w:rsid w:val="007F7398"/>
    <w:rsid w:val="00800503"/>
    <w:rsid w:val="00801202"/>
    <w:rsid w:val="00801521"/>
    <w:rsid w:val="008037A6"/>
    <w:rsid w:val="00803EC4"/>
    <w:rsid w:val="00806C9F"/>
    <w:rsid w:val="00806E41"/>
    <w:rsid w:val="00811DEB"/>
    <w:rsid w:val="008129E2"/>
    <w:rsid w:val="0081422D"/>
    <w:rsid w:val="00814752"/>
    <w:rsid w:val="0081766D"/>
    <w:rsid w:val="00821852"/>
    <w:rsid w:val="0082284D"/>
    <w:rsid w:val="008246E5"/>
    <w:rsid w:val="00827C49"/>
    <w:rsid w:val="008306FF"/>
    <w:rsid w:val="008338F0"/>
    <w:rsid w:val="00833A04"/>
    <w:rsid w:val="00833DEA"/>
    <w:rsid w:val="00835D22"/>
    <w:rsid w:val="00837145"/>
    <w:rsid w:val="008376F9"/>
    <w:rsid w:val="008379CC"/>
    <w:rsid w:val="00840707"/>
    <w:rsid w:val="008413C1"/>
    <w:rsid w:val="00843142"/>
    <w:rsid w:val="0084469B"/>
    <w:rsid w:val="0084517C"/>
    <w:rsid w:val="008457D8"/>
    <w:rsid w:val="00847AAB"/>
    <w:rsid w:val="00847F08"/>
    <w:rsid w:val="008501C0"/>
    <w:rsid w:val="00853A4C"/>
    <w:rsid w:val="00854F57"/>
    <w:rsid w:val="008617EB"/>
    <w:rsid w:val="00865C6A"/>
    <w:rsid w:val="00865C7D"/>
    <w:rsid w:val="00866D81"/>
    <w:rsid w:val="008679A7"/>
    <w:rsid w:val="008702D8"/>
    <w:rsid w:val="00872F65"/>
    <w:rsid w:val="00876038"/>
    <w:rsid w:val="0087631A"/>
    <w:rsid w:val="0087656E"/>
    <w:rsid w:val="0087763B"/>
    <w:rsid w:val="00877F68"/>
    <w:rsid w:val="008818C6"/>
    <w:rsid w:val="00881C1F"/>
    <w:rsid w:val="00881FDA"/>
    <w:rsid w:val="00882E06"/>
    <w:rsid w:val="00882E44"/>
    <w:rsid w:val="008833AE"/>
    <w:rsid w:val="00883EF7"/>
    <w:rsid w:val="0088463F"/>
    <w:rsid w:val="00885D8B"/>
    <w:rsid w:val="0088655F"/>
    <w:rsid w:val="00887EFB"/>
    <w:rsid w:val="00891776"/>
    <w:rsid w:val="008917A8"/>
    <w:rsid w:val="00892358"/>
    <w:rsid w:val="00892932"/>
    <w:rsid w:val="00893B0F"/>
    <w:rsid w:val="00893CDA"/>
    <w:rsid w:val="00893E05"/>
    <w:rsid w:val="008A2615"/>
    <w:rsid w:val="008A3546"/>
    <w:rsid w:val="008A3FC9"/>
    <w:rsid w:val="008A4677"/>
    <w:rsid w:val="008A4C03"/>
    <w:rsid w:val="008B04E3"/>
    <w:rsid w:val="008B126C"/>
    <w:rsid w:val="008B18E4"/>
    <w:rsid w:val="008B243A"/>
    <w:rsid w:val="008B41C9"/>
    <w:rsid w:val="008B4966"/>
    <w:rsid w:val="008B546A"/>
    <w:rsid w:val="008B5E41"/>
    <w:rsid w:val="008B685D"/>
    <w:rsid w:val="008B7637"/>
    <w:rsid w:val="008C0BF3"/>
    <w:rsid w:val="008C187C"/>
    <w:rsid w:val="008C3823"/>
    <w:rsid w:val="008C4A29"/>
    <w:rsid w:val="008C4C77"/>
    <w:rsid w:val="008C7FFC"/>
    <w:rsid w:val="008D181B"/>
    <w:rsid w:val="008D1CFE"/>
    <w:rsid w:val="008D5706"/>
    <w:rsid w:val="008D794B"/>
    <w:rsid w:val="008E0D9D"/>
    <w:rsid w:val="008E15CB"/>
    <w:rsid w:val="008E18C3"/>
    <w:rsid w:val="008E36D7"/>
    <w:rsid w:val="008E43C4"/>
    <w:rsid w:val="008E444E"/>
    <w:rsid w:val="008F1CDD"/>
    <w:rsid w:val="008F2472"/>
    <w:rsid w:val="008F30DE"/>
    <w:rsid w:val="008F5B72"/>
    <w:rsid w:val="008F63C5"/>
    <w:rsid w:val="008F6735"/>
    <w:rsid w:val="008F7EBB"/>
    <w:rsid w:val="009006B5"/>
    <w:rsid w:val="009040A9"/>
    <w:rsid w:val="00906812"/>
    <w:rsid w:val="0091395B"/>
    <w:rsid w:val="009142A0"/>
    <w:rsid w:val="009144E7"/>
    <w:rsid w:val="009152EB"/>
    <w:rsid w:val="00915C7C"/>
    <w:rsid w:val="00915DD9"/>
    <w:rsid w:val="00916110"/>
    <w:rsid w:val="009177D5"/>
    <w:rsid w:val="0092107C"/>
    <w:rsid w:val="00921082"/>
    <w:rsid w:val="00921670"/>
    <w:rsid w:val="00921D35"/>
    <w:rsid w:val="00922468"/>
    <w:rsid w:val="009237A9"/>
    <w:rsid w:val="00924EED"/>
    <w:rsid w:val="00925636"/>
    <w:rsid w:val="009325D7"/>
    <w:rsid w:val="00932CAD"/>
    <w:rsid w:val="009331B5"/>
    <w:rsid w:val="00933266"/>
    <w:rsid w:val="00934091"/>
    <w:rsid w:val="0093496D"/>
    <w:rsid w:val="00935812"/>
    <w:rsid w:val="00936034"/>
    <w:rsid w:val="00937DE5"/>
    <w:rsid w:val="00941CA2"/>
    <w:rsid w:val="00942D7E"/>
    <w:rsid w:val="009433B4"/>
    <w:rsid w:val="009449F8"/>
    <w:rsid w:val="00944BAA"/>
    <w:rsid w:val="009453B2"/>
    <w:rsid w:val="00945E93"/>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39B"/>
    <w:rsid w:val="009658D3"/>
    <w:rsid w:val="00966FED"/>
    <w:rsid w:val="00970864"/>
    <w:rsid w:val="009732FC"/>
    <w:rsid w:val="00976CBB"/>
    <w:rsid w:val="00980FFC"/>
    <w:rsid w:val="0098350A"/>
    <w:rsid w:val="00983B09"/>
    <w:rsid w:val="00984A46"/>
    <w:rsid w:val="0098582F"/>
    <w:rsid w:val="00985ED9"/>
    <w:rsid w:val="00987460"/>
    <w:rsid w:val="009877DD"/>
    <w:rsid w:val="00990911"/>
    <w:rsid w:val="00993706"/>
    <w:rsid w:val="00994078"/>
    <w:rsid w:val="00996C3E"/>
    <w:rsid w:val="00997953"/>
    <w:rsid w:val="009A0544"/>
    <w:rsid w:val="009A0F79"/>
    <w:rsid w:val="009A1C0F"/>
    <w:rsid w:val="009A284F"/>
    <w:rsid w:val="009A2B17"/>
    <w:rsid w:val="009A3D76"/>
    <w:rsid w:val="009A66CB"/>
    <w:rsid w:val="009A685B"/>
    <w:rsid w:val="009B195F"/>
    <w:rsid w:val="009B1A8B"/>
    <w:rsid w:val="009B5911"/>
    <w:rsid w:val="009B6AAD"/>
    <w:rsid w:val="009C0AFF"/>
    <w:rsid w:val="009C14A3"/>
    <w:rsid w:val="009C1885"/>
    <w:rsid w:val="009C1BEB"/>
    <w:rsid w:val="009C1D43"/>
    <w:rsid w:val="009C1F70"/>
    <w:rsid w:val="009C3C60"/>
    <w:rsid w:val="009C54A1"/>
    <w:rsid w:val="009C5EA6"/>
    <w:rsid w:val="009C6FF6"/>
    <w:rsid w:val="009C7A80"/>
    <w:rsid w:val="009D1A41"/>
    <w:rsid w:val="009D2D0A"/>
    <w:rsid w:val="009D3802"/>
    <w:rsid w:val="009D3BDA"/>
    <w:rsid w:val="009D5082"/>
    <w:rsid w:val="009E1A71"/>
    <w:rsid w:val="009E2028"/>
    <w:rsid w:val="009E234D"/>
    <w:rsid w:val="009E2813"/>
    <w:rsid w:val="009E2949"/>
    <w:rsid w:val="009E3038"/>
    <w:rsid w:val="009E35AB"/>
    <w:rsid w:val="009E535D"/>
    <w:rsid w:val="009E6D09"/>
    <w:rsid w:val="009E776E"/>
    <w:rsid w:val="009F473A"/>
    <w:rsid w:val="009F5661"/>
    <w:rsid w:val="00A0044D"/>
    <w:rsid w:val="00A007AC"/>
    <w:rsid w:val="00A00FD2"/>
    <w:rsid w:val="00A01EC2"/>
    <w:rsid w:val="00A06BE3"/>
    <w:rsid w:val="00A07192"/>
    <w:rsid w:val="00A16565"/>
    <w:rsid w:val="00A204F8"/>
    <w:rsid w:val="00A20DEF"/>
    <w:rsid w:val="00A22261"/>
    <w:rsid w:val="00A22456"/>
    <w:rsid w:val="00A227D8"/>
    <w:rsid w:val="00A23DF2"/>
    <w:rsid w:val="00A23EAB"/>
    <w:rsid w:val="00A258C4"/>
    <w:rsid w:val="00A2739B"/>
    <w:rsid w:val="00A3128D"/>
    <w:rsid w:val="00A31B41"/>
    <w:rsid w:val="00A334BA"/>
    <w:rsid w:val="00A37430"/>
    <w:rsid w:val="00A406A5"/>
    <w:rsid w:val="00A41B17"/>
    <w:rsid w:val="00A41E03"/>
    <w:rsid w:val="00A41E3F"/>
    <w:rsid w:val="00A42345"/>
    <w:rsid w:val="00A4342C"/>
    <w:rsid w:val="00A43B99"/>
    <w:rsid w:val="00A449C6"/>
    <w:rsid w:val="00A4737C"/>
    <w:rsid w:val="00A5214E"/>
    <w:rsid w:val="00A52A34"/>
    <w:rsid w:val="00A54AB4"/>
    <w:rsid w:val="00A5670E"/>
    <w:rsid w:val="00A5756D"/>
    <w:rsid w:val="00A57790"/>
    <w:rsid w:val="00A57BD8"/>
    <w:rsid w:val="00A57FE4"/>
    <w:rsid w:val="00A6133A"/>
    <w:rsid w:val="00A6137F"/>
    <w:rsid w:val="00A613D1"/>
    <w:rsid w:val="00A61AA7"/>
    <w:rsid w:val="00A624DE"/>
    <w:rsid w:val="00A62EDF"/>
    <w:rsid w:val="00A632B2"/>
    <w:rsid w:val="00A651BA"/>
    <w:rsid w:val="00A6584E"/>
    <w:rsid w:val="00A659E1"/>
    <w:rsid w:val="00A66112"/>
    <w:rsid w:val="00A66378"/>
    <w:rsid w:val="00A66B44"/>
    <w:rsid w:val="00A70112"/>
    <w:rsid w:val="00A7258D"/>
    <w:rsid w:val="00A73BD3"/>
    <w:rsid w:val="00A7426F"/>
    <w:rsid w:val="00A75509"/>
    <w:rsid w:val="00A76756"/>
    <w:rsid w:val="00A817FC"/>
    <w:rsid w:val="00A82C89"/>
    <w:rsid w:val="00A82E78"/>
    <w:rsid w:val="00A836B3"/>
    <w:rsid w:val="00A8382B"/>
    <w:rsid w:val="00A848D1"/>
    <w:rsid w:val="00A84DDC"/>
    <w:rsid w:val="00A84FBC"/>
    <w:rsid w:val="00A8538B"/>
    <w:rsid w:val="00A85627"/>
    <w:rsid w:val="00A87CDA"/>
    <w:rsid w:val="00A90399"/>
    <w:rsid w:val="00A90832"/>
    <w:rsid w:val="00A922D7"/>
    <w:rsid w:val="00A932BD"/>
    <w:rsid w:val="00A9667F"/>
    <w:rsid w:val="00A9669D"/>
    <w:rsid w:val="00AA077B"/>
    <w:rsid w:val="00AA1BDA"/>
    <w:rsid w:val="00AA21D0"/>
    <w:rsid w:val="00AA2807"/>
    <w:rsid w:val="00AA2F17"/>
    <w:rsid w:val="00AA3618"/>
    <w:rsid w:val="00AA407C"/>
    <w:rsid w:val="00AA52C4"/>
    <w:rsid w:val="00AA6688"/>
    <w:rsid w:val="00AB04E1"/>
    <w:rsid w:val="00AB0B86"/>
    <w:rsid w:val="00AB0E23"/>
    <w:rsid w:val="00AB1716"/>
    <w:rsid w:val="00AB1DCF"/>
    <w:rsid w:val="00AB3750"/>
    <w:rsid w:val="00AC27B1"/>
    <w:rsid w:val="00AC2E76"/>
    <w:rsid w:val="00AC5EFF"/>
    <w:rsid w:val="00AC6490"/>
    <w:rsid w:val="00AD2F7C"/>
    <w:rsid w:val="00AD3C9D"/>
    <w:rsid w:val="00AD4E21"/>
    <w:rsid w:val="00AD4E27"/>
    <w:rsid w:val="00AD558F"/>
    <w:rsid w:val="00AD70BB"/>
    <w:rsid w:val="00AD76E6"/>
    <w:rsid w:val="00AD7DFB"/>
    <w:rsid w:val="00AE09AD"/>
    <w:rsid w:val="00AE21AF"/>
    <w:rsid w:val="00AE32CA"/>
    <w:rsid w:val="00AE3E98"/>
    <w:rsid w:val="00AE5595"/>
    <w:rsid w:val="00AE5B7C"/>
    <w:rsid w:val="00AF0C69"/>
    <w:rsid w:val="00AF20F1"/>
    <w:rsid w:val="00AF4A90"/>
    <w:rsid w:val="00AF735E"/>
    <w:rsid w:val="00AF7640"/>
    <w:rsid w:val="00B02D71"/>
    <w:rsid w:val="00B048E7"/>
    <w:rsid w:val="00B04AF3"/>
    <w:rsid w:val="00B04C97"/>
    <w:rsid w:val="00B05B5D"/>
    <w:rsid w:val="00B07C02"/>
    <w:rsid w:val="00B11217"/>
    <w:rsid w:val="00B1145F"/>
    <w:rsid w:val="00B1259E"/>
    <w:rsid w:val="00B143DA"/>
    <w:rsid w:val="00B16B8B"/>
    <w:rsid w:val="00B20201"/>
    <w:rsid w:val="00B21041"/>
    <w:rsid w:val="00B21220"/>
    <w:rsid w:val="00B2164A"/>
    <w:rsid w:val="00B21B27"/>
    <w:rsid w:val="00B21E1B"/>
    <w:rsid w:val="00B21F56"/>
    <w:rsid w:val="00B225AB"/>
    <w:rsid w:val="00B22C3C"/>
    <w:rsid w:val="00B22F8D"/>
    <w:rsid w:val="00B23FCC"/>
    <w:rsid w:val="00B2474A"/>
    <w:rsid w:val="00B24AA1"/>
    <w:rsid w:val="00B256BC"/>
    <w:rsid w:val="00B305B0"/>
    <w:rsid w:val="00B323D9"/>
    <w:rsid w:val="00B3243E"/>
    <w:rsid w:val="00B34884"/>
    <w:rsid w:val="00B3743C"/>
    <w:rsid w:val="00B3759B"/>
    <w:rsid w:val="00B37D0A"/>
    <w:rsid w:val="00B40363"/>
    <w:rsid w:val="00B411FF"/>
    <w:rsid w:val="00B42BA2"/>
    <w:rsid w:val="00B43BB4"/>
    <w:rsid w:val="00B4685E"/>
    <w:rsid w:val="00B47AD9"/>
    <w:rsid w:val="00B50C47"/>
    <w:rsid w:val="00B52059"/>
    <w:rsid w:val="00B520C9"/>
    <w:rsid w:val="00B530BB"/>
    <w:rsid w:val="00B53297"/>
    <w:rsid w:val="00B55E73"/>
    <w:rsid w:val="00B56A76"/>
    <w:rsid w:val="00B6066A"/>
    <w:rsid w:val="00B60E7A"/>
    <w:rsid w:val="00B6104C"/>
    <w:rsid w:val="00B6180B"/>
    <w:rsid w:val="00B622FA"/>
    <w:rsid w:val="00B63602"/>
    <w:rsid w:val="00B64F94"/>
    <w:rsid w:val="00B6523D"/>
    <w:rsid w:val="00B65713"/>
    <w:rsid w:val="00B65BCB"/>
    <w:rsid w:val="00B65D70"/>
    <w:rsid w:val="00B6632B"/>
    <w:rsid w:val="00B6645F"/>
    <w:rsid w:val="00B66786"/>
    <w:rsid w:val="00B736B9"/>
    <w:rsid w:val="00B739BB"/>
    <w:rsid w:val="00B765DD"/>
    <w:rsid w:val="00B802EF"/>
    <w:rsid w:val="00B8382F"/>
    <w:rsid w:val="00B8528C"/>
    <w:rsid w:val="00B852FB"/>
    <w:rsid w:val="00B8545D"/>
    <w:rsid w:val="00B8596D"/>
    <w:rsid w:val="00B86703"/>
    <w:rsid w:val="00B8683B"/>
    <w:rsid w:val="00B90581"/>
    <w:rsid w:val="00B90B4B"/>
    <w:rsid w:val="00B9111A"/>
    <w:rsid w:val="00B93C51"/>
    <w:rsid w:val="00B94118"/>
    <w:rsid w:val="00B941FC"/>
    <w:rsid w:val="00B9437F"/>
    <w:rsid w:val="00B94EF9"/>
    <w:rsid w:val="00B96028"/>
    <w:rsid w:val="00B97398"/>
    <w:rsid w:val="00BA00CD"/>
    <w:rsid w:val="00BA02D6"/>
    <w:rsid w:val="00BA0693"/>
    <w:rsid w:val="00BB14D1"/>
    <w:rsid w:val="00BB3801"/>
    <w:rsid w:val="00BB3A00"/>
    <w:rsid w:val="00BB4613"/>
    <w:rsid w:val="00BB5BD6"/>
    <w:rsid w:val="00BB5F6A"/>
    <w:rsid w:val="00BB63F6"/>
    <w:rsid w:val="00BB6646"/>
    <w:rsid w:val="00BC3803"/>
    <w:rsid w:val="00BC4E12"/>
    <w:rsid w:val="00BC50F5"/>
    <w:rsid w:val="00BC5C8E"/>
    <w:rsid w:val="00BC7622"/>
    <w:rsid w:val="00BD0298"/>
    <w:rsid w:val="00BD15F9"/>
    <w:rsid w:val="00BD2017"/>
    <w:rsid w:val="00BD2943"/>
    <w:rsid w:val="00BD3195"/>
    <w:rsid w:val="00BD358F"/>
    <w:rsid w:val="00BD55C4"/>
    <w:rsid w:val="00BD5E53"/>
    <w:rsid w:val="00BD6D0B"/>
    <w:rsid w:val="00BE40FF"/>
    <w:rsid w:val="00BE6F4C"/>
    <w:rsid w:val="00BE73E8"/>
    <w:rsid w:val="00BE74F7"/>
    <w:rsid w:val="00BE779C"/>
    <w:rsid w:val="00BF1D2A"/>
    <w:rsid w:val="00BF6024"/>
    <w:rsid w:val="00C00860"/>
    <w:rsid w:val="00C00AC3"/>
    <w:rsid w:val="00C0210C"/>
    <w:rsid w:val="00C066AE"/>
    <w:rsid w:val="00C103BA"/>
    <w:rsid w:val="00C1135D"/>
    <w:rsid w:val="00C12ADD"/>
    <w:rsid w:val="00C13091"/>
    <w:rsid w:val="00C131D0"/>
    <w:rsid w:val="00C143E9"/>
    <w:rsid w:val="00C148B6"/>
    <w:rsid w:val="00C15414"/>
    <w:rsid w:val="00C15797"/>
    <w:rsid w:val="00C16D10"/>
    <w:rsid w:val="00C20F40"/>
    <w:rsid w:val="00C24419"/>
    <w:rsid w:val="00C248A0"/>
    <w:rsid w:val="00C252DA"/>
    <w:rsid w:val="00C25AFF"/>
    <w:rsid w:val="00C277E3"/>
    <w:rsid w:val="00C27CEC"/>
    <w:rsid w:val="00C32872"/>
    <w:rsid w:val="00C33C73"/>
    <w:rsid w:val="00C34B9F"/>
    <w:rsid w:val="00C35C21"/>
    <w:rsid w:val="00C3643F"/>
    <w:rsid w:val="00C36FBE"/>
    <w:rsid w:val="00C40EC3"/>
    <w:rsid w:val="00C40FB9"/>
    <w:rsid w:val="00C4217E"/>
    <w:rsid w:val="00C442A6"/>
    <w:rsid w:val="00C50319"/>
    <w:rsid w:val="00C52DD2"/>
    <w:rsid w:val="00C535AC"/>
    <w:rsid w:val="00C54C91"/>
    <w:rsid w:val="00C5722A"/>
    <w:rsid w:val="00C5749E"/>
    <w:rsid w:val="00C57BFF"/>
    <w:rsid w:val="00C62CC1"/>
    <w:rsid w:val="00C6427F"/>
    <w:rsid w:val="00C6622B"/>
    <w:rsid w:val="00C66337"/>
    <w:rsid w:val="00C66EE2"/>
    <w:rsid w:val="00C673A6"/>
    <w:rsid w:val="00C70979"/>
    <w:rsid w:val="00C70B7E"/>
    <w:rsid w:val="00C71236"/>
    <w:rsid w:val="00C71722"/>
    <w:rsid w:val="00C74072"/>
    <w:rsid w:val="00C7538D"/>
    <w:rsid w:val="00C76BF3"/>
    <w:rsid w:val="00C77CBD"/>
    <w:rsid w:val="00C77D57"/>
    <w:rsid w:val="00C81258"/>
    <w:rsid w:val="00C82832"/>
    <w:rsid w:val="00C8339C"/>
    <w:rsid w:val="00C837EE"/>
    <w:rsid w:val="00C843CA"/>
    <w:rsid w:val="00C84B11"/>
    <w:rsid w:val="00C85E77"/>
    <w:rsid w:val="00C86E94"/>
    <w:rsid w:val="00C87C2F"/>
    <w:rsid w:val="00C908BD"/>
    <w:rsid w:val="00C90A04"/>
    <w:rsid w:val="00C91AA6"/>
    <w:rsid w:val="00C92505"/>
    <w:rsid w:val="00C93069"/>
    <w:rsid w:val="00C931A2"/>
    <w:rsid w:val="00C93CF5"/>
    <w:rsid w:val="00C946E9"/>
    <w:rsid w:val="00C95ACA"/>
    <w:rsid w:val="00C960CF"/>
    <w:rsid w:val="00C9729F"/>
    <w:rsid w:val="00C9790A"/>
    <w:rsid w:val="00CA11FB"/>
    <w:rsid w:val="00CA1F25"/>
    <w:rsid w:val="00CA4C44"/>
    <w:rsid w:val="00CA50A3"/>
    <w:rsid w:val="00CA543A"/>
    <w:rsid w:val="00CA6082"/>
    <w:rsid w:val="00CA7AEF"/>
    <w:rsid w:val="00CB052A"/>
    <w:rsid w:val="00CB09B1"/>
    <w:rsid w:val="00CB13E2"/>
    <w:rsid w:val="00CB1740"/>
    <w:rsid w:val="00CB2926"/>
    <w:rsid w:val="00CB3073"/>
    <w:rsid w:val="00CB51B1"/>
    <w:rsid w:val="00CB5E06"/>
    <w:rsid w:val="00CB6518"/>
    <w:rsid w:val="00CB670F"/>
    <w:rsid w:val="00CC2818"/>
    <w:rsid w:val="00CC477D"/>
    <w:rsid w:val="00CC5353"/>
    <w:rsid w:val="00CC5F3F"/>
    <w:rsid w:val="00CC66DB"/>
    <w:rsid w:val="00CD1C1F"/>
    <w:rsid w:val="00CD22D1"/>
    <w:rsid w:val="00CD2C89"/>
    <w:rsid w:val="00CD3B0E"/>
    <w:rsid w:val="00CD3B97"/>
    <w:rsid w:val="00CD3BDA"/>
    <w:rsid w:val="00CD5633"/>
    <w:rsid w:val="00CD776A"/>
    <w:rsid w:val="00CD7843"/>
    <w:rsid w:val="00CD7D68"/>
    <w:rsid w:val="00CE1272"/>
    <w:rsid w:val="00CE12C7"/>
    <w:rsid w:val="00CE145E"/>
    <w:rsid w:val="00CE1C80"/>
    <w:rsid w:val="00CE2561"/>
    <w:rsid w:val="00CE2DBA"/>
    <w:rsid w:val="00CE3230"/>
    <w:rsid w:val="00CE64F0"/>
    <w:rsid w:val="00CF092F"/>
    <w:rsid w:val="00CF0EAB"/>
    <w:rsid w:val="00CF3A5B"/>
    <w:rsid w:val="00CF3CCB"/>
    <w:rsid w:val="00CF74F2"/>
    <w:rsid w:val="00D00F43"/>
    <w:rsid w:val="00D05559"/>
    <w:rsid w:val="00D05C7B"/>
    <w:rsid w:val="00D062DA"/>
    <w:rsid w:val="00D06422"/>
    <w:rsid w:val="00D06739"/>
    <w:rsid w:val="00D06EDA"/>
    <w:rsid w:val="00D148A9"/>
    <w:rsid w:val="00D157B7"/>
    <w:rsid w:val="00D160E1"/>
    <w:rsid w:val="00D160EF"/>
    <w:rsid w:val="00D17DD0"/>
    <w:rsid w:val="00D204CA"/>
    <w:rsid w:val="00D2218E"/>
    <w:rsid w:val="00D22739"/>
    <w:rsid w:val="00D241A4"/>
    <w:rsid w:val="00D25C82"/>
    <w:rsid w:val="00D25EA0"/>
    <w:rsid w:val="00D27608"/>
    <w:rsid w:val="00D30600"/>
    <w:rsid w:val="00D32087"/>
    <w:rsid w:val="00D322BC"/>
    <w:rsid w:val="00D3541D"/>
    <w:rsid w:val="00D35B68"/>
    <w:rsid w:val="00D370A8"/>
    <w:rsid w:val="00D37B8E"/>
    <w:rsid w:val="00D41480"/>
    <w:rsid w:val="00D415B7"/>
    <w:rsid w:val="00D4164C"/>
    <w:rsid w:val="00D43E88"/>
    <w:rsid w:val="00D44208"/>
    <w:rsid w:val="00D4442C"/>
    <w:rsid w:val="00D45D61"/>
    <w:rsid w:val="00D50D14"/>
    <w:rsid w:val="00D50E2B"/>
    <w:rsid w:val="00D51954"/>
    <w:rsid w:val="00D5279B"/>
    <w:rsid w:val="00D52D6B"/>
    <w:rsid w:val="00D54321"/>
    <w:rsid w:val="00D54636"/>
    <w:rsid w:val="00D54FB9"/>
    <w:rsid w:val="00D56132"/>
    <w:rsid w:val="00D62ABC"/>
    <w:rsid w:val="00D62BA6"/>
    <w:rsid w:val="00D633BE"/>
    <w:rsid w:val="00D64904"/>
    <w:rsid w:val="00D670EE"/>
    <w:rsid w:val="00D676D9"/>
    <w:rsid w:val="00D705C7"/>
    <w:rsid w:val="00D712DF"/>
    <w:rsid w:val="00D72C0C"/>
    <w:rsid w:val="00D743A6"/>
    <w:rsid w:val="00D75347"/>
    <w:rsid w:val="00D76AD7"/>
    <w:rsid w:val="00D77616"/>
    <w:rsid w:val="00D820D3"/>
    <w:rsid w:val="00D82765"/>
    <w:rsid w:val="00D83E2D"/>
    <w:rsid w:val="00D8620E"/>
    <w:rsid w:val="00D873EA"/>
    <w:rsid w:val="00D87E8F"/>
    <w:rsid w:val="00D915CC"/>
    <w:rsid w:val="00D92E5F"/>
    <w:rsid w:val="00D9353E"/>
    <w:rsid w:val="00D9390F"/>
    <w:rsid w:val="00D93C0C"/>
    <w:rsid w:val="00D9608C"/>
    <w:rsid w:val="00DA0893"/>
    <w:rsid w:val="00DA0EE7"/>
    <w:rsid w:val="00DA1579"/>
    <w:rsid w:val="00DA2A67"/>
    <w:rsid w:val="00DA32CE"/>
    <w:rsid w:val="00DA4A3B"/>
    <w:rsid w:val="00DB024C"/>
    <w:rsid w:val="00DB125B"/>
    <w:rsid w:val="00DB13B2"/>
    <w:rsid w:val="00DB1C1D"/>
    <w:rsid w:val="00DB236B"/>
    <w:rsid w:val="00DB2700"/>
    <w:rsid w:val="00DB2AC0"/>
    <w:rsid w:val="00DB41F7"/>
    <w:rsid w:val="00DB4A5E"/>
    <w:rsid w:val="00DB65C6"/>
    <w:rsid w:val="00DB6E4F"/>
    <w:rsid w:val="00DC0508"/>
    <w:rsid w:val="00DC11E3"/>
    <w:rsid w:val="00DC5139"/>
    <w:rsid w:val="00DC5735"/>
    <w:rsid w:val="00DC6EF7"/>
    <w:rsid w:val="00DD0F6F"/>
    <w:rsid w:val="00DD1A4B"/>
    <w:rsid w:val="00DD223D"/>
    <w:rsid w:val="00DD2BF2"/>
    <w:rsid w:val="00DD2EB2"/>
    <w:rsid w:val="00DD5DDD"/>
    <w:rsid w:val="00DD65EE"/>
    <w:rsid w:val="00DD72A9"/>
    <w:rsid w:val="00DD7432"/>
    <w:rsid w:val="00DE03FC"/>
    <w:rsid w:val="00DE2EF3"/>
    <w:rsid w:val="00DE2F1D"/>
    <w:rsid w:val="00DE31C0"/>
    <w:rsid w:val="00DE32F3"/>
    <w:rsid w:val="00DE402B"/>
    <w:rsid w:val="00DE4E97"/>
    <w:rsid w:val="00DE60EF"/>
    <w:rsid w:val="00DE6525"/>
    <w:rsid w:val="00DF02B0"/>
    <w:rsid w:val="00DF0C2D"/>
    <w:rsid w:val="00DF1C80"/>
    <w:rsid w:val="00DF2EE5"/>
    <w:rsid w:val="00DF3663"/>
    <w:rsid w:val="00DF4927"/>
    <w:rsid w:val="00DF6A45"/>
    <w:rsid w:val="00DF6A64"/>
    <w:rsid w:val="00E00032"/>
    <w:rsid w:val="00E009C3"/>
    <w:rsid w:val="00E01F92"/>
    <w:rsid w:val="00E024AE"/>
    <w:rsid w:val="00E025A7"/>
    <w:rsid w:val="00E03665"/>
    <w:rsid w:val="00E03D45"/>
    <w:rsid w:val="00E03D9F"/>
    <w:rsid w:val="00E03E54"/>
    <w:rsid w:val="00E056F8"/>
    <w:rsid w:val="00E05F03"/>
    <w:rsid w:val="00E05F3A"/>
    <w:rsid w:val="00E0686B"/>
    <w:rsid w:val="00E10305"/>
    <w:rsid w:val="00E1337D"/>
    <w:rsid w:val="00E1385D"/>
    <w:rsid w:val="00E14418"/>
    <w:rsid w:val="00E15015"/>
    <w:rsid w:val="00E15F1E"/>
    <w:rsid w:val="00E17CF3"/>
    <w:rsid w:val="00E17EA6"/>
    <w:rsid w:val="00E2271E"/>
    <w:rsid w:val="00E22BAF"/>
    <w:rsid w:val="00E256F9"/>
    <w:rsid w:val="00E30ACC"/>
    <w:rsid w:val="00E30C75"/>
    <w:rsid w:val="00E32531"/>
    <w:rsid w:val="00E32B11"/>
    <w:rsid w:val="00E348B3"/>
    <w:rsid w:val="00E36548"/>
    <w:rsid w:val="00E403E0"/>
    <w:rsid w:val="00E4169B"/>
    <w:rsid w:val="00E44F7C"/>
    <w:rsid w:val="00E45012"/>
    <w:rsid w:val="00E457A5"/>
    <w:rsid w:val="00E4675B"/>
    <w:rsid w:val="00E46C13"/>
    <w:rsid w:val="00E47160"/>
    <w:rsid w:val="00E5020E"/>
    <w:rsid w:val="00E50CFE"/>
    <w:rsid w:val="00E536F5"/>
    <w:rsid w:val="00E53D8A"/>
    <w:rsid w:val="00E57533"/>
    <w:rsid w:val="00E633B9"/>
    <w:rsid w:val="00E6373E"/>
    <w:rsid w:val="00E64237"/>
    <w:rsid w:val="00E6489A"/>
    <w:rsid w:val="00E67229"/>
    <w:rsid w:val="00E704E9"/>
    <w:rsid w:val="00E7277B"/>
    <w:rsid w:val="00E72FB5"/>
    <w:rsid w:val="00E732B2"/>
    <w:rsid w:val="00E75240"/>
    <w:rsid w:val="00E757DA"/>
    <w:rsid w:val="00E76CDE"/>
    <w:rsid w:val="00E811F6"/>
    <w:rsid w:val="00E817D9"/>
    <w:rsid w:val="00E83D26"/>
    <w:rsid w:val="00E848F0"/>
    <w:rsid w:val="00E87A4F"/>
    <w:rsid w:val="00E87EA9"/>
    <w:rsid w:val="00E90691"/>
    <w:rsid w:val="00E9143D"/>
    <w:rsid w:val="00E931A1"/>
    <w:rsid w:val="00E942FD"/>
    <w:rsid w:val="00E951AA"/>
    <w:rsid w:val="00E9706C"/>
    <w:rsid w:val="00E975FD"/>
    <w:rsid w:val="00E97689"/>
    <w:rsid w:val="00EA0265"/>
    <w:rsid w:val="00EA090F"/>
    <w:rsid w:val="00EA149B"/>
    <w:rsid w:val="00EA3400"/>
    <w:rsid w:val="00EA4EBD"/>
    <w:rsid w:val="00EA6A06"/>
    <w:rsid w:val="00EA7814"/>
    <w:rsid w:val="00EB0718"/>
    <w:rsid w:val="00EB0ADB"/>
    <w:rsid w:val="00EB11B7"/>
    <w:rsid w:val="00EB142B"/>
    <w:rsid w:val="00EB1543"/>
    <w:rsid w:val="00EB4B2B"/>
    <w:rsid w:val="00EB57EE"/>
    <w:rsid w:val="00EB5CEE"/>
    <w:rsid w:val="00EB68A5"/>
    <w:rsid w:val="00EB736E"/>
    <w:rsid w:val="00EC09D5"/>
    <w:rsid w:val="00EC22D8"/>
    <w:rsid w:val="00EC271F"/>
    <w:rsid w:val="00EC2CA4"/>
    <w:rsid w:val="00EC39D6"/>
    <w:rsid w:val="00EC5D1E"/>
    <w:rsid w:val="00EC638C"/>
    <w:rsid w:val="00EC678C"/>
    <w:rsid w:val="00ED1C9E"/>
    <w:rsid w:val="00ED44A8"/>
    <w:rsid w:val="00ED783C"/>
    <w:rsid w:val="00EE109D"/>
    <w:rsid w:val="00EE1E0B"/>
    <w:rsid w:val="00EE2614"/>
    <w:rsid w:val="00EE2684"/>
    <w:rsid w:val="00EE40A0"/>
    <w:rsid w:val="00EE7F42"/>
    <w:rsid w:val="00EF12CA"/>
    <w:rsid w:val="00EF2204"/>
    <w:rsid w:val="00EF481C"/>
    <w:rsid w:val="00EF5294"/>
    <w:rsid w:val="00EF6B85"/>
    <w:rsid w:val="00EF6F6E"/>
    <w:rsid w:val="00F005B4"/>
    <w:rsid w:val="00F00A0D"/>
    <w:rsid w:val="00F07A67"/>
    <w:rsid w:val="00F10040"/>
    <w:rsid w:val="00F109E1"/>
    <w:rsid w:val="00F112CF"/>
    <w:rsid w:val="00F11417"/>
    <w:rsid w:val="00F148CE"/>
    <w:rsid w:val="00F152D3"/>
    <w:rsid w:val="00F1538B"/>
    <w:rsid w:val="00F158EB"/>
    <w:rsid w:val="00F159AA"/>
    <w:rsid w:val="00F1622E"/>
    <w:rsid w:val="00F205C3"/>
    <w:rsid w:val="00F21EE1"/>
    <w:rsid w:val="00F23046"/>
    <w:rsid w:val="00F242FC"/>
    <w:rsid w:val="00F246F2"/>
    <w:rsid w:val="00F2585B"/>
    <w:rsid w:val="00F26D6D"/>
    <w:rsid w:val="00F30CA3"/>
    <w:rsid w:val="00F33AF6"/>
    <w:rsid w:val="00F33E70"/>
    <w:rsid w:val="00F371B3"/>
    <w:rsid w:val="00F37A74"/>
    <w:rsid w:val="00F37C15"/>
    <w:rsid w:val="00F41119"/>
    <w:rsid w:val="00F41A21"/>
    <w:rsid w:val="00F41DF5"/>
    <w:rsid w:val="00F423FA"/>
    <w:rsid w:val="00F42E1F"/>
    <w:rsid w:val="00F43A71"/>
    <w:rsid w:val="00F4407D"/>
    <w:rsid w:val="00F457A7"/>
    <w:rsid w:val="00F46432"/>
    <w:rsid w:val="00F50D0A"/>
    <w:rsid w:val="00F524BD"/>
    <w:rsid w:val="00F525CA"/>
    <w:rsid w:val="00F52CBD"/>
    <w:rsid w:val="00F573D8"/>
    <w:rsid w:val="00F57847"/>
    <w:rsid w:val="00F6060F"/>
    <w:rsid w:val="00F60D4F"/>
    <w:rsid w:val="00F60DA7"/>
    <w:rsid w:val="00F610B7"/>
    <w:rsid w:val="00F61A10"/>
    <w:rsid w:val="00F62DB8"/>
    <w:rsid w:val="00F64037"/>
    <w:rsid w:val="00F66A19"/>
    <w:rsid w:val="00F73196"/>
    <w:rsid w:val="00F745C2"/>
    <w:rsid w:val="00F76019"/>
    <w:rsid w:val="00F77E5B"/>
    <w:rsid w:val="00F803AE"/>
    <w:rsid w:val="00F80923"/>
    <w:rsid w:val="00F82263"/>
    <w:rsid w:val="00F82A8D"/>
    <w:rsid w:val="00F84E67"/>
    <w:rsid w:val="00F850FF"/>
    <w:rsid w:val="00F85BB2"/>
    <w:rsid w:val="00F86B7A"/>
    <w:rsid w:val="00F914D6"/>
    <w:rsid w:val="00F9267D"/>
    <w:rsid w:val="00F92D57"/>
    <w:rsid w:val="00F92F1A"/>
    <w:rsid w:val="00F94BDA"/>
    <w:rsid w:val="00F94D72"/>
    <w:rsid w:val="00F950F6"/>
    <w:rsid w:val="00F966BE"/>
    <w:rsid w:val="00F97A6E"/>
    <w:rsid w:val="00F97C41"/>
    <w:rsid w:val="00FA03E7"/>
    <w:rsid w:val="00FA06DD"/>
    <w:rsid w:val="00FA0A70"/>
    <w:rsid w:val="00FA0DA6"/>
    <w:rsid w:val="00FA1669"/>
    <w:rsid w:val="00FA1FF9"/>
    <w:rsid w:val="00FA35DE"/>
    <w:rsid w:val="00FA46BA"/>
    <w:rsid w:val="00FA4CDD"/>
    <w:rsid w:val="00FA6962"/>
    <w:rsid w:val="00FA6DFC"/>
    <w:rsid w:val="00FA7283"/>
    <w:rsid w:val="00FB0168"/>
    <w:rsid w:val="00FB03E0"/>
    <w:rsid w:val="00FB0FA2"/>
    <w:rsid w:val="00FB2E15"/>
    <w:rsid w:val="00FB3C71"/>
    <w:rsid w:val="00FB3E29"/>
    <w:rsid w:val="00FB429E"/>
    <w:rsid w:val="00FB65FD"/>
    <w:rsid w:val="00FC1693"/>
    <w:rsid w:val="00FC1B9E"/>
    <w:rsid w:val="00FC2696"/>
    <w:rsid w:val="00FC2B8A"/>
    <w:rsid w:val="00FC3085"/>
    <w:rsid w:val="00FC6E92"/>
    <w:rsid w:val="00FC7AD5"/>
    <w:rsid w:val="00FD0021"/>
    <w:rsid w:val="00FD09E7"/>
    <w:rsid w:val="00FD0DEB"/>
    <w:rsid w:val="00FD0EC7"/>
    <w:rsid w:val="00FD1EC4"/>
    <w:rsid w:val="00FD25A2"/>
    <w:rsid w:val="00FD28E4"/>
    <w:rsid w:val="00FD42A0"/>
    <w:rsid w:val="00FD7D0F"/>
    <w:rsid w:val="00FD7F96"/>
    <w:rsid w:val="00FE03F4"/>
    <w:rsid w:val="00FE0D21"/>
    <w:rsid w:val="00FE1B6B"/>
    <w:rsid w:val="00FE1C26"/>
    <w:rsid w:val="00FE5D8C"/>
    <w:rsid w:val="00FE5ECB"/>
    <w:rsid w:val="00FF2022"/>
    <w:rsid w:val="00FF344D"/>
    <w:rsid w:val="00FF4A66"/>
    <w:rsid w:val="00FF5396"/>
    <w:rsid w:val="00FF7AD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4EC5F658"/>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link w:val="4Char"/>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qFormat/>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rFonts w:asciiTheme="minorHAnsi" w:hAnsiTheme="minorHAnsi" w:cstheme="minorHAnsi"/>
      <w:b/>
      <w:bCs/>
      <w:caps/>
      <w:sz w:val="20"/>
      <w:szCs w:val="20"/>
    </w:rPr>
  </w:style>
  <w:style w:type="paragraph" w:styleId="28">
    <w:name w:val="toc 2"/>
    <w:basedOn w:val="a"/>
    <w:next w:val="a"/>
    <w:uiPriority w:val="39"/>
    <w:pPr>
      <w:spacing w:after="0"/>
      <w:ind w:left="220"/>
      <w:jc w:val="left"/>
    </w:pPr>
    <w:rPr>
      <w:rFonts w:asciiTheme="minorHAnsi" w:hAnsiTheme="minorHAnsi" w:cstheme="minorHAnsi"/>
      <w:smallCaps/>
      <w:sz w:val="20"/>
      <w:szCs w:val="20"/>
    </w:rPr>
  </w:style>
  <w:style w:type="paragraph" w:styleId="31">
    <w:name w:val="toc 3"/>
    <w:basedOn w:val="a"/>
    <w:next w:val="a"/>
    <w:uiPriority w:val="39"/>
    <w:pPr>
      <w:spacing w:after="0"/>
      <w:ind w:left="440"/>
      <w:jc w:val="left"/>
    </w:pPr>
    <w:rPr>
      <w:rFonts w:asciiTheme="minorHAnsi" w:hAnsiTheme="minorHAnsi" w:cstheme="minorHAnsi"/>
      <w:i/>
      <w:iCs/>
      <w:sz w:val="20"/>
      <w:szCs w:val="20"/>
    </w:rPr>
  </w:style>
  <w:style w:type="paragraph" w:styleId="40">
    <w:name w:val="toc 4"/>
    <w:basedOn w:val="a"/>
    <w:next w:val="a"/>
    <w:uiPriority w:val="39"/>
    <w:pPr>
      <w:spacing w:after="0"/>
      <w:ind w:left="660"/>
      <w:jc w:val="left"/>
    </w:pPr>
    <w:rPr>
      <w:rFonts w:asciiTheme="minorHAnsi" w:hAnsiTheme="minorHAnsi" w:cstheme="minorHAnsi"/>
      <w:sz w:val="18"/>
      <w:szCs w:val="18"/>
    </w:rPr>
  </w:style>
  <w:style w:type="paragraph" w:styleId="50">
    <w:name w:val="toc 5"/>
    <w:basedOn w:val="a"/>
    <w:next w:val="a"/>
    <w:uiPriority w:val="39"/>
    <w:pPr>
      <w:spacing w:after="0"/>
      <w:ind w:left="880"/>
      <w:jc w:val="left"/>
    </w:pPr>
    <w:rPr>
      <w:rFonts w:asciiTheme="minorHAnsi" w:hAnsiTheme="minorHAnsi" w:cstheme="minorHAnsi"/>
      <w:sz w:val="18"/>
      <w:szCs w:val="18"/>
    </w:rPr>
  </w:style>
  <w:style w:type="paragraph" w:styleId="60">
    <w:name w:val="toc 6"/>
    <w:basedOn w:val="a"/>
    <w:next w:val="a"/>
    <w:uiPriority w:val="39"/>
    <w:pPr>
      <w:spacing w:after="0"/>
      <w:ind w:left="1100"/>
      <w:jc w:val="left"/>
    </w:pPr>
    <w:rPr>
      <w:rFonts w:asciiTheme="minorHAnsi" w:hAnsiTheme="minorHAnsi" w:cstheme="minorHAnsi"/>
      <w:sz w:val="18"/>
      <w:szCs w:val="18"/>
    </w:rPr>
  </w:style>
  <w:style w:type="paragraph" w:styleId="70">
    <w:name w:val="toc 7"/>
    <w:basedOn w:val="a"/>
    <w:next w:val="a"/>
    <w:uiPriority w:val="39"/>
    <w:pPr>
      <w:spacing w:after="0"/>
      <w:ind w:left="1320"/>
      <w:jc w:val="left"/>
    </w:pPr>
    <w:rPr>
      <w:rFonts w:asciiTheme="minorHAnsi" w:hAnsiTheme="minorHAnsi" w:cstheme="minorHAnsi"/>
      <w:sz w:val="18"/>
      <w:szCs w:val="18"/>
    </w:rPr>
  </w:style>
  <w:style w:type="paragraph" w:styleId="80">
    <w:name w:val="toc 8"/>
    <w:basedOn w:val="a"/>
    <w:next w:val="a"/>
    <w:uiPriority w:val="39"/>
    <w:pPr>
      <w:spacing w:after="0"/>
      <w:ind w:left="1540"/>
      <w:jc w:val="left"/>
    </w:pPr>
    <w:rPr>
      <w:rFonts w:asciiTheme="minorHAnsi" w:hAnsiTheme="minorHAnsi" w:cstheme="minorHAnsi"/>
      <w:sz w:val="18"/>
      <w:szCs w:val="18"/>
    </w:rPr>
  </w:style>
  <w:style w:type="paragraph" w:styleId="90">
    <w:name w:val="toc 9"/>
    <w:basedOn w:val="a"/>
    <w:next w:val="a"/>
    <w:uiPriority w:val="39"/>
    <w:pPr>
      <w:spacing w:after="0"/>
      <w:ind w:left="1760"/>
      <w:jc w:val="left"/>
    </w:pPr>
    <w:rPr>
      <w:rFonts w:asciiTheme="minorHAnsi" w:hAnsiTheme="minorHAnsi" w:cstheme="minorHAnsi"/>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uiPriority w:val="99"/>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uiPriority w:val="99"/>
    <w:rPr>
      <w:b/>
      <w:bC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qFormat/>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20"/>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5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10">
    <w:name w:val="Προεπιλεγμένη γραμματοσειρά11"/>
    <w:rsid w:val="00631888"/>
  </w:style>
  <w:style w:type="character" w:customStyle="1" w:styleId="210">
    <w:name w:val="Παραπομπή υποσημείωσης21"/>
    <w:rsid w:val="00631888"/>
    <w:rPr>
      <w:vertAlign w:val="superscript"/>
    </w:rPr>
  </w:style>
  <w:style w:type="character" w:customStyle="1" w:styleId="211">
    <w:name w:val="Παραπομπή σημείωσης τέλους21"/>
    <w:rsid w:val="00631888"/>
    <w:rPr>
      <w:vertAlign w:val="superscript"/>
    </w:rPr>
  </w:style>
  <w:style w:type="paragraph" w:customStyle="1" w:styleId="111">
    <w:name w:val="Λεζάντα11"/>
    <w:basedOn w:val="a"/>
    <w:rsid w:val="00631888"/>
    <w:pPr>
      <w:suppressLineNumbers/>
      <w:spacing w:before="120"/>
    </w:pPr>
    <w:rPr>
      <w:rFonts w:cs="Mangal"/>
      <w:i/>
      <w:iCs/>
      <w:sz w:val="24"/>
      <w:szCs w:val="24"/>
    </w:rPr>
  </w:style>
  <w:style w:type="character" w:customStyle="1" w:styleId="1f">
    <w:name w:val="Ανεπίλυτη αναφορά1"/>
    <w:basedOn w:val="a0"/>
    <w:uiPriority w:val="99"/>
    <w:semiHidden/>
    <w:unhideWhenUsed/>
    <w:rsid w:val="00631888"/>
    <w:rPr>
      <w:color w:val="808080"/>
      <w:shd w:val="clear" w:color="auto" w:fill="E6E6E6"/>
    </w:rPr>
  </w:style>
  <w:style w:type="paragraph" w:customStyle="1" w:styleId="Bullet4">
    <w:name w:val="Bullet4"/>
    <w:basedOn w:val="a"/>
    <w:rsid w:val="00631888"/>
    <w:pPr>
      <w:numPr>
        <w:numId w:val="68"/>
      </w:numPr>
      <w:tabs>
        <w:tab w:val="num" w:pos="567"/>
      </w:tabs>
      <w:suppressAutoHyphens w:val="0"/>
      <w:ind w:left="567" w:hanging="567"/>
    </w:pPr>
    <w:rPr>
      <w:rFonts w:cs="Times New Roman"/>
      <w:szCs w:val="20"/>
      <w:lang w:val="el-GR" w:eastAsia="en-US"/>
    </w:rPr>
  </w:style>
  <w:style w:type="paragraph" w:customStyle="1" w:styleId="StyleJustified">
    <w:name w:val="Style Justified"/>
    <w:basedOn w:val="a"/>
    <w:link w:val="StyleJustifiedChar"/>
    <w:rsid w:val="00631888"/>
    <w:pPr>
      <w:suppressAutoHyphens w:val="0"/>
    </w:pPr>
    <w:rPr>
      <w:rFonts w:cs="Times New Roman"/>
      <w:szCs w:val="20"/>
      <w:lang w:val="el-GR" w:eastAsia="en-US"/>
    </w:rPr>
  </w:style>
  <w:style w:type="character" w:customStyle="1" w:styleId="StyleJustifiedChar">
    <w:name w:val="Style Justified Char"/>
    <w:basedOn w:val="a0"/>
    <w:link w:val="StyleJustified"/>
    <w:rsid w:val="00631888"/>
    <w:rPr>
      <w:rFonts w:ascii="Tahoma" w:hAnsi="Tahoma"/>
      <w:sz w:val="22"/>
      <w:lang w:eastAsia="en-US"/>
    </w:rPr>
  </w:style>
  <w:style w:type="character" w:customStyle="1" w:styleId="29">
    <w:name w:val="Ανεπίλυτη αναφορά2"/>
    <w:basedOn w:val="a0"/>
    <w:uiPriority w:val="99"/>
    <w:semiHidden/>
    <w:unhideWhenUsed/>
    <w:rsid w:val="00631888"/>
    <w:rPr>
      <w:color w:val="605E5C"/>
      <w:shd w:val="clear" w:color="auto" w:fill="E1DFDD"/>
    </w:rPr>
  </w:style>
  <w:style w:type="character" w:customStyle="1" w:styleId="4Char">
    <w:name w:val="Επικεφαλίδα 4 Char"/>
    <w:basedOn w:val="a0"/>
    <w:link w:val="4"/>
    <w:rsid w:val="00631888"/>
    <w:rPr>
      <w:rFonts w:ascii="Tahoma" w:hAnsi="Tahoma"/>
      <w:b/>
      <w:bCs/>
      <w:sz w:val="22"/>
      <w:szCs w:val="28"/>
      <w:lang w:val="en-GB" w:eastAsia="zh-CN"/>
    </w:rPr>
  </w:style>
  <w:style w:type="paragraph" w:styleId="aff4">
    <w:name w:val="No Spacing"/>
    <w:uiPriority w:val="1"/>
    <w:qFormat/>
    <w:rsid w:val="00631888"/>
    <w:pPr>
      <w:suppressAutoHyphens/>
      <w:jc w:val="both"/>
    </w:pPr>
    <w:rPr>
      <w:rFonts w:ascii="Tahoma" w:hAnsi="Tahoma" w:cs="Calibri"/>
      <w:sz w:val="22"/>
      <w:szCs w:val="24"/>
      <w:lang w:val="en-GB" w:eastAsia="zh-CN"/>
    </w:rPr>
  </w:style>
  <w:style w:type="character" w:customStyle="1" w:styleId="UnresolvedMention5">
    <w:name w:val="Unresolved Mention5"/>
    <w:basedOn w:val="a0"/>
    <w:uiPriority w:val="99"/>
    <w:semiHidden/>
    <w:unhideWhenUsed/>
    <w:rsid w:val="004574FB"/>
    <w:rPr>
      <w:color w:val="605E5C"/>
      <w:shd w:val="clear" w:color="auto" w:fill="E1DFDD"/>
    </w:rPr>
  </w:style>
  <w:style w:type="character" w:customStyle="1" w:styleId="UnresolvedMention6">
    <w:name w:val="Unresolved Mention6"/>
    <w:basedOn w:val="a0"/>
    <w:uiPriority w:val="99"/>
    <w:semiHidden/>
    <w:unhideWhenUsed/>
    <w:rsid w:val="00F00A0D"/>
    <w:rPr>
      <w:color w:val="605E5C"/>
      <w:shd w:val="clear" w:color="auto" w:fill="E1DFDD"/>
    </w:rPr>
  </w:style>
  <w:style w:type="character" w:customStyle="1" w:styleId="33">
    <w:name w:val="Ανεπίλυτη αναφορά3"/>
    <w:basedOn w:val="a0"/>
    <w:uiPriority w:val="99"/>
    <w:semiHidden/>
    <w:unhideWhenUsed/>
    <w:rsid w:val="009E776E"/>
    <w:rPr>
      <w:color w:val="605E5C"/>
      <w:shd w:val="clear" w:color="auto" w:fill="E1DFDD"/>
    </w:rPr>
  </w:style>
  <w:style w:type="paragraph" w:styleId="aff5">
    <w:name w:val="TOC Heading"/>
    <w:basedOn w:val="1"/>
    <w:next w:val="a"/>
    <w:uiPriority w:val="39"/>
    <w:unhideWhenUsed/>
    <w:qFormat/>
    <w:rsid w:val="00887EFB"/>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30986148">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696275365">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596985214">
      <w:bodyDiv w:val="1"/>
      <w:marLeft w:val="0"/>
      <w:marRight w:val="0"/>
      <w:marTop w:val="0"/>
      <w:marBottom w:val="0"/>
      <w:divBdr>
        <w:top w:val="none" w:sz="0" w:space="0" w:color="auto"/>
        <w:left w:val="none" w:sz="0" w:space="0" w:color="auto"/>
        <w:bottom w:val="none" w:sz="0" w:space="0" w:color="auto"/>
        <w:right w:val="none" w:sz="0" w:space="0" w:color="auto"/>
      </w:divBdr>
    </w:div>
    <w:div w:id="200397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39" Type="http://schemas.openxmlformats.org/officeDocument/2006/relationships/header" Target="header6.xml"/><Relationship Id="rId21" Type="http://schemas.openxmlformats.org/officeDocument/2006/relationships/hyperlink" Target="http://www.ktpae.gr" TargetMode="External"/><Relationship Id="rId34" Type="http://schemas.openxmlformats.org/officeDocument/2006/relationships/hyperlink" Target="http://www.tpd.gr" TargetMode="External"/><Relationship Id="rId42" Type="http://schemas.openxmlformats.org/officeDocument/2006/relationships/image" Target="http://www.proqc.com/image/ansi_sampling_single.gi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art79a" TargetMode="External"/><Relationship Id="rId41"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hsppa.gr/" TargetMode="External"/><Relationship Id="rId32" Type="http://schemas.openxmlformats.org/officeDocument/2006/relationships/hyperlink" Target="http://www.mindigital.gr" TargetMode="External"/><Relationship Id="rId37" Type="http://schemas.openxmlformats.org/officeDocument/2006/relationships/footer" Target="footer4.xml"/><Relationship Id="rId40"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s://greece20.gov.gr/epikoinwnia-dimosiotita/"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s://www.gsis.gr/dimosia-dioikisi/G-Cloud"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tpd.gr" TargetMode="External"/><Relationship Id="rId38"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7B7B7-DBEA-43E6-956B-781011D3C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201</Pages>
  <Words>81214</Words>
  <Characters>438560</Characters>
  <Application>Microsoft Office Word</Application>
  <DocSecurity>0</DocSecurity>
  <Lines>3654</Lines>
  <Paragraphs>1037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Παγώνη Δήμητρα</cp:lastModifiedBy>
  <cp:revision>17</cp:revision>
  <cp:lastPrinted>2022-01-18T11:02:00Z</cp:lastPrinted>
  <dcterms:created xsi:type="dcterms:W3CDTF">2022-01-12T07:40:00Z</dcterms:created>
  <dcterms:modified xsi:type="dcterms:W3CDTF">2022-01-18T11:28:00Z</dcterms:modified>
</cp:coreProperties>
</file>